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A925A" w14:textId="77777777" w:rsidR="007946C2" w:rsidRPr="009951DE" w:rsidRDefault="007946C2" w:rsidP="00666560">
      <w:pPr>
        <w:pStyle w:val="Zkladntext"/>
        <w:contextualSpacing/>
        <w:jc w:val="both"/>
        <w:rPr>
          <w:rFonts w:ascii="Calibri" w:hAnsi="Calibri" w:cs="Arial"/>
          <w:b/>
          <w:sz w:val="22"/>
          <w:szCs w:val="22"/>
          <w:lang w:val="sk-SK"/>
        </w:rPr>
      </w:pPr>
    </w:p>
    <w:p w14:paraId="411D5F69" w14:textId="77777777" w:rsidR="00665865" w:rsidRPr="009951DE" w:rsidRDefault="00665865" w:rsidP="00666560">
      <w:pPr>
        <w:jc w:val="both"/>
        <w:rPr>
          <w:lang w:val="sk-SK"/>
        </w:rPr>
      </w:pPr>
      <w:r w:rsidRPr="009951DE">
        <w:rPr>
          <w:noProof/>
          <w:lang w:val="sk-SK" w:eastAsia="sk-SK"/>
        </w:rPr>
        <w:drawing>
          <wp:inline distT="0" distB="0" distL="0" distR="0" wp14:anchorId="4A3430E0" wp14:editId="4F43DBD0">
            <wp:extent cx="4152900" cy="40005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27894"/>
                    <a:stretch/>
                  </pic:blipFill>
                  <pic:spPr bwMode="auto">
                    <a:xfrm>
                      <a:off x="0" y="0"/>
                      <a:ext cx="4152900" cy="400050"/>
                    </a:xfrm>
                    <a:prstGeom prst="rect">
                      <a:avLst/>
                    </a:prstGeom>
                    <a:noFill/>
                    <a:ln>
                      <a:noFill/>
                    </a:ln>
                    <a:extLst>
                      <a:ext uri="{53640926-AAD7-44D8-BBD7-CCE9431645EC}">
                        <a14:shadowObscured xmlns:a14="http://schemas.microsoft.com/office/drawing/2010/main"/>
                      </a:ext>
                    </a:extLst>
                  </pic:spPr>
                </pic:pic>
              </a:graphicData>
            </a:graphic>
          </wp:inline>
        </w:drawing>
      </w:r>
      <w:r w:rsidRPr="009951DE">
        <w:rPr>
          <w:lang w:val="sk-SK" w:eastAsia="sk-SK"/>
        </w:rPr>
        <w:t xml:space="preserve">       </w:t>
      </w:r>
      <w:r w:rsidRPr="009951DE">
        <w:rPr>
          <w:noProof/>
          <w:lang w:val="sk-SK" w:eastAsia="sk-SK"/>
        </w:rPr>
        <w:drawing>
          <wp:inline distT="0" distB="0" distL="0" distR="0" wp14:anchorId="79549D9D" wp14:editId="3E2F952F">
            <wp:extent cx="1270000" cy="419450"/>
            <wp:effectExtent l="0" t="0" r="635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75713"/>
                    <a:stretch/>
                  </pic:blipFill>
                  <pic:spPr bwMode="auto">
                    <a:xfrm>
                      <a:off x="0" y="0"/>
                      <a:ext cx="1311158" cy="433043"/>
                    </a:xfrm>
                    <a:prstGeom prst="rect">
                      <a:avLst/>
                    </a:prstGeom>
                    <a:noFill/>
                    <a:ln>
                      <a:noFill/>
                    </a:ln>
                    <a:extLst>
                      <a:ext uri="{53640926-AAD7-44D8-BBD7-CCE9431645EC}">
                        <a14:shadowObscured xmlns:a14="http://schemas.microsoft.com/office/drawing/2010/main"/>
                      </a:ext>
                    </a:extLst>
                  </pic:spPr>
                </pic:pic>
              </a:graphicData>
            </a:graphic>
          </wp:inline>
        </w:drawing>
      </w:r>
      <w:r w:rsidRPr="009951DE">
        <w:rPr>
          <w:lang w:val="sk-SK" w:eastAsia="sk-SK"/>
        </w:rPr>
        <w:t xml:space="preserve">      </w:t>
      </w:r>
    </w:p>
    <w:p w14:paraId="1EE21B62" w14:textId="77777777" w:rsidR="00EB6481" w:rsidRPr="009951DE" w:rsidRDefault="00EB6481" w:rsidP="00666560">
      <w:pPr>
        <w:pStyle w:val="Nadpis4"/>
        <w:tabs>
          <w:tab w:val="left" w:pos="3544"/>
          <w:tab w:val="left" w:pos="9820"/>
        </w:tabs>
        <w:spacing w:before="0"/>
        <w:ind w:left="0"/>
        <w:contextualSpacing/>
        <w:jc w:val="both"/>
        <w:rPr>
          <w:rFonts w:ascii="Calibri" w:hAnsi="Calibri" w:cs="Arial"/>
          <w:b/>
          <w:sz w:val="24"/>
          <w:szCs w:val="24"/>
          <w:lang w:val="sk-SK"/>
        </w:rPr>
      </w:pPr>
    </w:p>
    <w:p w14:paraId="63414914" w14:textId="77777777" w:rsidR="00BC37ED" w:rsidRPr="009951DE" w:rsidRDefault="00BC37ED" w:rsidP="00666560">
      <w:pPr>
        <w:pStyle w:val="Nadpis4"/>
        <w:tabs>
          <w:tab w:val="left" w:pos="7160"/>
          <w:tab w:val="left" w:pos="9820"/>
        </w:tabs>
        <w:spacing w:before="0"/>
        <w:contextualSpacing/>
        <w:jc w:val="both"/>
        <w:rPr>
          <w:rFonts w:ascii="Calibri" w:hAnsi="Calibri" w:cs="Arial"/>
          <w:sz w:val="22"/>
          <w:szCs w:val="22"/>
          <w:lang w:val="sk-SK"/>
        </w:rPr>
      </w:pPr>
    </w:p>
    <w:tbl>
      <w:tblPr>
        <w:tblStyle w:val="Mriekatabuky"/>
        <w:tblW w:w="5000" w:type="pct"/>
        <w:tblLook w:val="04A0" w:firstRow="1" w:lastRow="0" w:firstColumn="1" w:lastColumn="0" w:noHBand="0" w:noVBand="1"/>
      </w:tblPr>
      <w:tblGrid>
        <w:gridCol w:w="3573"/>
        <w:gridCol w:w="6754"/>
      </w:tblGrid>
      <w:tr w:rsidR="00EF3CD9" w:rsidRPr="009951DE" w14:paraId="655A9F02" w14:textId="77777777" w:rsidTr="008B4830">
        <w:tc>
          <w:tcPr>
            <w:tcW w:w="5000" w:type="pct"/>
            <w:gridSpan w:val="2"/>
            <w:shd w:val="clear" w:color="auto" w:fill="DBE5F1" w:themeFill="accent1" w:themeFillTint="33"/>
            <w:vAlign w:val="center"/>
          </w:tcPr>
          <w:p w14:paraId="5A9D733C" w14:textId="77777777" w:rsidR="00EF3CD9" w:rsidRPr="009951DE" w:rsidRDefault="00AE7F30" w:rsidP="00666560">
            <w:pPr>
              <w:spacing w:before="40" w:after="40"/>
              <w:jc w:val="both"/>
              <w:rPr>
                <w:rFonts w:ascii="Calibri" w:hAnsi="Calibri"/>
                <w:b/>
                <w:sz w:val="28"/>
                <w:szCs w:val="28"/>
                <w:lang w:val="sk-SK"/>
              </w:rPr>
            </w:pPr>
            <w:r w:rsidRPr="009951DE">
              <w:rPr>
                <w:rFonts w:ascii="Calibri" w:hAnsi="Calibri"/>
                <w:b/>
                <w:sz w:val="28"/>
                <w:szCs w:val="28"/>
                <w:lang w:val="sk-SK"/>
              </w:rPr>
              <w:t xml:space="preserve">ZÁMER </w:t>
            </w:r>
            <w:r w:rsidR="00123641" w:rsidRPr="009951DE">
              <w:rPr>
                <w:rFonts w:ascii="Calibri" w:hAnsi="Calibri"/>
                <w:b/>
                <w:sz w:val="28"/>
                <w:szCs w:val="28"/>
                <w:lang w:val="sk-SK"/>
              </w:rPr>
              <w:t>NÁRODNÉHO PROJEKTU</w:t>
            </w:r>
          </w:p>
        </w:tc>
      </w:tr>
      <w:tr w:rsidR="00B8332B" w:rsidRPr="009951DE" w14:paraId="11B83DCD" w14:textId="77777777" w:rsidTr="00EB6481">
        <w:tc>
          <w:tcPr>
            <w:tcW w:w="1730" w:type="pct"/>
            <w:shd w:val="clear" w:color="auto" w:fill="F2F2F2" w:themeFill="background1" w:themeFillShade="F2"/>
            <w:vAlign w:val="center"/>
          </w:tcPr>
          <w:p w14:paraId="6093043D" w14:textId="77777777" w:rsidR="00B8332B" w:rsidRPr="009951DE" w:rsidRDefault="007F5088" w:rsidP="00666560">
            <w:pPr>
              <w:tabs>
                <w:tab w:val="left" w:pos="2756"/>
              </w:tabs>
              <w:spacing w:before="40" w:after="40"/>
              <w:jc w:val="both"/>
              <w:rPr>
                <w:rFonts w:ascii="Calibri" w:hAnsi="Calibri" w:cs="Arial"/>
                <w:b/>
                <w:lang w:val="sk-SK"/>
              </w:rPr>
            </w:pPr>
            <w:r w:rsidRPr="009951DE">
              <w:rPr>
                <w:rFonts w:ascii="Calibri" w:hAnsi="Calibri" w:cs="Arial"/>
                <w:b/>
                <w:lang w:val="sk-SK"/>
              </w:rPr>
              <w:t>Názov projektu</w:t>
            </w:r>
          </w:p>
        </w:tc>
        <w:tc>
          <w:tcPr>
            <w:tcW w:w="3270" w:type="pct"/>
            <w:vAlign w:val="center"/>
          </w:tcPr>
          <w:p w14:paraId="03168350" w14:textId="77777777" w:rsidR="00B8332B" w:rsidRPr="009951DE" w:rsidRDefault="003A792F" w:rsidP="002D6701">
            <w:pPr>
              <w:spacing w:before="40" w:after="40"/>
              <w:jc w:val="both"/>
              <w:rPr>
                <w:rFonts w:ascii="Calibri" w:hAnsi="Calibri" w:cs="Arial"/>
                <w:lang w:val="sk-SK"/>
              </w:rPr>
            </w:pPr>
            <w:r>
              <w:rPr>
                <w:rFonts w:ascii="Calibri" w:hAnsi="Calibri" w:cs="Arial"/>
                <w:lang w:val="sk-SK"/>
              </w:rPr>
              <w:t>Finančné stimuly pre zamestnanosť</w:t>
            </w:r>
          </w:p>
        </w:tc>
      </w:tr>
    </w:tbl>
    <w:p w14:paraId="64279B9E" w14:textId="77777777" w:rsidR="00532D50" w:rsidRPr="009951DE" w:rsidRDefault="00532D50" w:rsidP="00666560">
      <w:pPr>
        <w:tabs>
          <w:tab w:val="left" w:pos="2756"/>
        </w:tabs>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B8332B" w:rsidRPr="009951DE" w14:paraId="6C1A2F3B" w14:textId="77777777" w:rsidTr="00830285">
        <w:tc>
          <w:tcPr>
            <w:tcW w:w="5000" w:type="pct"/>
            <w:gridSpan w:val="2"/>
            <w:shd w:val="clear" w:color="auto" w:fill="D9D9D9" w:themeFill="background1" w:themeFillShade="D9"/>
          </w:tcPr>
          <w:p w14:paraId="5E89EB71" w14:textId="77777777" w:rsidR="00B8332B" w:rsidRPr="009951DE" w:rsidRDefault="00A70221" w:rsidP="00666560">
            <w:pPr>
              <w:tabs>
                <w:tab w:val="left" w:pos="851"/>
              </w:tabs>
              <w:contextualSpacing/>
              <w:jc w:val="both"/>
              <w:rPr>
                <w:rFonts w:ascii="Calibri" w:hAnsi="Calibri" w:cs="Arial"/>
                <w:b/>
                <w:sz w:val="28"/>
                <w:szCs w:val="28"/>
                <w:lang w:val="sk-SK"/>
              </w:rPr>
            </w:pPr>
            <w:r w:rsidRPr="009951DE">
              <w:rPr>
                <w:rFonts w:ascii="Calibri" w:hAnsi="Calibri" w:cs="Arial"/>
                <w:b/>
                <w:color w:val="0063A2"/>
                <w:sz w:val="28"/>
                <w:szCs w:val="28"/>
                <w:lang w:val="sk-SK"/>
              </w:rPr>
              <w:t xml:space="preserve">Identifikácia </w:t>
            </w:r>
            <w:r w:rsidR="00EF3CD9" w:rsidRPr="009951DE">
              <w:rPr>
                <w:rFonts w:ascii="Calibri" w:hAnsi="Calibri" w:cs="Arial"/>
                <w:b/>
                <w:color w:val="0063A2"/>
                <w:sz w:val="28"/>
                <w:szCs w:val="28"/>
                <w:lang w:val="sk-SK"/>
              </w:rPr>
              <w:t xml:space="preserve">budúceho </w:t>
            </w:r>
            <w:r w:rsidRPr="009951DE">
              <w:rPr>
                <w:rFonts w:ascii="Calibri" w:hAnsi="Calibri" w:cs="Arial"/>
                <w:b/>
                <w:color w:val="0063A2"/>
                <w:sz w:val="28"/>
                <w:szCs w:val="28"/>
                <w:lang w:val="sk-SK"/>
              </w:rPr>
              <w:t>žiadateľa</w:t>
            </w:r>
            <w:r w:rsidR="009F1668" w:rsidRPr="009951DE">
              <w:rPr>
                <w:rStyle w:val="Odkaznapoznmkupodiarou"/>
                <w:rFonts w:ascii="Calibri" w:hAnsi="Calibri"/>
                <w:b/>
                <w:color w:val="0063A2"/>
                <w:sz w:val="28"/>
                <w:szCs w:val="28"/>
                <w:lang w:val="sk-SK"/>
              </w:rPr>
              <w:footnoteReference w:id="1"/>
            </w:r>
          </w:p>
        </w:tc>
      </w:tr>
      <w:tr w:rsidR="00B8332B" w:rsidRPr="009951DE" w14:paraId="35FCD6ED" w14:textId="77777777" w:rsidTr="00EB6481">
        <w:tblPrEx>
          <w:shd w:val="clear" w:color="auto" w:fill="auto"/>
        </w:tblPrEx>
        <w:tc>
          <w:tcPr>
            <w:tcW w:w="1730" w:type="pct"/>
            <w:shd w:val="clear" w:color="auto" w:fill="F2F2F2" w:themeFill="background1" w:themeFillShade="F2"/>
          </w:tcPr>
          <w:p w14:paraId="4392DAD3"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Obchodné meno / názov</w:t>
            </w:r>
          </w:p>
        </w:tc>
        <w:tc>
          <w:tcPr>
            <w:tcW w:w="3270" w:type="pct"/>
            <w:vAlign w:val="center"/>
          </w:tcPr>
          <w:p w14:paraId="73E1BC2C" w14:textId="77777777" w:rsidR="00B8332B" w:rsidRPr="009951DE" w:rsidRDefault="00684D2D" w:rsidP="00666560">
            <w:pPr>
              <w:pStyle w:val="TableParagraph"/>
              <w:contextualSpacing/>
              <w:jc w:val="both"/>
              <w:rPr>
                <w:rFonts w:asciiTheme="minorHAnsi" w:hAnsiTheme="minorHAnsi" w:cs="Arial"/>
                <w:lang w:val="sk-SK"/>
              </w:rPr>
            </w:pPr>
            <w:r w:rsidRPr="009951DE">
              <w:rPr>
                <w:rFonts w:asciiTheme="minorHAnsi" w:hAnsiTheme="minorHAnsi" w:cs="Arial"/>
                <w:lang w:val="sk-SK"/>
              </w:rPr>
              <w:t>Ústredie práce, sociálnych vecí a rodiny</w:t>
            </w:r>
          </w:p>
        </w:tc>
      </w:tr>
      <w:tr w:rsidR="00B8332B" w:rsidRPr="009951DE" w14:paraId="5EBC906E" w14:textId="77777777" w:rsidTr="00EB6481">
        <w:tblPrEx>
          <w:shd w:val="clear" w:color="auto" w:fill="auto"/>
        </w:tblPrEx>
        <w:tc>
          <w:tcPr>
            <w:tcW w:w="1730" w:type="pct"/>
            <w:shd w:val="clear" w:color="auto" w:fill="F2F2F2" w:themeFill="background1" w:themeFillShade="F2"/>
          </w:tcPr>
          <w:p w14:paraId="3FCE0E26"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Sídlo</w:t>
            </w:r>
          </w:p>
        </w:tc>
        <w:tc>
          <w:tcPr>
            <w:tcW w:w="3270" w:type="pct"/>
            <w:vAlign w:val="center"/>
          </w:tcPr>
          <w:p w14:paraId="5F01AFA7" w14:textId="77777777" w:rsidR="00B8332B" w:rsidRPr="009951DE" w:rsidRDefault="00C57A62" w:rsidP="00666560">
            <w:pPr>
              <w:pStyle w:val="TableParagraph"/>
              <w:contextualSpacing/>
              <w:jc w:val="both"/>
              <w:rPr>
                <w:rFonts w:asciiTheme="minorHAnsi" w:hAnsiTheme="minorHAnsi" w:cs="Arial"/>
                <w:lang w:val="sk-SK"/>
              </w:rPr>
            </w:pPr>
            <w:r w:rsidRPr="009951DE">
              <w:rPr>
                <w:rFonts w:asciiTheme="minorHAnsi" w:hAnsiTheme="minorHAnsi" w:cs="Arial"/>
                <w:lang w:val="sk-SK"/>
              </w:rPr>
              <w:t>Špitálska ulica č. 8, 812 67, Bratislava</w:t>
            </w:r>
          </w:p>
        </w:tc>
      </w:tr>
      <w:tr w:rsidR="00B8332B" w:rsidRPr="009951DE" w14:paraId="2F4FFB69" w14:textId="77777777" w:rsidTr="00EB6481">
        <w:tblPrEx>
          <w:shd w:val="clear" w:color="auto" w:fill="auto"/>
        </w:tblPrEx>
        <w:tc>
          <w:tcPr>
            <w:tcW w:w="1730" w:type="pct"/>
            <w:shd w:val="clear" w:color="auto" w:fill="F2F2F2" w:themeFill="background1" w:themeFillShade="F2"/>
          </w:tcPr>
          <w:p w14:paraId="02FDA1FC"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Právna forma</w:t>
            </w:r>
          </w:p>
        </w:tc>
        <w:tc>
          <w:tcPr>
            <w:tcW w:w="3270" w:type="pct"/>
            <w:shd w:val="clear" w:color="auto" w:fill="auto"/>
            <w:vAlign w:val="center"/>
          </w:tcPr>
          <w:p w14:paraId="573BE1BD" w14:textId="77777777" w:rsidR="00B8332B" w:rsidRPr="009951DE" w:rsidRDefault="00B8332B" w:rsidP="00666560">
            <w:pPr>
              <w:pStyle w:val="TableParagraph"/>
              <w:contextualSpacing/>
              <w:jc w:val="both"/>
              <w:rPr>
                <w:rFonts w:asciiTheme="minorHAnsi" w:hAnsiTheme="minorHAnsi" w:cs="Arial"/>
                <w:lang w:val="sk-SK"/>
              </w:rPr>
            </w:pPr>
          </w:p>
        </w:tc>
      </w:tr>
      <w:tr w:rsidR="00B8332B" w:rsidRPr="009951DE" w14:paraId="28A5B68B" w14:textId="77777777" w:rsidTr="00ED4F51">
        <w:tblPrEx>
          <w:shd w:val="clear" w:color="auto" w:fill="auto"/>
        </w:tblPrEx>
        <w:tc>
          <w:tcPr>
            <w:tcW w:w="5000" w:type="pct"/>
            <w:gridSpan w:val="2"/>
            <w:shd w:val="clear" w:color="auto" w:fill="auto"/>
            <w:vAlign w:val="center"/>
          </w:tcPr>
          <w:p w14:paraId="2A6CBD45" w14:textId="77777777" w:rsidR="00B8332B" w:rsidRPr="009951DE" w:rsidRDefault="00A70221" w:rsidP="00666560">
            <w:pPr>
              <w:contextualSpacing/>
              <w:jc w:val="both"/>
              <w:rPr>
                <w:rFonts w:asciiTheme="minorHAnsi" w:hAnsiTheme="minorHAnsi" w:cs="Arial"/>
                <w:lang w:val="sk-SK"/>
              </w:rPr>
            </w:pPr>
            <w:r w:rsidRPr="009951DE">
              <w:rPr>
                <w:rFonts w:asciiTheme="minorHAnsi" w:hAnsiTheme="minorHAnsi" w:cs="Arial"/>
                <w:b/>
                <w:lang w:val="sk-SK"/>
              </w:rPr>
              <w:t>Štatutárny orgán</w:t>
            </w:r>
          </w:p>
        </w:tc>
      </w:tr>
      <w:tr w:rsidR="00B8332B" w:rsidRPr="009951DE" w14:paraId="192BDD81" w14:textId="77777777" w:rsidTr="00EB6481">
        <w:tblPrEx>
          <w:shd w:val="clear" w:color="auto" w:fill="auto"/>
        </w:tblPrEx>
        <w:tc>
          <w:tcPr>
            <w:tcW w:w="1730" w:type="pct"/>
            <w:shd w:val="clear" w:color="auto" w:fill="F2F2F2" w:themeFill="background1" w:themeFillShade="F2"/>
          </w:tcPr>
          <w:p w14:paraId="7858A7FE"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Meno a priezvisko štatutára</w:t>
            </w:r>
          </w:p>
        </w:tc>
        <w:tc>
          <w:tcPr>
            <w:tcW w:w="3270" w:type="pct"/>
            <w:shd w:val="clear" w:color="auto" w:fill="auto"/>
          </w:tcPr>
          <w:p w14:paraId="7C31AFA2" w14:textId="77777777" w:rsidR="00B8332B" w:rsidRPr="009951DE" w:rsidRDefault="00A70221" w:rsidP="00666560">
            <w:pPr>
              <w:contextualSpacing/>
              <w:jc w:val="both"/>
              <w:rPr>
                <w:rFonts w:asciiTheme="minorHAnsi" w:hAnsiTheme="minorHAnsi" w:cs="Arial"/>
                <w:lang w:val="sk-SK"/>
              </w:rPr>
            </w:pPr>
            <w:r w:rsidRPr="009951DE">
              <w:rPr>
                <w:rFonts w:asciiTheme="minorHAnsi" w:hAnsiTheme="minorHAnsi" w:cs="Arial"/>
                <w:lang w:val="sk-SK"/>
              </w:rPr>
              <w:t xml:space="preserve"> </w:t>
            </w:r>
            <w:r w:rsidR="00C57A62" w:rsidRPr="009951DE">
              <w:rPr>
                <w:rFonts w:asciiTheme="minorHAnsi" w:hAnsiTheme="minorHAnsi" w:cs="Arial"/>
                <w:lang w:val="sk-SK"/>
              </w:rPr>
              <w:t xml:space="preserve">Ing. Karol </w:t>
            </w:r>
            <w:proofErr w:type="spellStart"/>
            <w:r w:rsidR="00C57A62" w:rsidRPr="009951DE">
              <w:rPr>
                <w:rFonts w:asciiTheme="minorHAnsi" w:hAnsiTheme="minorHAnsi" w:cs="Arial"/>
                <w:lang w:val="sk-SK"/>
              </w:rPr>
              <w:t>Zimmer</w:t>
            </w:r>
            <w:proofErr w:type="spellEnd"/>
          </w:p>
        </w:tc>
      </w:tr>
    </w:tbl>
    <w:p w14:paraId="42DD56E2" w14:textId="77777777" w:rsidR="00BC37ED" w:rsidRPr="009951DE" w:rsidRDefault="00BC37ED" w:rsidP="00666560">
      <w:pPr>
        <w:tabs>
          <w:tab w:val="left" w:pos="2701"/>
        </w:tabs>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AE7F30" w:rsidRPr="009951DE" w14:paraId="7DEA4117" w14:textId="77777777" w:rsidTr="00BE24BC">
        <w:tc>
          <w:tcPr>
            <w:tcW w:w="5000" w:type="pct"/>
            <w:gridSpan w:val="2"/>
            <w:shd w:val="clear" w:color="auto" w:fill="D9D9D9" w:themeFill="background1" w:themeFillShade="D9"/>
          </w:tcPr>
          <w:p w14:paraId="405AFEB5" w14:textId="77777777" w:rsidR="00AE7F30" w:rsidRPr="009951DE" w:rsidRDefault="007607B4" w:rsidP="00666560">
            <w:pPr>
              <w:tabs>
                <w:tab w:val="left" w:pos="851"/>
              </w:tabs>
              <w:contextualSpacing/>
              <w:jc w:val="both"/>
              <w:rPr>
                <w:rFonts w:ascii="Calibri" w:hAnsi="Calibri" w:cs="Arial"/>
                <w:b/>
                <w:sz w:val="28"/>
                <w:szCs w:val="28"/>
                <w:lang w:val="sk-SK"/>
              </w:rPr>
            </w:pPr>
            <w:r w:rsidRPr="009951DE">
              <w:rPr>
                <w:rFonts w:ascii="Calibri" w:hAnsi="Calibri" w:cs="Arial"/>
                <w:b/>
                <w:color w:val="0063A2"/>
                <w:sz w:val="28"/>
                <w:szCs w:val="28"/>
                <w:lang w:val="sk-SK"/>
              </w:rPr>
              <w:t>Identifikácia</w:t>
            </w:r>
            <w:r w:rsidR="00AE7F30" w:rsidRPr="009951DE">
              <w:rPr>
                <w:rFonts w:ascii="Calibri" w:hAnsi="Calibri" w:cs="Arial"/>
                <w:b/>
                <w:color w:val="0063A2"/>
                <w:sz w:val="28"/>
                <w:szCs w:val="28"/>
                <w:lang w:val="sk-SK"/>
              </w:rPr>
              <w:t xml:space="preserve"> budúceho partnera</w:t>
            </w:r>
          </w:p>
        </w:tc>
      </w:tr>
      <w:tr w:rsidR="00AE7F30" w:rsidRPr="009951DE" w14:paraId="19B33D5E" w14:textId="77777777" w:rsidTr="00BE24BC">
        <w:tblPrEx>
          <w:shd w:val="clear" w:color="auto" w:fill="auto"/>
        </w:tblPrEx>
        <w:tc>
          <w:tcPr>
            <w:tcW w:w="1730" w:type="pct"/>
            <w:shd w:val="clear" w:color="auto" w:fill="F2F2F2" w:themeFill="background1" w:themeFillShade="F2"/>
          </w:tcPr>
          <w:p w14:paraId="1ECFF94E" w14:textId="77777777" w:rsidR="00AE7F30" w:rsidRPr="009951DE" w:rsidRDefault="00AE7F30" w:rsidP="00666560">
            <w:pPr>
              <w:contextualSpacing/>
              <w:jc w:val="both"/>
              <w:rPr>
                <w:rFonts w:ascii="Calibri" w:hAnsi="Calibri" w:cs="Arial"/>
                <w:b/>
                <w:lang w:val="sk-SK"/>
              </w:rPr>
            </w:pPr>
            <w:r w:rsidRPr="009951DE">
              <w:rPr>
                <w:rFonts w:ascii="Calibri" w:hAnsi="Calibri" w:cs="Arial"/>
                <w:b/>
                <w:lang w:val="sk-SK"/>
              </w:rPr>
              <w:t>Obchodné meno / názov</w:t>
            </w:r>
          </w:p>
        </w:tc>
        <w:tc>
          <w:tcPr>
            <w:tcW w:w="3270" w:type="pct"/>
            <w:vAlign w:val="center"/>
          </w:tcPr>
          <w:p w14:paraId="2B9BF92F" w14:textId="77777777" w:rsidR="00AE7F30" w:rsidRPr="009951DE" w:rsidRDefault="00B97947" w:rsidP="00666560">
            <w:pPr>
              <w:pStyle w:val="TableParagraph"/>
              <w:contextualSpacing/>
              <w:jc w:val="both"/>
              <w:rPr>
                <w:rFonts w:asciiTheme="minorHAnsi" w:hAnsiTheme="minorHAnsi" w:cs="Arial"/>
                <w:lang w:val="sk-SK"/>
              </w:rPr>
            </w:pPr>
            <w:r w:rsidRPr="009951DE">
              <w:rPr>
                <w:rFonts w:asciiTheme="minorHAnsi" w:hAnsiTheme="minorHAnsi" w:cs="Arial"/>
                <w:lang w:val="sk-SK"/>
              </w:rPr>
              <w:t>-</w:t>
            </w:r>
          </w:p>
        </w:tc>
      </w:tr>
      <w:tr w:rsidR="00AE7F30" w:rsidRPr="009951DE" w14:paraId="20376FEB" w14:textId="77777777" w:rsidTr="00BE24BC">
        <w:tblPrEx>
          <w:shd w:val="clear" w:color="auto" w:fill="auto"/>
        </w:tblPrEx>
        <w:tc>
          <w:tcPr>
            <w:tcW w:w="1730" w:type="pct"/>
            <w:shd w:val="clear" w:color="auto" w:fill="F2F2F2" w:themeFill="background1" w:themeFillShade="F2"/>
          </w:tcPr>
          <w:p w14:paraId="0C4608F5" w14:textId="77777777" w:rsidR="00AE7F30" w:rsidRPr="009951DE" w:rsidRDefault="00AE7F30" w:rsidP="00666560">
            <w:pPr>
              <w:contextualSpacing/>
              <w:jc w:val="both"/>
              <w:rPr>
                <w:rFonts w:ascii="Calibri" w:hAnsi="Calibri" w:cs="Arial"/>
                <w:b/>
                <w:lang w:val="sk-SK"/>
              </w:rPr>
            </w:pPr>
            <w:r w:rsidRPr="009951DE">
              <w:rPr>
                <w:rFonts w:ascii="Calibri" w:hAnsi="Calibri" w:cs="Arial"/>
                <w:b/>
                <w:lang w:val="sk-SK"/>
              </w:rPr>
              <w:t>Sídlo</w:t>
            </w:r>
          </w:p>
        </w:tc>
        <w:tc>
          <w:tcPr>
            <w:tcW w:w="3270" w:type="pct"/>
            <w:vAlign w:val="center"/>
          </w:tcPr>
          <w:p w14:paraId="75D24F41" w14:textId="77777777" w:rsidR="00AE7F30" w:rsidRPr="009951DE" w:rsidRDefault="00B97947" w:rsidP="00666560">
            <w:pPr>
              <w:pStyle w:val="TableParagraph"/>
              <w:contextualSpacing/>
              <w:jc w:val="both"/>
              <w:rPr>
                <w:rFonts w:asciiTheme="minorHAnsi" w:hAnsiTheme="minorHAnsi" w:cs="Arial"/>
                <w:lang w:val="sk-SK"/>
              </w:rPr>
            </w:pPr>
            <w:r w:rsidRPr="009951DE">
              <w:rPr>
                <w:rFonts w:asciiTheme="minorHAnsi" w:hAnsiTheme="minorHAnsi" w:cs="Arial"/>
                <w:lang w:val="sk-SK"/>
              </w:rPr>
              <w:t>-</w:t>
            </w:r>
          </w:p>
        </w:tc>
      </w:tr>
      <w:tr w:rsidR="00AE7F30" w:rsidRPr="009951DE" w14:paraId="565B5F23" w14:textId="77777777" w:rsidTr="00BE24BC">
        <w:tblPrEx>
          <w:shd w:val="clear" w:color="auto" w:fill="auto"/>
        </w:tblPrEx>
        <w:tc>
          <w:tcPr>
            <w:tcW w:w="1730" w:type="pct"/>
            <w:shd w:val="clear" w:color="auto" w:fill="F2F2F2" w:themeFill="background1" w:themeFillShade="F2"/>
          </w:tcPr>
          <w:p w14:paraId="09CD553A" w14:textId="77777777" w:rsidR="00AE7F30" w:rsidRPr="009951DE" w:rsidRDefault="00AE7F30" w:rsidP="00666560">
            <w:pPr>
              <w:contextualSpacing/>
              <w:jc w:val="both"/>
              <w:rPr>
                <w:rFonts w:ascii="Calibri" w:hAnsi="Calibri" w:cs="Arial"/>
                <w:b/>
                <w:lang w:val="sk-SK"/>
              </w:rPr>
            </w:pPr>
            <w:r w:rsidRPr="009951DE">
              <w:rPr>
                <w:rFonts w:ascii="Calibri" w:hAnsi="Calibri" w:cs="Arial"/>
                <w:b/>
                <w:lang w:val="sk-SK"/>
              </w:rPr>
              <w:t>Právna forma</w:t>
            </w:r>
          </w:p>
        </w:tc>
        <w:tc>
          <w:tcPr>
            <w:tcW w:w="3270" w:type="pct"/>
            <w:shd w:val="clear" w:color="auto" w:fill="auto"/>
            <w:vAlign w:val="center"/>
          </w:tcPr>
          <w:p w14:paraId="254B5728" w14:textId="77777777" w:rsidR="00AE7F30" w:rsidRPr="009951DE" w:rsidRDefault="00B97947" w:rsidP="00666560">
            <w:pPr>
              <w:pStyle w:val="TableParagraph"/>
              <w:contextualSpacing/>
              <w:jc w:val="both"/>
              <w:rPr>
                <w:rFonts w:asciiTheme="minorHAnsi" w:hAnsiTheme="minorHAnsi" w:cs="Arial"/>
                <w:lang w:val="sk-SK"/>
              </w:rPr>
            </w:pPr>
            <w:r w:rsidRPr="009951DE">
              <w:rPr>
                <w:rFonts w:asciiTheme="minorHAnsi" w:hAnsiTheme="minorHAnsi" w:cs="Arial"/>
                <w:lang w:val="sk-SK"/>
              </w:rPr>
              <w:t>-</w:t>
            </w:r>
          </w:p>
        </w:tc>
      </w:tr>
      <w:tr w:rsidR="00AE7F30" w:rsidRPr="009951DE" w14:paraId="486C96FC" w14:textId="77777777" w:rsidTr="00BE24BC">
        <w:tblPrEx>
          <w:shd w:val="clear" w:color="auto" w:fill="auto"/>
        </w:tblPrEx>
        <w:tc>
          <w:tcPr>
            <w:tcW w:w="5000" w:type="pct"/>
            <w:gridSpan w:val="2"/>
            <w:shd w:val="clear" w:color="auto" w:fill="auto"/>
            <w:vAlign w:val="center"/>
          </w:tcPr>
          <w:p w14:paraId="0A5DB81B" w14:textId="77777777" w:rsidR="00AE7F30" w:rsidRPr="009951DE" w:rsidRDefault="00AE7F30" w:rsidP="00666560">
            <w:pPr>
              <w:contextualSpacing/>
              <w:jc w:val="both"/>
              <w:rPr>
                <w:rFonts w:asciiTheme="minorHAnsi" w:hAnsiTheme="minorHAnsi" w:cs="Arial"/>
                <w:lang w:val="sk-SK"/>
              </w:rPr>
            </w:pPr>
            <w:r w:rsidRPr="009951DE">
              <w:rPr>
                <w:rFonts w:asciiTheme="minorHAnsi" w:hAnsiTheme="minorHAnsi" w:cs="Arial"/>
                <w:b/>
                <w:lang w:val="sk-SK"/>
              </w:rPr>
              <w:t>Štatutárny orgán</w:t>
            </w:r>
          </w:p>
        </w:tc>
      </w:tr>
      <w:tr w:rsidR="00AE7F30" w:rsidRPr="009951DE" w14:paraId="2676F737" w14:textId="77777777" w:rsidTr="00BE24BC">
        <w:tblPrEx>
          <w:shd w:val="clear" w:color="auto" w:fill="auto"/>
        </w:tblPrEx>
        <w:tc>
          <w:tcPr>
            <w:tcW w:w="1730" w:type="pct"/>
            <w:shd w:val="clear" w:color="auto" w:fill="F2F2F2" w:themeFill="background1" w:themeFillShade="F2"/>
          </w:tcPr>
          <w:p w14:paraId="08E91DB6" w14:textId="77777777" w:rsidR="00AE7F30" w:rsidRPr="009951DE" w:rsidRDefault="00AE7F30" w:rsidP="00666560">
            <w:pPr>
              <w:contextualSpacing/>
              <w:jc w:val="both"/>
              <w:rPr>
                <w:rFonts w:ascii="Calibri" w:hAnsi="Calibri" w:cs="Arial"/>
                <w:b/>
                <w:lang w:val="sk-SK"/>
              </w:rPr>
            </w:pPr>
            <w:r w:rsidRPr="009951DE">
              <w:rPr>
                <w:rFonts w:ascii="Calibri" w:hAnsi="Calibri" w:cs="Arial"/>
                <w:b/>
                <w:lang w:val="sk-SK"/>
              </w:rPr>
              <w:t>Meno a priezvisko štatutára</w:t>
            </w:r>
          </w:p>
        </w:tc>
        <w:tc>
          <w:tcPr>
            <w:tcW w:w="3270" w:type="pct"/>
            <w:shd w:val="clear" w:color="auto" w:fill="auto"/>
          </w:tcPr>
          <w:p w14:paraId="722592A0" w14:textId="77777777" w:rsidR="00AE7F30" w:rsidRPr="009951DE" w:rsidRDefault="00AE7F30" w:rsidP="00666560">
            <w:pPr>
              <w:contextualSpacing/>
              <w:jc w:val="both"/>
              <w:rPr>
                <w:rFonts w:asciiTheme="minorHAnsi" w:hAnsiTheme="minorHAnsi" w:cs="Arial"/>
                <w:lang w:val="sk-SK"/>
              </w:rPr>
            </w:pPr>
            <w:r w:rsidRPr="009951DE">
              <w:rPr>
                <w:rFonts w:asciiTheme="minorHAnsi" w:hAnsiTheme="minorHAnsi" w:cs="Arial"/>
                <w:b/>
                <w:lang w:val="sk-SK"/>
              </w:rPr>
              <w:t xml:space="preserve"> </w:t>
            </w:r>
            <w:r w:rsidR="00B97947" w:rsidRPr="009951DE">
              <w:rPr>
                <w:rFonts w:asciiTheme="minorHAnsi" w:hAnsiTheme="minorHAnsi" w:cs="Arial"/>
                <w:b/>
                <w:lang w:val="sk-SK"/>
              </w:rPr>
              <w:t>-</w:t>
            </w:r>
          </w:p>
        </w:tc>
      </w:tr>
    </w:tbl>
    <w:p w14:paraId="3CF6D2D2" w14:textId="77777777" w:rsidR="00AE7F30" w:rsidRPr="009951DE" w:rsidRDefault="00AE7F30" w:rsidP="00666560">
      <w:pPr>
        <w:tabs>
          <w:tab w:val="left" w:pos="2701"/>
        </w:tabs>
        <w:contextualSpacing/>
        <w:jc w:val="both"/>
        <w:rPr>
          <w:rFonts w:ascii="Calibri" w:hAnsi="Calibri" w:cs="Arial"/>
          <w:b/>
          <w:lang w:val="sk-SK"/>
        </w:rPr>
      </w:pPr>
    </w:p>
    <w:p w14:paraId="640293F6" w14:textId="77777777" w:rsidR="00F25B35" w:rsidRPr="009951DE" w:rsidRDefault="00F25B35" w:rsidP="00666560">
      <w:pPr>
        <w:tabs>
          <w:tab w:val="left" w:pos="2701"/>
        </w:tabs>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F25B35" w:rsidRPr="009951DE" w14:paraId="76C969B3" w14:textId="77777777" w:rsidTr="00BE24BC">
        <w:trPr>
          <w:trHeight w:val="362"/>
        </w:trPr>
        <w:tc>
          <w:tcPr>
            <w:tcW w:w="5000" w:type="pct"/>
            <w:gridSpan w:val="2"/>
            <w:shd w:val="clear" w:color="auto" w:fill="D9D9D9" w:themeFill="background1" w:themeFillShade="D9"/>
          </w:tcPr>
          <w:p w14:paraId="51F31DC2" w14:textId="77777777" w:rsidR="00F25B35" w:rsidRPr="009951DE" w:rsidRDefault="00F25B35" w:rsidP="00666560">
            <w:pPr>
              <w:tabs>
                <w:tab w:val="left" w:pos="851"/>
              </w:tabs>
              <w:contextualSpacing/>
              <w:jc w:val="both"/>
              <w:rPr>
                <w:rFonts w:ascii="Calibri" w:hAnsi="Calibri" w:cs="Arial"/>
                <w:b/>
                <w:sz w:val="28"/>
                <w:szCs w:val="28"/>
                <w:lang w:val="sk-SK"/>
              </w:rPr>
            </w:pPr>
            <w:r w:rsidRPr="009951DE">
              <w:rPr>
                <w:rFonts w:ascii="Calibri" w:hAnsi="Calibri" w:cs="Arial"/>
                <w:b/>
                <w:color w:val="0063A2"/>
                <w:sz w:val="28"/>
                <w:szCs w:val="28"/>
                <w:lang w:val="sk-SK"/>
              </w:rPr>
              <w:t>Zdôvodnenie potreby NP, konkrétneho žiadateľa a</w:t>
            </w:r>
            <w:r w:rsidR="00CD3561">
              <w:rPr>
                <w:rFonts w:ascii="Calibri" w:hAnsi="Calibri" w:cs="Arial"/>
                <w:b/>
                <w:color w:val="0063A2"/>
                <w:sz w:val="28"/>
                <w:szCs w:val="28"/>
                <w:lang w:val="sk-SK"/>
              </w:rPr>
              <w:t> </w:t>
            </w:r>
            <w:r w:rsidRPr="009951DE">
              <w:rPr>
                <w:rFonts w:ascii="Calibri" w:hAnsi="Calibri" w:cs="Arial"/>
                <w:b/>
                <w:color w:val="0063A2"/>
                <w:sz w:val="28"/>
                <w:szCs w:val="28"/>
                <w:lang w:val="sk-SK"/>
              </w:rPr>
              <w:t>partnerov</w:t>
            </w:r>
          </w:p>
        </w:tc>
      </w:tr>
      <w:tr w:rsidR="00F25B35" w:rsidRPr="009951DE" w14:paraId="4374DAB3" w14:textId="77777777" w:rsidTr="00BE24BC">
        <w:tblPrEx>
          <w:shd w:val="clear" w:color="auto" w:fill="auto"/>
        </w:tblPrEx>
        <w:trPr>
          <w:trHeight w:val="304"/>
        </w:trPr>
        <w:tc>
          <w:tcPr>
            <w:tcW w:w="1730" w:type="pct"/>
            <w:shd w:val="clear" w:color="auto" w:fill="F2F2F2" w:themeFill="background1" w:themeFillShade="F2"/>
          </w:tcPr>
          <w:p w14:paraId="27E8EA25" w14:textId="77777777" w:rsidR="00F25B35" w:rsidRPr="009951DE" w:rsidRDefault="00F25B35" w:rsidP="00666560">
            <w:pPr>
              <w:tabs>
                <w:tab w:val="left" w:pos="2756"/>
              </w:tabs>
              <w:spacing w:before="40" w:after="40"/>
              <w:jc w:val="both"/>
              <w:rPr>
                <w:rFonts w:ascii="Calibri" w:hAnsi="Calibri" w:cs="Arial"/>
                <w:b/>
                <w:lang w:val="sk-SK"/>
              </w:rPr>
            </w:pPr>
            <w:r w:rsidRPr="009951DE">
              <w:rPr>
                <w:rFonts w:ascii="Calibri" w:hAnsi="Calibri" w:cs="Arial"/>
                <w:b/>
                <w:lang w:val="sk-SK"/>
              </w:rPr>
              <w:t>Zdôvodnite čo najpodrobnejšie prečo nemôže byť projekt realizovaný prostredníctvom výzvy</w:t>
            </w:r>
            <w:r w:rsidR="001C1DC4" w:rsidRPr="009951DE">
              <w:rPr>
                <w:rFonts w:ascii="Calibri" w:hAnsi="Calibri" w:cs="Arial"/>
                <w:b/>
                <w:lang w:val="sk-SK"/>
              </w:rPr>
              <w:t xml:space="preserve"> na DOP</w:t>
            </w:r>
            <w:r w:rsidRPr="009951DE">
              <w:rPr>
                <w:rFonts w:ascii="Calibri" w:hAnsi="Calibri" w:cs="Arial"/>
                <w:b/>
                <w:lang w:val="sk-SK"/>
              </w:rPr>
              <w:t xml:space="preserve"> na predkladanie žiadostí o NFP? </w:t>
            </w:r>
          </w:p>
          <w:p w14:paraId="2D6B597F" w14:textId="77777777" w:rsidR="00F25B35" w:rsidRPr="009951DE" w:rsidRDefault="00F25B35" w:rsidP="00666560">
            <w:pPr>
              <w:contextualSpacing/>
              <w:jc w:val="both"/>
              <w:rPr>
                <w:rFonts w:ascii="Calibri" w:hAnsi="Calibri" w:cs="Arial"/>
                <w:b/>
                <w:lang w:val="sk-SK"/>
              </w:rPr>
            </w:pPr>
            <w:r w:rsidRPr="009951DE">
              <w:rPr>
                <w:rFonts w:ascii="Calibri" w:hAnsi="Calibri" w:cs="Arial"/>
                <w:b/>
                <w:lang w:val="sk-SK"/>
              </w:rPr>
              <w:t>(napr. porovnanie s realizáciou prostredníctvom dopytovo orientovaného projektu vzhľadom na efektívnejší spôsob napĺňania cieľov P SK, efektívnejšie a hospodárnejšie využitie finančných prostriedkov)</w:t>
            </w:r>
          </w:p>
        </w:tc>
        <w:tc>
          <w:tcPr>
            <w:tcW w:w="3270" w:type="pct"/>
          </w:tcPr>
          <w:p w14:paraId="0A551EA1" w14:textId="455DAA22" w:rsidR="002D6701" w:rsidRDefault="002D6701" w:rsidP="00666560">
            <w:pPr>
              <w:tabs>
                <w:tab w:val="left" w:pos="2756"/>
              </w:tabs>
              <w:jc w:val="both"/>
              <w:rPr>
                <w:rFonts w:asciiTheme="minorHAnsi" w:hAnsiTheme="minorHAnsi" w:cs="Arial"/>
                <w:lang w:val="sk-SK"/>
              </w:rPr>
            </w:pPr>
            <w:r w:rsidRPr="00B4330E">
              <w:rPr>
                <w:rFonts w:asciiTheme="minorHAnsi" w:hAnsiTheme="minorHAnsi" w:cs="Arial"/>
                <w:lang w:val="sk-SK"/>
              </w:rPr>
              <w:t>Projekt bude realizovať Ústredie práce, sociálnych vecí a rodiny (ďalej len „ústredie“)</w:t>
            </w:r>
            <w:r>
              <w:rPr>
                <w:rFonts w:asciiTheme="minorHAnsi" w:hAnsiTheme="minorHAnsi" w:cs="Arial"/>
                <w:lang w:val="sk-SK"/>
              </w:rPr>
              <w:t xml:space="preserve"> prostredníctvom úradov práce, sociálnych vecí a rodiny (ďalej len „úrady“). </w:t>
            </w:r>
            <w:r>
              <w:rPr>
                <w:rFonts w:asciiTheme="minorHAnsi" w:hAnsiTheme="minorHAnsi"/>
                <w:lang w:val="sk-SK"/>
              </w:rPr>
              <w:t>Projekt zabezpečí poskytovanie</w:t>
            </w:r>
            <w:r w:rsidR="00283797">
              <w:rPr>
                <w:rFonts w:asciiTheme="minorHAnsi" w:hAnsiTheme="minorHAnsi"/>
                <w:lang w:val="sk-SK"/>
              </w:rPr>
              <w:t xml:space="preserve"> finančných</w:t>
            </w:r>
            <w:r>
              <w:rPr>
                <w:rFonts w:asciiTheme="minorHAnsi" w:hAnsiTheme="minorHAnsi"/>
                <w:lang w:val="sk-SK"/>
              </w:rPr>
              <w:t xml:space="preserve"> príspevkov z</w:t>
            </w:r>
            <w:r w:rsidR="00742A26">
              <w:rPr>
                <w:rFonts w:asciiTheme="minorHAnsi" w:hAnsiTheme="minorHAnsi"/>
                <w:lang w:val="sk-SK"/>
              </w:rPr>
              <w:t>a účelom zvýšenia zamestnanosti</w:t>
            </w:r>
            <w:r>
              <w:rPr>
                <w:rFonts w:asciiTheme="minorHAnsi" w:hAnsiTheme="minorHAnsi"/>
                <w:lang w:val="sk-SK"/>
              </w:rPr>
              <w:t xml:space="preserve"> klientov úradov, </w:t>
            </w:r>
            <w:r w:rsidR="00283797">
              <w:rPr>
                <w:rFonts w:asciiTheme="minorHAnsi" w:hAnsiTheme="minorHAnsi"/>
                <w:lang w:val="sk-SK"/>
              </w:rPr>
              <w:t>ktorí sú vedení v evidencii</w:t>
            </w:r>
            <w:r>
              <w:rPr>
                <w:rFonts w:asciiTheme="minorHAnsi" w:hAnsiTheme="minorHAnsi"/>
                <w:lang w:val="sk-SK"/>
              </w:rPr>
              <w:t xml:space="preserve"> uchádzačov</w:t>
            </w:r>
            <w:r w:rsidRPr="00B4330E">
              <w:rPr>
                <w:rFonts w:asciiTheme="minorHAnsi" w:hAnsiTheme="minorHAnsi"/>
                <w:lang w:val="sk-SK"/>
              </w:rPr>
              <w:t xml:space="preserve"> o</w:t>
            </w:r>
            <w:r>
              <w:rPr>
                <w:rFonts w:asciiTheme="minorHAnsi" w:hAnsiTheme="minorHAnsi"/>
                <w:lang w:val="sk-SK"/>
              </w:rPr>
              <w:t xml:space="preserve"> </w:t>
            </w:r>
            <w:r w:rsidRPr="00B4330E">
              <w:rPr>
                <w:rFonts w:asciiTheme="minorHAnsi" w:hAnsiTheme="minorHAnsi"/>
                <w:lang w:val="sk-SK"/>
              </w:rPr>
              <w:t>zamestnanie</w:t>
            </w:r>
            <w:r>
              <w:rPr>
                <w:rFonts w:asciiTheme="minorHAnsi" w:hAnsiTheme="minorHAnsi"/>
                <w:lang w:val="sk-SK"/>
              </w:rPr>
              <w:t xml:space="preserve"> (ďalej len „</w:t>
            </w:r>
            <w:proofErr w:type="spellStart"/>
            <w:r>
              <w:rPr>
                <w:rFonts w:asciiTheme="minorHAnsi" w:hAnsiTheme="minorHAnsi"/>
                <w:lang w:val="sk-SK"/>
              </w:rPr>
              <w:t>UoZ</w:t>
            </w:r>
            <w:proofErr w:type="spellEnd"/>
            <w:r>
              <w:rPr>
                <w:rFonts w:asciiTheme="minorHAnsi" w:hAnsiTheme="minorHAnsi"/>
                <w:lang w:val="sk-SK"/>
              </w:rPr>
              <w:t>“)</w:t>
            </w:r>
            <w:r w:rsidR="00283797">
              <w:rPr>
                <w:rFonts w:asciiTheme="minorHAnsi" w:hAnsiTheme="minorHAnsi"/>
                <w:lang w:val="sk-SK"/>
              </w:rPr>
              <w:t xml:space="preserve"> </w:t>
            </w:r>
            <w:r w:rsidR="00283797" w:rsidRPr="00283797">
              <w:rPr>
                <w:rFonts w:asciiTheme="minorHAnsi" w:hAnsiTheme="minorHAnsi"/>
                <w:lang w:val="sk-SK"/>
              </w:rPr>
              <w:t>v súlade so zákonom č. 5/2004 Z. z. o službách zamestnanosti a o zmene a doplnení niektorých zákonov v znení neskorších predpisov (ďalej len „zákon o službách zamestnanosti“)</w:t>
            </w:r>
            <w:r>
              <w:rPr>
                <w:rFonts w:asciiTheme="minorHAnsi" w:hAnsiTheme="minorHAnsi"/>
                <w:lang w:val="sk-SK"/>
              </w:rPr>
              <w:t xml:space="preserve">. Osoby cieľovej skupiny sú teda vopred známe a </w:t>
            </w:r>
            <w:r w:rsidR="00742A26">
              <w:rPr>
                <w:rFonts w:asciiTheme="minorHAnsi" w:hAnsiTheme="minorHAnsi"/>
                <w:lang w:val="sk-SK"/>
              </w:rPr>
              <w:t>nie je potrebné ich vyhľadávať.</w:t>
            </w:r>
            <w:r>
              <w:rPr>
                <w:rFonts w:asciiTheme="minorHAnsi" w:hAnsiTheme="minorHAnsi"/>
                <w:lang w:val="sk-SK"/>
              </w:rPr>
              <w:t xml:space="preserve"> Vopred je</w:t>
            </w:r>
            <w:r w:rsidR="004A3A1E">
              <w:rPr>
                <w:rFonts w:asciiTheme="minorHAnsi" w:hAnsiTheme="minorHAnsi"/>
                <w:lang w:val="sk-SK"/>
              </w:rPr>
              <w:t xml:space="preserve"> známy aj výhradný poskytovateľ</w:t>
            </w:r>
            <w:r>
              <w:rPr>
                <w:rFonts w:asciiTheme="minorHAnsi" w:hAnsiTheme="minorHAnsi"/>
                <w:lang w:val="sk-SK"/>
              </w:rPr>
              <w:t xml:space="preserve"> činnosti – úrady, ktoré</w:t>
            </w:r>
            <w:r w:rsidR="00283797">
              <w:rPr>
                <w:rFonts w:asciiTheme="minorHAnsi" w:hAnsiTheme="minorHAnsi"/>
                <w:lang w:val="sk-SK"/>
              </w:rPr>
              <w:t xml:space="preserve"> v súlade so zákonom o službách zamestnanosti zodpovedajú za evidenciu</w:t>
            </w:r>
            <w:r>
              <w:rPr>
                <w:rFonts w:asciiTheme="minorHAnsi" w:hAnsiTheme="minorHAnsi"/>
                <w:lang w:val="sk-SK"/>
              </w:rPr>
              <w:t xml:space="preserve"> </w:t>
            </w:r>
            <w:proofErr w:type="spellStart"/>
            <w:r>
              <w:rPr>
                <w:rFonts w:asciiTheme="minorHAnsi" w:hAnsiTheme="minorHAnsi"/>
                <w:lang w:val="sk-SK"/>
              </w:rPr>
              <w:t>UoZ</w:t>
            </w:r>
            <w:proofErr w:type="spellEnd"/>
            <w:r>
              <w:rPr>
                <w:rFonts w:asciiTheme="minorHAnsi" w:hAnsiTheme="minorHAnsi"/>
                <w:lang w:val="sk-SK"/>
              </w:rPr>
              <w:t xml:space="preserve"> registrujú.</w:t>
            </w:r>
          </w:p>
          <w:p w14:paraId="7E84B085" w14:textId="77777777" w:rsidR="00DE744E" w:rsidRPr="009951DE" w:rsidRDefault="00DE744E" w:rsidP="00666560">
            <w:pPr>
              <w:tabs>
                <w:tab w:val="left" w:pos="2756"/>
              </w:tabs>
              <w:jc w:val="both"/>
              <w:rPr>
                <w:rFonts w:asciiTheme="minorHAnsi" w:hAnsiTheme="minorHAnsi" w:cs="Arial"/>
                <w:lang w:val="sk-SK"/>
              </w:rPr>
            </w:pPr>
          </w:p>
        </w:tc>
      </w:tr>
      <w:tr w:rsidR="00F25B35" w:rsidRPr="009951DE" w14:paraId="71605433" w14:textId="77777777" w:rsidTr="00BE24BC">
        <w:tblPrEx>
          <w:shd w:val="clear" w:color="auto" w:fill="auto"/>
        </w:tblPrEx>
        <w:tc>
          <w:tcPr>
            <w:tcW w:w="1730" w:type="pct"/>
            <w:shd w:val="clear" w:color="auto" w:fill="F2F2F2" w:themeFill="background1" w:themeFillShade="F2"/>
          </w:tcPr>
          <w:p w14:paraId="74F6CC95" w14:textId="77777777" w:rsidR="00F25B35" w:rsidRPr="009951DE" w:rsidRDefault="00F25B35" w:rsidP="00666560">
            <w:pPr>
              <w:contextualSpacing/>
              <w:jc w:val="both"/>
              <w:rPr>
                <w:rFonts w:ascii="Calibri" w:hAnsi="Calibri" w:cs="Arial"/>
                <w:b/>
                <w:lang w:val="sk-SK"/>
              </w:rPr>
            </w:pPr>
            <w:r w:rsidRPr="009951DE">
              <w:rPr>
                <w:rFonts w:ascii="Calibri" w:hAnsi="Calibri" w:cs="Arial"/>
                <w:b/>
                <w:lang w:val="sk-SK"/>
              </w:rPr>
              <w:t>Dôvod určenia budúceho žiadateľa národného projektu.</w:t>
            </w:r>
            <w:r w:rsidRPr="009951DE">
              <w:rPr>
                <w:rStyle w:val="Odkaznapoznmkupodiarou"/>
                <w:rFonts w:ascii="Calibri" w:hAnsi="Calibri"/>
                <w:b/>
                <w:lang w:val="sk-SK"/>
              </w:rPr>
              <w:footnoteReference w:id="2"/>
            </w:r>
            <w:r w:rsidRPr="009951DE">
              <w:rPr>
                <w:rFonts w:ascii="Calibri" w:hAnsi="Calibri" w:cs="Arial"/>
                <w:b/>
                <w:lang w:val="sk-SK"/>
              </w:rPr>
              <w:t xml:space="preserve"> Má budúci žiadateľ osobitné, jedinečné kompetencie na implementáciu aktivít národného projektu priamo </w:t>
            </w:r>
          </w:p>
          <w:p w14:paraId="3B135BE0" w14:textId="77777777" w:rsidR="00F25B35" w:rsidRPr="009951DE" w:rsidRDefault="00F25B35" w:rsidP="00666560">
            <w:pPr>
              <w:contextualSpacing/>
              <w:jc w:val="both"/>
              <w:rPr>
                <w:rFonts w:ascii="Calibri" w:hAnsi="Calibri" w:cs="Arial"/>
                <w:b/>
                <w:lang w:val="sk-SK"/>
              </w:rPr>
            </w:pPr>
            <w:r w:rsidRPr="009951DE">
              <w:rPr>
                <w:rFonts w:ascii="Calibri" w:hAnsi="Calibri" w:cs="Arial"/>
                <w:b/>
                <w:lang w:val="sk-SK"/>
              </w:rPr>
              <w:t>zo zákona, osobitných právnych predpisov?</w:t>
            </w:r>
          </w:p>
        </w:tc>
        <w:tc>
          <w:tcPr>
            <w:tcW w:w="3270" w:type="pct"/>
            <w:shd w:val="clear" w:color="auto" w:fill="auto"/>
          </w:tcPr>
          <w:p w14:paraId="70B88201" w14:textId="16F2DC7B" w:rsidR="00F25B35" w:rsidRPr="009D03DC" w:rsidRDefault="002D6701" w:rsidP="00642670">
            <w:pPr>
              <w:contextualSpacing/>
              <w:jc w:val="both"/>
              <w:rPr>
                <w:rFonts w:asciiTheme="minorHAnsi" w:hAnsiTheme="minorHAnsi" w:cs="Arial"/>
                <w:lang w:val="sk-SK"/>
              </w:rPr>
            </w:pPr>
            <w:r>
              <w:rPr>
                <w:rFonts w:asciiTheme="minorHAnsi" w:hAnsiTheme="minorHAnsi" w:cs="Arial"/>
                <w:lang w:val="sk-SK"/>
              </w:rPr>
              <w:t xml:space="preserve">Určenie ústredia ako budúceho žiadateľa národného projektu vyplýva zo zákona č. 453/2003 Z. z. o orgánoch štátnej správy v oblasti sociálnych vecí, rodiny a služieb zamestnanosti a o zmene a doplnení niektorých zákonov (ďalej len „zákon o orgánoch štátnej správy“). </w:t>
            </w:r>
            <w:r w:rsidR="005D77F2" w:rsidRPr="00B4330E">
              <w:rPr>
                <w:rFonts w:asciiTheme="minorHAnsi" w:hAnsiTheme="minorHAnsi" w:cs="Arial"/>
                <w:lang w:val="sk-SK"/>
              </w:rPr>
              <w:t xml:space="preserve">Kompetencia </w:t>
            </w:r>
            <w:r w:rsidR="005D77F2" w:rsidRPr="005D77F2">
              <w:rPr>
                <w:rFonts w:asciiTheme="minorHAnsi" w:hAnsiTheme="minorHAnsi" w:cs="Arial"/>
                <w:lang w:val="sk-SK"/>
              </w:rPr>
              <w:t>realizovať projekty zamerané na zlepšenie situácie na trhu práce vo svojom územnom obvode financované zo zdro</w:t>
            </w:r>
            <w:r w:rsidR="005D77F2">
              <w:rPr>
                <w:rFonts w:asciiTheme="minorHAnsi" w:hAnsiTheme="minorHAnsi" w:cs="Arial"/>
                <w:lang w:val="sk-SK"/>
              </w:rPr>
              <w:t>jov Európskeho sociálneho fondu úradom</w:t>
            </w:r>
            <w:r w:rsidR="005D77F2" w:rsidRPr="00B4330E">
              <w:rPr>
                <w:rFonts w:asciiTheme="minorHAnsi" w:hAnsiTheme="minorHAnsi" w:cs="Arial"/>
                <w:lang w:val="sk-SK"/>
              </w:rPr>
              <w:t xml:space="preserve"> vyplýva z</w:t>
            </w:r>
            <w:r w:rsidR="005D77F2">
              <w:rPr>
                <w:rFonts w:asciiTheme="minorHAnsi" w:hAnsiTheme="minorHAnsi" w:cs="Arial"/>
                <w:lang w:val="sk-SK"/>
              </w:rPr>
              <w:t xml:space="preserve"> § 13 ods. 1 písm. p</w:t>
            </w:r>
            <w:r w:rsidR="005D77F2" w:rsidRPr="00B4330E">
              <w:rPr>
                <w:rFonts w:asciiTheme="minorHAnsi" w:hAnsiTheme="minorHAnsi" w:cs="Arial"/>
                <w:lang w:val="sk-SK"/>
              </w:rPr>
              <w:t>) zákona</w:t>
            </w:r>
            <w:r w:rsidR="005D77F2">
              <w:rPr>
                <w:rFonts w:asciiTheme="minorHAnsi" w:hAnsiTheme="minorHAnsi" w:cs="Arial"/>
                <w:lang w:val="sk-SK"/>
              </w:rPr>
              <w:t xml:space="preserve"> </w:t>
            </w:r>
            <w:r w:rsidR="005D77F2" w:rsidRPr="00B4330E">
              <w:rPr>
                <w:rFonts w:asciiTheme="minorHAnsi" w:hAnsiTheme="minorHAnsi" w:cs="Arial"/>
                <w:lang w:val="sk-SK"/>
              </w:rPr>
              <w:t>o službách zamestnanosti.</w:t>
            </w:r>
            <w:r w:rsidR="005D77F2">
              <w:rPr>
                <w:rFonts w:asciiTheme="minorHAnsi" w:hAnsiTheme="minorHAnsi" w:cs="Arial"/>
                <w:lang w:val="sk-SK"/>
              </w:rPr>
              <w:t xml:space="preserve"> </w:t>
            </w:r>
            <w:r w:rsidRPr="00B4330E">
              <w:rPr>
                <w:rFonts w:asciiTheme="minorHAnsi" w:hAnsiTheme="minorHAnsi" w:cs="Arial"/>
                <w:lang w:val="sk-SK"/>
              </w:rPr>
              <w:t>Podľa § 12 písm. a) zákona o službách zamestnanosti do pôsobnosti ústredia patrí riadiť, kontrolovať a koordinovať činnosť úradov v oblasti služieb zamestnanosti.</w:t>
            </w:r>
            <w:ins w:id="0" w:author="Pecho Daniel" w:date="2023-05-05T15:11:00Z">
              <w:r w:rsidR="002564DA">
                <w:rPr>
                  <w:rFonts w:asciiTheme="minorHAnsi" w:hAnsiTheme="minorHAnsi" w:cs="Arial"/>
                  <w:lang w:val="sk-SK"/>
                </w:rPr>
                <w:t xml:space="preserve"> </w:t>
              </w:r>
            </w:ins>
            <w:ins w:id="1" w:author="Pecho Daniel" w:date="2023-05-09T13:29:00Z">
              <w:r w:rsidR="00642670">
                <w:rPr>
                  <w:rFonts w:asciiTheme="minorHAnsi" w:hAnsiTheme="minorHAnsi" w:cs="Arial"/>
                  <w:lang w:val="sk-SK"/>
                </w:rPr>
                <w:t xml:space="preserve"> </w:t>
              </w:r>
              <w:r w:rsidR="00642670" w:rsidRPr="00F84033">
                <w:rPr>
                  <w:rFonts w:asciiTheme="minorHAnsi" w:hAnsiTheme="minorHAnsi" w:cstheme="minorHAnsi"/>
                  <w:lang w:val="sk-SK"/>
                </w:rPr>
                <w:t xml:space="preserve">Podľa § 11 ods. 1 písm. d) zákona </w:t>
              </w:r>
              <w:r w:rsidR="00642670" w:rsidRPr="00F84033">
                <w:rPr>
                  <w:rFonts w:asciiTheme="minorHAnsi" w:hAnsiTheme="minorHAnsi" w:cstheme="minorHAnsi"/>
                  <w:lang w:val="sk-SK"/>
                </w:rPr>
                <w:lastRenderedPageBreak/>
                <w:t xml:space="preserve">o službách zamestnanosti služby zamestnanosti predstavujú </w:t>
              </w:r>
              <w:r w:rsidR="00642670" w:rsidRPr="003A55CC">
                <w:rPr>
                  <w:rFonts w:asciiTheme="minorHAnsi" w:eastAsiaTheme="minorHAnsi" w:hAnsiTheme="minorHAnsi" w:cstheme="minorHAnsi"/>
                  <w:lang w:val="sk-SK"/>
                </w:rPr>
                <w:t>systém inštitúcií a nástrojov podpory a pomoci účastníkom trhu práce pri</w:t>
              </w:r>
              <w:r w:rsidR="00642670" w:rsidRPr="00F84033">
                <w:rPr>
                  <w:rFonts w:asciiTheme="minorHAnsi" w:hAnsiTheme="minorHAnsi" w:cstheme="minorHAnsi"/>
                  <w:lang w:val="sk-SK"/>
                </w:rPr>
                <w:t xml:space="preserve"> </w:t>
              </w:r>
              <w:r w:rsidR="00642670" w:rsidRPr="003A55CC">
                <w:rPr>
                  <w:rFonts w:asciiTheme="minorHAnsi" w:eastAsiaTheme="minorHAnsi" w:hAnsiTheme="minorHAnsi" w:cstheme="minorHAnsi"/>
                  <w:lang w:val="sk-SK"/>
                </w:rPr>
                <w:t>uplatňovaní aktívnych opatrení na trhu práce s osobitným zreteľom na pracovné uplatnenie znevýhodnených uchádzačov o</w:t>
              </w:r>
              <w:r w:rsidR="00642670" w:rsidRPr="00F84033">
                <w:rPr>
                  <w:rFonts w:asciiTheme="minorHAnsi" w:eastAsiaTheme="minorHAnsi" w:hAnsiTheme="minorHAnsi" w:cstheme="minorHAnsi"/>
                  <w:lang w:val="sk-SK"/>
                </w:rPr>
                <w:t> </w:t>
              </w:r>
              <w:r w:rsidR="00642670" w:rsidRPr="003A55CC">
                <w:rPr>
                  <w:rFonts w:asciiTheme="minorHAnsi" w:eastAsiaTheme="minorHAnsi" w:hAnsiTheme="minorHAnsi" w:cstheme="minorHAnsi"/>
                  <w:lang w:val="sk-SK"/>
                </w:rPr>
                <w:t>zamestnanie</w:t>
              </w:r>
              <w:r w:rsidR="00642670" w:rsidRPr="00F84033">
                <w:rPr>
                  <w:rFonts w:asciiTheme="minorHAnsi" w:eastAsiaTheme="minorHAnsi" w:hAnsiTheme="minorHAnsi" w:cstheme="minorHAnsi"/>
                  <w:lang w:val="sk-SK"/>
                </w:rPr>
                <w:t xml:space="preserve">. </w:t>
              </w:r>
              <w:r w:rsidR="00642670" w:rsidRPr="00F84033">
                <w:rPr>
                  <w:rFonts w:asciiTheme="minorHAnsi" w:hAnsiTheme="minorHAnsi" w:cstheme="minorHAnsi"/>
                  <w:lang w:val="sk-SK"/>
                </w:rPr>
                <w:t xml:space="preserve">V tomto zmysle aj </w:t>
              </w:r>
              <w:proofErr w:type="spellStart"/>
              <w:r w:rsidR="00642670" w:rsidRPr="00F84033">
                <w:rPr>
                  <w:rFonts w:asciiTheme="minorHAnsi" w:hAnsiTheme="minorHAnsi" w:cstheme="minorHAnsi"/>
                  <w:lang w:val="sk-SK"/>
                </w:rPr>
                <w:t>debarierizácia</w:t>
              </w:r>
              <w:proofErr w:type="spellEnd"/>
              <w:r w:rsidR="00642670" w:rsidRPr="00F84033">
                <w:rPr>
                  <w:rFonts w:asciiTheme="minorHAnsi" w:hAnsiTheme="minorHAnsi" w:cstheme="minorHAnsi"/>
                  <w:lang w:val="sk-SK"/>
                </w:rPr>
                <w:t xml:space="preserve"> pracovísk u zamestnávateľov, ktorá má zabezpečiť príležitosti na umiestňovanie osôb so zdravotným postihnutím na otvorenom trhu práce</w:t>
              </w:r>
              <w:r w:rsidR="00642670">
                <w:rPr>
                  <w:rFonts w:asciiTheme="minorHAnsi" w:hAnsiTheme="minorHAnsi" w:cstheme="minorHAnsi"/>
                  <w:lang w:val="sk-SK"/>
                </w:rPr>
                <w:t>,</w:t>
              </w:r>
              <w:r w:rsidR="00642670" w:rsidRPr="00F84033">
                <w:rPr>
                  <w:rFonts w:asciiTheme="minorHAnsi" w:hAnsiTheme="minorHAnsi" w:cstheme="minorHAnsi"/>
                  <w:lang w:val="sk-SK"/>
                </w:rPr>
                <w:t xml:space="preserve"> patrí do pôsobnosti služieb zamestnanosti vykonávaných úradom</w:t>
              </w:r>
              <w:r w:rsidR="00642670">
                <w:rPr>
                  <w:rFonts w:asciiTheme="minorHAnsi" w:hAnsiTheme="minorHAnsi" w:cstheme="minorHAnsi"/>
                  <w:lang w:val="sk-SK"/>
                </w:rPr>
                <w:t>,</w:t>
              </w:r>
              <w:r w:rsidR="00642670" w:rsidRPr="00F84033">
                <w:rPr>
                  <w:rFonts w:asciiTheme="minorHAnsi" w:hAnsiTheme="minorHAnsi" w:cstheme="minorHAnsi"/>
                  <w:lang w:val="sk-SK"/>
                </w:rPr>
                <w:t xml:space="preserve"> za riadiacej, kontrolnej a koordinačnej činnosti ústredia. Overenou skúsenosťou z PO 2014 – 2020 je poskytovanie príspevku</w:t>
              </w:r>
              <w:r w:rsidR="00642670" w:rsidRPr="00F84033">
                <w:rPr>
                  <w:rFonts w:cs="Arial"/>
                  <w:lang w:val="sk-SK"/>
                </w:rPr>
                <w:t xml:space="preserve"> </w:t>
              </w:r>
              <w:r w:rsidR="00642670" w:rsidRPr="00F84033">
                <w:rPr>
                  <w:rFonts w:asciiTheme="minorHAnsi" w:hAnsiTheme="minorHAnsi" w:cs="Arial"/>
                  <w:lang w:val="sk-SK"/>
                </w:rPr>
                <w:t>na úhradu časti nákladov na zriadenie pracovného miesta pre občana so zdravotným postihnutím v chránenej dielni alebo na chránenom pracovisku.</w:t>
              </w:r>
            </w:ins>
            <w:bookmarkStart w:id="2" w:name="_GoBack"/>
            <w:bookmarkEnd w:id="2"/>
          </w:p>
        </w:tc>
      </w:tr>
      <w:tr w:rsidR="00F25B35" w:rsidRPr="009951DE" w14:paraId="0717A9FA" w14:textId="77777777" w:rsidTr="00BE24BC">
        <w:tblPrEx>
          <w:shd w:val="clear" w:color="auto" w:fill="auto"/>
        </w:tblPrEx>
        <w:tc>
          <w:tcPr>
            <w:tcW w:w="1730" w:type="pct"/>
            <w:shd w:val="clear" w:color="auto" w:fill="F2F2F2" w:themeFill="background1" w:themeFillShade="F2"/>
          </w:tcPr>
          <w:p w14:paraId="178B21D7" w14:textId="77777777" w:rsidR="00816FE0" w:rsidRPr="009951DE" w:rsidRDefault="00F25B35" w:rsidP="00666560">
            <w:pPr>
              <w:contextualSpacing/>
              <w:jc w:val="both"/>
              <w:rPr>
                <w:rFonts w:ascii="Calibri" w:hAnsi="Calibri" w:cs="Arial"/>
                <w:b/>
                <w:lang w:val="sk-SK"/>
              </w:rPr>
            </w:pPr>
            <w:r w:rsidRPr="009951DE">
              <w:rPr>
                <w:rFonts w:ascii="Calibri" w:hAnsi="Calibri" w:cs="Arial"/>
                <w:b/>
                <w:lang w:val="sk-SK"/>
              </w:rPr>
              <w:lastRenderedPageBreak/>
              <w:t>Zdôvodnenie potreby partnera národného projektu (ak relevantné)</w:t>
            </w:r>
            <w:r w:rsidRPr="009951DE">
              <w:rPr>
                <w:rStyle w:val="Odkaznapoznmkupodiarou"/>
                <w:rFonts w:ascii="Calibri" w:hAnsi="Calibri"/>
                <w:b/>
                <w:lang w:val="sk-SK"/>
              </w:rPr>
              <w:footnoteReference w:id="3"/>
            </w:r>
            <w:r w:rsidR="00816FE0" w:rsidRPr="009951DE">
              <w:rPr>
                <w:rFonts w:ascii="Calibri" w:hAnsi="Calibri" w:cs="Arial"/>
                <w:b/>
                <w:lang w:val="sk-SK"/>
              </w:rPr>
              <w:t xml:space="preserve">. </w:t>
            </w:r>
          </w:p>
          <w:p w14:paraId="4F9DEB94" w14:textId="77777777" w:rsidR="00816FE0" w:rsidRPr="009951DE" w:rsidRDefault="00816FE0" w:rsidP="00666560">
            <w:pPr>
              <w:contextualSpacing/>
              <w:jc w:val="both"/>
              <w:rPr>
                <w:rFonts w:ascii="Calibri" w:hAnsi="Calibri" w:cs="Arial"/>
                <w:b/>
                <w:lang w:val="sk-SK"/>
              </w:rPr>
            </w:pPr>
            <w:r w:rsidRPr="009951DE">
              <w:rPr>
                <w:rFonts w:ascii="Calibri" w:hAnsi="Calibri" w:cs="Arial"/>
                <w:b/>
                <w:lang w:val="sk-SK"/>
              </w:rPr>
              <w:t>Uveďte kritériá pre výber partnera</w:t>
            </w:r>
            <w:r w:rsidRPr="009951DE">
              <w:rPr>
                <w:rStyle w:val="Odkaznapoznmkupodiarou"/>
                <w:rFonts w:ascii="Calibri" w:hAnsi="Calibri"/>
                <w:b/>
                <w:lang w:val="sk-SK"/>
              </w:rPr>
              <w:footnoteReference w:id="4"/>
            </w:r>
            <w:r w:rsidRPr="009951DE">
              <w:rPr>
                <w:rFonts w:ascii="Calibri" w:hAnsi="Calibri" w:cs="Arial"/>
                <w:b/>
                <w:lang w:val="sk-SK"/>
              </w:rPr>
              <w:t xml:space="preserve">. </w:t>
            </w:r>
          </w:p>
          <w:p w14:paraId="786368A0" w14:textId="77777777" w:rsidR="00816FE0" w:rsidRPr="009951DE" w:rsidRDefault="00816FE0" w:rsidP="00666560">
            <w:pPr>
              <w:contextualSpacing/>
              <w:jc w:val="both"/>
              <w:rPr>
                <w:rFonts w:ascii="Calibri" w:hAnsi="Calibri" w:cs="Arial"/>
                <w:b/>
                <w:lang w:val="sk-SK"/>
              </w:rPr>
            </w:pPr>
            <w:r w:rsidRPr="009951DE">
              <w:rPr>
                <w:rFonts w:ascii="Calibri" w:hAnsi="Calibri" w:cs="Arial"/>
                <w:b/>
                <w:lang w:val="sk-SK"/>
              </w:rPr>
              <w:t xml:space="preserve">Má partner monopolné postavenie </w:t>
            </w:r>
          </w:p>
          <w:p w14:paraId="18B1B67E" w14:textId="77777777" w:rsidR="00F25B35" w:rsidRPr="009951DE" w:rsidRDefault="00816FE0" w:rsidP="00666560">
            <w:pPr>
              <w:contextualSpacing/>
              <w:jc w:val="both"/>
              <w:rPr>
                <w:rFonts w:ascii="Calibri" w:hAnsi="Calibri" w:cs="Arial"/>
                <w:b/>
                <w:lang w:val="sk-SK"/>
              </w:rPr>
            </w:pPr>
            <w:r w:rsidRPr="009951DE">
              <w:rPr>
                <w:rFonts w:ascii="Calibri" w:hAnsi="Calibri" w:cs="Arial"/>
                <w:b/>
                <w:lang w:val="sk-SK"/>
              </w:rPr>
              <w:t>na implementáciu týchto aktivít? (áno/nie) Ak áno, na akom základe?</w:t>
            </w:r>
          </w:p>
        </w:tc>
        <w:tc>
          <w:tcPr>
            <w:tcW w:w="3270" w:type="pct"/>
            <w:shd w:val="clear" w:color="auto" w:fill="auto"/>
          </w:tcPr>
          <w:p w14:paraId="74B2B6B1" w14:textId="77777777" w:rsidR="00F25B35" w:rsidRPr="009951DE" w:rsidRDefault="009D03DC" w:rsidP="00666560">
            <w:pPr>
              <w:contextualSpacing/>
              <w:jc w:val="both"/>
              <w:rPr>
                <w:rFonts w:asciiTheme="minorHAnsi" w:hAnsiTheme="minorHAnsi" w:cs="Arial"/>
                <w:b/>
                <w:lang w:val="sk-SK"/>
              </w:rPr>
            </w:pPr>
            <w:r>
              <w:rPr>
                <w:rFonts w:asciiTheme="minorHAnsi" w:hAnsiTheme="minorHAnsi" w:cs="Arial"/>
                <w:lang w:val="sk-SK"/>
              </w:rPr>
              <w:t>N/A</w:t>
            </w:r>
          </w:p>
        </w:tc>
      </w:tr>
    </w:tbl>
    <w:p w14:paraId="31E09118" w14:textId="77777777" w:rsidR="00AE7F30" w:rsidRPr="009951DE" w:rsidRDefault="00AE7F30" w:rsidP="00666560">
      <w:pPr>
        <w:tabs>
          <w:tab w:val="left" w:pos="2701"/>
        </w:tabs>
        <w:contextualSpacing/>
        <w:jc w:val="both"/>
        <w:rPr>
          <w:rFonts w:ascii="Calibri" w:hAnsi="Calibri" w:cs="Arial"/>
          <w:b/>
          <w:lang w:val="sk-SK"/>
        </w:rPr>
      </w:pPr>
    </w:p>
    <w:tbl>
      <w:tblPr>
        <w:tblStyle w:val="Mriekatabuky"/>
        <w:tblW w:w="5000" w:type="pct"/>
        <w:tblLook w:val="04A0" w:firstRow="1" w:lastRow="0" w:firstColumn="1" w:lastColumn="0" w:noHBand="0" w:noVBand="1"/>
      </w:tblPr>
      <w:tblGrid>
        <w:gridCol w:w="3573"/>
        <w:gridCol w:w="6754"/>
      </w:tblGrid>
      <w:tr w:rsidR="002C5CAF" w:rsidRPr="009951DE" w14:paraId="3A4EECF4" w14:textId="77777777" w:rsidTr="001303E2">
        <w:tc>
          <w:tcPr>
            <w:tcW w:w="1730" w:type="pct"/>
            <w:shd w:val="clear" w:color="auto" w:fill="F2F2F2" w:themeFill="background1" w:themeFillShade="F2"/>
          </w:tcPr>
          <w:p w14:paraId="0F2B252E" w14:textId="77777777" w:rsidR="002C5CAF" w:rsidRPr="009951DE" w:rsidRDefault="002C5CAF" w:rsidP="00666560">
            <w:pPr>
              <w:contextualSpacing/>
              <w:jc w:val="both"/>
              <w:rPr>
                <w:rFonts w:ascii="Calibri" w:hAnsi="Calibri" w:cs="Arial"/>
                <w:b/>
                <w:lang w:val="sk-SK"/>
              </w:rPr>
            </w:pPr>
            <w:r w:rsidRPr="009951DE">
              <w:rPr>
                <w:rFonts w:ascii="Calibri" w:hAnsi="Calibri" w:cs="Arial"/>
                <w:b/>
                <w:lang w:val="sk-SK"/>
              </w:rPr>
              <w:t>Uveďte akým spôsobom boli do prípravy NP zapojení relevantní partneri v súlade s článkom 8 nariadenia o spoločných ustanoveniach</w:t>
            </w:r>
            <w:r w:rsidRPr="009951DE">
              <w:rPr>
                <w:rStyle w:val="Odkaznapoznmkupodiarou"/>
                <w:rFonts w:ascii="Calibri" w:hAnsi="Calibri"/>
                <w:b/>
                <w:lang w:val="sk-SK"/>
              </w:rPr>
              <w:footnoteReference w:id="5"/>
            </w:r>
            <w:r w:rsidR="00DE744E" w:rsidRPr="009951DE">
              <w:rPr>
                <w:rFonts w:ascii="Calibri" w:hAnsi="Calibri" w:cs="Arial"/>
                <w:b/>
                <w:lang w:val="sk-SK"/>
              </w:rPr>
              <w:t>.</w:t>
            </w:r>
            <w:r w:rsidRPr="009951DE">
              <w:rPr>
                <w:rFonts w:ascii="Calibri" w:hAnsi="Calibri" w:cs="Arial"/>
                <w:b/>
                <w:lang w:val="sk-SK"/>
              </w:rPr>
              <w:t xml:space="preserve"> V prípade nezapojenia partnerov do prípravy NP, uveďte dôvody ich nezapojenia.</w:t>
            </w:r>
          </w:p>
        </w:tc>
        <w:tc>
          <w:tcPr>
            <w:tcW w:w="3270" w:type="pct"/>
            <w:shd w:val="clear" w:color="auto" w:fill="auto"/>
          </w:tcPr>
          <w:p w14:paraId="053E18ED" w14:textId="6DB1806C" w:rsidR="002C5CAF" w:rsidRPr="009951DE" w:rsidRDefault="007C628D" w:rsidP="009D03DC">
            <w:pPr>
              <w:contextualSpacing/>
              <w:jc w:val="both"/>
              <w:rPr>
                <w:rFonts w:asciiTheme="minorHAnsi" w:hAnsiTheme="minorHAnsi" w:cs="Arial"/>
                <w:lang w:val="sk-SK"/>
              </w:rPr>
            </w:pPr>
            <w:ins w:id="3" w:author="Pecho Daniel" w:date="2023-05-05T14:44:00Z">
              <w:r w:rsidRPr="007C628D">
                <w:rPr>
                  <w:rFonts w:asciiTheme="minorHAnsi" w:hAnsiTheme="minorHAnsi" w:cs="Arial"/>
                  <w:lang w:val="sk-SK"/>
                </w:rPr>
                <w:t xml:space="preserve">NP svojimi aktivitami a </w:t>
              </w:r>
              <w:proofErr w:type="spellStart"/>
              <w:r w:rsidRPr="007C628D">
                <w:rPr>
                  <w:rFonts w:asciiTheme="minorHAnsi" w:hAnsiTheme="minorHAnsi" w:cs="Arial"/>
                  <w:lang w:val="sk-SK"/>
                </w:rPr>
                <w:t>podaktivitami</w:t>
              </w:r>
              <w:proofErr w:type="spellEnd"/>
              <w:r w:rsidRPr="007C628D">
                <w:rPr>
                  <w:rFonts w:asciiTheme="minorHAnsi" w:hAnsiTheme="minorHAnsi" w:cs="Arial"/>
                  <w:lang w:val="sk-SK"/>
                </w:rPr>
                <w:t xml:space="preserve"> napĺňa viacero opatrení strategických dokumentov pre oblasť zamestnanosti do roku 2030, do prípravy a schvaľovania ktorých boli zapojení relevantní partneri prostredníctvom Pracovnej skupiny pre oblasť zamestnanosti, aktívnej politiky trhu práce, Záruky pre mladých a sociálnej ekonomiky (PS) zriadenej v roku 2021 Ministerstvom práce, sociálnych vecí a rodiny SR (MPSVR SR)</w:t>
              </w:r>
            </w:ins>
            <w:r w:rsidR="00B73BCC" w:rsidRPr="00B4330E">
              <w:rPr>
                <w:rFonts w:asciiTheme="minorHAnsi" w:hAnsiTheme="minorHAnsi" w:cs="Arial"/>
                <w:lang w:val="sk-SK"/>
              </w:rPr>
              <w:t>. Členmi</w:t>
            </w:r>
            <w:r w:rsidR="00B73BCC">
              <w:rPr>
                <w:rFonts w:asciiTheme="minorHAnsi" w:hAnsiTheme="minorHAnsi" w:cs="Arial"/>
                <w:lang w:val="sk-SK"/>
              </w:rPr>
              <w:t xml:space="preserve"> PS</w:t>
            </w:r>
            <w:r w:rsidR="00B73BCC" w:rsidRPr="00B4330E">
              <w:rPr>
                <w:rFonts w:asciiTheme="minorHAnsi" w:hAnsiTheme="minorHAnsi" w:cs="Arial"/>
                <w:lang w:val="sk-SK"/>
              </w:rPr>
              <w:t xml:space="preserve"> sú aktéri, ktorí sa zaoberajú uvedenými oblasťami, vrátane orgánov verejnej správy na národnej úrovni, zástupcov obcí a regiónov, zástupcov zamestnancov a zamestnávateľov, univerzít a neziskových organizácií. PS sa v rámci svojej činnosti zameriava na vytváranie podmienok úzkej spolupráce so zainteresovanými stranami v oblasti navrhovania, implementácie, monitorovania a preskúmania aktívnych politík trhu práce, Záruky pre </w:t>
            </w:r>
            <w:r w:rsidR="00B73BCC">
              <w:rPr>
                <w:rFonts w:asciiTheme="minorHAnsi" w:hAnsiTheme="minorHAnsi" w:cs="Arial"/>
                <w:lang w:val="sk-SK"/>
              </w:rPr>
              <w:t>mladých a sociálnej ekonomiky.</w:t>
            </w:r>
          </w:p>
        </w:tc>
      </w:tr>
    </w:tbl>
    <w:p w14:paraId="00E5109B" w14:textId="77777777" w:rsidR="002C5CAF" w:rsidRPr="009951DE" w:rsidRDefault="002C5CAF" w:rsidP="00666560">
      <w:pPr>
        <w:tabs>
          <w:tab w:val="left" w:pos="2701"/>
        </w:tabs>
        <w:contextualSpacing/>
        <w:jc w:val="both"/>
        <w:rPr>
          <w:rFonts w:ascii="Calibri" w:hAnsi="Calibri" w:cs="Arial"/>
          <w:b/>
          <w:lang w:val="sk-SK"/>
        </w:rPr>
      </w:pPr>
    </w:p>
    <w:p w14:paraId="6EBAB41E" w14:textId="77777777" w:rsidR="00F25B35" w:rsidRPr="009951DE" w:rsidRDefault="00F25B35" w:rsidP="00666560">
      <w:pPr>
        <w:tabs>
          <w:tab w:val="left" w:pos="2701"/>
        </w:tabs>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B8332B" w:rsidRPr="009951DE" w14:paraId="190CA469" w14:textId="77777777" w:rsidTr="00612A4E">
        <w:trPr>
          <w:trHeight w:val="362"/>
        </w:trPr>
        <w:tc>
          <w:tcPr>
            <w:tcW w:w="5000" w:type="pct"/>
            <w:gridSpan w:val="2"/>
            <w:shd w:val="clear" w:color="auto" w:fill="D9D9D9" w:themeFill="background1" w:themeFillShade="D9"/>
          </w:tcPr>
          <w:p w14:paraId="0B9CCA61" w14:textId="77777777" w:rsidR="00B8332B" w:rsidRPr="009951DE" w:rsidRDefault="00A70221" w:rsidP="00666560">
            <w:pPr>
              <w:tabs>
                <w:tab w:val="left" w:pos="851"/>
              </w:tabs>
              <w:contextualSpacing/>
              <w:jc w:val="both"/>
              <w:rPr>
                <w:rFonts w:ascii="Calibri" w:hAnsi="Calibri" w:cs="Arial"/>
                <w:b/>
                <w:sz w:val="28"/>
                <w:szCs w:val="28"/>
                <w:lang w:val="sk-SK"/>
              </w:rPr>
            </w:pPr>
            <w:r w:rsidRPr="009951DE">
              <w:rPr>
                <w:rFonts w:ascii="Calibri" w:hAnsi="Calibri" w:cs="Arial"/>
                <w:b/>
                <w:color w:val="0063A2"/>
                <w:sz w:val="28"/>
                <w:szCs w:val="28"/>
                <w:lang w:val="sk-SK"/>
              </w:rPr>
              <w:t>Identifikácia</w:t>
            </w:r>
            <w:r w:rsidRPr="009951DE">
              <w:rPr>
                <w:rFonts w:ascii="Calibri" w:hAnsi="Calibri" w:cs="Arial"/>
                <w:b/>
                <w:color w:val="0063A2"/>
                <w:spacing w:val="1"/>
                <w:sz w:val="28"/>
                <w:szCs w:val="28"/>
                <w:lang w:val="sk-SK"/>
              </w:rPr>
              <w:t xml:space="preserve"> </w:t>
            </w:r>
            <w:r w:rsidRPr="009951DE">
              <w:rPr>
                <w:rFonts w:ascii="Calibri" w:hAnsi="Calibri" w:cs="Arial"/>
                <w:b/>
                <w:color w:val="0063A2"/>
                <w:sz w:val="28"/>
                <w:szCs w:val="28"/>
                <w:lang w:val="sk-SK"/>
              </w:rPr>
              <w:t>projektu</w:t>
            </w:r>
          </w:p>
        </w:tc>
      </w:tr>
      <w:tr w:rsidR="00B8332B" w:rsidRPr="009951DE" w14:paraId="0EE81C97" w14:textId="77777777" w:rsidTr="00830285">
        <w:tblPrEx>
          <w:shd w:val="clear" w:color="auto" w:fill="auto"/>
        </w:tblPrEx>
        <w:trPr>
          <w:trHeight w:val="304"/>
        </w:trPr>
        <w:tc>
          <w:tcPr>
            <w:tcW w:w="1730" w:type="pct"/>
            <w:shd w:val="clear" w:color="auto" w:fill="F2F2F2" w:themeFill="background1" w:themeFillShade="F2"/>
          </w:tcPr>
          <w:p w14:paraId="150C1A54"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Názov projektu</w:t>
            </w:r>
            <w:r w:rsidR="00716AB4" w:rsidRPr="009951DE">
              <w:rPr>
                <w:rFonts w:ascii="Calibri" w:hAnsi="Calibri" w:cs="Arial"/>
                <w:b/>
                <w:lang w:val="sk-SK"/>
              </w:rPr>
              <w:t>/akronym</w:t>
            </w:r>
          </w:p>
        </w:tc>
        <w:tc>
          <w:tcPr>
            <w:tcW w:w="3270" w:type="pct"/>
          </w:tcPr>
          <w:p w14:paraId="0C5AB540" w14:textId="77777777" w:rsidR="00B8332B" w:rsidRPr="009951DE" w:rsidRDefault="003A792F" w:rsidP="00666560">
            <w:pPr>
              <w:tabs>
                <w:tab w:val="left" w:pos="2756"/>
              </w:tabs>
              <w:jc w:val="both"/>
              <w:rPr>
                <w:rFonts w:asciiTheme="minorHAnsi" w:hAnsiTheme="minorHAnsi"/>
                <w:b/>
                <w:lang w:val="sk-SK"/>
              </w:rPr>
            </w:pPr>
            <w:r>
              <w:rPr>
                <w:rFonts w:ascii="Calibri" w:hAnsi="Calibri" w:cs="Arial"/>
                <w:lang w:val="sk-SK"/>
              </w:rPr>
              <w:t>Finančné stimuly pre zamestnanosť</w:t>
            </w:r>
          </w:p>
        </w:tc>
      </w:tr>
      <w:tr w:rsidR="00B8332B" w:rsidRPr="009951DE" w14:paraId="323F4402" w14:textId="77777777" w:rsidTr="00830285">
        <w:tblPrEx>
          <w:shd w:val="clear" w:color="auto" w:fill="auto"/>
        </w:tblPrEx>
        <w:tc>
          <w:tcPr>
            <w:tcW w:w="1730" w:type="pct"/>
            <w:shd w:val="clear" w:color="auto" w:fill="F2F2F2" w:themeFill="background1" w:themeFillShade="F2"/>
          </w:tcPr>
          <w:p w14:paraId="799D7324"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NACE projektu</w:t>
            </w:r>
          </w:p>
        </w:tc>
        <w:tc>
          <w:tcPr>
            <w:tcW w:w="3270" w:type="pct"/>
            <w:shd w:val="clear" w:color="auto" w:fill="auto"/>
          </w:tcPr>
          <w:p w14:paraId="28572550" w14:textId="77777777" w:rsidR="000E21DF" w:rsidRPr="009951DE" w:rsidRDefault="000E21DF" w:rsidP="00666560">
            <w:pPr>
              <w:contextualSpacing/>
              <w:jc w:val="both"/>
              <w:rPr>
                <w:rFonts w:asciiTheme="minorHAnsi" w:hAnsiTheme="minorHAnsi" w:cs="Arial"/>
                <w:highlight w:val="yellow"/>
                <w:lang w:val="sk-SK"/>
              </w:rPr>
            </w:pPr>
          </w:p>
        </w:tc>
      </w:tr>
      <w:tr w:rsidR="00B8332B" w:rsidRPr="009951DE" w14:paraId="2D7AD092" w14:textId="77777777" w:rsidTr="00BC2C9A">
        <w:tblPrEx>
          <w:shd w:val="clear" w:color="auto" w:fill="auto"/>
        </w:tblPrEx>
        <w:tc>
          <w:tcPr>
            <w:tcW w:w="1730" w:type="pct"/>
            <w:shd w:val="clear" w:color="auto" w:fill="F2F2F2" w:themeFill="background1" w:themeFillShade="F2"/>
          </w:tcPr>
          <w:p w14:paraId="4020C151"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Štátna pomoc</w:t>
            </w:r>
          </w:p>
        </w:tc>
        <w:tc>
          <w:tcPr>
            <w:tcW w:w="3270" w:type="pct"/>
            <w:shd w:val="clear" w:color="auto" w:fill="auto"/>
          </w:tcPr>
          <w:p w14:paraId="43A509EE" w14:textId="77777777" w:rsidR="004078A6" w:rsidRPr="009951DE" w:rsidRDefault="004078A6" w:rsidP="00666560">
            <w:pPr>
              <w:contextualSpacing/>
              <w:jc w:val="both"/>
              <w:rPr>
                <w:rFonts w:asciiTheme="minorHAnsi" w:hAnsiTheme="minorHAnsi"/>
                <w:color w:val="FF0000"/>
                <w:lang w:val="sk-SK"/>
              </w:rPr>
            </w:pPr>
          </w:p>
        </w:tc>
      </w:tr>
      <w:tr w:rsidR="00B8332B" w:rsidRPr="009951DE" w14:paraId="6D38B5C5" w14:textId="77777777" w:rsidTr="00830285">
        <w:tblPrEx>
          <w:shd w:val="clear" w:color="auto" w:fill="auto"/>
        </w:tblPrEx>
        <w:tc>
          <w:tcPr>
            <w:tcW w:w="1730" w:type="pct"/>
            <w:shd w:val="clear" w:color="auto" w:fill="F2F2F2" w:themeFill="background1" w:themeFillShade="F2"/>
          </w:tcPr>
          <w:p w14:paraId="5BA03419" w14:textId="77777777" w:rsidR="00B8332B" w:rsidRPr="009951DE" w:rsidRDefault="007F5088" w:rsidP="00666560">
            <w:pPr>
              <w:contextualSpacing/>
              <w:jc w:val="both"/>
              <w:rPr>
                <w:rFonts w:ascii="Calibri" w:hAnsi="Calibri" w:cs="Arial"/>
                <w:b/>
                <w:lang w:val="sk-SK"/>
              </w:rPr>
            </w:pPr>
            <w:r w:rsidRPr="009951DE">
              <w:rPr>
                <w:rFonts w:ascii="Calibri" w:hAnsi="Calibri" w:cs="Arial"/>
                <w:b/>
                <w:lang w:val="sk-SK"/>
              </w:rPr>
              <w:t>Kategórie regiónov</w:t>
            </w:r>
          </w:p>
        </w:tc>
        <w:tc>
          <w:tcPr>
            <w:tcW w:w="3270" w:type="pct"/>
            <w:shd w:val="clear" w:color="auto" w:fill="auto"/>
          </w:tcPr>
          <w:p w14:paraId="2BFB92BA" w14:textId="77777777" w:rsidR="00B1790D" w:rsidRPr="009951DE" w:rsidRDefault="00B97947" w:rsidP="00666560">
            <w:pPr>
              <w:contextualSpacing/>
              <w:jc w:val="both"/>
              <w:rPr>
                <w:rFonts w:asciiTheme="minorHAnsi" w:hAnsiTheme="minorHAnsi" w:cs="Arial"/>
                <w:lang w:val="sk-SK"/>
              </w:rPr>
            </w:pPr>
            <w:r w:rsidRPr="009951DE">
              <w:rPr>
                <w:rFonts w:asciiTheme="minorHAnsi" w:hAnsiTheme="minorHAnsi" w:cs="Arial"/>
                <w:lang w:val="sk-SK"/>
              </w:rPr>
              <w:t>LDR a</w:t>
            </w:r>
            <w:r w:rsidR="007228F9">
              <w:rPr>
                <w:rFonts w:asciiTheme="minorHAnsi" w:hAnsiTheme="minorHAnsi" w:cs="Arial"/>
                <w:lang w:val="sk-SK"/>
              </w:rPr>
              <w:t> </w:t>
            </w:r>
            <w:r w:rsidRPr="009951DE">
              <w:rPr>
                <w:rFonts w:asciiTheme="minorHAnsi" w:hAnsiTheme="minorHAnsi" w:cs="Arial"/>
                <w:lang w:val="sk-SK"/>
              </w:rPr>
              <w:t>MDR</w:t>
            </w:r>
          </w:p>
        </w:tc>
      </w:tr>
      <w:tr w:rsidR="00B8332B" w:rsidRPr="009951DE" w14:paraId="743D0FBF" w14:textId="77777777" w:rsidTr="00830285">
        <w:tblPrEx>
          <w:shd w:val="clear" w:color="auto" w:fill="auto"/>
        </w:tblPrEx>
        <w:tc>
          <w:tcPr>
            <w:tcW w:w="1730" w:type="pct"/>
            <w:shd w:val="clear" w:color="auto" w:fill="F2F2F2" w:themeFill="background1" w:themeFillShade="F2"/>
          </w:tcPr>
          <w:p w14:paraId="33A23C5B" w14:textId="77777777" w:rsidR="00B8332B" w:rsidRPr="009951DE" w:rsidRDefault="00A70221" w:rsidP="00666560">
            <w:pPr>
              <w:contextualSpacing/>
              <w:jc w:val="both"/>
              <w:rPr>
                <w:rFonts w:ascii="Calibri" w:hAnsi="Calibri" w:cs="Arial"/>
                <w:b/>
                <w:lang w:val="sk-SK"/>
              </w:rPr>
            </w:pPr>
            <w:r w:rsidRPr="009951DE">
              <w:rPr>
                <w:rFonts w:ascii="Calibri" w:hAnsi="Calibri" w:cs="Arial"/>
                <w:b/>
                <w:lang w:val="sk-SK"/>
              </w:rPr>
              <w:t xml:space="preserve">Projekt s relevanciou k </w:t>
            </w:r>
            <w:r w:rsidR="000F24C2" w:rsidRPr="009951DE">
              <w:rPr>
                <w:rFonts w:ascii="Calibri" w:hAnsi="Calibri" w:cs="Arial"/>
                <w:b/>
                <w:lang w:val="sk-SK"/>
              </w:rPr>
              <w:t>I</w:t>
            </w:r>
            <w:r w:rsidRPr="009951DE">
              <w:rPr>
                <w:rFonts w:ascii="Calibri" w:hAnsi="Calibri" w:cs="Arial"/>
                <w:b/>
                <w:lang w:val="sk-SK"/>
              </w:rPr>
              <w:t>ntegrovaným územným stratégiám</w:t>
            </w:r>
          </w:p>
        </w:tc>
        <w:tc>
          <w:tcPr>
            <w:tcW w:w="3270" w:type="pct"/>
          </w:tcPr>
          <w:p w14:paraId="71F23736" w14:textId="702C0093" w:rsidR="00B8332B" w:rsidRPr="009951DE" w:rsidRDefault="00561A01" w:rsidP="003F12F2">
            <w:pPr>
              <w:tabs>
                <w:tab w:val="left" w:pos="33"/>
              </w:tabs>
              <w:contextualSpacing/>
              <w:jc w:val="both"/>
              <w:rPr>
                <w:rFonts w:ascii="Calibri" w:hAnsi="Calibri" w:cs="Arial"/>
                <w:lang w:val="sk-SK"/>
              </w:rPr>
            </w:pPr>
            <w:del w:id="4" w:author="Pecho Daniel" w:date="2023-05-05T15:28:00Z">
              <w:r w:rsidRPr="009951DE" w:rsidDel="003F12F2">
                <w:rPr>
                  <w:rFonts w:cstheme="minorHAnsi"/>
                  <w:sz w:val="18"/>
                  <w:szCs w:val="18"/>
                  <w:lang w:val="sk-SK"/>
                </w:rPr>
                <w:delText xml:space="preserve">ÁNO </w:delText>
              </w:r>
              <w:r w:rsidR="008951D9" w:rsidRPr="009951DE" w:rsidDel="003F12F2">
                <w:rPr>
                  <w:rFonts w:cstheme="minorHAnsi"/>
                  <w:sz w:val="18"/>
                  <w:szCs w:val="18"/>
                  <w:lang w:val="sk-SK"/>
                </w:rPr>
                <w:delText>/</w:delText>
              </w:r>
              <w:r w:rsidRPr="009951DE" w:rsidDel="003F12F2">
                <w:rPr>
                  <w:rFonts w:cstheme="minorHAnsi"/>
                  <w:sz w:val="18"/>
                  <w:szCs w:val="18"/>
                  <w:lang w:val="sk-SK"/>
                </w:rPr>
                <w:delText xml:space="preserve"> </w:delText>
              </w:r>
            </w:del>
            <w:r w:rsidRPr="009951DE">
              <w:rPr>
                <w:rFonts w:cstheme="minorHAnsi"/>
                <w:sz w:val="18"/>
                <w:szCs w:val="18"/>
                <w:lang w:val="sk-SK"/>
              </w:rPr>
              <w:t>NIE</w:t>
            </w:r>
            <w:r w:rsidR="008951D9" w:rsidRPr="009951DE">
              <w:rPr>
                <w:rFonts w:cstheme="minorHAnsi"/>
                <w:i/>
                <w:sz w:val="18"/>
                <w:szCs w:val="18"/>
                <w:lang w:val="sk-SK"/>
              </w:rPr>
              <w:t xml:space="preserve"> </w:t>
            </w:r>
            <w:del w:id="5" w:author="Pecho Daniel" w:date="2023-05-05T15:29:00Z">
              <w:r w:rsidR="008951D9" w:rsidRPr="009951DE" w:rsidDel="003F12F2">
                <w:rPr>
                  <w:rFonts w:cstheme="minorHAnsi"/>
                  <w:i/>
                  <w:sz w:val="18"/>
                  <w:szCs w:val="18"/>
                  <w:lang w:val="sk-SK"/>
                </w:rPr>
                <w:delText>(resp. ak je zameranie projekt</w:delText>
              </w:r>
              <w:r w:rsidR="00DE744E" w:rsidRPr="009951DE" w:rsidDel="003F12F2">
                <w:rPr>
                  <w:rFonts w:cstheme="minorHAnsi"/>
                  <w:i/>
                  <w:sz w:val="18"/>
                  <w:szCs w:val="18"/>
                  <w:lang w:val="sk-SK"/>
                </w:rPr>
                <w:delText>u IUS pole je automaticky áno)</w:delText>
              </w:r>
            </w:del>
          </w:p>
        </w:tc>
      </w:tr>
      <w:tr w:rsidR="00B8332B" w:rsidRPr="009951DE" w14:paraId="027F850B" w14:textId="77777777" w:rsidTr="00830285">
        <w:tblPrEx>
          <w:shd w:val="clear" w:color="auto" w:fill="auto"/>
        </w:tblPrEx>
        <w:tc>
          <w:tcPr>
            <w:tcW w:w="1730" w:type="pct"/>
            <w:shd w:val="clear" w:color="auto" w:fill="F2F2F2" w:themeFill="background1" w:themeFillShade="F2"/>
          </w:tcPr>
          <w:p w14:paraId="6591F969" w14:textId="77777777" w:rsidR="00B8332B" w:rsidRPr="009951DE" w:rsidRDefault="00A70221" w:rsidP="00666560">
            <w:pPr>
              <w:contextualSpacing/>
              <w:jc w:val="both"/>
              <w:rPr>
                <w:rFonts w:ascii="Calibri" w:hAnsi="Calibri" w:cs="Arial"/>
                <w:b/>
                <w:lang w:val="sk-SK"/>
              </w:rPr>
            </w:pPr>
            <w:r w:rsidRPr="009951DE">
              <w:rPr>
                <w:rFonts w:ascii="Calibri" w:hAnsi="Calibri" w:cs="Arial"/>
                <w:b/>
                <w:lang w:val="sk-SK"/>
              </w:rPr>
              <w:t>Projekt s relevanciou k Udržateľnému rozvoju miest</w:t>
            </w:r>
          </w:p>
        </w:tc>
        <w:tc>
          <w:tcPr>
            <w:tcW w:w="3270" w:type="pct"/>
          </w:tcPr>
          <w:p w14:paraId="2C1A280F" w14:textId="77777777" w:rsidR="00B8332B" w:rsidRPr="009951DE" w:rsidRDefault="008951D9" w:rsidP="00666560">
            <w:pPr>
              <w:contextualSpacing/>
              <w:jc w:val="both"/>
              <w:rPr>
                <w:rFonts w:ascii="Calibri" w:hAnsi="Calibri" w:cs="Arial"/>
                <w:lang w:val="sk-SK"/>
              </w:rPr>
            </w:pPr>
            <w:r w:rsidRPr="009951DE">
              <w:rPr>
                <w:rFonts w:cstheme="minorHAnsi"/>
                <w:sz w:val="18"/>
                <w:szCs w:val="18"/>
                <w:lang w:val="sk-SK"/>
              </w:rPr>
              <w:t xml:space="preserve">NIE </w:t>
            </w:r>
            <w:r w:rsidRPr="009951DE">
              <w:rPr>
                <w:rFonts w:cstheme="minorHAnsi"/>
                <w:i/>
                <w:sz w:val="16"/>
                <w:szCs w:val="16"/>
                <w:lang w:val="sk-SK"/>
              </w:rPr>
              <w:t>(pokiaľ vo výzve nie je uvedené inak)</w:t>
            </w:r>
          </w:p>
        </w:tc>
      </w:tr>
      <w:tr w:rsidR="00834735" w:rsidRPr="00A90D6F" w14:paraId="071ABC46" w14:textId="77777777" w:rsidTr="0038097A">
        <w:trPr>
          <w:trHeight w:val="286"/>
        </w:trPr>
        <w:tc>
          <w:tcPr>
            <w:tcW w:w="1730" w:type="pct"/>
            <w:shd w:val="clear" w:color="auto" w:fill="F2F2F2" w:themeFill="background1" w:themeFillShade="F2"/>
            <w:vAlign w:val="center"/>
          </w:tcPr>
          <w:p w14:paraId="3581FE78" w14:textId="753D709F" w:rsidR="00834735" w:rsidRPr="005A5279" w:rsidRDefault="00834735" w:rsidP="0038097A">
            <w:pPr>
              <w:contextualSpacing/>
              <w:rPr>
                <w:rFonts w:asciiTheme="minorHAnsi" w:hAnsiTheme="minorHAnsi" w:cs="Arial"/>
                <w:b/>
                <w:lang w:val="sk-SK"/>
              </w:rPr>
            </w:pPr>
            <w:r>
              <w:rPr>
                <w:rFonts w:asciiTheme="minorHAnsi" w:hAnsiTheme="minorHAnsi" w:cs="Arial"/>
                <w:b/>
                <w:lang w:val="sk-SK"/>
              </w:rPr>
              <w:t xml:space="preserve">Projekt s relevanciou  </w:t>
            </w:r>
            <w:r>
              <w:rPr>
                <w:rFonts w:asciiTheme="minorHAnsi" w:hAnsiTheme="minorHAnsi" w:cs="Arial"/>
                <w:b/>
                <w:lang w:val="sk-SK"/>
              </w:rPr>
              <w:lastRenderedPageBreak/>
              <w:t xml:space="preserve">k horizontálnym princípom súladu  </w:t>
            </w:r>
            <w:r w:rsidRPr="00CC02A3">
              <w:rPr>
                <w:rFonts w:asciiTheme="minorHAnsi" w:hAnsiTheme="minorHAnsi" w:cs="Arial"/>
                <w:b/>
                <w:lang w:val="sk-SK"/>
              </w:rPr>
              <w:t>s Chartou základných práv Európskej únie, rodovou rovnosťou, nediskrimináciou a prístupnosťou osôb so zdravotným postihnutím</w:t>
            </w:r>
          </w:p>
        </w:tc>
        <w:tc>
          <w:tcPr>
            <w:tcW w:w="3270" w:type="pct"/>
            <w:vAlign w:val="center"/>
          </w:tcPr>
          <w:p w14:paraId="570C1F54" w14:textId="77777777" w:rsidR="00834735" w:rsidRPr="00A90D6F" w:rsidRDefault="00834735" w:rsidP="0038097A">
            <w:pPr>
              <w:contextualSpacing/>
              <w:rPr>
                <w:rFonts w:asciiTheme="minorHAnsi" w:hAnsiTheme="minorHAnsi" w:cstheme="minorHAnsi"/>
                <w:lang w:val="sk-SK"/>
              </w:rPr>
            </w:pPr>
            <w:r>
              <w:rPr>
                <w:rFonts w:asciiTheme="minorHAnsi" w:hAnsiTheme="minorHAnsi" w:cstheme="minorHAnsi"/>
                <w:lang w:val="sk-SK"/>
              </w:rPr>
              <w:lastRenderedPageBreak/>
              <w:t>Á</w:t>
            </w:r>
            <w:r w:rsidRPr="00720A1F">
              <w:rPr>
                <w:rFonts w:asciiTheme="minorHAnsi" w:hAnsiTheme="minorHAnsi" w:cstheme="minorHAnsi"/>
                <w:lang w:val="sk-SK"/>
              </w:rPr>
              <w:t>NO</w:t>
            </w:r>
          </w:p>
        </w:tc>
      </w:tr>
      <w:tr w:rsidR="00834735" w:rsidRPr="009951DE" w14:paraId="3C404CD9" w14:textId="77777777" w:rsidTr="00830285">
        <w:tblPrEx>
          <w:shd w:val="clear" w:color="auto" w:fill="auto"/>
        </w:tblPrEx>
        <w:tc>
          <w:tcPr>
            <w:tcW w:w="1730" w:type="pct"/>
            <w:shd w:val="clear" w:color="auto" w:fill="F2F2F2" w:themeFill="background1" w:themeFillShade="F2"/>
          </w:tcPr>
          <w:p w14:paraId="6FF8E9D8" w14:textId="77777777" w:rsidR="00834735" w:rsidRPr="009951DE" w:rsidRDefault="00834735" w:rsidP="00666560">
            <w:pPr>
              <w:contextualSpacing/>
              <w:jc w:val="both"/>
              <w:rPr>
                <w:rFonts w:ascii="Calibri" w:hAnsi="Calibri" w:cs="Arial"/>
                <w:b/>
                <w:lang w:val="sk-SK"/>
              </w:rPr>
            </w:pPr>
          </w:p>
        </w:tc>
        <w:tc>
          <w:tcPr>
            <w:tcW w:w="3270" w:type="pct"/>
          </w:tcPr>
          <w:p w14:paraId="3B300518" w14:textId="77777777" w:rsidR="00834735" w:rsidRPr="009951DE" w:rsidRDefault="00834735" w:rsidP="00666560">
            <w:pPr>
              <w:contextualSpacing/>
              <w:jc w:val="both"/>
              <w:rPr>
                <w:rFonts w:cstheme="minorHAnsi"/>
                <w:sz w:val="18"/>
                <w:szCs w:val="18"/>
                <w:lang w:val="sk-SK"/>
              </w:rPr>
            </w:pPr>
          </w:p>
        </w:tc>
      </w:tr>
      <w:tr w:rsidR="00B8332B" w:rsidRPr="009951DE" w14:paraId="25492CAF" w14:textId="77777777" w:rsidTr="002D7006">
        <w:tblPrEx>
          <w:shd w:val="clear" w:color="auto" w:fill="auto"/>
        </w:tblPrEx>
        <w:trPr>
          <w:trHeight w:val="286"/>
        </w:trPr>
        <w:tc>
          <w:tcPr>
            <w:tcW w:w="1730" w:type="pct"/>
            <w:shd w:val="clear" w:color="auto" w:fill="F2F2F2" w:themeFill="background1" w:themeFillShade="F2"/>
          </w:tcPr>
          <w:p w14:paraId="711FB64F" w14:textId="77777777" w:rsidR="00B8332B" w:rsidRPr="009951DE" w:rsidRDefault="000F24C2" w:rsidP="00666560">
            <w:pPr>
              <w:contextualSpacing/>
              <w:jc w:val="both"/>
              <w:rPr>
                <w:rFonts w:ascii="Calibri" w:hAnsi="Calibri" w:cs="Arial"/>
                <w:b/>
                <w:lang w:val="sk-SK"/>
              </w:rPr>
            </w:pPr>
            <w:r w:rsidRPr="009951DE">
              <w:rPr>
                <w:rFonts w:ascii="Calibri" w:hAnsi="Calibri" w:cs="Arial"/>
                <w:b/>
                <w:lang w:val="sk-SK"/>
              </w:rPr>
              <w:t>P</w:t>
            </w:r>
            <w:r w:rsidR="00123641" w:rsidRPr="009951DE">
              <w:rPr>
                <w:rFonts w:ascii="Calibri" w:hAnsi="Calibri" w:cs="Arial"/>
                <w:b/>
                <w:lang w:val="sk-SK"/>
              </w:rPr>
              <w:t>rogram</w:t>
            </w:r>
          </w:p>
        </w:tc>
        <w:tc>
          <w:tcPr>
            <w:tcW w:w="3270" w:type="pct"/>
          </w:tcPr>
          <w:p w14:paraId="68A1E132" w14:textId="77777777" w:rsidR="007F5088" w:rsidRPr="009951DE" w:rsidRDefault="00B97947" w:rsidP="00666560">
            <w:pPr>
              <w:contextualSpacing/>
              <w:jc w:val="both"/>
              <w:rPr>
                <w:rFonts w:asciiTheme="minorHAnsi" w:hAnsiTheme="minorHAnsi" w:cstheme="minorHAnsi"/>
                <w:lang w:val="sk-SK"/>
              </w:rPr>
            </w:pPr>
            <w:r w:rsidRPr="009951DE">
              <w:rPr>
                <w:rFonts w:asciiTheme="minorHAnsi" w:hAnsiTheme="minorHAnsi" w:cstheme="minorHAnsi"/>
                <w:lang w:val="sk-SK"/>
              </w:rPr>
              <w:t>Program Slovensko</w:t>
            </w:r>
          </w:p>
        </w:tc>
      </w:tr>
      <w:tr w:rsidR="002C5CAF" w:rsidRPr="009951DE" w14:paraId="17096CB3" w14:textId="77777777" w:rsidTr="002D7006">
        <w:tblPrEx>
          <w:shd w:val="clear" w:color="auto" w:fill="auto"/>
        </w:tblPrEx>
        <w:trPr>
          <w:trHeight w:val="286"/>
        </w:trPr>
        <w:tc>
          <w:tcPr>
            <w:tcW w:w="1730" w:type="pct"/>
            <w:shd w:val="clear" w:color="auto" w:fill="F2F2F2" w:themeFill="background1" w:themeFillShade="F2"/>
          </w:tcPr>
          <w:p w14:paraId="0343F02C" w14:textId="77777777" w:rsidR="002C5CAF" w:rsidRPr="009951DE" w:rsidRDefault="002C5CAF" w:rsidP="00666560">
            <w:pPr>
              <w:contextualSpacing/>
              <w:jc w:val="both"/>
              <w:rPr>
                <w:rFonts w:ascii="Calibri" w:hAnsi="Calibri" w:cs="Arial"/>
                <w:b/>
                <w:lang w:val="sk-SK"/>
              </w:rPr>
            </w:pPr>
            <w:r w:rsidRPr="009951DE">
              <w:rPr>
                <w:rFonts w:ascii="Calibri" w:hAnsi="Calibri" w:cs="Arial"/>
                <w:b/>
                <w:lang w:val="sk-SK"/>
              </w:rPr>
              <w:t>Fond</w:t>
            </w:r>
          </w:p>
        </w:tc>
        <w:tc>
          <w:tcPr>
            <w:tcW w:w="3270" w:type="pct"/>
          </w:tcPr>
          <w:p w14:paraId="60617D1B" w14:textId="2FEF5E39" w:rsidR="002C5CAF" w:rsidRPr="009951DE" w:rsidRDefault="00B97947" w:rsidP="00666560">
            <w:pPr>
              <w:contextualSpacing/>
              <w:jc w:val="both"/>
              <w:rPr>
                <w:rFonts w:asciiTheme="minorHAnsi" w:hAnsiTheme="minorHAnsi" w:cstheme="minorHAnsi"/>
                <w:lang w:val="sk-SK"/>
              </w:rPr>
            </w:pPr>
            <w:r w:rsidRPr="009951DE">
              <w:rPr>
                <w:rFonts w:asciiTheme="minorHAnsi" w:hAnsiTheme="minorHAnsi" w:cstheme="minorHAnsi"/>
                <w:lang w:val="sk-SK"/>
              </w:rPr>
              <w:t>ESF+</w:t>
            </w:r>
            <w:r w:rsidR="00867E38" w:rsidRPr="009951DE">
              <w:rPr>
                <w:rFonts w:asciiTheme="minorHAnsi" w:hAnsiTheme="minorHAnsi" w:cstheme="minorHAnsi"/>
                <w:lang w:val="sk-SK"/>
              </w:rPr>
              <w:t xml:space="preserve"> a</w:t>
            </w:r>
            <w:r w:rsidR="00CE2ECC">
              <w:rPr>
                <w:rFonts w:asciiTheme="minorHAnsi" w:hAnsiTheme="minorHAnsi" w:cstheme="minorHAnsi"/>
                <w:lang w:val="sk-SK"/>
              </w:rPr>
              <w:t> </w:t>
            </w:r>
            <w:r w:rsidR="00867E38" w:rsidRPr="009951DE">
              <w:rPr>
                <w:rFonts w:asciiTheme="minorHAnsi" w:hAnsiTheme="minorHAnsi" w:cstheme="minorHAnsi"/>
                <w:lang w:val="sk-SK"/>
              </w:rPr>
              <w:t>EFRR</w:t>
            </w:r>
          </w:p>
        </w:tc>
      </w:tr>
      <w:tr w:rsidR="00B8332B" w:rsidRPr="009951DE" w14:paraId="129A1297" w14:textId="77777777" w:rsidTr="00830285">
        <w:tblPrEx>
          <w:shd w:val="clear" w:color="auto" w:fill="auto"/>
        </w:tblPrEx>
        <w:tc>
          <w:tcPr>
            <w:tcW w:w="1730" w:type="pct"/>
            <w:shd w:val="clear" w:color="auto" w:fill="F2F2F2" w:themeFill="background1" w:themeFillShade="F2"/>
          </w:tcPr>
          <w:p w14:paraId="5F9BCB1E" w14:textId="77777777" w:rsidR="00B8332B" w:rsidRPr="009951DE" w:rsidRDefault="000F24C2" w:rsidP="00666560">
            <w:pPr>
              <w:contextualSpacing/>
              <w:jc w:val="both"/>
              <w:rPr>
                <w:rFonts w:ascii="Calibri" w:hAnsi="Calibri" w:cs="Arial"/>
                <w:b/>
                <w:lang w:val="sk-SK"/>
              </w:rPr>
            </w:pPr>
            <w:r w:rsidRPr="009951DE">
              <w:rPr>
                <w:rFonts w:ascii="Calibri" w:hAnsi="Calibri" w:cs="Arial"/>
                <w:b/>
                <w:lang w:val="sk-SK"/>
              </w:rPr>
              <w:t>Priorita</w:t>
            </w:r>
          </w:p>
        </w:tc>
        <w:tc>
          <w:tcPr>
            <w:tcW w:w="3270" w:type="pct"/>
          </w:tcPr>
          <w:p w14:paraId="76CC31A9" w14:textId="77777777" w:rsidR="009F655B" w:rsidRPr="009951DE" w:rsidRDefault="00B97947" w:rsidP="00666560">
            <w:pPr>
              <w:contextualSpacing/>
              <w:jc w:val="both"/>
              <w:rPr>
                <w:rFonts w:asciiTheme="minorHAnsi" w:hAnsiTheme="minorHAnsi" w:cstheme="minorHAnsi"/>
                <w:lang w:val="sk-SK"/>
              </w:rPr>
            </w:pPr>
            <w:r w:rsidRPr="009951DE">
              <w:rPr>
                <w:rFonts w:asciiTheme="minorHAnsi" w:hAnsiTheme="minorHAnsi" w:cstheme="minorHAnsi"/>
                <w:lang w:val="sk-SK"/>
              </w:rPr>
              <w:t xml:space="preserve">Adaptabilný a prístupný trh práce </w:t>
            </w:r>
          </w:p>
        </w:tc>
      </w:tr>
      <w:tr w:rsidR="007F5088" w:rsidRPr="009951DE" w14:paraId="3E03D0AC" w14:textId="77777777" w:rsidTr="00830285">
        <w:tblPrEx>
          <w:shd w:val="clear" w:color="auto" w:fill="auto"/>
        </w:tblPrEx>
        <w:tc>
          <w:tcPr>
            <w:tcW w:w="1730" w:type="pct"/>
            <w:shd w:val="clear" w:color="auto" w:fill="F2F2F2" w:themeFill="background1" w:themeFillShade="F2"/>
          </w:tcPr>
          <w:p w14:paraId="3BC7D770" w14:textId="77777777" w:rsidR="007F5088" w:rsidRPr="009951DE" w:rsidRDefault="000F24C2" w:rsidP="00666560">
            <w:pPr>
              <w:contextualSpacing/>
              <w:jc w:val="both"/>
              <w:rPr>
                <w:rFonts w:ascii="Calibri" w:hAnsi="Calibri" w:cs="Arial"/>
                <w:b/>
                <w:lang w:val="sk-SK"/>
              </w:rPr>
            </w:pPr>
            <w:r w:rsidRPr="009951DE">
              <w:rPr>
                <w:rFonts w:ascii="Calibri" w:hAnsi="Calibri" w:cs="Arial"/>
                <w:b/>
                <w:lang w:val="sk-SK"/>
              </w:rPr>
              <w:t xml:space="preserve">Špecifický </w:t>
            </w:r>
            <w:r w:rsidR="00123641" w:rsidRPr="009951DE">
              <w:rPr>
                <w:rFonts w:ascii="Calibri" w:hAnsi="Calibri" w:cs="Arial"/>
                <w:b/>
                <w:lang w:val="sk-SK"/>
              </w:rPr>
              <w:t>cieľ</w:t>
            </w:r>
            <w:r w:rsidR="00F35685" w:rsidRPr="009951DE">
              <w:rPr>
                <w:rStyle w:val="Odkaznapoznmkupodiarou"/>
                <w:rFonts w:ascii="Calibri" w:hAnsi="Calibri"/>
                <w:b/>
                <w:lang w:val="sk-SK"/>
              </w:rPr>
              <w:footnoteReference w:id="6"/>
            </w:r>
          </w:p>
        </w:tc>
        <w:tc>
          <w:tcPr>
            <w:tcW w:w="3270" w:type="pct"/>
          </w:tcPr>
          <w:p w14:paraId="7CA0C072" w14:textId="77777777" w:rsidR="00867E38" w:rsidRPr="009951DE" w:rsidRDefault="00B97947" w:rsidP="00666560">
            <w:pPr>
              <w:contextualSpacing/>
              <w:jc w:val="both"/>
              <w:rPr>
                <w:rFonts w:asciiTheme="minorHAnsi" w:hAnsiTheme="minorHAnsi" w:cstheme="minorHAnsi"/>
                <w:lang w:val="sk-SK"/>
              </w:rPr>
            </w:pPr>
            <w:r w:rsidRPr="009951DE">
              <w:rPr>
                <w:rFonts w:asciiTheme="minorHAnsi" w:hAnsiTheme="minorHAnsi" w:cstheme="minorHAnsi"/>
                <w:lang w:val="sk-SK"/>
              </w:rPr>
              <w:t>ESO4.1. (a) Zlepšenie prístupu k zamestnaniu a aktivačným opatreniam pre všetkých uchádzačov o zamestnanie, predovšetkým mladých ľudí, a to najmä vykonávaním záruky pre mladých ľudí, pre dlhodobo nezamestnaných a znevýhodnené skupiny na trhu práce a neaktívne osoby, ako aj prostredníctvom podpory samostatnej zárobkovej činnosti a sociálneho hospodárstva</w:t>
            </w:r>
          </w:p>
        </w:tc>
      </w:tr>
      <w:tr w:rsidR="00DC697D" w:rsidRPr="009951DE" w14:paraId="6CFD1089" w14:textId="77777777" w:rsidTr="00830285">
        <w:tblPrEx>
          <w:shd w:val="clear" w:color="auto" w:fill="auto"/>
        </w:tblPrEx>
        <w:tc>
          <w:tcPr>
            <w:tcW w:w="1730" w:type="pct"/>
            <w:shd w:val="clear" w:color="auto" w:fill="F2F2F2" w:themeFill="background1" w:themeFillShade="F2"/>
          </w:tcPr>
          <w:p w14:paraId="336928AF" w14:textId="77777777" w:rsidR="00DC697D" w:rsidRPr="009951DE" w:rsidRDefault="00EB1E4D" w:rsidP="00666560">
            <w:pPr>
              <w:contextualSpacing/>
              <w:jc w:val="both"/>
              <w:rPr>
                <w:rFonts w:ascii="Calibri" w:hAnsi="Calibri" w:cs="Arial"/>
                <w:b/>
                <w:lang w:val="sk-SK"/>
              </w:rPr>
            </w:pPr>
            <w:r w:rsidRPr="009951DE">
              <w:rPr>
                <w:rFonts w:ascii="Calibri" w:hAnsi="Calibri" w:cs="Arial"/>
                <w:b/>
                <w:lang w:val="sk-SK"/>
              </w:rPr>
              <w:t xml:space="preserve">Aktivita/akcia v súlade s </w:t>
            </w:r>
            <w:r w:rsidR="00D0238C" w:rsidRPr="009951DE">
              <w:rPr>
                <w:rFonts w:ascii="Calibri" w:hAnsi="Calibri" w:cs="Arial"/>
                <w:b/>
                <w:lang w:val="sk-SK"/>
              </w:rPr>
              <w:t>P SK</w:t>
            </w:r>
          </w:p>
        </w:tc>
        <w:tc>
          <w:tcPr>
            <w:tcW w:w="3270" w:type="pct"/>
          </w:tcPr>
          <w:p w14:paraId="644A7F03" w14:textId="77777777" w:rsidR="00B97947" w:rsidRPr="009951DE" w:rsidRDefault="00867E38" w:rsidP="00666560">
            <w:pPr>
              <w:contextualSpacing/>
              <w:jc w:val="both"/>
              <w:rPr>
                <w:rFonts w:asciiTheme="minorHAnsi" w:hAnsiTheme="minorHAnsi" w:cstheme="minorHAnsi"/>
                <w:lang w:val="sk-SK"/>
              </w:rPr>
            </w:pPr>
            <w:r w:rsidRPr="009951DE">
              <w:rPr>
                <w:rFonts w:asciiTheme="minorHAnsi" w:hAnsiTheme="minorHAnsi" w:cstheme="minorHAnsi"/>
                <w:lang w:val="sk-SK"/>
              </w:rPr>
              <w:t>Vytváranie udržateľných pracovných miest pre znevýhodnených uchádzačov o zamestnanie, vrátane individualizovanej podpory pri ich zapracovaní na vytvorenom pracovnom mieste</w:t>
            </w:r>
          </w:p>
          <w:p w14:paraId="18F79432" w14:textId="77777777" w:rsidR="00BC57F5" w:rsidRPr="009951DE" w:rsidRDefault="00867E38" w:rsidP="00666560">
            <w:pPr>
              <w:contextualSpacing/>
              <w:jc w:val="both"/>
              <w:rPr>
                <w:rFonts w:asciiTheme="minorHAnsi" w:hAnsiTheme="minorHAnsi" w:cstheme="minorHAnsi"/>
                <w:lang w:val="sk-SK"/>
              </w:rPr>
            </w:pPr>
            <w:r w:rsidRPr="009951DE">
              <w:rPr>
                <w:rFonts w:asciiTheme="minorHAnsi" w:hAnsiTheme="minorHAnsi" w:cstheme="minorHAnsi"/>
                <w:lang w:val="sk-SK"/>
              </w:rPr>
              <w:t>Poskytovanie finančných príspevkov znevýhodneným uchádzačom o zamestnanie na začatie vykonávania samostatnej zárobkovej činnost</w:t>
            </w:r>
            <w:r w:rsidR="009951DE">
              <w:rPr>
                <w:rFonts w:asciiTheme="minorHAnsi" w:hAnsiTheme="minorHAnsi" w:cstheme="minorHAnsi"/>
                <w:lang w:val="sk-SK"/>
              </w:rPr>
              <w:t>i</w:t>
            </w:r>
          </w:p>
        </w:tc>
      </w:tr>
      <w:tr w:rsidR="00867E38" w:rsidRPr="009951DE" w14:paraId="5D398077" w14:textId="77777777" w:rsidTr="00830285">
        <w:tblPrEx>
          <w:shd w:val="clear" w:color="auto" w:fill="auto"/>
        </w:tblPrEx>
        <w:tc>
          <w:tcPr>
            <w:tcW w:w="1730" w:type="pct"/>
            <w:shd w:val="clear" w:color="auto" w:fill="F2F2F2" w:themeFill="background1" w:themeFillShade="F2"/>
          </w:tcPr>
          <w:p w14:paraId="437057D2" w14:textId="77777777" w:rsidR="00867E38" w:rsidRPr="009951DE" w:rsidRDefault="00867E38" w:rsidP="00666560">
            <w:pPr>
              <w:contextualSpacing/>
              <w:jc w:val="both"/>
              <w:rPr>
                <w:rFonts w:ascii="Calibri" w:hAnsi="Calibri" w:cs="Arial"/>
                <w:b/>
                <w:lang w:val="sk-SK"/>
              </w:rPr>
            </w:pPr>
            <w:r w:rsidRPr="009951DE">
              <w:rPr>
                <w:rFonts w:ascii="Calibri" w:hAnsi="Calibri" w:cs="Arial"/>
                <w:b/>
                <w:lang w:val="sk-SK"/>
              </w:rPr>
              <w:t>Špecifický cieľ</w:t>
            </w:r>
          </w:p>
        </w:tc>
        <w:tc>
          <w:tcPr>
            <w:tcW w:w="3270" w:type="pct"/>
          </w:tcPr>
          <w:p w14:paraId="47E5FD76" w14:textId="77777777" w:rsidR="00867E38" w:rsidRPr="009951DE" w:rsidRDefault="00BC57F5" w:rsidP="00666560">
            <w:pPr>
              <w:contextualSpacing/>
              <w:jc w:val="both"/>
              <w:rPr>
                <w:rFonts w:asciiTheme="minorHAnsi" w:hAnsiTheme="minorHAnsi" w:cstheme="minorHAnsi"/>
                <w:lang w:val="sk-SK"/>
              </w:rPr>
            </w:pPr>
            <w:r w:rsidRPr="009951DE">
              <w:rPr>
                <w:rFonts w:asciiTheme="minorHAnsi" w:hAnsiTheme="minorHAnsi" w:cstheme="minorHAnsi"/>
                <w:lang w:val="sk-SK"/>
              </w:rPr>
              <w:t xml:space="preserve">RSO4.1. Zvyšovanie účinnosti a </w:t>
            </w:r>
            <w:proofErr w:type="spellStart"/>
            <w:r w:rsidRPr="009951DE">
              <w:rPr>
                <w:rFonts w:asciiTheme="minorHAnsi" w:hAnsiTheme="minorHAnsi" w:cstheme="minorHAnsi"/>
                <w:lang w:val="sk-SK"/>
              </w:rPr>
              <w:t>inkluzívnosti</w:t>
            </w:r>
            <w:proofErr w:type="spellEnd"/>
            <w:r w:rsidRPr="009951DE">
              <w:rPr>
                <w:rFonts w:asciiTheme="minorHAnsi" w:hAnsiTheme="minorHAnsi" w:cstheme="minorHAnsi"/>
                <w:lang w:val="sk-SK"/>
              </w:rPr>
              <w:t xml:space="preserve"> trhov práce a prístupu ku kvalitnému zamestnaniu rozvíjaním sociálnej infraštruktúry a podporou sociálneho hospodárstva (EFRR)</w:t>
            </w:r>
          </w:p>
        </w:tc>
      </w:tr>
      <w:tr w:rsidR="00BC57F5" w:rsidRPr="009951DE" w14:paraId="470A9415" w14:textId="77777777" w:rsidTr="00830285">
        <w:tblPrEx>
          <w:shd w:val="clear" w:color="auto" w:fill="auto"/>
        </w:tblPrEx>
        <w:tc>
          <w:tcPr>
            <w:tcW w:w="1730" w:type="pct"/>
            <w:shd w:val="clear" w:color="auto" w:fill="F2F2F2" w:themeFill="background1" w:themeFillShade="F2"/>
          </w:tcPr>
          <w:p w14:paraId="020244F4" w14:textId="77777777" w:rsidR="00BC57F5" w:rsidRPr="009951DE" w:rsidRDefault="00BC57F5" w:rsidP="00666560">
            <w:pPr>
              <w:contextualSpacing/>
              <w:jc w:val="both"/>
              <w:rPr>
                <w:rFonts w:ascii="Calibri" w:hAnsi="Calibri" w:cs="Arial"/>
                <w:b/>
                <w:lang w:val="sk-SK"/>
              </w:rPr>
            </w:pPr>
            <w:r w:rsidRPr="009951DE">
              <w:rPr>
                <w:rFonts w:ascii="Calibri" w:hAnsi="Calibri" w:cs="Arial"/>
                <w:b/>
                <w:lang w:val="sk-SK"/>
              </w:rPr>
              <w:t>Aktivita/akcia v súlade s P SK</w:t>
            </w:r>
          </w:p>
        </w:tc>
        <w:tc>
          <w:tcPr>
            <w:tcW w:w="3270" w:type="pct"/>
          </w:tcPr>
          <w:p w14:paraId="2C1BF173" w14:textId="77777777" w:rsidR="00BC57F5" w:rsidRPr="009951DE" w:rsidRDefault="00BC57F5" w:rsidP="00666560">
            <w:pPr>
              <w:contextualSpacing/>
              <w:jc w:val="both"/>
              <w:rPr>
                <w:rFonts w:asciiTheme="minorHAnsi" w:hAnsiTheme="minorHAnsi" w:cstheme="minorHAnsi"/>
                <w:lang w:val="sk-SK"/>
              </w:rPr>
            </w:pPr>
            <w:proofErr w:type="spellStart"/>
            <w:r w:rsidRPr="009951DE">
              <w:rPr>
                <w:rFonts w:asciiTheme="minorHAnsi" w:hAnsiTheme="minorHAnsi" w:cstheme="minorHAnsi"/>
                <w:lang w:val="sk-SK"/>
              </w:rPr>
              <w:t>debarierizácia</w:t>
            </w:r>
            <w:proofErr w:type="spellEnd"/>
            <w:r w:rsidRPr="009951DE">
              <w:rPr>
                <w:rFonts w:asciiTheme="minorHAnsi" w:hAnsiTheme="minorHAnsi" w:cstheme="minorHAnsi"/>
                <w:lang w:val="sk-SK"/>
              </w:rPr>
              <w:t xml:space="preserve"> pracovísk u</w:t>
            </w:r>
            <w:r w:rsidR="00CD3561">
              <w:rPr>
                <w:rFonts w:asciiTheme="minorHAnsi" w:hAnsiTheme="minorHAnsi" w:cstheme="minorHAnsi"/>
                <w:lang w:val="sk-SK"/>
              </w:rPr>
              <w:t> </w:t>
            </w:r>
            <w:r w:rsidRPr="009951DE">
              <w:rPr>
                <w:rFonts w:asciiTheme="minorHAnsi" w:hAnsiTheme="minorHAnsi" w:cstheme="minorHAnsi"/>
                <w:lang w:val="sk-SK"/>
              </w:rPr>
              <w:t>zamestnávateľov</w:t>
            </w:r>
          </w:p>
        </w:tc>
      </w:tr>
      <w:tr w:rsidR="00E80320" w:rsidRPr="009951DE" w14:paraId="37440DEF" w14:textId="77777777" w:rsidTr="00830285">
        <w:tblPrEx>
          <w:shd w:val="clear" w:color="auto" w:fill="auto"/>
        </w:tblPrEx>
        <w:tc>
          <w:tcPr>
            <w:tcW w:w="1730" w:type="pct"/>
            <w:shd w:val="clear" w:color="auto" w:fill="F2F2F2" w:themeFill="background1" w:themeFillShade="F2"/>
          </w:tcPr>
          <w:p w14:paraId="7BDFC929"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Priorita</w:t>
            </w:r>
          </w:p>
        </w:tc>
        <w:tc>
          <w:tcPr>
            <w:tcW w:w="3270" w:type="pct"/>
          </w:tcPr>
          <w:p w14:paraId="53351A70" w14:textId="77777777" w:rsidR="00E80320" w:rsidRPr="009951DE" w:rsidRDefault="00E80320" w:rsidP="00666560">
            <w:pPr>
              <w:contextualSpacing/>
              <w:jc w:val="both"/>
              <w:rPr>
                <w:rFonts w:asciiTheme="minorHAnsi" w:hAnsiTheme="minorHAnsi" w:cstheme="minorHAnsi"/>
                <w:lang w:val="sk-SK"/>
              </w:rPr>
            </w:pPr>
            <w:r w:rsidRPr="009951DE">
              <w:rPr>
                <w:rFonts w:asciiTheme="minorHAnsi" w:hAnsiTheme="minorHAnsi" w:cstheme="minorHAnsi"/>
                <w:lang w:val="sk-SK"/>
              </w:rPr>
              <w:t>Záruka pre mladých</w:t>
            </w:r>
          </w:p>
        </w:tc>
      </w:tr>
      <w:tr w:rsidR="00E80320" w:rsidRPr="009951DE" w14:paraId="37948865" w14:textId="77777777" w:rsidTr="00830285">
        <w:tblPrEx>
          <w:shd w:val="clear" w:color="auto" w:fill="auto"/>
        </w:tblPrEx>
        <w:tc>
          <w:tcPr>
            <w:tcW w:w="1730" w:type="pct"/>
            <w:shd w:val="clear" w:color="auto" w:fill="F2F2F2" w:themeFill="background1" w:themeFillShade="F2"/>
          </w:tcPr>
          <w:p w14:paraId="48D75C18"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Špecifický cieľ</w:t>
            </w:r>
          </w:p>
        </w:tc>
        <w:tc>
          <w:tcPr>
            <w:tcW w:w="3270" w:type="pct"/>
          </w:tcPr>
          <w:p w14:paraId="08F4EF7F" w14:textId="77777777" w:rsidR="00E80320" w:rsidRPr="009951DE" w:rsidRDefault="00E80320" w:rsidP="00666560">
            <w:pPr>
              <w:contextualSpacing/>
              <w:jc w:val="both"/>
              <w:rPr>
                <w:rFonts w:asciiTheme="minorHAnsi" w:hAnsiTheme="minorHAnsi" w:cstheme="minorHAnsi"/>
                <w:lang w:val="sk-SK"/>
              </w:rPr>
            </w:pPr>
            <w:r w:rsidRPr="009951DE">
              <w:rPr>
                <w:rFonts w:asciiTheme="minorHAnsi" w:hAnsiTheme="minorHAnsi" w:cstheme="minorHAnsi"/>
                <w:lang w:val="sk-SK"/>
              </w:rPr>
              <w:t>ESO4.1. (a) Zlepšenie prístupu k zamestnaniu a aktivačným opatreniam pre všetkých uchádzačov o zamestnanie, predovšetkým mladých ľudí, a to najmä vykonávaním záruky pre mladých ľudí, pre dlhodobo nezamestnaných a znevýhodnené skupiny na trhu práce a neaktívne osoby, ako aj prostredníctvom podpory samostatnej zárobkovej činnosti a sociálneho hospodárstva</w:t>
            </w:r>
          </w:p>
        </w:tc>
      </w:tr>
      <w:tr w:rsidR="00E80320" w:rsidRPr="009951DE" w14:paraId="3D2D971E" w14:textId="77777777" w:rsidTr="00830285">
        <w:tblPrEx>
          <w:shd w:val="clear" w:color="auto" w:fill="auto"/>
        </w:tblPrEx>
        <w:tc>
          <w:tcPr>
            <w:tcW w:w="1730" w:type="pct"/>
            <w:shd w:val="clear" w:color="auto" w:fill="F2F2F2" w:themeFill="background1" w:themeFillShade="F2"/>
          </w:tcPr>
          <w:p w14:paraId="58415971"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Aktivita/akcia v súlade s P SK</w:t>
            </w:r>
          </w:p>
        </w:tc>
        <w:tc>
          <w:tcPr>
            <w:tcW w:w="3270" w:type="pct"/>
          </w:tcPr>
          <w:p w14:paraId="5E111A38" w14:textId="77777777" w:rsidR="00E80320" w:rsidRPr="009951DE" w:rsidRDefault="00E80320" w:rsidP="00666560">
            <w:pPr>
              <w:contextualSpacing/>
              <w:jc w:val="both"/>
              <w:rPr>
                <w:rFonts w:asciiTheme="minorHAnsi" w:hAnsiTheme="minorHAnsi" w:cstheme="minorHAnsi"/>
                <w:lang w:val="sk-SK"/>
              </w:rPr>
            </w:pPr>
            <w:r w:rsidRPr="009951DE">
              <w:rPr>
                <w:rFonts w:asciiTheme="minorHAnsi" w:hAnsiTheme="minorHAnsi" w:cstheme="minorHAnsi"/>
                <w:lang w:val="sk-SK"/>
              </w:rPr>
              <w:t xml:space="preserve">Vytváranie udržateľných pracovných miest pre mladých ľudí v situácii NEET </w:t>
            </w:r>
          </w:p>
          <w:p w14:paraId="5127ABD6" w14:textId="77777777" w:rsidR="00E80320" w:rsidRPr="009951DE" w:rsidRDefault="00E80320" w:rsidP="00666560">
            <w:pPr>
              <w:contextualSpacing/>
              <w:jc w:val="both"/>
              <w:rPr>
                <w:rFonts w:asciiTheme="minorHAnsi" w:hAnsiTheme="minorHAnsi" w:cstheme="minorHAnsi"/>
                <w:lang w:val="sk-SK"/>
              </w:rPr>
            </w:pPr>
            <w:r w:rsidRPr="009951DE">
              <w:rPr>
                <w:rFonts w:asciiTheme="minorHAnsi" w:hAnsiTheme="minorHAnsi" w:cstheme="minorHAnsi"/>
                <w:lang w:val="sk-SK"/>
              </w:rPr>
              <w:t>Poskytovanie finančných príspevkov na začatie vykonávania samostatnej zárobkovej činnosti</w:t>
            </w:r>
          </w:p>
          <w:p w14:paraId="79F8143E" w14:textId="77777777" w:rsidR="00E80320" w:rsidRPr="009951DE" w:rsidRDefault="00E80320" w:rsidP="00666560">
            <w:pPr>
              <w:contextualSpacing/>
              <w:jc w:val="both"/>
              <w:rPr>
                <w:rFonts w:asciiTheme="minorHAnsi" w:hAnsiTheme="minorHAnsi" w:cstheme="minorHAnsi"/>
                <w:lang w:val="sk-SK"/>
              </w:rPr>
            </w:pPr>
            <w:r w:rsidRPr="009951DE">
              <w:rPr>
                <w:rFonts w:asciiTheme="minorHAnsi" w:hAnsiTheme="minorHAnsi" w:cstheme="minorHAnsi"/>
                <w:lang w:val="sk-SK"/>
              </w:rPr>
              <w:t>Poskytovanie finančných príspevkov na vykonávanie absolventskej praxe (Prax pre mladých)</w:t>
            </w:r>
          </w:p>
        </w:tc>
      </w:tr>
      <w:tr w:rsidR="00B8332B" w:rsidRPr="009951DE" w14:paraId="5E902289" w14:textId="77777777">
        <w:tblPrEx>
          <w:shd w:val="clear" w:color="auto" w:fill="auto"/>
        </w:tblPrEx>
        <w:tc>
          <w:tcPr>
            <w:tcW w:w="5000" w:type="pct"/>
            <w:gridSpan w:val="2"/>
            <w:shd w:val="clear" w:color="auto" w:fill="auto"/>
          </w:tcPr>
          <w:p w14:paraId="190B38D6" w14:textId="77777777" w:rsidR="00B8332B" w:rsidRPr="009951DE" w:rsidRDefault="00A70221" w:rsidP="00666560">
            <w:pPr>
              <w:contextualSpacing/>
              <w:jc w:val="both"/>
              <w:rPr>
                <w:rFonts w:asciiTheme="minorHAnsi" w:hAnsiTheme="minorHAnsi"/>
                <w:bCs/>
                <w:lang w:val="sk-SK"/>
              </w:rPr>
            </w:pPr>
            <w:r w:rsidRPr="009951DE">
              <w:rPr>
                <w:rFonts w:asciiTheme="minorHAnsi" w:hAnsiTheme="minorHAnsi" w:cs="Arial"/>
                <w:b/>
                <w:lang w:val="sk-SK"/>
              </w:rPr>
              <w:t xml:space="preserve">Kategorizácia za </w:t>
            </w:r>
            <w:r w:rsidR="002D7006" w:rsidRPr="009951DE">
              <w:rPr>
                <w:rFonts w:asciiTheme="minorHAnsi" w:hAnsiTheme="minorHAnsi" w:cs="Arial"/>
                <w:b/>
                <w:lang w:val="sk-SK"/>
              </w:rPr>
              <w:t>k</w:t>
            </w:r>
            <w:r w:rsidRPr="009951DE">
              <w:rPr>
                <w:rFonts w:asciiTheme="minorHAnsi" w:hAnsiTheme="minorHAnsi" w:cs="Arial"/>
                <w:b/>
                <w:lang w:val="sk-SK"/>
              </w:rPr>
              <w:t>onkrétne</w:t>
            </w:r>
            <w:r w:rsidR="002D7006" w:rsidRPr="009951DE">
              <w:rPr>
                <w:rFonts w:asciiTheme="minorHAnsi" w:hAnsiTheme="minorHAnsi" w:cs="Arial"/>
                <w:b/>
                <w:lang w:val="sk-SK"/>
              </w:rPr>
              <w:t xml:space="preserve"> špecifické </w:t>
            </w:r>
            <w:r w:rsidRPr="009951DE">
              <w:rPr>
                <w:rFonts w:asciiTheme="minorHAnsi" w:hAnsiTheme="minorHAnsi" w:cs="Arial"/>
                <w:b/>
                <w:lang w:val="sk-SK"/>
              </w:rPr>
              <w:t>ciele</w:t>
            </w:r>
            <w:r w:rsidR="00B97947" w:rsidRPr="009951DE">
              <w:rPr>
                <w:rFonts w:asciiTheme="minorHAnsi" w:hAnsiTheme="minorHAnsi" w:cs="Arial"/>
                <w:b/>
                <w:lang w:val="sk-SK"/>
              </w:rPr>
              <w:t xml:space="preserve"> </w:t>
            </w:r>
          </w:p>
        </w:tc>
      </w:tr>
      <w:tr w:rsidR="0014185B" w:rsidRPr="009951DE" w14:paraId="6523CC17" w14:textId="77777777" w:rsidTr="00B312F7">
        <w:tblPrEx>
          <w:shd w:val="clear" w:color="auto" w:fill="auto"/>
        </w:tblPrEx>
        <w:tc>
          <w:tcPr>
            <w:tcW w:w="1730" w:type="pct"/>
            <w:shd w:val="clear" w:color="auto" w:fill="F2F2F2" w:themeFill="background1" w:themeFillShade="F2"/>
          </w:tcPr>
          <w:p w14:paraId="5A89D5D5" w14:textId="77777777" w:rsidR="0014185B" w:rsidRPr="009951DE" w:rsidRDefault="00D0238C" w:rsidP="00666560">
            <w:pPr>
              <w:contextualSpacing/>
              <w:jc w:val="both"/>
              <w:rPr>
                <w:rFonts w:ascii="Calibri" w:hAnsi="Calibri" w:cs="Arial"/>
                <w:b/>
                <w:lang w:val="sk-SK"/>
              </w:rPr>
            </w:pPr>
            <w:r w:rsidRPr="009951DE">
              <w:rPr>
                <w:rFonts w:ascii="Calibri" w:hAnsi="Calibri" w:cs="Arial"/>
                <w:b/>
                <w:lang w:val="sk-SK"/>
              </w:rPr>
              <w:t xml:space="preserve">Špecifický </w:t>
            </w:r>
            <w:r w:rsidR="0014185B" w:rsidRPr="009951DE">
              <w:rPr>
                <w:rFonts w:ascii="Calibri" w:hAnsi="Calibri" w:cs="Arial"/>
                <w:b/>
                <w:lang w:val="sk-SK"/>
              </w:rPr>
              <w:t>cieľ</w:t>
            </w:r>
            <w:r w:rsidR="00F25B35" w:rsidRPr="009951DE">
              <w:rPr>
                <w:rStyle w:val="Odkaznapoznmkupodiarou"/>
                <w:rFonts w:ascii="Calibri" w:hAnsi="Calibri"/>
                <w:b/>
                <w:lang w:val="sk-SK"/>
              </w:rPr>
              <w:footnoteReference w:id="7"/>
            </w:r>
          </w:p>
        </w:tc>
        <w:tc>
          <w:tcPr>
            <w:tcW w:w="3270" w:type="pct"/>
            <w:shd w:val="clear" w:color="auto" w:fill="auto"/>
          </w:tcPr>
          <w:p w14:paraId="74DD3414" w14:textId="2BE366DA" w:rsidR="0014185B" w:rsidRPr="009951DE" w:rsidRDefault="00B97947" w:rsidP="00666560">
            <w:pPr>
              <w:contextualSpacing/>
              <w:jc w:val="both"/>
              <w:rPr>
                <w:rFonts w:asciiTheme="minorHAnsi" w:hAnsiTheme="minorHAnsi"/>
                <w:bCs/>
                <w:lang w:val="sk-SK"/>
              </w:rPr>
            </w:pPr>
            <w:r w:rsidRPr="009951DE">
              <w:rPr>
                <w:rFonts w:asciiTheme="minorHAnsi" w:hAnsiTheme="minorHAnsi" w:cstheme="minorHAnsi"/>
                <w:lang w:val="sk-SK"/>
              </w:rPr>
              <w:t>ESO4.1. (a) Zlepšenie prístupu k zamestnaniu a aktivačným opatreniam pre všetkých uchádzačov o zamestnanie, predovšetkým mladých ľudí, a to najmä vykonávaním záruky pre mladých ľudí, pre dlhodobo nezamestnaných a znevýhodnené skupiny na trhu práce a neaktívne osoby, ako aj prostredníctvom podpory samostatnej zárobkovej činnosti a sociálneho hospodárstva</w:t>
            </w:r>
          </w:p>
        </w:tc>
      </w:tr>
      <w:tr w:rsidR="0014185B" w:rsidRPr="009951DE" w14:paraId="7D6C20BD" w14:textId="77777777" w:rsidTr="00B312F7">
        <w:tblPrEx>
          <w:shd w:val="clear" w:color="auto" w:fill="auto"/>
        </w:tblPrEx>
        <w:tc>
          <w:tcPr>
            <w:tcW w:w="1730" w:type="pct"/>
            <w:shd w:val="clear" w:color="auto" w:fill="F2F2F2" w:themeFill="background1" w:themeFillShade="F2"/>
          </w:tcPr>
          <w:p w14:paraId="29596CB1" w14:textId="77777777" w:rsidR="0014185B" w:rsidRPr="009951DE" w:rsidRDefault="0014185B" w:rsidP="00666560">
            <w:pPr>
              <w:contextualSpacing/>
              <w:jc w:val="both"/>
              <w:rPr>
                <w:rFonts w:ascii="Calibri" w:hAnsi="Calibri" w:cs="Arial"/>
                <w:b/>
                <w:lang w:val="sk-SK"/>
              </w:rPr>
            </w:pPr>
            <w:r w:rsidRPr="009951DE">
              <w:rPr>
                <w:rFonts w:ascii="Calibri" w:hAnsi="Calibri" w:cs="Arial"/>
                <w:b/>
                <w:lang w:val="sk-SK"/>
              </w:rPr>
              <w:t>Oblasť intervencie</w:t>
            </w:r>
          </w:p>
        </w:tc>
        <w:tc>
          <w:tcPr>
            <w:tcW w:w="3270" w:type="pct"/>
            <w:shd w:val="clear" w:color="auto" w:fill="auto"/>
          </w:tcPr>
          <w:p w14:paraId="66AB9013" w14:textId="77777777" w:rsidR="0014185B" w:rsidRPr="009951DE" w:rsidRDefault="00B97947" w:rsidP="00666560">
            <w:pPr>
              <w:contextualSpacing/>
              <w:jc w:val="both"/>
              <w:rPr>
                <w:rFonts w:asciiTheme="minorHAnsi" w:hAnsiTheme="minorHAnsi"/>
                <w:bCs/>
                <w:lang w:val="sk-SK"/>
              </w:rPr>
            </w:pPr>
            <w:r w:rsidRPr="009951DE">
              <w:rPr>
                <w:rFonts w:asciiTheme="minorHAnsi" w:hAnsiTheme="minorHAnsi"/>
                <w:bCs/>
                <w:lang w:val="sk-SK"/>
              </w:rPr>
              <w:t>134. Opatrenia na zlepšenie prístupu k</w:t>
            </w:r>
            <w:r w:rsidR="00CD3561">
              <w:rPr>
                <w:rFonts w:asciiTheme="minorHAnsi" w:hAnsiTheme="minorHAnsi"/>
                <w:bCs/>
                <w:lang w:val="sk-SK"/>
              </w:rPr>
              <w:t> </w:t>
            </w:r>
            <w:r w:rsidRPr="009951DE">
              <w:rPr>
                <w:rFonts w:asciiTheme="minorHAnsi" w:hAnsiTheme="minorHAnsi"/>
                <w:bCs/>
                <w:lang w:val="sk-SK"/>
              </w:rPr>
              <w:t>zamestnaniu</w:t>
            </w:r>
          </w:p>
          <w:p w14:paraId="5EC31792" w14:textId="77777777" w:rsidR="00B97947" w:rsidRPr="009951DE" w:rsidRDefault="00B97947" w:rsidP="00666560">
            <w:pPr>
              <w:contextualSpacing/>
              <w:jc w:val="both"/>
              <w:rPr>
                <w:rFonts w:asciiTheme="minorHAnsi" w:hAnsiTheme="minorHAnsi"/>
                <w:bCs/>
                <w:lang w:val="sk-SK"/>
              </w:rPr>
            </w:pPr>
            <w:r w:rsidRPr="009951DE">
              <w:rPr>
                <w:rFonts w:asciiTheme="minorHAnsi" w:hAnsiTheme="minorHAnsi"/>
                <w:bCs/>
                <w:lang w:val="sk-SK"/>
              </w:rPr>
              <w:t>137. Podpora samostatnej zárobkovej</w:t>
            </w:r>
            <w:r w:rsidR="00BC57F5" w:rsidRPr="009951DE">
              <w:rPr>
                <w:rFonts w:asciiTheme="minorHAnsi" w:hAnsiTheme="minorHAnsi"/>
                <w:bCs/>
                <w:lang w:val="sk-SK"/>
              </w:rPr>
              <w:t xml:space="preserve"> činnosti a zakladania podnikov</w:t>
            </w:r>
          </w:p>
        </w:tc>
      </w:tr>
      <w:tr w:rsidR="0014185B" w:rsidRPr="009951DE" w14:paraId="2D10BE45" w14:textId="77777777" w:rsidTr="00B312F7">
        <w:tblPrEx>
          <w:shd w:val="clear" w:color="auto" w:fill="auto"/>
        </w:tblPrEx>
        <w:tc>
          <w:tcPr>
            <w:tcW w:w="1730" w:type="pct"/>
            <w:shd w:val="clear" w:color="auto" w:fill="F2F2F2" w:themeFill="background1" w:themeFillShade="F2"/>
          </w:tcPr>
          <w:p w14:paraId="3830F7A9" w14:textId="77777777" w:rsidR="0014185B" w:rsidRPr="009951DE" w:rsidRDefault="0014185B" w:rsidP="00666560">
            <w:pPr>
              <w:contextualSpacing/>
              <w:jc w:val="both"/>
              <w:rPr>
                <w:rFonts w:ascii="Calibri" w:hAnsi="Calibri" w:cs="Arial"/>
                <w:b/>
                <w:lang w:val="sk-SK"/>
              </w:rPr>
            </w:pPr>
            <w:r w:rsidRPr="009951DE">
              <w:rPr>
                <w:rFonts w:ascii="Calibri" w:hAnsi="Calibri" w:cs="Arial"/>
                <w:b/>
                <w:lang w:val="sk-SK"/>
              </w:rPr>
              <w:t>Typ územia</w:t>
            </w:r>
          </w:p>
        </w:tc>
        <w:tc>
          <w:tcPr>
            <w:tcW w:w="3270" w:type="pct"/>
            <w:shd w:val="clear" w:color="auto" w:fill="auto"/>
          </w:tcPr>
          <w:p w14:paraId="4999D1C1" w14:textId="77777777" w:rsidR="0014185B" w:rsidRPr="009951DE" w:rsidRDefault="00B97947" w:rsidP="00666560">
            <w:pPr>
              <w:contextualSpacing/>
              <w:jc w:val="both"/>
              <w:rPr>
                <w:rFonts w:asciiTheme="minorHAnsi" w:hAnsiTheme="minorHAnsi"/>
                <w:bCs/>
                <w:lang w:val="sk-SK"/>
              </w:rPr>
            </w:pPr>
            <w:r w:rsidRPr="009951DE">
              <w:rPr>
                <w:rFonts w:asciiTheme="minorHAnsi" w:hAnsiTheme="minorHAnsi"/>
                <w:bCs/>
                <w:lang w:val="sk-SK"/>
              </w:rPr>
              <w:t>Menej rozvinuté</w:t>
            </w:r>
            <w:r w:rsidR="00867E38" w:rsidRPr="009951DE">
              <w:rPr>
                <w:rFonts w:asciiTheme="minorHAnsi" w:hAnsiTheme="minorHAnsi"/>
                <w:bCs/>
                <w:lang w:val="sk-SK"/>
              </w:rPr>
              <w:t xml:space="preserve"> a</w:t>
            </w:r>
            <w:r w:rsidRPr="009951DE">
              <w:rPr>
                <w:rFonts w:asciiTheme="minorHAnsi" w:hAnsiTheme="minorHAnsi"/>
                <w:bCs/>
                <w:lang w:val="sk-SK"/>
              </w:rPr>
              <w:t> viac rozvinuté</w:t>
            </w:r>
          </w:p>
        </w:tc>
      </w:tr>
      <w:tr w:rsidR="0014185B" w:rsidRPr="009951DE" w14:paraId="246EA8FC" w14:textId="77777777" w:rsidTr="00B312F7">
        <w:tblPrEx>
          <w:shd w:val="clear" w:color="auto" w:fill="auto"/>
        </w:tblPrEx>
        <w:tc>
          <w:tcPr>
            <w:tcW w:w="1730" w:type="pct"/>
            <w:shd w:val="clear" w:color="auto" w:fill="F2F2F2" w:themeFill="background1" w:themeFillShade="F2"/>
          </w:tcPr>
          <w:p w14:paraId="766018C8" w14:textId="77777777" w:rsidR="0014185B" w:rsidRPr="009951DE" w:rsidRDefault="0014185B" w:rsidP="00666560">
            <w:pPr>
              <w:contextualSpacing/>
              <w:jc w:val="both"/>
              <w:rPr>
                <w:rFonts w:ascii="Calibri" w:hAnsi="Calibri" w:cs="Arial"/>
                <w:b/>
                <w:lang w:val="sk-SK"/>
              </w:rPr>
            </w:pPr>
            <w:r w:rsidRPr="009951DE">
              <w:rPr>
                <w:rFonts w:ascii="Calibri" w:hAnsi="Calibri" w:cs="Arial"/>
                <w:b/>
                <w:lang w:val="sk-SK"/>
              </w:rPr>
              <w:t>Forma financovania</w:t>
            </w:r>
          </w:p>
        </w:tc>
        <w:tc>
          <w:tcPr>
            <w:tcW w:w="3270" w:type="pct"/>
            <w:shd w:val="clear" w:color="auto" w:fill="auto"/>
          </w:tcPr>
          <w:p w14:paraId="5FA3A7F1" w14:textId="77777777" w:rsidR="0014185B" w:rsidRPr="009951DE" w:rsidRDefault="00B97947" w:rsidP="00666560">
            <w:pPr>
              <w:contextualSpacing/>
              <w:jc w:val="both"/>
              <w:rPr>
                <w:rFonts w:asciiTheme="minorHAnsi" w:hAnsiTheme="minorHAnsi"/>
                <w:bCs/>
                <w:lang w:val="sk-SK"/>
              </w:rPr>
            </w:pPr>
            <w:r w:rsidRPr="009951DE">
              <w:rPr>
                <w:rFonts w:asciiTheme="minorHAnsi" w:hAnsiTheme="minorHAnsi"/>
                <w:bCs/>
                <w:lang w:val="sk-SK"/>
              </w:rPr>
              <w:t>1. Grant</w:t>
            </w:r>
          </w:p>
        </w:tc>
      </w:tr>
      <w:tr w:rsidR="00E80320" w:rsidRPr="009951DE" w14:paraId="25DC1966" w14:textId="77777777" w:rsidTr="00B312F7">
        <w:tblPrEx>
          <w:shd w:val="clear" w:color="auto" w:fill="auto"/>
        </w:tblPrEx>
        <w:tc>
          <w:tcPr>
            <w:tcW w:w="1730" w:type="pct"/>
            <w:shd w:val="clear" w:color="auto" w:fill="F2F2F2" w:themeFill="background1" w:themeFillShade="F2"/>
          </w:tcPr>
          <w:p w14:paraId="44559C9F"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Špecifický cieľ</w:t>
            </w:r>
            <w:r w:rsidRPr="009951DE">
              <w:rPr>
                <w:rStyle w:val="Odkaznapoznmkupodiarou"/>
                <w:rFonts w:ascii="Calibri" w:hAnsi="Calibri"/>
                <w:b/>
                <w:lang w:val="sk-SK"/>
              </w:rPr>
              <w:footnoteReference w:id="8"/>
            </w:r>
          </w:p>
        </w:tc>
        <w:tc>
          <w:tcPr>
            <w:tcW w:w="3270" w:type="pct"/>
            <w:shd w:val="clear" w:color="auto" w:fill="auto"/>
          </w:tcPr>
          <w:p w14:paraId="236647C5"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cstheme="minorHAnsi"/>
                <w:lang w:val="sk-SK"/>
              </w:rPr>
              <w:t xml:space="preserve">ESO4.1. (a) Zlepšenie prístupu k zamestnaniu a aktivačným opatreniam </w:t>
            </w:r>
            <w:r w:rsidRPr="009951DE">
              <w:rPr>
                <w:rFonts w:asciiTheme="minorHAnsi" w:hAnsiTheme="minorHAnsi" w:cstheme="minorHAnsi"/>
                <w:lang w:val="sk-SK"/>
              </w:rPr>
              <w:lastRenderedPageBreak/>
              <w:t>pre všetkých uchádzačov o zamestnanie, predovšetkým mladých ľudí, a to najmä vykonávaním záruky pre mladých ľudí, pre dlhodobo nezamestnaných a znevýhodnené skupiny na trhu práce a neaktívne osoby, ako aj prostredníctvom podpory samostatnej zárobkovej činnosti a sociálneho hospodárstva</w:t>
            </w:r>
          </w:p>
        </w:tc>
      </w:tr>
      <w:tr w:rsidR="00E80320" w:rsidRPr="009951DE" w14:paraId="7BA8319A" w14:textId="77777777" w:rsidTr="00B312F7">
        <w:tblPrEx>
          <w:shd w:val="clear" w:color="auto" w:fill="auto"/>
        </w:tblPrEx>
        <w:tc>
          <w:tcPr>
            <w:tcW w:w="1730" w:type="pct"/>
            <w:shd w:val="clear" w:color="auto" w:fill="F2F2F2" w:themeFill="background1" w:themeFillShade="F2"/>
          </w:tcPr>
          <w:p w14:paraId="07C726D0"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lastRenderedPageBreak/>
              <w:t>Oblasť intervencie</w:t>
            </w:r>
          </w:p>
        </w:tc>
        <w:tc>
          <w:tcPr>
            <w:tcW w:w="3270" w:type="pct"/>
            <w:shd w:val="clear" w:color="auto" w:fill="auto"/>
          </w:tcPr>
          <w:p w14:paraId="7E28BB59"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136. Špecifická podpora zamestnanosti mladých ľudí a ich sociálno-ekonomickej integrácie</w:t>
            </w:r>
          </w:p>
        </w:tc>
      </w:tr>
      <w:tr w:rsidR="00E80320" w:rsidRPr="009951DE" w14:paraId="73B2932C" w14:textId="77777777" w:rsidTr="00B312F7">
        <w:tblPrEx>
          <w:shd w:val="clear" w:color="auto" w:fill="auto"/>
        </w:tblPrEx>
        <w:tc>
          <w:tcPr>
            <w:tcW w:w="1730" w:type="pct"/>
            <w:shd w:val="clear" w:color="auto" w:fill="F2F2F2" w:themeFill="background1" w:themeFillShade="F2"/>
          </w:tcPr>
          <w:p w14:paraId="7E83CCEA"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Typ územia</w:t>
            </w:r>
          </w:p>
        </w:tc>
        <w:tc>
          <w:tcPr>
            <w:tcW w:w="3270" w:type="pct"/>
            <w:shd w:val="clear" w:color="auto" w:fill="auto"/>
          </w:tcPr>
          <w:p w14:paraId="21592379"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Menej rozvinuté a viac rozvinuté</w:t>
            </w:r>
          </w:p>
        </w:tc>
      </w:tr>
      <w:tr w:rsidR="00E80320" w:rsidRPr="009951DE" w14:paraId="32B1E405" w14:textId="77777777" w:rsidTr="00B312F7">
        <w:tblPrEx>
          <w:shd w:val="clear" w:color="auto" w:fill="auto"/>
        </w:tblPrEx>
        <w:tc>
          <w:tcPr>
            <w:tcW w:w="1730" w:type="pct"/>
            <w:shd w:val="clear" w:color="auto" w:fill="F2F2F2" w:themeFill="background1" w:themeFillShade="F2"/>
          </w:tcPr>
          <w:p w14:paraId="24C5045C"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Forma financovania</w:t>
            </w:r>
          </w:p>
        </w:tc>
        <w:tc>
          <w:tcPr>
            <w:tcW w:w="3270" w:type="pct"/>
            <w:shd w:val="clear" w:color="auto" w:fill="auto"/>
          </w:tcPr>
          <w:p w14:paraId="3544FD30"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1. Grant</w:t>
            </w:r>
          </w:p>
        </w:tc>
      </w:tr>
      <w:tr w:rsidR="00E80320" w:rsidRPr="009951DE" w14:paraId="39537CFD" w14:textId="77777777" w:rsidTr="00B312F7">
        <w:tblPrEx>
          <w:shd w:val="clear" w:color="auto" w:fill="auto"/>
        </w:tblPrEx>
        <w:tc>
          <w:tcPr>
            <w:tcW w:w="1730" w:type="pct"/>
            <w:shd w:val="clear" w:color="auto" w:fill="F2F2F2" w:themeFill="background1" w:themeFillShade="F2"/>
          </w:tcPr>
          <w:p w14:paraId="6D855587"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Špecifický cieľ</w:t>
            </w:r>
            <w:r w:rsidRPr="009951DE">
              <w:rPr>
                <w:rStyle w:val="Odkaznapoznmkupodiarou"/>
                <w:rFonts w:ascii="Calibri" w:hAnsi="Calibri"/>
                <w:b/>
                <w:lang w:val="sk-SK"/>
              </w:rPr>
              <w:footnoteReference w:id="9"/>
            </w:r>
          </w:p>
        </w:tc>
        <w:tc>
          <w:tcPr>
            <w:tcW w:w="3270" w:type="pct"/>
            <w:shd w:val="clear" w:color="auto" w:fill="auto"/>
          </w:tcPr>
          <w:p w14:paraId="2F2F0159"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 xml:space="preserve">RSO4.1. Zvyšovanie účinnosti a </w:t>
            </w:r>
            <w:proofErr w:type="spellStart"/>
            <w:r w:rsidRPr="009951DE">
              <w:rPr>
                <w:rFonts w:asciiTheme="minorHAnsi" w:hAnsiTheme="minorHAnsi"/>
                <w:bCs/>
                <w:lang w:val="sk-SK"/>
              </w:rPr>
              <w:t>inkluzívnosti</w:t>
            </w:r>
            <w:proofErr w:type="spellEnd"/>
            <w:r w:rsidRPr="009951DE">
              <w:rPr>
                <w:rFonts w:asciiTheme="minorHAnsi" w:hAnsiTheme="minorHAnsi"/>
                <w:bCs/>
                <w:lang w:val="sk-SK"/>
              </w:rPr>
              <w:t xml:space="preserve"> trhov práce a prístupu ku kvalitnému zamestnaniu rozvíjaním sociálnej infraštruktúry a podporou sociálneho hospodárstva (EFRR)</w:t>
            </w:r>
          </w:p>
        </w:tc>
      </w:tr>
      <w:tr w:rsidR="00E80320" w:rsidRPr="009951DE" w14:paraId="5DF9B1A9" w14:textId="77777777" w:rsidTr="00B312F7">
        <w:tblPrEx>
          <w:shd w:val="clear" w:color="auto" w:fill="auto"/>
        </w:tblPrEx>
        <w:tc>
          <w:tcPr>
            <w:tcW w:w="1730" w:type="pct"/>
            <w:shd w:val="clear" w:color="auto" w:fill="F2F2F2" w:themeFill="background1" w:themeFillShade="F2"/>
          </w:tcPr>
          <w:p w14:paraId="52EEBE97"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Oblasť intervencie</w:t>
            </w:r>
          </w:p>
        </w:tc>
        <w:tc>
          <w:tcPr>
            <w:tcW w:w="3270" w:type="pct"/>
            <w:shd w:val="clear" w:color="auto" w:fill="auto"/>
          </w:tcPr>
          <w:p w14:paraId="2C12880A"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134. Opatrenia na zlepšenie prístupu k</w:t>
            </w:r>
            <w:r w:rsidR="00CD3561">
              <w:rPr>
                <w:rFonts w:asciiTheme="minorHAnsi" w:hAnsiTheme="minorHAnsi"/>
                <w:bCs/>
                <w:lang w:val="sk-SK"/>
              </w:rPr>
              <w:t> </w:t>
            </w:r>
            <w:r w:rsidRPr="009951DE">
              <w:rPr>
                <w:rFonts w:asciiTheme="minorHAnsi" w:hAnsiTheme="minorHAnsi"/>
                <w:bCs/>
                <w:lang w:val="sk-SK"/>
              </w:rPr>
              <w:t>zamestnaniu</w:t>
            </w:r>
          </w:p>
        </w:tc>
      </w:tr>
      <w:tr w:rsidR="00E80320" w:rsidRPr="009951DE" w14:paraId="3609702E" w14:textId="77777777" w:rsidTr="00B312F7">
        <w:tblPrEx>
          <w:shd w:val="clear" w:color="auto" w:fill="auto"/>
        </w:tblPrEx>
        <w:tc>
          <w:tcPr>
            <w:tcW w:w="1730" w:type="pct"/>
            <w:shd w:val="clear" w:color="auto" w:fill="F2F2F2" w:themeFill="background1" w:themeFillShade="F2"/>
          </w:tcPr>
          <w:p w14:paraId="4F218BEB"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Typ územia</w:t>
            </w:r>
          </w:p>
        </w:tc>
        <w:tc>
          <w:tcPr>
            <w:tcW w:w="3270" w:type="pct"/>
            <w:shd w:val="clear" w:color="auto" w:fill="auto"/>
          </w:tcPr>
          <w:p w14:paraId="550182F2" w14:textId="384F23DE" w:rsidR="00E80320" w:rsidRPr="009951DE" w:rsidRDefault="00090E72" w:rsidP="007C628D">
            <w:pPr>
              <w:contextualSpacing/>
              <w:jc w:val="both"/>
              <w:rPr>
                <w:rFonts w:asciiTheme="minorHAnsi" w:hAnsiTheme="minorHAnsi"/>
                <w:bCs/>
                <w:lang w:val="sk-SK"/>
              </w:rPr>
            </w:pPr>
            <w:r>
              <w:rPr>
                <w:rFonts w:asciiTheme="minorHAnsi" w:hAnsiTheme="minorHAnsi"/>
                <w:bCs/>
                <w:lang w:val="sk-SK"/>
              </w:rPr>
              <w:t>Menej rozvinuté</w:t>
            </w:r>
            <w:r w:rsidR="007C628D">
              <w:rPr>
                <w:rFonts w:asciiTheme="minorHAnsi" w:hAnsiTheme="minorHAnsi"/>
                <w:bCs/>
                <w:lang w:val="sk-SK"/>
              </w:rPr>
              <w:t xml:space="preserve"> </w:t>
            </w:r>
            <w:del w:id="6" w:author="Pecho Daniel" w:date="2023-05-05T14:42:00Z">
              <w:r w:rsidR="007C628D" w:rsidDel="007C628D">
                <w:rPr>
                  <w:rFonts w:asciiTheme="minorHAnsi" w:hAnsiTheme="minorHAnsi"/>
                  <w:bCs/>
                  <w:lang w:val="sk-SK"/>
                </w:rPr>
                <w:delText>a viac rozvinuté</w:delText>
              </w:r>
            </w:del>
          </w:p>
        </w:tc>
      </w:tr>
      <w:tr w:rsidR="00E80320" w:rsidRPr="009951DE" w14:paraId="442BDC79" w14:textId="77777777" w:rsidTr="00B312F7">
        <w:tblPrEx>
          <w:shd w:val="clear" w:color="auto" w:fill="auto"/>
        </w:tblPrEx>
        <w:tc>
          <w:tcPr>
            <w:tcW w:w="1730" w:type="pct"/>
            <w:shd w:val="clear" w:color="auto" w:fill="F2F2F2" w:themeFill="background1" w:themeFillShade="F2"/>
          </w:tcPr>
          <w:p w14:paraId="23216EA1" w14:textId="77777777" w:rsidR="00E80320" w:rsidRPr="009951DE" w:rsidRDefault="00E80320" w:rsidP="00666560">
            <w:pPr>
              <w:contextualSpacing/>
              <w:jc w:val="both"/>
              <w:rPr>
                <w:rFonts w:ascii="Calibri" w:hAnsi="Calibri" w:cs="Arial"/>
                <w:b/>
                <w:lang w:val="sk-SK"/>
              </w:rPr>
            </w:pPr>
            <w:r w:rsidRPr="009951DE">
              <w:rPr>
                <w:rFonts w:ascii="Calibri" w:hAnsi="Calibri" w:cs="Arial"/>
                <w:b/>
                <w:lang w:val="sk-SK"/>
              </w:rPr>
              <w:t>Forma financovania</w:t>
            </w:r>
          </w:p>
        </w:tc>
        <w:tc>
          <w:tcPr>
            <w:tcW w:w="3270" w:type="pct"/>
            <w:shd w:val="clear" w:color="auto" w:fill="auto"/>
          </w:tcPr>
          <w:p w14:paraId="549DC8C4" w14:textId="77777777" w:rsidR="00E80320" w:rsidRPr="009951DE" w:rsidRDefault="00E80320" w:rsidP="00666560">
            <w:pPr>
              <w:contextualSpacing/>
              <w:jc w:val="both"/>
              <w:rPr>
                <w:rFonts w:asciiTheme="minorHAnsi" w:hAnsiTheme="minorHAnsi"/>
                <w:bCs/>
                <w:lang w:val="sk-SK"/>
              </w:rPr>
            </w:pPr>
            <w:r w:rsidRPr="009951DE">
              <w:rPr>
                <w:rFonts w:asciiTheme="minorHAnsi" w:hAnsiTheme="minorHAnsi"/>
                <w:bCs/>
                <w:lang w:val="sk-SK"/>
              </w:rPr>
              <w:t>01. Grant</w:t>
            </w:r>
          </w:p>
        </w:tc>
      </w:tr>
    </w:tbl>
    <w:p w14:paraId="61B5DC8E" w14:textId="77777777" w:rsidR="00AE7F30" w:rsidRPr="009951DE" w:rsidRDefault="00AE7F30" w:rsidP="00666560">
      <w:pPr>
        <w:contextualSpacing/>
        <w:jc w:val="both"/>
        <w:rPr>
          <w:rFonts w:ascii="Calibri" w:hAnsi="Calibri" w:cs="Arial"/>
          <w:lang w:val="sk-SK"/>
        </w:rPr>
      </w:pPr>
    </w:p>
    <w:p w14:paraId="18DB222F" w14:textId="77777777" w:rsidR="002C5CAF" w:rsidRPr="009951DE" w:rsidRDefault="002C5CAF" w:rsidP="00666560">
      <w:pPr>
        <w:contextualSpacing/>
        <w:jc w:val="both"/>
        <w:rPr>
          <w:rFonts w:ascii="Calibri" w:hAnsi="Calibri" w:cs="Arial"/>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B8332B" w:rsidRPr="009951DE" w14:paraId="0A3F242C" w14:textId="77777777" w:rsidTr="00B312F7">
        <w:tc>
          <w:tcPr>
            <w:tcW w:w="5000" w:type="pct"/>
            <w:gridSpan w:val="2"/>
            <w:shd w:val="clear" w:color="auto" w:fill="D9D9D9" w:themeFill="background1" w:themeFillShade="D9"/>
          </w:tcPr>
          <w:p w14:paraId="29BB1C73" w14:textId="77777777" w:rsidR="00B8332B" w:rsidRPr="009D03DC" w:rsidRDefault="00A70221" w:rsidP="009D03DC">
            <w:pPr>
              <w:pStyle w:val="Nadpis1"/>
              <w:tabs>
                <w:tab w:val="left" w:pos="709"/>
                <w:tab w:val="left" w:pos="3569"/>
              </w:tabs>
              <w:spacing w:before="0"/>
              <w:ind w:left="0" w:firstLine="0"/>
              <w:contextualSpacing/>
              <w:jc w:val="both"/>
              <w:rPr>
                <w:rFonts w:ascii="Calibri" w:hAnsi="Calibri" w:cs="Arial"/>
                <w:bCs w:val="0"/>
                <w:color w:val="0063A2"/>
                <w:sz w:val="28"/>
                <w:szCs w:val="28"/>
                <w:lang w:val="sk-SK"/>
              </w:rPr>
            </w:pPr>
            <w:r w:rsidRPr="009951DE">
              <w:rPr>
                <w:rFonts w:ascii="Calibri" w:hAnsi="Calibri" w:cs="Arial"/>
                <w:bCs w:val="0"/>
                <w:color w:val="0063A2"/>
                <w:sz w:val="28"/>
                <w:szCs w:val="28"/>
                <w:lang w:val="sk-SK"/>
              </w:rPr>
              <w:t>Miesto realizácie</w:t>
            </w:r>
            <w:r w:rsidRPr="009951DE">
              <w:rPr>
                <w:rFonts w:ascii="Calibri" w:hAnsi="Calibri" w:cs="Arial"/>
                <w:bCs w:val="0"/>
                <w:color w:val="0063A2"/>
                <w:spacing w:val="-1"/>
                <w:sz w:val="28"/>
                <w:szCs w:val="28"/>
                <w:lang w:val="sk-SK"/>
              </w:rPr>
              <w:t xml:space="preserve"> </w:t>
            </w:r>
            <w:r w:rsidRPr="009951DE">
              <w:rPr>
                <w:rFonts w:ascii="Calibri" w:hAnsi="Calibri" w:cs="Arial"/>
                <w:bCs w:val="0"/>
                <w:color w:val="0063A2"/>
                <w:sz w:val="28"/>
                <w:szCs w:val="28"/>
                <w:lang w:val="sk-SK"/>
              </w:rPr>
              <w:t>projektu</w:t>
            </w:r>
            <w:r w:rsidR="00D0238C" w:rsidRPr="009951DE">
              <w:rPr>
                <w:rFonts w:ascii="Calibri" w:hAnsi="Calibri" w:cs="Arial"/>
                <w:bCs w:val="0"/>
                <w:color w:val="0063A2"/>
                <w:sz w:val="28"/>
                <w:szCs w:val="28"/>
                <w:lang w:val="sk-SK"/>
              </w:rPr>
              <w:t xml:space="preserve"> </w:t>
            </w:r>
          </w:p>
        </w:tc>
      </w:tr>
      <w:tr w:rsidR="00B8332B" w:rsidRPr="009951DE" w14:paraId="61BFD3FF" w14:textId="77777777" w:rsidTr="00B312F7">
        <w:tblPrEx>
          <w:shd w:val="clear" w:color="auto" w:fill="auto"/>
        </w:tblPrEx>
        <w:tc>
          <w:tcPr>
            <w:tcW w:w="1730" w:type="pct"/>
            <w:shd w:val="clear" w:color="auto" w:fill="F2F2F2" w:themeFill="background1" w:themeFillShade="F2"/>
          </w:tcPr>
          <w:p w14:paraId="335B6EE5" w14:textId="77777777" w:rsidR="00B8332B" w:rsidRPr="009951DE" w:rsidRDefault="000E4359" w:rsidP="00666560">
            <w:pPr>
              <w:pStyle w:val="Nadpis1"/>
              <w:spacing w:before="0"/>
              <w:ind w:left="0" w:firstLine="0"/>
              <w:contextualSpacing/>
              <w:jc w:val="both"/>
              <w:rPr>
                <w:rFonts w:ascii="Calibri" w:hAnsi="Calibri" w:cs="Arial"/>
                <w:sz w:val="22"/>
                <w:szCs w:val="22"/>
                <w:lang w:val="sk-SK"/>
              </w:rPr>
            </w:pPr>
            <w:r w:rsidRPr="009951DE">
              <w:rPr>
                <w:rFonts w:ascii="Calibri" w:hAnsi="Calibri" w:cs="Arial"/>
                <w:sz w:val="22"/>
                <w:szCs w:val="22"/>
                <w:lang w:val="sk-SK"/>
              </w:rPr>
              <w:t>Štát</w:t>
            </w:r>
          </w:p>
        </w:tc>
        <w:tc>
          <w:tcPr>
            <w:tcW w:w="3270" w:type="pct"/>
          </w:tcPr>
          <w:p w14:paraId="55BA28E6" w14:textId="77777777" w:rsidR="00B8332B" w:rsidRPr="009951DE" w:rsidRDefault="000C67E4" w:rsidP="00666560">
            <w:pPr>
              <w:pStyle w:val="Nadpis1"/>
              <w:tabs>
                <w:tab w:val="left" w:pos="1000"/>
              </w:tabs>
              <w:spacing w:before="0"/>
              <w:ind w:left="0" w:firstLine="0"/>
              <w:contextualSpacing/>
              <w:jc w:val="both"/>
              <w:rPr>
                <w:rFonts w:ascii="Calibri" w:hAnsi="Calibri" w:cs="Arial"/>
                <w:b w:val="0"/>
                <w:sz w:val="22"/>
                <w:szCs w:val="22"/>
                <w:lang w:val="sk-SK"/>
              </w:rPr>
            </w:pPr>
            <w:r w:rsidRPr="009951DE">
              <w:rPr>
                <w:rFonts w:ascii="Calibri" w:hAnsi="Calibri" w:cs="Arial"/>
                <w:b w:val="0"/>
                <w:sz w:val="22"/>
                <w:szCs w:val="22"/>
                <w:lang w:val="sk-SK"/>
              </w:rPr>
              <w:t>Slovenská republika</w:t>
            </w:r>
          </w:p>
        </w:tc>
      </w:tr>
      <w:tr w:rsidR="00B8332B" w:rsidRPr="009951DE" w14:paraId="67D447FC" w14:textId="77777777" w:rsidTr="00B312F7">
        <w:tblPrEx>
          <w:shd w:val="clear" w:color="auto" w:fill="auto"/>
        </w:tblPrEx>
        <w:tc>
          <w:tcPr>
            <w:tcW w:w="1730" w:type="pct"/>
            <w:shd w:val="clear" w:color="auto" w:fill="F2F2F2" w:themeFill="background1" w:themeFillShade="F2"/>
          </w:tcPr>
          <w:p w14:paraId="1734D2AD" w14:textId="77777777" w:rsidR="00B8332B" w:rsidRPr="009951DE" w:rsidRDefault="00A70221" w:rsidP="00666560">
            <w:pPr>
              <w:pStyle w:val="Nadpis1"/>
              <w:spacing w:before="0"/>
              <w:ind w:left="0" w:firstLine="0"/>
              <w:contextualSpacing/>
              <w:jc w:val="both"/>
              <w:rPr>
                <w:rFonts w:ascii="Calibri" w:hAnsi="Calibri" w:cs="Arial"/>
                <w:sz w:val="22"/>
                <w:szCs w:val="22"/>
                <w:lang w:val="sk-SK"/>
              </w:rPr>
            </w:pPr>
            <w:r w:rsidRPr="009951DE">
              <w:rPr>
                <w:rFonts w:ascii="Calibri" w:hAnsi="Calibri" w:cs="Arial"/>
                <w:sz w:val="22"/>
                <w:szCs w:val="22"/>
                <w:lang w:val="sk-SK"/>
              </w:rPr>
              <w:t xml:space="preserve">Región </w:t>
            </w:r>
            <w:r w:rsidR="007F5088" w:rsidRPr="009951DE">
              <w:rPr>
                <w:rFonts w:ascii="Calibri" w:hAnsi="Calibri" w:cs="Arial"/>
                <w:b w:val="0"/>
                <w:sz w:val="22"/>
                <w:szCs w:val="22"/>
                <w:lang w:val="sk-SK"/>
              </w:rPr>
              <w:t>(</w:t>
            </w:r>
            <w:r w:rsidRPr="009951DE">
              <w:rPr>
                <w:rFonts w:ascii="Calibri" w:hAnsi="Calibri" w:cs="Arial"/>
                <w:b w:val="0"/>
                <w:sz w:val="22"/>
                <w:szCs w:val="22"/>
                <w:lang w:val="sk-SK"/>
              </w:rPr>
              <w:t>NUTS II</w:t>
            </w:r>
            <w:r w:rsidR="007F5088" w:rsidRPr="009951DE">
              <w:rPr>
                <w:rFonts w:ascii="Calibri" w:hAnsi="Calibri" w:cs="Arial"/>
                <w:b w:val="0"/>
                <w:sz w:val="22"/>
                <w:szCs w:val="22"/>
                <w:lang w:val="sk-SK"/>
              </w:rPr>
              <w:t>)</w:t>
            </w:r>
          </w:p>
        </w:tc>
        <w:tc>
          <w:tcPr>
            <w:tcW w:w="3270" w:type="pct"/>
            <w:shd w:val="clear" w:color="auto" w:fill="auto"/>
          </w:tcPr>
          <w:p w14:paraId="6083060C" w14:textId="77777777" w:rsidR="00B8332B" w:rsidRPr="009951DE" w:rsidRDefault="00B97947" w:rsidP="00666560">
            <w:pPr>
              <w:pStyle w:val="Nadpis1"/>
              <w:tabs>
                <w:tab w:val="left" w:pos="1000"/>
              </w:tabs>
              <w:spacing w:before="0"/>
              <w:ind w:left="0" w:firstLine="0"/>
              <w:contextualSpacing/>
              <w:jc w:val="both"/>
              <w:rPr>
                <w:rFonts w:ascii="Calibri" w:hAnsi="Calibri" w:cs="Arial"/>
                <w:b w:val="0"/>
                <w:sz w:val="22"/>
                <w:szCs w:val="22"/>
                <w:lang w:val="sk-SK"/>
              </w:rPr>
            </w:pPr>
            <w:r w:rsidRPr="009951DE">
              <w:rPr>
                <w:rFonts w:ascii="Calibri" w:hAnsi="Calibri" w:cs="Arial"/>
                <w:b w:val="0"/>
                <w:sz w:val="22"/>
                <w:szCs w:val="22"/>
                <w:lang w:val="sk-SK"/>
              </w:rPr>
              <w:t>Bratislavský kraj</w:t>
            </w:r>
          </w:p>
          <w:p w14:paraId="1D8BD3FA" w14:textId="77777777" w:rsidR="00B97947" w:rsidRPr="009951DE" w:rsidRDefault="00B97947" w:rsidP="00666560">
            <w:pPr>
              <w:pStyle w:val="Nadpis1"/>
              <w:tabs>
                <w:tab w:val="left" w:pos="1000"/>
              </w:tabs>
              <w:spacing w:before="0"/>
              <w:ind w:left="0" w:firstLine="0"/>
              <w:contextualSpacing/>
              <w:jc w:val="both"/>
              <w:rPr>
                <w:rFonts w:ascii="Calibri" w:hAnsi="Calibri" w:cs="Arial"/>
                <w:b w:val="0"/>
                <w:sz w:val="22"/>
                <w:szCs w:val="22"/>
                <w:lang w:val="sk-SK"/>
              </w:rPr>
            </w:pPr>
            <w:r w:rsidRPr="009951DE">
              <w:rPr>
                <w:rFonts w:ascii="Calibri" w:hAnsi="Calibri" w:cs="Arial"/>
                <w:b w:val="0"/>
                <w:sz w:val="22"/>
                <w:szCs w:val="22"/>
                <w:lang w:val="sk-SK"/>
              </w:rPr>
              <w:t>Západné Slovensko</w:t>
            </w:r>
          </w:p>
          <w:p w14:paraId="184FDA97" w14:textId="77777777" w:rsidR="00B97947" w:rsidRPr="009951DE" w:rsidRDefault="00CB394D" w:rsidP="00666560">
            <w:pPr>
              <w:pStyle w:val="Nadpis1"/>
              <w:tabs>
                <w:tab w:val="left" w:pos="1000"/>
              </w:tabs>
              <w:spacing w:before="0"/>
              <w:ind w:left="0" w:firstLine="0"/>
              <w:contextualSpacing/>
              <w:jc w:val="both"/>
              <w:rPr>
                <w:rFonts w:ascii="Calibri" w:hAnsi="Calibri" w:cs="Arial"/>
                <w:b w:val="0"/>
                <w:sz w:val="22"/>
                <w:szCs w:val="22"/>
                <w:lang w:val="sk-SK"/>
              </w:rPr>
            </w:pPr>
            <w:hyperlink r:id="rId10" w:tooltip="Stredné Slovensko" w:history="1">
              <w:r w:rsidR="00B97947" w:rsidRPr="009951DE">
                <w:rPr>
                  <w:rFonts w:ascii="Calibri" w:hAnsi="Calibri"/>
                  <w:b w:val="0"/>
                  <w:sz w:val="22"/>
                  <w:szCs w:val="22"/>
                  <w:lang w:val="sk-SK"/>
                </w:rPr>
                <w:t>Stredné Slovensko</w:t>
              </w:r>
            </w:hyperlink>
          </w:p>
          <w:p w14:paraId="4A81923F" w14:textId="77777777" w:rsidR="00B97947" w:rsidRPr="009951DE" w:rsidRDefault="00B97947" w:rsidP="00666560">
            <w:pPr>
              <w:pStyle w:val="Nadpis1"/>
              <w:tabs>
                <w:tab w:val="left" w:pos="1000"/>
              </w:tabs>
              <w:spacing w:before="0"/>
              <w:ind w:left="0" w:firstLine="0"/>
              <w:contextualSpacing/>
              <w:jc w:val="both"/>
              <w:rPr>
                <w:rFonts w:ascii="Calibri" w:hAnsi="Calibri" w:cs="Arial"/>
                <w:color w:val="FF0000"/>
                <w:sz w:val="22"/>
                <w:szCs w:val="22"/>
                <w:highlight w:val="yellow"/>
                <w:lang w:val="sk-SK"/>
              </w:rPr>
            </w:pPr>
            <w:r w:rsidRPr="009951DE">
              <w:rPr>
                <w:rFonts w:ascii="Calibri" w:hAnsi="Calibri" w:cs="Arial"/>
                <w:b w:val="0"/>
                <w:sz w:val="22"/>
                <w:szCs w:val="22"/>
                <w:lang w:val="sk-SK"/>
              </w:rPr>
              <w:t>Východné Slovensko</w:t>
            </w:r>
          </w:p>
        </w:tc>
      </w:tr>
      <w:tr w:rsidR="00B8332B" w:rsidRPr="009951DE" w14:paraId="2F0A63C5" w14:textId="77777777" w:rsidTr="00B312F7">
        <w:tblPrEx>
          <w:shd w:val="clear" w:color="auto" w:fill="auto"/>
        </w:tblPrEx>
        <w:tc>
          <w:tcPr>
            <w:tcW w:w="1730" w:type="pct"/>
            <w:shd w:val="clear" w:color="auto" w:fill="F2F2F2" w:themeFill="background1" w:themeFillShade="F2"/>
          </w:tcPr>
          <w:p w14:paraId="55DA8B3A" w14:textId="77777777" w:rsidR="00B8332B" w:rsidRPr="009951DE" w:rsidRDefault="00A70221" w:rsidP="00666560">
            <w:pPr>
              <w:pStyle w:val="Nadpis1"/>
              <w:spacing w:before="0"/>
              <w:ind w:left="0" w:firstLine="0"/>
              <w:contextualSpacing/>
              <w:jc w:val="both"/>
              <w:rPr>
                <w:rFonts w:ascii="Calibri" w:hAnsi="Calibri" w:cs="Arial"/>
                <w:sz w:val="22"/>
                <w:szCs w:val="22"/>
                <w:lang w:val="sk-SK"/>
              </w:rPr>
            </w:pPr>
            <w:r w:rsidRPr="009951DE">
              <w:rPr>
                <w:rFonts w:ascii="Calibri" w:hAnsi="Calibri" w:cs="Arial"/>
                <w:sz w:val="22"/>
                <w:szCs w:val="22"/>
                <w:lang w:val="sk-SK"/>
              </w:rPr>
              <w:t xml:space="preserve">Vyšší územný celok </w:t>
            </w:r>
            <w:r w:rsidR="000E4359" w:rsidRPr="009951DE">
              <w:rPr>
                <w:rFonts w:ascii="Calibri" w:hAnsi="Calibri" w:cs="Arial"/>
                <w:b w:val="0"/>
                <w:sz w:val="22"/>
                <w:szCs w:val="22"/>
                <w:lang w:val="sk-SK"/>
              </w:rPr>
              <w:t>(</w:t>
            </w:r>
            <w:r w:rsidRPr="009951DE">
              <w:rPr>
                <w:rFonts w:ascii="Calibri" w:hAnsi="Calibri" w:cs="Arial"/>
                <w:b w:val="0"/>
                <w:sz w:val="22"/>
                <w:szCs w:val="22"/>
                <w:lang w:val="sk-SK"/>
              </w:rPr>
              <w:t>NUTS III</w:t>
            </w:r>
            <w:r w:rsidR="000E4359" w:rsidRPr="009951DE">
              <w:rPr>
                <w:rFonts w:ascii="Calibri" w:hAnsi="Calibri" w:cs="Arial"/>
                <w:b w:val="0"/>
                <w:sz w:val="22"/>
                <w:szCs w:val="22"/>
                <w:lang w:val="sk-SK"/>
              </w:rPr>
              <w:t>)</w:t>
            </w:r>
          </w:p>
        </w:tc>
        <w:tc>
          <w:tcPr>
            <w:tcW w:w="3270" w:type="pct"/>
            <w:shd w:val="clear" w:color="auto" w:fill="auto"/>
          </w:tcPr>
          <w:p w14:paraId="3C1C1380" w14:textId="77777777" w:rsidR="00B8332B" w:rsidRPr="009951DE" w:rsidRDefault="00CB394D" w:rsidP="00666560">
            <w:pPr>
              <w:pStyle w:val="Nadpis1"/>
              <w:tabs>
                <w:tab w:val="left" w:pos="1000"/>
              </w:tabs>
              <w:spacing w:before="0"/>
              <w:ind w:left="0" w:firstLine="0"/>
              <w:contextualSpacing/>
              <w:jc w:val="both"/>
              <w:rPr>
                <w:rFonts w:ascii="Calibri" w:hAnsi="Calibri" w:cs="Arial"/>
                <w:b w:val="0"/>
                <w:sz w:val="22"/>
                <w:szCs w:val="22"/>
                <w:lang w:val="sk-SK"/>
              </w:rPr>
            </w:pPr>
            <w:hyperlink r:id="rId11" w:history="1">
              <w:r w:rsidR="00B97947" w:rsidRPr="009951DE">
                <w:rPr>
                  <w:rFonts w:ascii="Calibri" w:hAnsi="Calibri"/>
                  <w:b w:val="0"/>
                  <w:sz w:val="22"/>
                  <w:szCs w:val="22"/>
                  <w:lang w:val="sk-SK"/>
                </w:rPr>
                <w:t>Bratislavský kraj</w:t>
              </w:r>
            </w:hyperlink>
          </w:p>
          <w:p w14:paraId="1C24F0C4" w14:textId="77777777" w:rsidR="00B97947" w:rsidRPr="009951DE" w:rsidRDefault="00CB394D" w:rsidP="00666560">
            <w:pPr>
              <w:pStyle w:val="Nadpis1"/>
              <w:tabs>
                <w:tab w:val="left" w:pos="1000"/>
              </w:tabs>
              <w:spacing w:before="0"/>
              <w:ind w:left="0" w:firstLine="0"/>
              <w:contextualSpacing/>
              <w:jc w:val="both"/>
              <w:rPr>
                <w:rFonts w:ascii="Calibri" w:hAnsi="Calibri" w:cs="Arial"/>
                <w:b w:val="0"/>
                <w:sz w:val="22"/>
                <w:szCs w:val="22"/>
                <w:lang w:val="sk-SK"/>
              </w:rPr>
            </w:pPr>
            <w:hyperlink r:id="rId12" w:history="1">
              <w:r w:rsidR="00B97947" w:rsidRPr="009951DE">
                <w:rPr>
                  <w:rFonts w:ascii="Calibri" w:hAnsi="Calibri"/>
                  <w:b w:val="0"/>
                  <w:sz w:val="22"/>
                  <w:szCs w:val="22"/>
                  <w:lang w:val="sk-SK"/>
                </w:rPr>
                <w:t>Trnavský kraj</w:t>
              </w:r>
            </w:hyperlink>
          </w:p>
          <w:p w14:paraId="50354BD2" w14:textId="77777777" w:rsidR="00B97947" w:rsidRPr="009951DE" w:rsidRDefault="00CB394D" w:rsidP="00666560">
            <w:pPr>
              <w:pStyle w:val="Nadpis1"/>
              <w:tabs>
                <w:tab w:val="left" w:pos="1000"/>
              </w:tabs>
              <w:spacing w:before="0"/>
              <w:ind w:left="0" w:firstLine="0"/>
              <w:contextualSpacing/>
              <w:jc w:val="both"/>
              <w:rPr>
                <w:rFonts w:ascii="Calibri" w:hAnsi="Calibri" w:cs="Arial"/>
                <w:b w:val="0"/>
                <w:sz w:val="22"/>
                <w:szCs w:val="22"/>
                <w:lang w:val="sk-SK"/>
              </w:rPr>
            </w:pPr>
            <w:hyperlink r:id="rId13" w:history="1">
              <w:r w:rsidR="00B97947" w:rsidRPr="009951DE">
                <w:rPr>
                  <w:rFonts w:ascii="Calibri" w:hAnsi="Calibri"/>
                  <w:b w:val="0"/>
                  <w:sz w:val="22"/>
                  <w:szCs w:val="22"/>
                  <w:lang w:val="sk-SK"/>
                </w:rPr>
                <w:t>Trenčiansky kraj</w:t>
              </w:r>
            </w:hyperlink>
          </w:p>
          <w:p w14:paraId="27AA8F1B" w14:textId="77777777" w:rsidR="00B97947" w:rsidRPr="009951DE" w:rsidRDefault="00B97947" w:rsidP="00666560">
            <w:pPr>
              <w:pStyle w:val="Nadpis1"/>
              <w:tabs>
                <w:tab w:val="left" w:pos="1000"/>
              </w:tabs>
              <w:spacing w:before="0"/>
              <w:ind w:left="0" w:firstLine="0"/>
              <w:contextualSpacing/>
              <w:jc w:val="both"/>
              <w:rPr>
                <w:rFonts w:ascii="Calibri" w:hAnsi="Calibri" w:cs="Arial"/>
                <w:b w:val="0"/>
                <w:sz w:val="22"/>
                <w:szCs w:val="22"/>
                <w:lang w:val="sk-SK"/>
              </w:rPr>
            </w:pPr>
            <w:r w:rsidRPr="009951DE">
              <w:rPr>
                <w:rFonts w:ascii="Calibri" w:hAnsi="Calibri" w:cs="Arial"/>
                <w:b w:val="0"/>
                <w:sz w:val="22"/>
                <w:szCs w:val="22"/>
                <w:lang w:val="sk-SK"/>
              </w:rPr>
              <w:t>Nitriansky kraj</w:t>
            </w:r>
          </w:p>
          <w:p w14:paraId="5540D427" w14:textId="77777777" w:rsidR="00B97947" w:rsidRPr="009951DE" w:rsidRDefault="00CB394D" w:rsidP="00666560">
            <w:pPr>
              <w:pStyle w:val="Nadpis1"/>
              <w:tabs>
                <w:tab w:val="left" w:pos="1000"/>
              </w:tabs>
              <w:spacing w:before="0"/>
              <w:ind w:left="0" w:firstLine="0"/>
              <w:contextualSpacing/>
              <w:jc w:val="both"/>
              <w:rPr>
                <w:rFonts w:ascii="Calibri" w:hAnsi="Calibri" w:cs="Arial"/>
                <w:b w:val="0"/>
                <w:sz w:val="22"/>
                <w:szCs w:val="22"/>
                <w:lang w:val="sk-SK"/>
              </w:rPr>
            </w:pPr>
            <w:hyperlink r:id="rId14" w:history="1">
              <w:r w:rsidR="00B97947" w:rsidRPr="009951DE">
                <w:rPr>
                  <w:rFonts w:ascii="Calibri" w:hAnsi="Calibri"/>
                  <w:b w:val="0"/>
                  <w:sz w:val="22"/>
                  <w:szCs w:val="22"/>
                  <w:lang w:val="sk-SK"/>
                </w:rPr>
                <w:t>Žilinský kraj</w:t>
              </w:r>
            </w:hyperlink>
          </w:p>
          <w:p w14:paraId="3317B1BD" w14:textId="77777777" w:rsidR="00B97947" w:rsidRPr="009951DE" w:rsidRDefault="00CB394D" w:rsidP="00561BA2">
            <w:pPr>
              <w:pStyle w:val="Nadpis1"/>
              <w:tabs>
                <w:tab w:val="left" w:pos="1000"/>
              </w:tabs>
              <w:spacing w:before="0"/>
              <w:ind w:left="0" w:firstLine="0"/>
              <w:contextualSpacing/>
              <w:rPr>
                <w:rFonts w:ascii="Calibri" w:hAnsi="Calibri" w:cs="Arial"/>
                <w:b w:val="0"/>
                <w:sz w:val="22"/>
                <w:szCs w:val="22"/>
                <w:lang w:val="sk-SK"/>
              </w:rPr>
            </w:pPr>
            <w:hyperlink r:id="rId15" w:history="1">
              <w:r w:rsidR="00561BA2">
                <w:rPr>
                  <w:rFonts w:ascii="Calibri" w:hAnsi="Calibri"/>
                  <w:b w:val="0"/>
                  <w:sz w:val="22"/>
                  <w:szCs w:val="22"/>
                  <w:lang w:val="sk-SK"/>
                </w:rPr>
                <w:t xml:space="preserve">Banskobystrický </w:t>
              </w:r>
              <w:r w:rsidR="00B97947" w:rsidRPr="009951DE">
                <w:rPr>
                  <w:rFonts w:ascii="Calibri" w:hAnsi="Calibri"/>
                  <w:b w:val="0"/>
                  <w:sz w:val="22"/>
                  <w:szCs w:val="22"/>
                  <w:lang w:val="sk-SK"/>
                </w:rPr>
                <w:t>kraj</w:t>
              </w:r>
            </w:hyperlink>
            <w:hyperlink r:id="rId16" w:tooltip="Prešovský kraj" w:history="1">
              <w:r w:rsidR="00B97947" w:rsidRPr="009951DE">
                <w:rPr>
                  <w:rFonts w:ascii="Calibri" w:hAnsi="Calibri" w:cs="Arial"/>
                  <w:b w:val="0"/>
                  <w:sz w:val="22"/>
                  <w:szCs w:val="22"/>
                  <w:lang w:val="sk-SK"/>
                </w:rPr>
                <w:br/>
              </w:r>
              <w:r w:rsidR="00B97947" w:rsidRPr="009951DE">
                <w:rPr>
                  <w:rFonts w:ascii="Calibri" w:hAnsi="Calibri"/>
                  <w:b w:val="0"/>
                  <w:sz w:val="22"/>
                  <w:szCs w:val="22"/>
                  <w:lang w:val="sk-SK"/>
                </w:rPr>
                <w:t>Prešovský kraj</w:t>
              </w:r>
            </w:hyperlink>
            <w:hyperlink r:id="rId17" w:tooltip="Košický kraj" w:history="1">
              <w:r w:rsidR="00B97947" w:rsidRPr="009951DE">
                <w:rPr>
                  <w:rFonts w:ascii="Calibri" w:hAnsi="Calibri" w:cs="Arial"/>
                  <w:b w:val="0"/>
                  <w:sz w:val="22"/>
                  <w:szCs w:val="22"/>
                  <w:lang w:val="sk-SK"/>
                </w:rPr>
                <w:br/>
              </w:r>
              <w:r w:rsidR="00B97947" w:rsidRPr="009951DE">
                <w:rPr>
                  <w:rFonts w:ascii="Calibri" w:hAnsi="Calibri"/>
                  <w:b w:val="0"/>
                  <w:sz w:val="22"/>
                  <w:szCs w:val="22"/>
                  <w:lang w:val="sk-SK"/>
                </w:rPr>
                <w:t>Košický kraj</w:t>
              </w:r>
            </w:hyperlink>
          </w:p>
        </w:tc>
      </w:tr>
    </w:tbl>
    <w:p w14:paraId="3CA25AAD" w14:textId="77777777" w:rsidR="009F1668" w:rsidRPr="009951DE" w:rsidRDefault="009F1668" w:rsidP="00666560">
      <w:pPr>
        <w:tabs>
          <w:tab w:val="left" w:pos="995"/>
          <w:tab w:val="left" w:pos="2638"/>
          <w:tab w:val="left" w:pos="4638"/>
          <w:tab w:val="left" w:pos="6640"/>
          <w:tab w:val="left" w:pos="8640"/>
        </w:tabs>
        <w:ind w:right="132"/>
        <w:contextualSpacing/>
        <w:jc w:val="both"/>
        <w:rPr>
          <w:rFonts w:ascii="Calibri" w:hAnsi="Calibri" w:cs="Arial"/>
          <w:lang w:val="sk-SK"/>
        </w:rPr>
      </w:pPr>
    </w:p>
    <w:p w14:paraId="3B7D7E15" w14:textId="77777777" w:rsidR="009F1668" w:rsidRPr="009951DE" w:rsidRDefault="009F1668" w:rsidP="00666560">
      <w:pPr>
        <w:tabs>
          <w:tab w:val="left" w:pos="995"/>
          <w:tab w:val="left" w:pos="2638"/>
          <w:tab w:val="left" w:pos="4638"/>
          <w:tab w:val="left" w:pos="6640"/>
          <w:tab w:val="left" w:pos="8640"/>
        </w:tabs>
        <w:ind w:right="132"/>
        <w:contextualSpacing/>
        <w:jc w:val="both"/>
        <w:rPr>
          <w:rFonts w:ascii="Calibri" w:hAnsi="Calibri" w:cs="Arial"/>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9F1668" w:rsidRPr="009951DE" w14:paraId="2C900731" w14:textId="77777777" w:rsidTr="00BE24BC">
        <w:tc>
          <w:tcPr>
            <w:tcW w:w="5000" w:type="pct"/>
            <w:gridSpan w:val="2"/>
            <w:shd w:val="clear" w:color="auto" w:fill="D9D9D9" w:themeFill="background1" w:themeFillShade="D9"/>
          </w:tcPr>
          <w:p w14:paraId="585AC04C" w14:textId="77777777" w:rsidR="009F1668" w:rsidRPr="009951DE" w:rsidRDefault="009F1668" w:rsidP="00666560">
            <w:pPr>
              <w:pStyle w:val="Nadpis1"/>
              <w:tabs>
                <w:tab w:val="left" w:pos="709"/>
              </w:tabs>
              <w:spacing w:before="0"/>
              <w:ind w:left="0" w:firstLine="0"/>
              <w:contextualSpacing/>
              <w:jc w:val="both"/>
              <w:rPr>
                <w:rFonts w:ascii="Calibri" w:hAnsi="Calibri" w:cs="Arial"/>
                <w:sz w:val="28"/>
                <w:szCs w:val="28"/>
                <w:lang w:val="sk-SK"/>
              </w:rPr>
            </w:pPr>
            <w:r w:rsidRPr="009951DE">
              <w:rPr>
                <w:rFonts w:ascii="Calibri" w:hAnsi="Calibri" w:cs="Arial"/>
                <w:color w:val="0063A2"/>
                <w:sz w:val="28"/>
                <w:szCs w:val="28"/>
                <w:lang w:val="sk-SK"/>
              </w:rPr>
              <w:t>Predpokladaný časový rámec</w:t>
            </w:r>
          </w:p>
        </w:tc>
      </w:tr>
      <w:tr w:rsidR="009F1668" w:rsidRPr="009951DE" w14:paraId="2988C135" w14:textId="77777777" w:rsidTr="00BE24BC">
        <w:tblPrEx>
          <w:shd w:val="clear" w:color="auto" w:fill="auto"/>
        </w:tblPrEx>
        <w:tc>
          <w:tcPr>
            <w:tcW w:w="1730" w:type="pct"/>
            <w:shd w:val="clear" w:color="auto" w:fill="F2F2F2" w:themeFill="background1" w:themeFillShade="F2"/>
          </w:tcPr>
          <w:p w14:paraId="2C70A5A3" w14:textId="77777777" w:rsidR="009F1668" w:rsidRPr="009951DE" w:rsidRDefault="009F1668" w:rsidP="00666560">
            <w:pPr>
              <w:pStyle w:val="Nadpis1"/>
              <w:spacing w:before="0"/>
              <w:ind w:left="0" w:firstLine="0"/>
              <w:contextualSpacing/>
              <w:jc w:val="both"/>
              <w:rPr>
                <w:rFonts w:ascii="Calibri" w:hAnsi="Calibri" w:cs="Arial"/>
                <w:sz w:val="22"/>
                <w:szCs w:val="22"/>
                <w:lang w:val="sk-SK"/>
              </w:rPr>
            </w:pPr>
            <w:r w:rsidRPr="009951DE">
              <w:rPr>
                <w:rFonts w:ascii="Calibri" w:hAnsi="Calibri" w:cs="Arial"/>
                <w:sz w:val="22"/>
                <w:szCs w:val="22"/>
                <w:lang w:val="sk-SK"/>
              </w:rPr>
              <w:t xml:space="preserve">Uveďte plánovaný </w:t>
            </w:r>
            <w:r w:rsidR="00561A01" w:rsidRPr="009951DE">
              <w:rPr>
                <w:rFonts w:ascii="Calibri" w:hAnsi="Calibri" w:cs="Arial"/>
                <w:sz w:val="22"/>
                <w:szCs w:val="22"/>
                <w:lang w:val="sk-SK"/>
              </w:rPr>
              <w:t>termín začiatku realizácie aktivít</w:t>
            </w:r>
          </w:p>
        </w:tc>
        <w:tc>
          <w:tcPr>
            <w:tcW w:w="3270" w:type="pct"/>
            <w:shd w:val="clear" w:color="auto" w:fill="auto"/>
          </w:tcPr>
          <w:p w14:paraId="788F38F3" w14:textId="77777777" w:rsidR="009F1668" w:rsidRPr="009951DE" w:rsidRDefault="001F3366" w:rsidP="00666560">
            <w:pPr>
              <w:pStyle w:val="Nadpis1"/>
              <w:tabs>
                <w:tab w:val="left" w:pos="1000"/>
              </w:tabs>
              <w:spacing w:before="0"/>
              <w:ind w:left="0" w:firstLine="0"/>
              <w:contextualSpacing/>
              <w:jc w:val="both"/>
              <w:rPr>
                <w:rFonts w:ascii="Calibri" w:hAnsi="Calibri" w:cs="Arial"/>
                <w:b w:val="0"/>
                <w:color w:val="FF0000"/>
                <w:sz w:val="22"/>
                <w:szCs w:val="22"/>
                <w:lang w:val="sk-SK"/>
              </w:rPr>
            </w:pPr>
            <w:r w:rsidRPr="00B212C0">
              <w:rPr>
                <w:rFonts w:ascii="Calibri" w:hAnsi="Calibri"/>
                <w:b w:val="0"/>
                <w:sz w:val="22"/>
                <w:szCs w:val="22"/>
                <w:lang w:val="sk-SK"/>
              </w:rPr>
              <w:t>2023</w:t>
            </w:r>
          </w:p>
        </w:tc>
      </w:tr>
      <w:tr w:rsidR="009F1668" w:rsidRPr="009951DE" w14:paraId="31A5A07D" w14:textId="77777777" w:rsidTr="00BE24BC">
        <w:tblPrEx>
          <w:shd w:val="clear" w:color="auto" w:fill="auto"/>
        </w:tblPrEx>
        <w:tc>
          <w:tcPr>
            <w:tcW w:w="1730" w:type="pct"/>
            <w:shd w:val="clear" w:color="auto" w:fill="F2F2F2" w:themeFill="background1" w:themeFillShade="F2"/>
          </w:tcPr>
          <w:p w14:paraId="7E68DCB3" w14:textId="77777777" w:rsidR="009F1668" w:rsidRPr="00C868E2" w:rsidRDefault="00561A01" w:rsidP="00666560">
            <w:pPr>
              <w:pStyle w:val="Nadpis1"/>
              <w:spacing w:before="0"/>
              <w:ind w:left="0" w:firstLine="0"/>
              <w:contextualSpacing/>
              <w:jc w:val="both"/>
              <w:rPr>
                <w:rFonts w:ascii="Calibri" w:hAnsi="Calibri"/>
                <w:sz w:val="22"/>
                <w:szCs w:val="22"/>
                <w:lang w:val="sk-SK"/>
              </w:rPr>
            </w:pPr>
            <w:r w:rsidRPr="00C868E2">
              <w:rPr>
                <w:rFonts w:ascii="Calibri" w:hAnsi="Calibri"/>
                <w:sz w:val="22"/>
                <w:szCs w:val="22"/>
                <w:lang w:val="sk-SK"/>
              </w:rPr>
              <w:t>Uveďte plánovaný termín ukončenia realizácie aktivít</w:t>
            </w:r>
          </w:p>
        </w:tc>
        <w:tc>
          <w:tcPr>
            <w:tcW w:w="3270" w:type="pct"/>
            <w:shd w:val="clear" w:color="auto" w:fill="auto"/>
          </w:tcPr>
          <w:p w14:paraId="17E7C60D" w14:textId="75D09415" w:rsidR="009F1668" w:rsidRPr="00C868E2" w:rsidRDefault="00C868E2" w:rsidP="00666560">
            <w:pPr>
              <w:pStyle w:val="Nadpis1"/>
              <w:tabs>
                <w:tab w:val="left" w:pos="1000"/>
              </w:tabs>
              <w:spacing w:before="0"/>
              <w:ind w:left="0" w:firstLine="0"/>
              <w:contextualSpacing/>
              <w:jc w:val="both"/>
              <w:rPr>
                <w:rFonts w:ascii="Calibri" w:hAnsi="Calibri"/>
                <w:b w:val="0"/>
                <w:sz w:val="22"/>
                <w:szCs w:val="22"/>
                <w:lang w:val="sk-SK"/>
              </w:rPr>
            </w:pPr>
            <w:r w:rsidRPr="00C868E2">
              <w:rPr>
                <w:rFonts w:ascii="Calibri" w:hAnsi="Calibri"/>
                <w:b w:val="0"/>
                <w:sz w:val="22"/>
                <w:szCs w:val="22"/>
                <w:lang w:val="sk-SK"/>
              </w:rPr>
              <w:t>12/202</w:t>
            </w:r>
            <w:del w:id="7" w:author="Pecho Daniel" w:date="2023-05-09T08:21:00Z">
              <w:r w:rsidRPr="00C868E2" w:rsidDel="00DC046B">
                <w:rPr>
                  <w:rFonts w:ascii="Calibri" w:hAnsi="Calibri"/>
                  <w:b w:val="0"/>
                  <w:sz w:val="22"/>
                  <w:szCs w:val="22"/>
                  <w:lang w:val="sk-SK"/>
                </w:rPr>
                <w:delText>8</w:delText>
              </w:r>
            </w:del>
            <w:ins w:id="8" w:author="Pecho Daniel" w:date="2023-05-09T08:21:00Z">
              <w:r w:rsidR="00DC046B">
                <w:rPr>
                  <w:rFonts w:ascii="Calibri" w:hAnsi="Calibri"/>
                  <w:b w:val="0"/>
                  <w:sz w:val="22"/>
                  <w:szCs w:val="22"/>
                  <w:lang w:val="sk-SK"/>
                </w:rPr>
                <w:t>9</w:t>
              </w:r>
            </w:ins>
          </w:p>
        </w:tc>
      </w:tr>
    </w:tbl>
    <w:p w14:paraId="3A0AA4FE" w14:textId="77777777" w:rsidR="009F1668" w:rsidRPr="009951DE" w:rsidRDefault="009F1668" w:rsidP="00666560">
      <w:pPr>
        <w:tabs>
          <w:tab w:val="left" w:pos="995"/>
          <w:tab w:val="left" w:pos="2638"/>
          <w:tab w:val="left" w:pos="4638"/>
          <w:tab w:val="left" w:pos="6640"/>
          <w:tab w:val="left" w:pos="8640"/>
        </w:tabs>
        <w:ind w:right="132"/>
        <w:contextualSpacing/>
        <w:jc w:val="both"/>
        <w:rPr>
          <w:rFonts w:ascii="Calibri" w:hAnsi="Calibri" w:cs="Arial"/>
          <w:lang w:val="sk-SK"/>
        </w:rPr>
      </w:pPr>
    </w:p>
    <w:p w14:paraId="456865FC" w14:textId="77777777" w:rsidR="009F1668" w:rsidRPr="009951DE" w:rsidRDefault="009F1668" w:rsidP="00666560">
      <w:pPr>
        <w:pStyle w:val="Odsekzoznamu"/>
        <w:tabs>
          <w:tab w:val="left" w:pos="995"/>
          <w:tab w:val="left" w:pos="2638"/>
          <w:tab w:val="left" w:pos="4638"/>
          <w:tab w:val="left" w:pos="6640"/>
          <w:tab w:val="left" w:pos="8640"/>
        </w:tabs>
        <w:spacing w:before="0"/>
        <w:ind w:left="994" w:right="132" w:firstLine="0"/>
        <w:contextualSpacing/>
        <w:jc w:val="both"/>
        <w:rPr>
          <w:rFonts w:ascii="Calibri" w:hAnsi="Calibri" w:cs="Arial"/>
          <w:lang w:val="sk-SK"/>
        </w:rPr>
      </w:pPr>
    </w:p>
    <w:tbl>
      <w:tblPr>
        <w:tblStyle w:val="Mriekatabuky"/>
        <w:tblW w:w="5016" w:type="pct"/>
        <w:tblInd w:w="-34" w:type="dxa"/>
        <w:shd w:val="clear" w:color="auto" w:fill="BFBFBF" w:themeFill="background1" w:themeFillShade="BF"/>
        <w:tblLayout w:type="fixed"/>
        <w:tblLook w:val="04A0" w:firstRow="1" w:lastRow="0" w:firstColumn="1" w:lastColumn="0" w:noHBand="0" w:noVBand="1"/>
      </w:tblPr>
      <w:tblGrid>
        <w:gridCol w:w="10360"/>
      </w:tblGrid>
      <w:tr w:rsidR="00B8332B" w:rsidRPr="009951DE" w14:paraId="6E0CC9D9" w14:textId="77777777" w:rsidTr="00B312F7">
        <w:tc>
          <w:tcPr>
            <w:tcW w:w="5000" w:type="pct"/>
            <w:tcBorders>
              <w:bottom w:val="single" w:sz="4" w:space="0" w:color="auto"/>
            </w:tcBorders>
            <w:shd w:val="clear" w:color="auto" w:fill="D9D9D9" w:themeFill="background1" w:themeFillShade="D9"/>
          </w:tcPr>
          <w:p w14:paraId="511D59D9" w14:textId="77777777" w:rsidR="00B8332B" w:rsidRPr="009951DE" w:rsidRDefault="00A70221" w:rsidP="00666560">
            <w:pPr>
              <w:tabs>
                <w:tab w:val="left" w:pos="709"/>
              </w:tabs>
              <w:contextualSpacing/>
              <w:jc w:val="both"/>
              <w:rPr>
                <w:rFonts w:ascii="Calibri" w:hAnsi="Calibri" w:cs="Arial"/>
                <w:b/>
                <w:sz w:val="28"/>
                <w:szCs w:val="28"/>
                <w:lang w:val="sk-SK"/>
              </w:rPr>
            </w:pPr>
            <w:r w:rsidRPr="009951DE">
              <w:rPr>
                <w:rFonts w:ascii="Calibri" w:hAnsi="Calibri" w:cs="Arial"/>
                <w:b/>
                <w:color w:val="0063A2"/>
                <w:sz w:val="28"/>
                <w:szCs w:val="28"/>
                <w:lang w:val="sk-SK"/>
              </w:rPr>
              <w:t>Popis</w:t>
            </w:r>
            <w:r w:rsidRPr="009951DE">
              <w:rPr>
                <w:rFonts w:ascii="Calibri" w:hAnsi="Calibri" w:cs="Arial"/>
                <w:b/>
                <w:color w:val="0063A2"/>
                <w:spacing w:val="-1"/>
                <w:sz w:val="28"/>
                <w:szCs w:val="28"/>
                <w:lang w:val="sk-SK"/>
              </w:rPr>
              <w:t xml:space="preserve"> </w:t>
            </w:r>
            <w:r w:rsidRPr="009951DE">
              <w:rPr>
                <w:rFonts w:ascii="Calibri" w:hAnsi="Calibri" w:cs="Arial"/>
                <w:b/>
                <w:color w:val="0063A2"/>
                <w:sz w:val="28"/>
                <w:szCs w:val="28"/>
                <w:lang w:val="sk-SK"/>
              </w:rPr>
              <w:t>projektu</w:t>
            </w:r>
          </w:p>
        </w:tc>
      </w:tr>
      <w:tr w:rsidR="001D6101" w:rsidRPr="009951DE" w14:paraId="09320AB6" w14:textId="77777777" w:rsidTr="00283797">
        <w:tc>
          <w:tcPr>
            <w:tcW w:w="5000" w:type="pct"/>
            <w:tcBorders>
              <w:bottom w:val="single" w:sz="4" w:space="0" w:color="auto"/>
            </w:tcBorders>
            <w:shd w:val="clear" w:color="auto" w:fill="auto"/>
          </w:tcPr>
          <w:p w14:paraId="7BA878DF" w14:textId="77777777" w:rsidR="001D6101" w:rsidRPr="009951DE" w:rsidRDefault="001D6101" w:rsidP="00666560">
            <w:pPr>
              <w:tabs>
                <w:tab w:val="left" w:pos="709"/>
              </w:tabs>
              <w:contextualSpacing/>
              <w:jc w:val="both"/>
              <w:rPr>
                <w:rFonts w:ascii="Calibri" w:hAnsi="Calibri"/>
                <w:b/>
                <w:lang w:val="sk-SK"/>
              </w:rPr>
            </w:pPr>
            <w:r w:rsidRPr="009951DE">
              <w:rPr>
                <w:rFonts w:ascii="Calibri" w:hAnsi="Calibri"/>
                <w:b/>
                <w:lang w:val="sk-SK"/>
              </w:rPr>
              <w:t>Stručný popis projektu</w:t>
            </w:r>
          </w:p>
        </w:tc>
      </w:tr>
      <w:tr w:rsidR="00B8332B" w:rsidRPr="009951DE" w14:paraId="0705EB00" w14:textId="77777777" w:rsidTr="001D6101">
        <w:tc>
          <w:tcPr>
            <w:tcW w:w="5000" w:type="pct"/>
            <w:tcBorders>
              <w:top w:val="single" w:sz="4" w:space="0" w:color="auto"/>
              <w:left w:val="single" w:sz="4" w:space="0" w:color="auto"/>
              <w:bottom w:val="single" w:sz="4" w:space="0" w:color="auto"/>
              <w:right w:val="single" w:sz="4" w:space="0" w:color="auto"/>
            </w:tcBorders>
            <w:shd w:val="clear" w:color="auto" w:fill="auto"/>
          </w:tcPr>
          <w:p w14:paraId="5FD199CB" w14:textId="24769659" w:rsidR="0045089B" w:rsidRPr="00CD3561" w:rsidRDefault="00CD3561" w:rsidP="00E15E80">
            <w:pPr>
              <w:widowControl/>
              <w:autoSpaceDE/>
              <w:autoSpaceDN/>
              <w:jc w:val="both"/>
              <w:rPr>
                <w:rFonts w:asciiTheme="minorHAnsi" w:hAnsiTheme="minorHAnsi" w:cstheme="minorHAnsi"/>
                <w:sz w:val="20"/>
                <w:szCs w:val="20"/>
                <w:lang w:val="sk-SK"/>
              </w:rPr>
            </w:pPr>
            <w:r w:rsidRPr="00F419C4">
              <w:rPr>
                <w:rFonts w:asciiTheme="minorHAnsi" w:hAnsiTheme="minorHAnsi" w:cstheme="minorHAnsi"/>
                <w:sz w:val="20"/>
                <w:szCs w:val="20"/>
                <w:lang w:val="sk-SK"/>
              </w:rPr>
              <w:t xml:space="preserve">Národný projekt </w:t>
            </w:r>
            <w:r w:rsidR="003A792F" w:rsidRPr="003A792F">
              <w:rPr>
                <w:rFonts w:asciiTheme="minorHAnsi" w:hAnsiTheme="minorHAnsi" w:cstheme="minorHAnsi"/>
                <w:sz w:val="20"/>
                <w:szCs w:val="20"/>
                <w:lang w:val="sk-SK"/>
              </w:rPr>
              <w:t>Finančné stimuly pre zamestnanosť</w:t>
            </w:r>
            <w:r>
              <w:rPr>
                <w:rFonts w:asciiTheme="minorHAnsi" w:hAnsiTheme="minorHAnsi" w:cstheme="minorHAnsi"/>
                <w:sz w:val="20"/>
                <w:szCs w:val="20"/>
                <w:lang w:val="sk-SK"/>
              </w:rPr>
              <w:t xml:space="preserve"> bude zabezpečovať </w:t>
            </w:r>
            <w:r w:rsidR="00283797">
              <w:rPr>
                <w:rFonts w:asciiTheme="minorHAnsi" w:hAnsiTheme="minorHAnsi" w:cstheme="minorHAnsi"/>
                <w:sz w:val="20"/>
                <w:szCs w:val="20"/>
                <w:lang w:val="sk-SK"/>
              </w:rPr>
              <w:t xml:space="preserve">ústredie </w:t>
            </w:r>
            <w:r>
              <w:rPr>
                <w:rFonts w:asciiTheme="minorHAnsi" w:hAnsiTheme="minorHAnsi" w:cstheme="minorHAnsi"/>
                <w:sz w:val="20"/>
                <w:szCs w:val="20"/>
                <w:lang w:val="sk-SK"/>
              </w:rPr>
              <w:t xml:space="preserve">prostredníctvom 46 úradov na celom Slovensku. Projekt sa zameriava na zvýšenie šancí na zamestnanie pre znevýhodnených </w:t>
            </w:r>
            <w:proofErr w:type="spellStart"/>
            <w:r w:rsidR="00283797">
              <w:rPr>
                <w:rFonts w:asciiTheme="minorHAnsi" w:hAnsiTheme="minorHAnsi" w:cstheme="minorHAnsi"/>
                <w:sz w:val="20"/>
                <w:szCs w:val="20"/>
                <w:lang w:val="sk-SK"/>
              </w:rPr>
              <w:t>UoZ</w:t>
            </w:r>
            <w:proofErr w:type="spellEnd"/>
            <w:r>
              <w:rPr>
                <w:rFonts w:asciiTheme="minorHAnsi" w:hAnsiTheme="minorHAnsi" w:cstheme="minorHAnsi"/>
                <w:sz w:val="20"/>
                <w:szCs w:val="20"/>
                <w:lang w:val="sk-SK"/>
              </w:rPr>
              <w:t xml:space="preserve"> (</w:t>
            </w:r>
            <w:proofErr w:type="spellStart"/>
            <w:r>
              <w:rPr>
                <w:rFonts w:asciiTheme="minorHAnsi" w:hAnsiTheme="minorHAnsi" w:cstheme="minorHAnsi"/>
                <w:sz w:val="20"/>
                <w:szCs w:val="20"/>
                <w:lang w:val="sk-SK"/>
              </w:rPr>
              <w:t>ZUoZ</w:t>
            </w:r>
            <w:proofErr w:type="spellEnd"/>
            <w:r>
              <w:rPr>
                <w:rFonts w:asciiTheme="minorHAnsi" w:hAnsiTheme="minorHAnsi" w:cstheme="minorHAnsi"/>
                <w:sz w:val="20"/>
                <w:szCs w:val="20"/>
                <w:lang w:val="sk-SK"/>
              </w:rPr>
              <w:t xml:space="preserve">) </w:t>
            </w:r>
            <w:r w:rsidR="00801776">
              <w:rPr>
                <w:rFonts w:asciiTheme="minorHAnsi" w:hAnsiTheme="minorHAnsi" w:cstheme="minorHAnsi"/>
                <w:sz w:val="20"/>
                <w:szCs w:val="20"/>
                <w:lang w:val="sk-SK"/>
              </w:rPr>
              <w:t>a mladých NEET</w:t>
            </w:r>
            <w:r w:rsidR="006D02EF">
              <w:rPr>
                <w:rFonts w:asciiTheme="minorHAnsi" w:hAnsiTheme="minorHAnsi" w:cstheme="minorHAnsi"/>
                <w:sz w:val="20"/>
                <w:szCs w:val="20"/>
                <w:lang w:val="sk-SK"/>
              </w:rPr>
              <w:t xml:space="preserve"> (</w:t>
            </w:r>
            <w:proofErr w:type="spellStart"/>
            <w:r w:rsidR="006D02EF" w:rsidRPr="00063E24">
              <w:rPr>
                <w:rFonts w:asciiTheme="minorHAnsi" w:hAnsiTheme="minorHAnsi" w:cstheme="minorHAnsi"/>
                <w:sz w:val="20"/>
                <w:szCs w:val="20"/>
                <w:lang w:val="sk-SK"/>
              </w:rPr>
              <w:t>not</w:t>
            </w:r>
            <w:proofErr w:type="spellEnd"/>
            <w:r w:rsidR="006D02EF" w:rsidRPr="00063E24">
              <w:rPr>
                <w:rFonts w:asciiTheme="minorHAnsi" w:hAnsiTheme="minorHAnsi" w:cstheme="minorHAnsi"/>
                <w:sz w:val="20"/>
                <w:szCs w:val="20"/>
                <w:lang w:val="sk-SK"/>
              </w:rPr>
              <w:t xml:space="preserve"> in </w:t>
            </w:r>
            <w:proofErr w:type="spellStart"/>
            <w:r w:rsidR="006D02EF" w:rsidRPr="00063E24">
              <w:rPr>
                <w:rFonts w:asciiTheme="minorHAnsi" w:hAnsiTheme="minorHAnsi" w:cstheme="minorHAnsi"/>
                <w:sz w:val="20"/>
                <w:szCs w:val="20"/>
                <w:lang w:val="sk-SK"/>
              </w:rPr>
              <w:t>employment</w:t>
            </w:r>
            <w:proofErr w:type="spellEnd"/>
            <w:r w:rsidR="006D02EF" w:rsidRPr="00063E24">
              <w:rPr>
                <w:rFonts w:asciiTheme="minorHAnsi" w:hAnsiTheme="minorHAnsi" w:cstheme="minorHAnsi"/>
                <w:sz w:val="20"/>
                <w:szCs w:val="20"/>
                <w:lang w:val="sk-SK"/>
              </w:rPr>
              <w:t xml:space="preserve">, </w:t>
            </w:r>
            <w:proofErr w:type="spellStart"/>
            <w:r w:rsidR="006D02EF" w:rsidRPr="00063E24">
              <w:rPr>
                <w:rFonts w:asciiTheme="minorHAnsi" w:hAnsiTheme="minorHAnsi" w:cstheme="minorHAnsi"/>
                <w:sz w:val="20"/>
                <w:szCs w:val="20"/>
                <w:lang w:val="sk-SK"/>
              </w:rPr>
              <w:t>education</w:t>
            </w:r>
            <w:proofErr w:type="spellEnd"/>
            <w:r w:rsidR="006D02EF" w:rsidRPr="00063E24">
              <w:rPr>
                <w:rFonts w:asciiTheme="minorHAnsi" w:hAnsiTheme="minorHAnsi" w:cstheme="minorHAnsi"/>
                <w:sz w:val="20"/>
                <w:szCs w:val="20"/>
                <w:lang w:val="sk-SK"/>
              </w:rPr>
              <w:t xml:space="preserve"> or </w:t>
            </w:r>
            <w:proofErr w:type="spellStart"/>
            <w:r w:rsidR="006D02EF" w:rsidRPr="00063E24">
              <w:rPr>
                <w:rFonts w:asciiTheme="minorHAnsi" w:hAnsiTheme="minorHAnsi" w:cstheme="minorHAnsi"/>
                <w:sz w:val="20"/>
                <w:szCs w:val="20"/>
                <w:lang w:val="sk-SK"/>
              </w:rPr>
              <w:t>training</w:t>
            </w:r>
            <w:proofErr w:type="spellEnd"/>
            <w:r w:rsidR="006D02EF" w:rsidRPr="00063E24">
              <w:rPr>
                <w:rFonts w:asciiTheme="minorHAnsi" w:hAnsiTheme="minorHAnsi" w:cstheme="minorHAnsi"/>
                <w:sz w:val="20"/>
                <w:szCs w:val="20"/>
                <w:lang w:val="sk-SK"/>
              </w:rPr>
              <w:t xml:space="preserve"> - nie sú zamestnaní, nepokračujú v procese vzdelávania</w:t>
            </w:r>
            <w:r w:rsidR="006D02EF" w:rsidRPr="007F7347">
              <w:rPr>
                <w:rFonts w:asciiTheme="minorHAnsi" w:hAnsiTheme="minorHAnsi" w:cstheme="minorHAnsi"/>
                <w:sz w:val="20"/>
                <w:szCs w:val="20"/>
                <w:lang w:val="sk-SK"/>
              </w:rPr>
              <w:t>, ani sa nezúčastňujú odbornej prípravy)</w:t>
            </w:r>
            <w:r w:rsidR="00801776">
              <w:rPr>
                <w:rFonts w:asciiTheme="minorHAnsi" w:hAnsiTheme="minorHAnsi" w:cstheme="minorHAnsi"/>
                <w:sz w:val="20"/>
                <w:szCs w:val="20"/>
                <w:lang w:val="sk-SK"/>
              </w:rPr>
              <w:t xml:space="preserve">, ktorí sú </w:t>
            </w:r>
            <w:proofErr w:type="spellStart"/>
            <w:r w:rsidR="00801776">
              <w:rPr>
                <w:rFonts w:asciiTheme="minorHAnsi" w:hAnsiTheme="minorHAnsi" w:cstheme="minorHAnsi"/>
                <w:sz w:val="20"/>
                <w:szCs w:val="20"/>
                <w:lang w:val="sk-SK"/>
              </w:rPr>
              <w:t>UoZ</w:t>
            </w:r>
            <w:proofErr w:type="spellEnd"/>
            <w:r w:rsidR="00801776">
              <w:rPr>
                <w:rFonts w:asciiTheme="minorHAnsi" w:hAnsiTheme="minorHAnsi" w:cstheme="minorHAnsi"/>
                <w:sz w:val="20"/>
                <w:szCs w:val="20"/>
                <w:lang w:val="sk-SK"/>
              </w:rPr>
              <w:t xml:space="preserve"> </w:t>
            </w:r>
            <w:r w:rsidR="00E903A9">
              <w:rPr>
                <w:rFonts w:asciiTheme="minorHAnsi" w:hAnsiTheme="minorHAnsi" w:cstheme="minorHAnsi"/>
                <w:sz w:val="20"/>
                <w:szCs w:val="20"/>
                <w:lang w:val="sk-SK"/>
              </w:rPr>
              <w:t xml:space="preserve">(mladých </w:t>
            </w:r>
            <w:proofErr w:type="spellStart"/>
            <w:r w:rsidR="00E903A9">
              <w:rPr>
                <w:rFonts w:asciiTheme="minorHAnsi" w:hAnsiTheme="minorHAnsi" w:cstheme="minorHAnsi"/>
                <w:sz w:val="20"/>
                <w:szCs w:val="20"/>
                <w:lang w:val="sk-SK"/>
              </w:rPr>
              <w:t>UoZ</w:t>
            </w:r>
            <w:proofErr w:type="spellEnd"/>
            <w:r w:rsidR="00E903A9">
              <w:rPr>
                <w:rFonts w:asciiTheme="minorHAnsi" w:hAnsiTheme="minorHAnsi" w:cstheme="minorHAnsi"/>
                <w:sz w:val="20"/>
                <w:szCs w:val="20"/>
                <w:lang w:val="sk-SK"/>
              </w:rPr>
              <w:t xml:space="preserve">) </w:t>
            </w:r>
            <w:r w:rsidR="009D03DC">
              <w:rPr>
                <w:rFonts w:asciiTheme="minorHAnsi" w:hAnsiTheme="minorHAnsi" w:cstheme="minorHAnsi"/>
                <w:sz w:val="20"/>
                <w:szCs w:val="20"/>
                <w:lang w:val="sk-SK"/>
              </w:rPr>
              <w:t xml:space="preserve">a jeho cieľom je zabezpečiť poskytovanie </w:t>
            </w:r>
            <w:r w:rsidR="00283797">
              <w:rPr>
                <w:rFonts w:asciiTheme="minorHAnsi" w:hAnsiTheme="minorHAnsi" w:cstheme="minorHAnsi"/>
                <w:sz w:val="20"/>
                <w:szCs w:val="20"/>
                <w:lang w:val="sk-SK"/>
              </w:rPr>
              <w:t xml:space="preserve">finančných </w:t>
            </w:r>
            <w:r w:rsidR="009D03DC">
              <w:rPr>
                <w:rFonts w:asciiTheme="minorHAnsi" w:hAnsiTheme="minorHAnsi" w:cstheme="minorHAnsi"/>
                <w:sz w:val="20"/>
                <w:szCs w:val="20"/>
                <w:lang w:val="sk-SK"/>
              </w:rPr>
              <w:t xml:space="preserve">príspevkov, ktoré zvýšia </w:t>
            </w:r>
            <w:r w:rsidR="00283797">
              <w:rPr>
                <w:rFonts w:asciiTheme="minorHAnsi" w:hAnsiTheme="minorHAnsi" w:cstheme="minorHAnsi"/>
                <w:sz w:val="20"/>
                <w:szCs w:val="20"/>
                <w:lang w:val="sk-SK"/>
              </w:rPr>
              <w:t xml:space="preserve">zamestnanosť a </w:t>
            </w:r>
            <w:proofErr w:type="spellStart"/>
            <w:r w:rsidR="009D03DC">
              <w:rPr>
                <w:rFonts w:asciiTheme="minorHAnsi" w:hAnsiTheme="minorHAnsi" w:cstheme="minorHAnsi"/>
                <w:sz w:val="20"/>
                <w:szCs w:val="20"/>
                <w:lang w:val="sk-SK"/>
              </w:rPr>
              <w:t>zamestnateľnosť</w:t>
            </w:r>
            <w:proofErr w:type="spellEnd"/>
            <w:r w:rsidR="009D03DC">
              <w:rPr>
                <w:rFonts w:asciiTheme="minorHAnsi" w:hAnsiTheme="minorHAnsi" w:cstheme="minorHAnsi"/>
                <w:sz w:val="20"/>
                <w:szCs w:val="20"/>
                <w:lang w:val="sk-SK"/>
              </w:rPr>
              <w:t xml:space="preserve"> </w:t>
            </w:r>
            <w:proofErr w:type="spellStart"/>
            <w:r>
              <w:rPr>
                <w:rFonts w:asciiTheme="minorHAnsi" w:hAnsiTheme="minorHAnsi" w:cstheme="minorHAnsi"/>
                <w:sz w:val="20"/>
                <w:szCs w:val="20"/>
                <w:lang w:val="sk-SK"/>
              </w:rPr>
              <w:t>ZUoZ</w:t>
            </w:r>
            <w:proofErr w:type="spellEnd"/>
            <w:r w:rsidR="002B3821">
              <w:rPr>
                <w:rFonts w:asciiTheme="minorHAnsi" w:hAnsiTheme="minorHAnsi" w:cstheme="minorHAnsi"/>
                <w:sz w:val="20"/>
                <w:szCs w:val="20"/>
                <w:lang w:val="sk-SK"/>
              </w:rPr>
              <w:t xml:space="preserve"> </w:t>
            </w:r>
            <w:r w:rsidR="00801776">
              <w:rPr>
                <w:rFonts w:asciiTheme="minorHAnsi" w:hAnsiTheme="minorHAnsi" w:cstheme="minorHAnsi"/>
                <w:sz w:val="20"/>
                <w:szCs w:val="20"/>
                <w:lang w:val="sk-SK"/>
              </w:rPr>
              <w:t xml:space="preserve">a mladých </w:t>
            </w:r>
            <w:proofErr w:type="spellStart"/>
            <w:r w:rsidR="00801776">
              <w:rPr>
                <w:rFonts w:asciiTheme="minorHAnsi" w:hAnsiTheme="minorHAnsi" w:cstheme="minorHAnsi"/>
                <w:sz w:val="20"/>
                <w:szCs w:val="20"/>
                <w:lang w:val="sk-SK"/>
              </w:rPr>
              <w:t>UoZ</w:t>
            </w:r>
            <w:proofErr w:type="spellEnd"/>
            <w:r w:rsidR="009D03DC" w:rsidRPr="00115E4E">
              <w:rPr>
                <w:rFonts w:asciiTheme="minorHAnsi" w:hAnsiTheme="minorHAnsi" w:cstheme="minorHAnsi"/>
                <w:sz w:val="20"/>
                <w:szCs w:val="20"/>
                <w:lang w:val="sk-SK"/>
              </w:rPr>
              <w:t xml:space="preserve">. </w:t>
            </w:r>
            <w:r w:rsidR="00801776">
              <w:rPr>
                <w:rFonts w:asciiTheme="minorHAnsi" w:hAnsiTheme="minorHAnsi" w:cstheme="minorHAnsi"/>
                <w:sz w:val="20"/>
                <w:szCs w:val="20"/>
                <w:lang w:val="sk-SK"/>
              </w:rPr>
              <w:t>Cieľovými skupinami projektu sú dlhodobo nezamestnané osoby, osoby s nízkym vzdelaním, osoby so zdravotným postihnutím, migranti, rodičia malých detí v evidencii úradov, ako aj mladí ľudia vo ve</w:t>
            </w:r>
            <w:r w:rsidR="00DF2C5C">
              <w:rPr>
                <w:rFonts w:asciiTheme="minorHAnsi" w:hAnsiTheme="minorHAnsi" w:cstheme="minorHAnsi"/>
                <w:sz w:val="20"/>
                <w:szCs w:val="20"/>
                <w:lang w:val="sk-SK"/>
              </w:rPr>
              <w:t>ku do 30 rokov v situácii NEET</w:t>
            </w:r>
            <w:r w:rsidR="00801776">
              <w:rPr>
                <w:rFonts w:asciiTheme="minorHAnsi" w:hAnsiTheme="minorHAnsi" w:cstheme="minorHAnsi"/>
                <w:sz w:val="20"/>
                <w:szCs w:val="20"/>
                <w:lang w:val="sk-SK"/>
              </w:rPr>
              <w:t xml:space="preserve">, ktorí sú </w:t>
            </w:r>
            <w:proofErr w:type="spellStart"/>
            <w:r w:rsidR="00801776">
              <w:rPr>
                <w:rFonts w:asciiTheme="minorHAnsi" w:hAnsiTheme="minorHAnsi" w:cstheme="minorHAnsi"/>
                <w:sz w:val="20"/>
                <w:szCs w:val="20"/>
                <w:lang w:val="sk-SK"/>
              </w:rPr>
              <w:t>UoZ</w:t>
            </w:r>
            <w:proofErr w:type="spellEnd"/>
            <w:r w:rsidR="00801776">
              <w:rPr>
                <w:rFonts w:asciiTheme="minorHAnsi" w:hAnsiTheme="minorHAnsi" w:cstheme="minorHAnsi"/>
                <w:sz w:val="20"/>
                <w:szCs w:val="20"/>
                <w:lang w:val="sk-SK"/>
              </w:rPr>
              <w:t>, a </w:t>
            </w:r>
            <w:proofErr w:type="spellStart"/>
            <w:r w:rsidR="00801776">
              <w:rPr>
                <w:rFonts w:asciiTheme="minorHAnsi" w:hAnsiTheme="minorHAnsi" w:cstheme="minorHAnsi"/>
                <w:sz w:val="20"/>
                <w:szCs w:val="20"/>
                <w:lang w:val="sk-SK"/>
              </w:rPr>
              <w:t>UoZ</w:t>
            </w:r>
            <w:proofErr w:type="spellEnd"/>
            <w:r w:rsidR="00801776">
              <w:rPr>
                <w:rFonts w:asciiTheme="minorHAnsi" w:hAnsiTheme="minorHAnsi" w:cstheme="minorHAnsi"/>
                <w:sz w:val="20"/>
                <w:szCs w:val="20"/>
                <w:lang w:val="sk-SK"/>
              </w:rPr>
              <w:t xml:space="preserve"> starší ako 50 rokov. </w:t>
            </w:r>
            <w:r w:rsidR="009D03DC">
              <w:rPr>
                <w:rFonts w:asciiTheme="minorHAnsi" w:hAnsiTheme="minorHAnsi" w:cstheme="minorHAnsi"/>
                <w:sz w:val="20"/>
                <w:szCs w:val="20"/>
                <w:lang w:val="sk-SK"/>
              </w:rPr>
              <w:t xml:space="preserve">Podpora formou </w:t>
            </w:r>
            <w:r w:rsidR="0098356F">
              <w:rPr>
                <w:rFonts w:asciiTheme="minorHAnsi" w:hAnsiTheme="minorHAnsi" w:cstheme="minorHAnsi"/>
                <w:sz w:val="20"/>
                <w:szCs w:val="20"/>
                <w:lang w:val="sk-SK"/>
              </w:rPr>
              <w:t xml:space="preserve">finančných </w:t>
            </w:r>
            <w:r w:rsidR="009D03DC">
              <w:rPr>
                <w:rFonts w:asciiTheme="minorHAnsi" w:hAnsiTheme="minorHAnsi" w:cstheme="minorHAnsi"/>
                <w:sz w:val="20"/>
                <w:szCs w:val="20"/>
                <w:lang w:val="sk-SK"/>
              </w:rPr>
              <w:t xml:space="preserve">príspevkov sa zabezpečí aj vo vzťahu k Rómom, a to v rámci vyššie uvedených charakteristík znevýhodnenia. </w:t>
            </w:r>
            <w:r w:rsidR="0098356F">
              <w:rPr>
                <w:rFonts w:asciiTheme="minorHAnsi" w:hAnsiTheme="minorHAnsi" w:cstheme="minorHAnsi"/>
                <w:sz w:val="20"/>
                <w:szCs w:val="20"/>
                <w:lang w:val="sk-SK"/>
              </w:rPr>
              <w:t>Finančné p</w:t>
            </w:r>
            <w:r w:rsidR="009D03DC">
              <w:rPr>
                <w:rFonts w:asciiTheme="minorHAnsi" w:hAnsiTheme="minorHAnsi" w:cstheme="minorHAnsi"/>
                <w:sz w:val="20"/>
                <w:szCs w:val="20"/>
                <w:lang w:val="sk-SK"/>
              </w:rPr>
              <w:t xml:space="preserve">ríspevky </w:t>
            </w:r>
            <w:r w:rsidR="009D03DC" w:rsidRPr="007A4E74">
              <w:rPr>
                <w:rFonts w:asciiTheme="minorHAnsi" w:hAnsiTheme="minorHAnsi" w:cstheme="minorHAnsi"/>
                <w:sz w:val="20"/>
                <w:szCs w:val="20"/>
                <w:lang w:val="sk-SK"/>
              </w:rPr>
              <w:t>budú</w:t>
            </w:r>
            <w:r w:rsidR="009D03DC">
              <w:rPr>
                <w:rFonts w:asciiTheme="minorHAnsi" w:hAnsiTheme="minorHAnsi" w:cstheme="minorHAnsi"/>
                <w:sz w:val="20"/>
                <w:szCs w:val="20"/>
                <w:lang w:val="sk-SK"/>
              </w:rPr>
              <w:t xml:space="preserve"> </w:t>
            </w:r>
            <w:r w:rsidR="009D03DC">
              <w:rPr>
                <w:rFonts w:asciiTheme="minorHAnsi" w:hAnsiTheme="minorHAnsi" w:cstheme="minorHAnsi"/>
                <w:sz w:val="20"/>
                <w:szCs w:val="20"/>
                <w:lang w:val="sk-SK"/>
              </w:rPr>
              <w:lastRenderedPageBreak/>
              <w:t>poskytované po</w:t>
            </w:r>
            <w:r w:rsidR="007A4E74">
              <w:rPr>
                <w:rFonts w:asciiTheme="minorHAnsi" w:hAnsiTheme="minorHAnsi" w:cstheme="minorHAnsi"/>
                <w:sz w:val="20"/>
                <w:szCs w:val="20"/>
                <w:lang w:val="sk-SK"/>
              </w:rPr>
              <w:t xml:space="preserve">čas </w:t>
            </w:r>
            <w:r w:rsidR="009D03DC">
              <w:rPr>
                <w:rFonts w:asciiTheme="minorHAnsi" w:hAnsiTheme="minorHAnsi" w:cstheme="minorHAnsi"/>
                <w:sz w:val="20"/>
                <w:szCs w:val="20"/>
                <w:lang w:val="sk-SK"/>
              </w:rPr>
              <w:t xml:space="preserve">implementácie </w:t>
            </w:r>
            <w:r w:rsidR="007A4E74">
              <w:rPr>
                <w:rFonts w:asciiTheme="minorHAnsi" w:hAnsiTheme="minorHAnsi" w:cstheme="minorHAnsi"/>
                <w:sz w:val="20"/>
                <w:szCs w:val="20"/>
                <w:lang w:val="sk-SK"/>
              </w:rPr>
              <w:t>zamestnávateľom na vytvorenie trvalo udržateľného pracovného miesta</w:t>
            </w:r>
            <w:r w:rsidR="00115E4E">
              <w:rPr>
                <w:rFonts w:asciiTheme="minorHAnsi" w:hAnsiTheme="minorHAnsi" w:cstheme="minorHAnsi"/>
                <w:sz w:val="20"/>
                <w:szCs w:val="20"/>
                <w:lang w:val="sk-SK"/>
              </w:rPr>
              <w:t xml:space="preserve"> a podporu </w:t>
            </w:r>
            <w:r w:rsidR="00D04893">
              <w:rPr>
                <w:rFonts w:asciiTheme="minorHAnsi" w:hAnsiTheme="minorHAnsi" w:cstheme="minorHAnsi"/>
                <w:sz w:val="20"/>
                <w:szCs w:val="20"/>
                <w:lang w:val="sk-SK"/>
              </w:rPr>
              <w:t xml:space="preserve">pri </w:t>
            </w:r>
            <w:r w:rsidR="00115E4E">
              <w:rPr>
                <w:rFonts w:asciiTheme="minorHAnsi" w:hAnsiTheme="minorHAnsi" w:cstheme="minorHAnsi"/>
                <w:sz w:val="20"/>
                <w:szCs w:val="20"/>
                <w:lang w:val="sk-SK"/>
              </w:rPr>
              <w:t>zapracovaní nového zamestnanca</w:t>
            </w:r>
            <w:r>
              <w:rPr>
                <w:rFonts w:asciiTheme="minorHAnsi" w:hAnsiTheme="minorHAnsi" w:cstheme="minorHAnsi"/>
                <w:sz w:val="20"/>
                <w:szCs w:val="20"/>
                <w:lang w:val="sk-SK"/>
              </w:rPr>
              <w:t>,</w:t>
            </w:r>
            <w:r w:rsidR="007A4E74">
              <w:rPr>
                <w:rFonts w:asciiTheme="minorHAnsi" w:hAnsiTheme="minorHAnsi" w:cstheme="minorHAnsi"/>
                <w:sz w:val="20"/>
                <w:szCs w:val="20"/>
                <w:lang w:val="sk-SK"/>
              </w:rPr>
              <w:t xml:space="preserve"> a</w:t>
            </w:r>
            <w:r>
              <w:rPr>
                <w:rFonts w:asciiTheme="minorHAnsi" w:hAnsiTheme="minorHAnsi" w:cstheme="minorHAnsi"/>
                <w:sz w:val="20"/>
                <w:szCs w:val="20"/>
                <w:lang w:val="sk-SK"/>
              </w:rPr>
              <w:t xml:space="preserve"> tiež</w:t>
            </w:r>
            <w:r w:rsidR="007A4E74">
              <w:rPr>
                <w:rFonts w:asciiTheme="minorHAnsi" w:hAnsiTheme="minorHAnsi" w:cstheme="minorHAnsi"/>
                <w:sz w:val="20"/>
                <w:szCs w:val="20"/>
                <w:lang w:val="sk-SK"/>
              </w:rPr>
              <w:t> na úpravu pracovísk pre zamestnávanie osôb so zdravotným postihnut</w:t>
            </w:r>
            <w:r w:rsidR="00115E4E">
              <w:rPr>
                <w:rFonts w:asciiTheme="minorHAnsi" w:hAnsiTheme="minorHAnsi" w:cstheme="minorHAnsi"/>
                <w:sz w:val="20"/>
                <w:szCs w:val="20"/>
                <w:lang w:val="sk-SK"/>
              </w:rPr>
              <w:t>ím. Ďalší typ</w:t>
            </w:r>
            <w:r w:rsidR="0098356F">
              <w:rPr>
                <w:rFonts w:asciiTheme="minorHAnsi" w:hAnsiTheme="minorHAnsi" w:cstheme="minorHAnsi"/>
                <w:sz w:val="20"/>
                <w:szCs w:val="20"/>
                <w:lang w:val="sk-SK"/>
              </w:rPr>
              <w:t xml:space="preserve"> </w:t>
            </w:r>
            <w:r w:rsidR="00620035">
              <w:rPr>
                <w:rFonts w:asciiTheme="minorHAnsi" w:hAnsiTheme="minorHAnsi" w:cstheme="minorHAnsi"/>
                <w:sz w:val="20"/>
                <w:szCs w:val="20"/>
                <w:lang w:val="sk-SK"/>
              </w:rPr>
              <w:t>finančného</w:t>
            </w:r>
            <w:r w:rsidR="00115E4E">
              <w:rPr>
                <w:rFonts w:asciiTheme="minorHAnsi" w:hAnsiTheme="minorHAnsi" w:cstheme="minorHAnsi"/>
                <w:sz w:val="20"/>
                <w:szCs w:val="20"/>
                <w:lang w:val="sk-SK"/>
              </w:rPr>
              <w:t xml:space="preserve"> príspevku bude poskytnutý</w:t>
            </w:r>
            <w:r w:rsidR="007A4E74">
              <w:rPr>
                <w:rFonts w:asciiTheme="minorHAnsi" w:hAnsiTheme="minorHAnsi" w:cstheme="minorHAnsi"/>
                <w:sz w:val="20"/>
                <w:szCs w:val="20"/>
                <w:lang w:val="sk-SK"/>
              </w:rPr>
              <w:t xml:space="preserve"> budúcim samostatne zárobkovo činným osobám</w:t>
            </w:r>
            <w:r w:rsidR="00D55C9D">
              <w:rPr>
                <w:rFonts w:asciiTheme="minorHAnsi" w:hAnsiTheme="minorHAnsi" w:cstheme="minorHAnsi"/>
                <w:sz w:val="20"/>
                <w:szCs w:val="20"/>
                <w:lang w:val="sk-SK"/>
              </w:rPr>
              <w:t xml:space="preserve"> (SZČ</w:t>
            </w:r>
            <w:r w:rsidR="007A6D74">
              <w:rPr>
                <w:rFonts w:asciiTheme="minorHAnsi" w:hAnsiTheme="minorHAnsi" w:cstheme="minorHAnsi"/>
                <w:sz w:val="20"/>
                <w:szCs w:val="20"/>
                <w:lang w:val="sk-SK"/>
              </w:rPr>
              <w:t>O</w:t>
            </w:r>
            <w:r w:rsidR="00D55C9D">
              <w:rPr>
                <w:rFonts w:asciiTheme="minorHAnsi" w:hAnsiTheme="minorHAnsi" w:cstheme="minorHAnsi"/>
                <w:sz w:val="20"/>
                <w:szCs w:val="20"/>
                <w:lang w:val="sk-SK"/>
              </w:rPr>
              <w:t>)</w:t>
            </w:r>
            <w:r w:rsidR="007A4E74">
              <w:rPr>
                <w:rFonts w:asciiTheme="minorHAnsi" w:hAnsiTheme="minorHAnsi" w:cstheme="minorHAnsi"/>
                <w:sz w:val="20"/>
                <w:szCs w:val="20"/>
                <w:lang w:val="sk-SK"/>
              </w:rPr>
              <w:t xml:space="preserve"> na začatie podnikania</w:t>
            </w:r>
            <w:r w:rsidR="00115E4E">
              <w:rPr>
                <w:rFonts w:asciiTheme="minorHAnsi" w:hAnsiTheme="minorHAnsi" w:cstheme="minorHAnsi"/>
                <w:sz w:val="20"/>
                <w:szCs w:val="20"/>
                <w:lang w:val="sk-SK"/>
              </w:rPr>
              <w:t xml:space="preserve">. Podpora bude poskytnutá pre mladých </w:t>
            </w:r>
            <w:r w:rsidR="0098356F">
              <w:rPr>
                <w:rFonts w:asciiTheme="minorHAnsi" w:hAnsiTheme="minorHAnsi" w:cstheme="minorHAnsi"/>
                <w:sz w:val="20"/>
                <w:szCs w:val="20"/>
                <w:lang w:val="sk-SK"/>
              </w:rPr>
              <w:t xml:space="preserve">ľudí </w:t>
            </w:r>
            <w:r w:rsidR="00115E4E">
              <w:rPr>
                <w:rFonts w:asciiTheme="minorHAnsi" w:hAnsiTheme="minorHAnsi" w:cstheme="minorHAnsi"/>
                <w:sz w:val="20"/>
                <w:szCs w:val="20"/>
                <w:lang w:val="sk-SK"/>
              </w:rPr>
              <w:t xml:space="preserve">za účelom nadobudnutia prvých pracovných skúseností, ktoré budú môcť využiť počas </w:t>
            </w:r>
            <w:r w:rsidR="0098356F">
              <w:rPr>
                <w:rFonts w:asciiTheme="minorHAnsi" w:hAnsiTheme="minorHAnsi" w:cstheme="minorHAnsi"/>
                <w:sz w:val="20"/>
                <w:szCs w:val="20"/>
                <w:lang w:val="sk-SK"/>
              </w:rPr>
              <w:t xml:space="preserve">svojej </w:t>
            </w:r>
            <w:r w:rsidR="00115E4E">
              <w:rPr>
                <w:rFonts w:asciiTheme="minorHAnsi" w:hAnsiTheme="minorHAnsi" w:cstheme="minorHAnsi"/>
                <w:sz w:val="20"/>
                <w:szCs w:val="20"/>
                <w:lang w:val="sk-SK"/>
              </w:rPr>
              <w:t>nasledujúcej kariéry.</w:t>
            </w:r>
            <w:r w:rsidR="00DF2C5C">
              <w:rPr>
                <w:rFonts w:asciiTheme="minorHAnsi" w:hAnsiTheme="minorHAnsi" w:cstheme="minorHAnsi"/>
                <w:sz w:val="20"/>
                <w:szCs w:val="20"/>
                <w:lang w:val="sk-SK"/>
              </w:rPr>
              <w:t xml:space="preserve"> </w:t>
            </w:r>
            <w:r w:rsidR="007A4E74">
              <w:rPr>
                <w:rFonts w:asciiTheme="minorHAnsi" w:hAnsiTheme="minorHAnsi" w:cstheme="minorHAnsi"/>
                <w:sz w:val="20"/>
                <w:szCs w:val="20"/>
                <w:lang w:val="sk-SK"/>
              </w:rPr>
              <w:t xml:space="preserve">Očakáva sa, že projekt </w:t>
            </w:r>
            <w:r>
              <w:rPr>
                <w:rFonts w:asciiTheme="minorHAnsi" w:hAnsiTheme="minorHAnsi" w:cstheme="minorHAnsi"/>
                <w:sz w:val="20"/>
                <w:szCs w:val="20"/>
                <w:lang w:val="sk-SK"/>
              </w:rPr>
              <w:t xml:space="preserve">prostredníctvom </w:t>
            </w:r>
            <w:r w:rsidR="007A4E74">
              <w:rPr>
                <w:rFonts w:asciiTheme="minorHAnsi" w:hAnsiTheme="minorHAnsi" w:cstheme="minorHAnsi"/>
                <w:sz w:val="20"/>
                <w:szCs w:val="20"/>
                <w:lang w:val="sk-SK"/>
              </w:rPr>
              <w:t xml:space="preserve">príspevkov </w:t>
            </w:r>
            <w:r w:rsidR="00D55C9D">
              <w:rPr>
                <w:rFonts w:asciiTheme="minorHAnsi" w:hAnsiTheme="minorHAnsi" w:cstheme="minorHAnsi"/>
                <w:sz w:val="20"/>
                <w:szCs w:val="20"/>
                <w:lang w:val="sk-SK"/>
              </w:rPr>
              <w:t xml:space="preserve">na pracovné miesta </w:t>
            </w:r>
            <w:r w:rsidR="00D70A7B">
              <w:rPr>
                <w:rFonts w:asciiTheme="minorHAnsi" w:hAnsiTheme="minorHAnsi" w:cstheme="minorHAnsi"/>
                <w:sz w:val="20"/>
                <w:szCs w:val="20"/>
                <w:lang w:val="sk-SK"/>
              </w:rPr>
              <w:t xml:space="preserve">podporí celkom </w:t>
            </w:r>
            <w:r w:rsidR="00E15E80">
              <w:rPr>
                <w:rFonts w:asciiTheme="minorHAnsi" w:hAnsiTheme="minorHAnsi" w:cstheme="minorHAnsi"/>
                <w:sz w:val="20"/>
                <w:szCs w:val="20"/>
                <w:lang w:val="sk-SK"/>
              </w:rPr>
              <w:t>28 355</w:t>
            </w:r>
            <w:r w:rsidR="007A4E74" w:rsidRPr="00115E4E">
              <w:rPr>
                <w:rFonts w:asciiTheme="minorHAnsi" w:hAnsiTheme="minorHAnsi" w:cstheme="minorHAnsi"/>
                <w:sz w:val="20"/>
                <w:szCs w:val="20"/>
                <w:lang w:val="sk-SK"/>
              </w:rPr>
              <w:t xml:space="preserve"> </w:t>
            </w:r>
            <w:r w:rsidR="00D70A7B">
              <w:rPr>
                <w:rFonts w:asciiTheme="minorHAnsi" w:hAnsiTheme="minorHAnsi" w:cstheme="minorHAnsi"/>
                <w:sz w:val="20"/>
                <w:szCs w:val="20"/>
                <w:lang w:val="sk-SK"/>
              </w:rPr>
              <w:t>znevýhodnených osôb a </w:t>
            </w:r>
            <w:r w:rsidR="00D70A7B" w:rsidRPr="00D70A7B">
              <w:rPr>
                <w:rFonts w:asciiTheme="minorHAnsi" w:hAnsiTheme="minorHAnsi" w:cstheme="minorHAnsi"/>
                <w:sz w:val="20"/>
                <w:szCs w:val="20"/>
                <w:lang w:val="sk-SK"/>
              </w:rPr>
              <w:t>11</w:t>
            </w:r>
            <w:r w:rsidR="00D70A7B">
              <w:rPr>
                <w:rFonts w:asciiTheme="minorHAnsi" w:hAnsiTheme="minorHAnsi" w:cstheme="minorHAnsi"/>
                <w:sz w:val="20"/>
                <w:szCs w:val="20"/>
                <w:lang w:val="sk-SK"/>
              </w:rPr>
              <w:t xml:space="preserve"> </w:t>
            </w:r>
            <w:r w:rsidR="00E15E80">
              <w:rPr>
                <w:rFonts w:asciiTheme="minorHAnsi" w:hAnsiTheme="minorHAnsi" w:cstheme="minorHAnsi"/>
                <w:sz w:val="20"/>
                <w:szCs w:val="20"/>
                <w:lang w:val="sk-SK"/>
              </w:rPr>
              <w:t>121</w:t>
            </w:r>
            <w:r w:rsidR="007A4E74">
              <w:rPr>
                <w:rFonts w:asciiTheme="minorHAnsi" w:hAnsiTheme="minorHAnsi" w:cstheme="minorHAnsi"/>
                <w:sz w:val="20"/>
                <w:szCs w:val="20"/>
                <w:lang w:val="sk-SK"/>
              </w:rPr>
              <w:t xml:space="preserve"> mladých ľudí. </w:t>
            </w:r>
            <w:r w:rsidR="0098356F">
              <w:rPr>
                <w:rFonts w:asciiTheme="minorHAnsi" w:hAnsiTheme="minorHAnsi" w:cstheme="minorHAnsi"/>
                <w:sz w:val="20"/>
                <w:szCs w:val="20"/>
                <w:lang w:val="sk-SK"/>
              </w:rPr>
              <w:t>Finančný p</w:t>
            </w:r>
            <w:r w:rsidR="00D55C9D">
              <w:rPr>
                <w:rFonts w:asciiTheme="minorHAnsi" w:hAnsiTheme="minorHAnsi" w:cstheme="minorHAnsi"/>
                <w:sz w:val="20"/>
                <w:szCs w:val="20"/>
                <w:lang w:val="sk-SK"/>
              </w:rPr>
              <w:t xml:space="preserve">ríspevok na SZČ podporí celkom </w:t>
            </w:r>
            <w:r w:rsidR="00877FDC">
              <w:rPr>
                <w:rFonts w:asciiTheme="minorHAnsi" w:hAnsiTheme="minorHAnsi" w:cstheme="minorHAnsi"/>
                <w:sz w:val="20"/>
                <w:szCs w:val="20"/>
                <w:lang w:val="sk-SK"/>
              </w:rPr>
              <w:t>7 000</w:t>
            </w:r>
            <w:r w:rsidR="00D55C9D" w:rsidRPr="00115E4E">
              <w:rPr>
                <w:rFonts w:asciiTheme="minorHAnsi" w:hAnsiTheme="minorHAnsi" w:cstheme="minorHAnsi"/>
                <w:sz w:val="20"/>
                <w:szCs w:val="20"/>
                <w:lang w:val="sk-SK"/>
              </w:rPr>
              <w:t xml:space="preserve"> </w:t>
            </w:r>
            <w:r w:rsidR="00D55C9D">
              <w:rPr>
                <w:rFonts w:asciiTheme="minorHAnsi" w:hAnsiTheme="minorHAnsi" w:cstheme="minorHAnsi"/>
                <w:sz w:val="20"/>
                <w:szCs w:val="20"/>
                <w:lang w:val="sk-SK"/>
              </w:rPr>
              <w:t>znevýhodnených osôb</w:t>
            </w:r>
            <w:r w:rsidR="00D70A7B">
              <w:rPr>
                <w:rFonts w:asciiTheme="minorHAnsi" w:hAnsiTheme="minorHAnsi" w:cstheme="minorHAnsi"/>
                <w:sz w:val="20"/>
                <w:szCs w:val="20"/>
                <w:lang w:val="sk-SK"/>
              </w:rPr>
              <w:t xml:space="preserve"> a</w:t>
            </w:r>
            <w:r>
              <w:rPr>
                <w:rFonts w:asciiTheme="minorHAnsi" w:hAnsiTheme="minorHAnsi" w:cstheme="minorHAnsi"/>
                <w:sz w:val="20"/>
                <w:szCs w:val="20"/>
                <w:lang w:val="sk-SK"/>
              </w:rPr>
              <w:t xml:space="preserve"> </w:t>
            </w:r>
            <w:r w:rsidR="00877FDC">
              <w:rPr>
                <w:rFonts w:asciiTheme="minorHAnsi" w:hAnsiTheme="minorHAnsi" w:cstheme="minorHAnsi"/>
                <w:sz w:val="20"/>
                <w:szCs w:val="20"/>
                <w:lang w:val="sk-SK"/>
              </w:rPr>
              <w:t>6 000 m</w:t>
            </w:r>
            <w:r w:rsidR="00D55C9D">
              <w:rPr>
                <w:rFonts w:asciiTheme="minorHAnsi" w:hAnsiTheme="minorHAnsi" w:cstheme="minorHAnsi"/>
                <w:sz w:val="20"/>
                <w:szCs w:val="20"/>
                <w:lang w:val="sk-SK"/>
              </w:rPr>
              <w:t>ladých ľudí a prax pre mladých podpor</w:t>
            </w:r>
            <w:r w:rsidR="00FB3A88">
              <w:rPr>
                <w:rFonts w:asciiTheme="minorHAnsi" w:hAnsiTheme="minorHAnsi" w:cstheme="minorHAnsi"/>
                <w:sz w:val="20"/>
                <w:szCs w:val="20"/>
                <w:lang w:val="sk-SK"/>
              </w:rPr>
              <w:t>í</w:t>
            </w:r>
            <w:r w:rsidR="00115E4E">
              <w:rPr>
                <w:rFonts w:asciiTheme="minorHAnsi" w:hAnsiTheme="minorHAnsi" w:cstheme="minorHAnsi"/>
                <w:sz w:val="20"/>
                <w:szCs w:val="20"/>
                <w:lang w:val="sk-SK"/>
              </w:rPr>
              <w:t xml:space="preserve"> </w:t>
            </w:r>
            <w:r w:rsidR="00877FDC">
              <w:rPr>
                <w:rFonts w:asciiTheme="minorHAnsi" w:hAnsiTheme="minorHAnsi" w:cstheme="minorHAnsi"/>
                <w:sz w:val="20"/>
                <w:szCs w:val="20"/>
                <w:lang w:val="sk-SK"/>
              </w:rPr>
              <w:t>25 000</w:t>
            </w:r>
            <w:r w:rsidR="00D55C9D">
              <w:rPr>
                <w:rFonts w:asciiTheme="minorHAnsi" w:hAnsiTheme="minorHAnsi" w:cstheme="minorHAnsi"/>
                <w:sz w:val="20"/>
                <w:szCs w:val="20"/>
                <w:lang w:val="sk-SK"/>
              </w:rPr>
              <w:t xml:space="preserve"> mladých ľudí. </w:t>
            </w:r>
            <w:r w:rsidR="00D55C9D" w:rsidRPr="002B3821">
              <w:rPr>
                <w:rFonts w:asciiTheme="minorHAnsi" w:hAnsiTheme="minorHAnsi" w:cstheme="minorHAnsi"/>
                <w:sz w:val="20"/>
                <w:szCs w:val="20"/>
                <w:lang w:val="sk-SK"/>
              </w:rPr>
              <w:t>Upravených bude 20 pracovísk</w:t>
            </w:r>
            <w:r w:rsidR="00DF2C5C">
              <w:rPr>
                <w:rFonts w:asciiTheme="minorHAnsi" w:hAnsiTheme="minorHAnsi" w:cstheme="minorHAnsi"/>
                <w:sz w:val="20"/>
                <w:szCs w:val="20"/>
                <w:lang w:val="sk-SK"/>
              </w:rPr>
              <w:t xml:space="preserve">. </w:t>
            </w:r>
            <w:r w:rsidR="007A4E74">
              <w:rPr>
                <w:rFonts w:asciiTheme="minorHAnsi" w:hAnsiTheme="minorHAnsi" w:cstheme="minorHAnsi"/>
                <w:sz w:val="20"/>
                <w:szCs w:val="20"/>
                <w:lang w:val="sk-SK"/>
              </w:rPr>
              <w:t>Svojimi aktivitami projekt prispeje k</w:t>
            </w:r>
            <w:r>
              <w:rPr>
                <w:rFonts w:asciiTheme="minorHAnsi" w:hAnsiTheme="minorHAnsi" w:cstheme="minorHAnsi"/>
                <w:sz w:val="20"/>
                <w:szCs w:val="20"/>
                <w:lang w:val="sk-SK"/>
              </w:rPr>
              <w:t> zvýšeniu zamestnanosti a</w:t>
            </w:r>
            <w:r w:rsidR="0098356F">
              <w:rPr>
                <w:rFonts w:asciiTheme="minorHAnsi" w:hAnsiTheme="minorHAnsi" w:cstheme="minorHAnsi"/>
                <w:sz w:val="20"/>
                <w:szCs w:val="20"/>
                <w:lang w:val="sk-SK"/>
              </w:rPr>
              <w:t> </w:t>
            </w:r>
            <w:r w:rsidR="007A4E74">
              <w:rPr>
                <w:rFonts w:asciiTheme="minorHAnsi" w:hAnsiTheme="minorHAnsi" w:cstheme="minorHAnsi"/>
                <w:sz w:val="20"/>
                <w:szCs w:val="20"/>
                <w:lang w:val="sk-SK"/>
              </w:rPr>
              <w:t>dosahovaniu</w:t>
            </w:r>
            <w:r w:rsidR="0098356F">
              <w:rPr>
                <w:rFonts w:asciiTheme="minorHAnsi" w:hAnsiTheme="minorHAnsi" w:cstheme="minorHAnsi"/>
                <w:sz w:val="20"/>
                <w:szCs w:val="20"/>
                <w:lang w:val="sk-SK"/>
              </w:rPr>
              <w:t xml:space="preserve"> národných</w:t>
            </w:r>
            <w:r w:rsidR="007A4E74">
              <w:rPr>
                <w:rFonts w:asciiTheme="minorHAnsi" w:hAnsiTheme="minorHAnsi" w:cstheme="minorHAnsi"/>
                <w:sz w:val="20"/>
                <w:szCs w:val="20"/>
                <w:lang w:val="sk-SK"/>
              </w:rPr>
              <w:t xml:space="preserve"> cieľov SR </w:t>
            </w:r>
            <w:r w:rsidR="00742A26">
              <w:rPr>
                <w:rFonts w:asciiTheme="minorHAnsi" w:hAnsiTheme="minorHAnsi" w:cstheme="minorHAnsi"/>
                <w:sz w:val="20"/>
                <w:szCs w:val="20"/>
                <w:lang w:val="sk-SK"/>
              </w:rPr>
              <w:t>do roku 2030 vymedzených</w:t>
            </w:r>
            <w:r w:rsidR="007A4E74">
              <w:rPr>
                <w:rFonts w:asciiTheme="minorHAnsi" w:hAnsiTheme="minorHAnsi" w:cstheme="minorHAnsi"/>
                <w:sz w:val="20"/>
                <w:szCs w:val="20"/>
                <w:lang w:val="sk-SK"/>
              </w:rPr>
              <w:t xml:space="preserve"> pre oblasť zamestnanosti </w:t>
            </w:r>
            <w:r w:rsidR="0098356F" w:rsidRPr="0098356F">
              <w:rPr>
                <w:rFonts w:asciiTheme="minorHAnsi" w:hAnsiTheme="minorHAnsi" w:cstheme="minorHAnsi"/>
                <w:sz w:val="20"/>
                <w:szCs w:val="20"/>
                <w:lang w:val="sk-SK"/>
              </w:rPr>
              <w:t xml:space="preserve">(uznesenie vlády SR č. 13 z 12.1.2022) v kontexte Akčného plánu na realizáciu </w:t>
            </w:r>
            <w:r w:rsidR="007A4E74">
              <w:rPr>
                <w:rFonts w:asciiTheme="minorHAnsi" w:hAnsiTheme="minorHAnsi" w:cstheme="minorHAnsi"/>
                <w:sz w:val="20"/>
                <w:szCs w:val="20"/>
                <w:lang w:val="sk-SK"/>
              </w:rPr>
              <w:t>Európskeho piliera sociálnych práv.</w:t>
            </w:r>
          </w:p>
        </w:tc>
      </w:tr>
      <w:tr w:rsidR="00B8332B" w:rsidRPr="009951DE" w14:paraId="05F480B5" w14:textId="77777777" w:rsidTr="00D46F28">
        <w:tc>
          <w:tcPr>
            <w:tcW w:w="5000" w:type="pct"/>
            <w:tcBorders>
              <w:top w:val="single" w:sz="4" w:space="0" w:color="auto"/>
            </w:tcBorders>
            <w:shd w:val="clear" w:color="auto" w:fill="F2F2F2" w:themeFill="background1" w:themeFillShade="F2"/>
          </w:tcPr>
          <w:p w14:paraId="091501D8" w14:textId="77777777" w:rsidR="00B8332B" w:rsidRPr="009951DE" w:rsidRDefault="00A70221" w:rsidP="00666560">
            <w:pPr>
              <w:tabs>
                <w:tab w:val="left" w:pos="709"/>
              </w:tabs>
              <w:contextualSpacing/>
              <w:jc w:val="both"/>
              <w:rPr>
                <w:rFonts w:ascii="Calibri" w:hAnsi="Calibri"/>
                <w:b/>
                <w:lang w:val="sk-SK"/>
              </w:rPr>
            </w:pPr>
            <w:r w:rsidRPr="009951DE">
              <w:rPr>
                <w:rFonts w:ascii="Calibri" w:hAnsi="Calibri"/>
                <w:b/>
                <w:lang w:val="sk-SK"/>
              </w:rPr>
              <w:lastRenderedPageBreak/>
              <w:t>Popis východiskovej</w:t>
            </w:r>
            <w:r w:rsidRPr="009951DE">
              <w:rPr>
                <w:rFonts w:ascii="Calibri" w:hAnsi="Calibri"/>
                <w:b/>
                <w:spacing w:val="-2"/>
                <w:lang w:val="sk-SK"/>
              </w:rPr>
              <w:t xml:space="preserve"> </w:t>
            </w:r>
            <w:r w:rsidRPr="009951DE">
              <w:rPr>
                <w:rFonts w:ascii="Calibri" w:hAnsi="Calibri"/>
                <w:b/>
                <w:lang w:val="sk-SK"/>
              </w:rPr>
              <w:t>situácie</w:t>
            </w:r>
          </w:p>
        </w:tc>
      </w:tr>
      <w:tr w:rsidR="00B8332B" w:rsidRPr="009951DE" w14:paraId="31626D5E" w14:textId="77777777" w:rsidTr="001D6101">
        <w:tc>
          <w:tcPr>
            <w:tcW w:w="5000" w:type="pct"/>
            <w:shd w:val="clear" w:color="auto" w:fill="auto"/>
          </w:tcPr>
          <w:p w14:paraId="0FFA4CF0" w14:textId="77777777" w:rsidR="00FF0020" w:rsidRPr="009951DE" w:rsidRDefault="00FF0020" w:rsidP="004819BF">
            <w:pPr>
              <w:pStyle w:val="Odsekzoznamu"/>
              <w:widowControl/>
              <w:numPr>
                <w:ilvl w:val="0"/>
                <w:numId w:val="4"/>
              </w:numPr>
              <w:autoSpaceDE/>
              <w:autoSpaceDN/>
              <w:spacing w:before="0"/>
              <w:ind w:left="1077"/>
              <w:jc w:val="both"/>
              <w:rPr>
                <w:rStyle w:val="cf01"/>
                <w:rFonts w:asciiTheme="minorHAnsi" w:hAnsiTheme="minorHAnsi" w:cstheme="minorHAnsi"/>
                <w:b/>
                <w:color w:val="548DD4" w:themeColor="text2" w:themeTint="99"/>
                <w:sz w:val="20"/>
                <w:szCs w:val="20"/>
                <w:lang w:val="sk-SK"/>
              </w:rPr>
            </w:pPr>
            <w:r w:rsidRPr="009951DE">
              <w:rPr>
                <w:rStyle w:val="cf01"/>
                <w:rFonts w:asciiTheme="minorHAnsi" w:hAnsiTheme="minorHAnsi" w:cstheme="minorHAnsi"/>
                <w:b/>
                <w:color w:val="548DD4" w:themeColor="text2" w:themeTint="99"/>
                <w:sz w:val="20"/>
                <w:szCs w:val="20"/>
                <w:lang w:val="sk-SK"/>
              </w:rPr>
              <w:t xml:space="preserve">Relevancia k východiskovým dokumentom </w:t>
            </w:r>
          </w:p>
          <w:p w14:paraId="10665AF9" w14:textId="37319545" w:rsidR="001F3366" w:rsidRPr="009951DE" w:rsidRDefault="00115E4E" w:rsidP="00666560">
            <w:pPr>
              <w:widowControl/>
              <w:autoSpaceDE/>
              <w:autoSpaceDN/>
              <w:jc w:val="both"/>
              <w:rPr>
                <w:rFonts w:asciiTheme="minorHAnsi" w:eastAsia="Times New Roman" w:hAnsiTheme="minorHAnsi" w:cstheme="minorHAnsi"/>
                <w:sz w:val="20"/>
                <w:szCs w:val="20"/>
                <w:lang w:val="sk-SK"/>
              </w:rPr>
            </w:pPr>
            <w:r>
              <w:rPr>
                <w:rFonts w:asciiTheme="minorHAnsi" w:eastAsia="Times New Roman" w:hAnsiTheme="minorHAnsi" w:cstheme="minorHAnsi"/>
                <w:b/>
                <w:sz w:val="20"/>
                <w:szCs w:val="20"/>
                <w:lang w:val="sk-SK"/>
              </w:rPr>
              <w:t>TZP Aktívna politika</w:t>
            </w:r>
            <w:r w:rsidR="001F3366" w:rsidRPr="009951DE">
              <w:rPr>
                <w:rFonts w:asciiTheme="minorHAnsi" w:eastAsia="Times New Roman" w:hAnsiTheme="minorHAnsi" w:cstheme="minorHAnsi"/>
                <w:b/>
                <w:sz w:val="20"/>
                <w:szCs w:val="20"/>
                <w:lang w:val="sk-SK"/>
              </w:rPr>
              <w:t xml:space="preserve"> trhu práce</w:t>
            </w:r>
            <w:r w:rsidR="001F3366" w:rsidRPr="009951DE">
              <w:rPr>
                <w:rFonts w:asciiTheme="minorHAnsi" w:eastAsia="Times New Roman" w:hAnsiTheme="minorHAnsi" w:cstheme="minorHAnsi"/>
                <w:sz w:val="20"/>
                <w:szCs w:val="20"/>
                <w:lang w:val="sk-SK"/>
              </w:rPr>
              <w:t xml:space="preserve"> - NP prispeje k plneniu TZP,</w:t>
            </w:r>
            <w:r w:rsidR="00DE744E" w:rsidRPr="009951DE">
              <w:rPr>
                <w:rFonts w:asciiTheme="minorHAnsi" w:eastAsia="Times New Roman" w:hAnsiTheme="minorHAnsi" w:cstheme="minorHAnsi"/>
                <w:sz w:val="20"/>
                <w:szCs w:val="20"/>
                <w:lang w:val="sk-SK"/>
              </w:rPr>
              <w:t xml:space="preserve"> najmä</w:t>
            </w:r>
            <w:r w:rsidR="001F3366" w:rsidRPr="009951DE">
              <w:rPr>
                <w:rFonts w:asciiTheme="minorHAnsi" w:eastAsia="Times New Roman" w:hAnsiTheme="minorHAnsi" w:cstheme="minorHAnsi"/>
                <w:sz w:val="20"/>
                <w:szCs w:val="20"/>
                <w:lang w:val="sk-SK"/>
              </w:rPr>
              <w:t xml:space="preserve"> k plneniu kritéria 1. Opatrenia na vykonávanie profilovania uchádzačov o zamestnanie a p</w:t>
            </w:r>
            <w:r w:rsidR="00DE744E" w:rsidRPr="009951DE">
              <w:rPr>
                <w:rFonts w:asciiTheme="minorHAnsi" w:eastAsia="Times New Roman" w:hAnsiTheme="minorHAnsi" w:cstheme="minorHAnsi"/>
                <w:sz w:val="20"/>
                <w:szCs w:val="20"/>
                <w:lang w:val="sk-SK"/>
              </w:rPr>
              <w:t>osúdenia ich potrieb a kritéria</w:t>
            </w:r>
            <w:r w:rsidR="001F3366" w:rsidRPr="009951DE">
              <w:rPr>
                <w:rFonts w:asciiTheme="minorHAnsi" w:eastAsia="Times New Roman" w:hAnsiTheme="minorHAnsi" w:cstheme="minorHAnsi"/>
                <w:sz w:val="20"/>
                <w:szCs w:val="20"/>
                <w:lang w:val="sk-SK"/>
              </w:rPr>
              <w:t xml:space="preserve"> 5. Pokiaľ ide o intervencie v oblasti zamestnanosti mladých ľudí, cielené prístupy založené na dôkazoch zamerané na mladých ľudí, ktorí nie sú zamestnaní, </w:t>
            </w:r>
            <w:r w:rsidR="00FA7917">
              <w:rPr>
                <w:rFonts w:asciiTheme="minorHAnsi" w:eastAsia="Times New Roman" w:hAnsiTheme="minorHAnsi" w:cstheme="minorHAnsi"/>
                <w:sz w:val="20"/>
                <w:szCs w:val="20"/>
                <w:lang w:val="sk-SK"/>
              </w:rPr>
              <w:t xml:space="preserve">nepokračujú </w:t>
            </w:r>
            <w:r w:rsidR="001F3366" w:rsidRPr="009951DE">
              <w:rPr>
                <w:rFonts w:asciiTheme="minorHAnsi" w:eastAsia="Times New Roman" w:hAnsiTheme="minorHAnsi" w:cstheme="minorHAnsi"/>
                <w:sz w:val="20"/>
                <w:szCs w:val="20"/>
                <w:lang w:val="sk-SK"/>
              </w:rPr>
              <w:t>v procese vzdelá</w:t>
            </w:r>
            <w:r w:rsidR="00DE744E" w:rsidRPr="009951DE">
              <w:rPr>
                <w:rFonts w:asciiTheme="minorHAnsi" w:eastAsia="Times New Roman" w:hAnsiTheme="minorHAnsi" w:cstheme="minorHAnsi"/>
                <w:sz w:val="20"/>
                <w:szCs w:val="20"/>
                <w:lang w:val="sk-SK"/>
              </w:rPr>
              <w:t>vania</w:t>
            </w:r>
            <w:r w:rsidR="00FA7917">
              <w:rPr>
                <w:rFonts w:asciiTheme="minorHAnsi" w:eastAsia="Times New Roman" w:hAnsiTheme="minorHAnsi" w:cstheme="minorHAnsi"/>
                <w:sz w:val="20"/>
                <w:szCs w:val="20"/>
                <w:lang w:val="sk-SK"/>
              </w:rPr>
              <w:t>,</w:t>
            </w:r>
            <w:r w:rsidR="00FA7917">
              <w:t xml:space="preserve"> </w:t>
            </w:r>
            <w:r w:rsidR="00FA7917" w:rsidRPr="00FA7917">
              <w:rPr>
                <w:rFonts w:asciiTheme="minorHAnsi" w:eastAsia="Times New Roman" w:hAnsiTheme="minorHAnsi" w:cstheme="minorHAnsi"/>
                <w:sz w:val="20"/>
                <w:szCs w:val="20"/>
                <w:lang w:val="sk-SK"/>
              </w:rPr>
              <w:t xml:space="preserve">ani sa nezúčastňujú na odbornej príprave </w:t>
            </w:r>
            <w:r w:rsidR="00DE744E" w:rsidRPr="009951DE">
              <w:rPr>
                <w:rFonts w:asciiTheme="minorHAnsi" w:eastAsia="Times New Roman" w:hAnsiTheme="minorHAnsi" w:cstheme="minorHAnsi"/>
                <w:sz w:val="20"/>
                <w:szCs w:val="20"/>
                <w:lang w:val="sk-SK"/>
              </w:rPr>
              <w:t>.</w:t>
            </w:r>
          </w:p>
          <w:p w14:paraId="41BCB662" w14:textId="77777777" w:rsidR="001F3366" w:rsidRPr="009951DE" w:rsidRDefault="001F3366" w:rsidP="00666560">
            <w:pPr>
              <w:widowControl/>
              <w:autoSpaceDE/>
              <w:autoSpaceDN/>
              <w:jc w:val="both"/>
              <w:rPr>
                <w:rFonts w:asciiTheme="minorHAnsi" w:eastAsia="Times New Roman" w:hAnsiTheme="minorHAnsi" w:cstheme="minorHAnsi"/>
                <w:sz w:val="20"/>
                <w:szCs w:val="20"/>
                <w:lang w:val="sk-SK"/>
              </w:rPr>
            </w:pPr>
          </w:p>
          <w:p w14:paraId="7FADA2B7" w14:textId="3ACF1CD4" w:rsidR="001F3366" w:rsidRPr="009951DE" w:rsidRDefault="001F3366" w:rsidP="00666560">
            <w:pPr>
              <w:widowControl/>
              <w:autoSpaceDE/>
              <w:autoSpaceDN/>
              <w:jc w:val="both"/>
              <w:rPr>
                <w:rStyle w:val="cf01"/>
                <w:rFonts w:asciiTheme="minorHAnsi" w:hAnsiTheme="minorHAnsi" w:cstheme="minorHAnsi"/>
                <w:sz w:val="20"/>
                <w:szCs w:val="20"/>
                <w:lang w:val="sk-SK"/>
              </w:rPr>
            </w:pPr>
            <w:r w:rsidRPr="009951DE">
              <w:rPr>
                <w:rStyle w:val="cf01"/>
                <w:rFonts w:asciiTheme="minorHAnsi" w:hAnsiTheme="minorHAnsi" w:cstheme="minorHAnsi"/>
                <w:b/>
                <w:sz w:val="20"/>
                <w:szCs w:val="20"/>
                <w:lang w:val="sk-SK"/>
              </w:rPr>
              <w:t xml:space="preserve">Strategické priority rozvoja zamestnanosti v Slovenskej republike s výhľadom do roku 2030 </w:t>
            </w:r>
            <w:r w:rsidR="005E6052" w:rsidRPr="009951DE">
              <w:rPr>
                <w:rStyle w:val="cf01"/>
                <w:rFonts w:asciiTheme="minorHAnsi" w:hAnsiTheme="minorHAnsi" w:cstheme="minorHAnsi"/>
                <w:sz w:val="20"/>
                <w:szCs w:val="20"/>
                <w:lang w:val="sk-SK"/>
              </w:rPr>
              <w:t>v</w:t>
            </w:r>
            <w:r w:rsidRPr="009951DE">
              <w:rPr>
                <w:rStyle w:val="cf01"/>
                <w:rFonts w:asciiTheme="minorHAnsi" w:hAnsiTheme="minorHAnsi" w:cstheme="minorHAnsi"/>
                <w:sz w:val="20"/>
                <w:szCs w:val="20"/>
                <w:lang w:val="sk-SK"/>
              </w:rPr>
              <w:t xml:space="preserve"> časti </w:t>
            </w:r>
            <w:r w:rsidR="005E6052" w:rsidRPr="00115E4E">
              <w:rPr>
                <w:rStyle w:val="cf01"/>
                <w:rFonts w:asciiTheme="minorHAnsi" w:hAnsiTheme="minorHAnsi" w:cstheme="minorHAnsi"/>
                <w:i/>
                <w:sz w:val="20"/>
                <w:szCs w:val="20"/>
                <w:lang w:val="sk-SK"/>
              </w:rPr>
              <w:t>Očakávané výsledky</w:t>
            </w:r>
            <w:r w:rsidR="005E6052" w:rsidRPr="009951DE">
              <w:rPr>
                <w:rStyle w:val="cf01"/>
                <w:rFonts w:asciiTheme="minorHAnsi" w:hAnsiTheme="minorHAnsi" w:cstheme="minorHAnsi"/>
                <w:sz w:val="20"/>
                <w:szCs w:val="20"/>
                <w:lang w:val="sk-SK"/>
              </w:rPr>
              <w:t xml:space="preserve"> predpokladá zvýšenie zamestnanosti po kríze spôsobenej ochorením COVID </w:t>
            </w:r>
            <w:r w:rsidR="00FA7917">
              <w:rPr>
                <w:rStyle w:val="cf01"/>
                <w:rFonts w:asciiTheme="minorHAnsi" w:hAnsiTheme="minorHAnsi" w:cstheme="minorHAnsi"/>
                <w:sz w:val="20"/>
                <w:szCs w:val="20"/>
                <w:lang w:val="sk-SK"/>
              </w:rPr>
              <w:t>–</w:t>
            </w:r>
            <w:r w:rsidR="005E6052" w:rsidRPr="009951DE">
              <w:rPr>
                <w:rStyle w:val="cf01"/>
                <w:rFonts w:asciiTheme="minorHAnsi" w:hAnsiTheme="minorHAnsi" w:cstheme="minorHAnsi"/>
                <w:sz w:val="20"/>
                <w:szCs w:val="20"/>
                <w:lang w:val="sk-SK"/>
              </w:rPr>
              <w:t xml:space="preserve"> 19</w:t>
            </w:r>
            <w:r w:rsidR="00FA7917">
              <w:rPr>
                <w:rStyle w:val="cf01"/>
                <w:rFonts w:asciiTheme="minorHAnsi" w:hAnsiTheme="minorHAnsi" w:cstheme="minorHAnsi"/>
                <w:sz w:val="20"/>
                <w:szCs w:val="20"/>
                <w:lang w:val="sk-SK"/>
              </w:rPr>
              <w:t>,</w:t>
            </w:r>
            <w:r w:rsidR="00FA7917" w:rsidRPr="00FA7917">
              <w:rPr>
                <w:rStyle w:val="cf01"/>
                <w:rFonts w:asciiTheme="minorHAnsi" w:hAnsiTheme="minorHAnsi" w:cstheme="minorHAnsi"/>
                <w:sz w:val="20"/>
                <w:szCs w:val="20"/>
                <w:lang w:val="sk-SK"/>
              </w:rPr>
              <w:t xml:space="preserve"> časti Pandémia a jej dopady na zamestnanosť navrhuje opatrenia, ktoré prispejú k zvýšeniu zamestnanosti obyvateľstva vo veku 20 – 64 rokov do roku 2030 na 76,5% so špecifickým dôrazom na zvyšovanie zamestnanosti v oblasti zelenej ekonomiky a ktoré prispejú k zníženiu regionálnych rozdielov v miere evidovanej nezamestnanosti na úroveň najviac 5%, v časti Znevýhodnené osoby na trhu práce navrhuje opatrenia, ktoré prispejú k zníženiu podielu dlhodobo nezamestnaných na celkovom počte evidovaných nezamestnaných na menej ako 30 % do roku 2030.</w:t>
            </w:r>
          </w:p>
          <w:p w14:paraId="434853DF" w14:textId="77777777" w:rsidR="001F3366" w:rsidRPr="009951DE" w:rsidRDefault="001F3366" w:rsidP="00666560">
            <w:pPr>
              <w:widowControl/>
              <w:autoSpaceDE/>
              <w:autoSpaceDN/>
              <w:jc w:val="both"/>
              <w:rPr>
                <w:rStyle w:val="cf01"/>
                <w:rFonts w:asciiTheme="minorHAnsi" w:hAnsiTheme="minorHAnsi" w:cstheme="minorHAnsi"/>
                <w:b/>
                <w:sz w:val="20"/>
                <w:szCs w:val="20"/>
                <w:lang w:val="sk-SK"/>
              </w:rPr>
            </w:pPr>
          </w:p>
          <w:p w14:paraId="48C6628F" w14:textId="77777777" w:rsidR="008E522C" w:rsidRPr="009951DE" w:rsidRDefault="001F3366" w:rsidP="00666560">
            <w:pPr>
              <w:widowControl/>
              <w:autoSpaceDE/>
              <w:autoSpaceDN/>
              <w:jc w:val="both"/>
              <w:rPr>
                <w:rStyle w:val="cf01"/>
                <w:rFonts w:asciiTheme="minorHAnsi" w:hAnsiTheme="minorHAnsi" w:cstheme="minorHAnsi"/>
                <w:sz w:val="20"/>
                <w:szCs w:val="20"/>
                <w:lang w:val="sk-SK"/>
              </w:rPr>
            </w:pPr>
            <w:r w:rsidRPr="009951DE">
              <w:rPr>
                <w:rStyle w:val="cf01"/>
                <w:rFonts w:asciiTheme="minorHAnsi" w:hAnsiTheme="minorHAnsi" w:cstheme="minorHAnsi"/>
                <w:b/>
                <w:sz w:val="20"/>
                <w:szCs w:val="20"/>
                <w:lang w:val="sk-SK"/>
              </w:rPr>
              <w:t xml:space="preserve">Národný plán posilnenia Záruky pre mladých ľudí v Slovenskej republike s výhľadom do roku 2030 </w:t>
            </w:r>
            <w:r w:rsidR="007607B4" w:rsidRPr="009951DE">
              <w:rPr>
                <w:rStyle w:val="cf01"/>
                <w:rFonts w:asciiTheme="minorHAnsi" w:hAnsiTheme="minorHAnsi" w:cstheme="minorHAnsi"/>
                <w:sz w:val="20"/>
                <w:szCs w:val="20"/>
                <w:lang w:val="sk-SK"/>
              </w:rPr>
              <w:t xml:space="preserve">obsahuje v kapitole </w:t>
            </w:r>
            <w:r w:rsidR="005E6052" w:rsidRPr="00115E4E">
              <w:rPr>
                <w:rStyle w:val="cf01"/>
                <w:rFonts w:asciiTheme="minorHAnsi" w:hAnsiTheme="minorHAnsi" w:cstheme="minorHAnsi"/>
                <w:i/>
                <w:sz w:val="20"/>
                <w:szCs w:val="20"/>
                <w:lang w:val="sk-SK"/>
              </w:rPr>
              <w:t>Ponuka</w:t>
            </w:r>
            <w:r w:rsidRPr="009951DE">
              <w:rPr>
                <w:rStyle w:val="cf01"/>
                <w:rFonts w:asciiTheme="minorHAnsi" w:hAnsiTheme="minorHAnsi" w:cstheme="minorHAnsi"/>
                <w:sz w:val="20"/>
                <w:szCs w:val="20"/>
                <w:lang w:val="sk-SK"/>
              </w:rPr>
              <w:t xml:space="preserve"> aktiv</w:t>
            </w:r>
            <w:r w:rsidR="005E6052" w:rsidRPr="009951DE">
              <w:rPr>
                <w:rStyle w:val="cf01"/>
                <w:rFonts w:asciiTheme="minorHAnsi" w:hAnsiTheme="minorHAnsi" w:cstheme="minorHAnsi"/>
                <w:sz w:val="20"/>
                <w:szCs w:val="20"/>
                <w:lang w:val="sk-SK"/>
              </w:rPr>
              <w:t>i</w:t>
            </w:r>
            <w:r w:rsidR="008E522C" w:rsidRPr="009951DE">
              <w:rPr>
                <w:rStyle w:val="cf01"/>
                <w:rFonts w:asciiTheme="minorHAnsi" w:hAnsiTheme="minorHAnsi" w:cstheme="minorHAnsi"/>
                <w:sz w:val="20"/>
                <w:szCs w:val="20"/>
                <w:lang w:val="sk-SK"/>
              </w:rPr>
              <w:t>ty</w:t>
            </w:r>
            <w:r w:rsidR="00BD310B">
              <w:rPr>
                <w:rStyle w:val="cf01"/>
                <w:rFonts w:asciiTheme="minorHAnsi" w:hAnsiTheme="minorHAnsi" w:cstheme="minorHAnsi"/>
                <w:sz w:val="20"/>
                <w:szCs w:val="20"/>
                <w:lang w:val="sk-SK"/>
              </w:rPr>
              <w:t xml:space="preserve"> na</w:t>
            </w:r>
            <w:r w:rsidR="005E6052" w:rsidRPr="009951DE">
              <w:rPr>
                <w:lang w:val="sk-SK"/>
              </w:rPr>
              <w:t xml:space="preserve"> </w:t>
            </w:r>
            <w:r w:rsidR="005E6052" w:rsidRPr="009951DE">
              <w:rPr>
                <w:rStyle w:val="cf01"/>
                <w:rFonts w:asciiTheme="minorHAnsi" w:hAnsiTheme="minorHAnsi" w:cstheme="minorHAnsi"/>
                <w:sz w:val="20"/>
                <w:szCs w:val="20"/>
                <w:lang w:val="sk-SK"/>
              </w:rPr>
              <w:t>vytváranie udržateľných pracovných miest pre mladých ľudí v situácii NEET</w:t>
            </w:r>
            <w:r w:rsidR="008E522C" w:rsidRPr="009951DE">
              <w:rPr>
                <w:rStyle w:val="cf01"/>
                <w:rFonts w:asciiTheme="minorHAnsi" w:hAnsiTheme="minorHAnsi" w:cstheme="minorHAnsi"/>
                <w:sz w:val="20"/>
                <w:szCs w:val="20"/>
                <w:lang w:val="sk-SK"/>
              </w:rPr>
              <w:t>, poskytovanie finančných</w:t>
            </w:r>
          </w:p>
          <w:p w14:paraId="7DBFEBE6" w14:textId="77777777" w:rsidR="001F3366" w:rsidRPr="009951DE" w:rsidRDefault="008E522C" w:rsidP="00666560">
            <w:pPr>
              <w:widowControl/>
              <w:autoSpaceDE/>
              <w:autoSpaceDN/>
              <w:jc w:val="both"/>
              <w:rPr>
                <w:rStyle w:val="cf01"/>
                <w:rFonts w:asciiTheme="minorHAnsi" w:hAnsiTheme="minorHAnsi" w:cstheme="minorHAnsi"/>
                <w:sz w:val="20"/>
                <w:szCs w:val="20"/>
                <w:lang w:val="sk-SK"/>
              </w:rPr>
            </w:pPr>
            <w:r w:rsidRPr="009951DE">
              <w:rPr>
                <w:rStyle w:val="cf01"/>
                <w:rFonts w:asciiTheme="minorHAnsi" w:hAnsiTheme="minorHAnsi" w:cstheme="minorHAnsi"/>
                <w:sz w:val="20"/>
                <w:szCs w:val="20"/>
                <w:lang w:val="sk-SK"/>
              </w:rPr>
              <w:t xml:space="preserve">príspevkov na začatie vykonávania </w:t>
            </w:r>
            <w:r w:rsidR="002B111A">
              <w:rPr>
                <w:rStyle w:val="cf01"/>
                <w:rFonts w:asciiTheme="minorHAnsi" w:hAnsiTheme="minorHAnsi" w:cstheme="minorHAnsi"/>
                <w:sz w:val="20"/>
                <w:szCs w:val="20"/>
                <w:lang w:val="sk-SK"/>
              </w:rPr>
              <w:t>SZČ</w:t>
            </w:r>
            <w:r w:rsidRPr="009951DE">
              <w:rPr>
                <w:rStyle w:val="cf01"/>
                <w:rFonts w:asciiTheme="minorHAnsi" w:hAnsiTheme="minorHAnsi" w:cstheme="minorHAnsi"/>
                <w:sz w:val="20"/>
                <w:szCs w:val="20"/>
                <w:lang w:val="sk-SK"/>
              </w:rPr>
              <w:t xml:space="preserve"> </w:t>
            </w:r>
            <w:r w:rsidR="005E6052" w:rsidRPr="009951DE">
              <w:rPr>
                <w:rStyle w:val="cf01"/>
                <w:rFonts w:asciiTheme="minorHAnsi" w:hAnsiTheme="minorHAnsi" w:cstheme="minorHAnsi"/>
                <w:sz w:val="20"/>
                <w:szCs w:val="20"/>
                <w:lang w:val="sk-SK"/>
              </w:rPr>
              <w:t>a podporu</w:t>
            </w:r>
            <w:r w:rsidRPr="009951DE">
              <w:rPr>
                <w:rStyle w:val="cf01"/>
                <w:rFonts w:asciiTheme="minorHAnsi" w:hAnsiTheme="minorHAnsi" w:cstheme="minorHAnsi"/>
                <w:sz w:val="20"/>
                <w:szCs w:val="20"/>
                <w:lang w:val="sk-SK"/>
              </w:rPr>
              <w:t xml:space="preserve"> absolventskej praxe </w:t>
            </w:r>
            <w:r w:rsidR="005E6052" w:rsidRPr="009951DE">
              <w:rPr>
                <w:rStyle w:val="cf01"/>
                <w:rFonts w:asciiTheme="minorHAnsi" w:hAnsiTheme="minorHAnsi" w:cstheme="minorHAnsi"/>
                <w:sz w:val="20"/>
                <w:szCs w:val="20"/>
                <w:lang w:val="sk-SK"/>
              </w:rPr>
              <w:t>podľa § 51 zákona o</w:t>
            </w:r>
            <w:r w:rsidR="009951DE">
              <w:rPr>
                <w:rStyle w:val="cf01"/>
                <w:rFonts w:asciiTheme="minorHAnsi" w:hAnsiTheme="minorHAnsi" w:cstheme="minorHAnsi"/>
                <w:sz w:val="20"/>
                <w:szCs w:val="20"/>
                <w:lang w:val="sk-SK"/>
              </w:rPr>
              <w:t> </w:t>
            </w:r>
            <w:r w:rsidR="005E6052" w:rsidRPr="009951DE">
              <w:rPr>
                <w:rStyle w:val="cf01"/>
                <w:rFonts w:asciiTheme="minorHAnsi" w:hAnsiTheme="minorHAnsi" w:cstheme="minorHAnsi"/>
                <w:sz w:val="20"/>
                <w:szCs w:val="20"/>
                <w:lang w:val="sk-SK"/>
              </w:rPr>
              <w:t>službách</w:t>
            </w:r>
            <w:r w:rsidR="009951DE">
              <w:rPr>
                <w:rStyle w:val="cf01"/>
                <w:rFonts w:asciiTheme="minorHAnsi" w:hAnsiTheme="minorHAnsi" w:cstheme="minorHAnsi"/>
                <w:sz w:val="20"/>
                <w:szCs w:val="20"/>
                <w:lang w:val="sk-SK"/>
              </w:rPr>
              <w:t xml:space="preserve"> </w:t>
            </w:r>
            <w:r w:rsidR="001845F1">
              <w:rPr>
                <w:rStyle w:val="cf01"/>
                <w:rFonts w:asciiTheme="minorHAnsi" w:hAnsiTheme="minorHAnsi" w:cstheme="minorHAnsi"/>
                <w:sz w:val="20"/>
                <w:szCs w:val="20"/>
                <w:lang w:val="sk-SK"/>
              </w:rPr>
              <w:t>zamestnanosti.</w:t>
            </w:r>
          </w:p>
          <w:p w14:paraId="46C9E298" w14:textId="77777777" w:rsidR="001F3366" w:rsidRPr="009951DE" w:rsidRDefault="001F3366" w:rsidP="00666560">
            <w:pPr>
              <w:widowControl/>
              <w:autoSpaceDE/>
              <w:autoSpaceDN/>
              <w:jc w:val="both"/>
              <w:rPr>
                <w:rStyle w:val="cf01"/>
                <w:rFonts w:asciiTheme="minorHAnsi" w:hAnsiTheme="minorHAnsi" w:cstheme="minorHAnsi"/>
                <w:sz w:val="20"/>
                <w:szCs w:val="20"/>
                <w:lang w:val="sk-SK"/>
              </w:rPr>
            </w:pPr>
          </w:p>
          <w:p w14:paraId="4A06CDCA" w14:textId="77777777" w:rsidR="001845F1" w:rsidRDefault="001F3366" w:rsidP="00666560">
            <w:pPr>
              <w:widowControl/>
              <w:autoSpaceDE/>
              <w:autoSpaceDN/>
              <w:jc w:val="both"/>
              <w:rPr>
                <w:rStyle w:val="cf01"/>
                <w:rFonts w:asciiTheme="minorHAnsi" w:hAnsiTheme="minorHAnsi" w:cstheme="minorHAnsi"/>
                <w:sz w:val="20"/>
                <w:szCs w:val="20"/>
                <w:lang w:val="sk-SK"/>
              </w:rPr>
            </w:pPr>
            <w:r w:rsidRPr="009951DE">
              <w:rPr>
                <w:rStyle w:val="cf01"/>
                <w:rFonts w:asciiTheme="minorHAnsi" w:hAnsiTheme="minorHAnsi" w:cstheme="minorHAnsi"/>
                <w:b/>
                <w:sz w:val="20"/>
                <w:szCs w:val="20"/>
                <w:lang w:val="sk-SK"/>
              </w:rPr>
              <w:t>Akčný plán na ďalšie posilnenie integrácie dlhodobo nezamestnaný</w:t>
            </w:r>
            <w:r w:rsidR="00DE744E" w:rsidRPr="009951DE">
              <w:rPr>
                <w:rStyle w:val="cf01"/>
                <w:rFonts w:asciiTheme="minorHAnsi" w:hAnsiTheme="minorHAnsi" w:cstheme="minorHAnsi"/>
                <w:b/>
                <w:sz w:val="20"/>
                <w:szCs w:val="20"/>
                <w:lang w:val="sk-SK"/>
              </w:rPr>
              <w:t>ch na trh práce v SR s výhľadom</w:t>
            </w:r>
            <w:r w:rsidR="00BD310B">
              <w:rPr>
                <w:rStyle w:val="cf01"/>
                <w:rFonts w:asciiTheme="minorHAnsi" w:hAnsiTheme="minorHAnsi" w:cstheme="minorHAnsi"/>
                <w:b/>
                <w:sz w:val="20"/>
                <w:szCs w:val="20"/>
                <w:lang w:val="sk-SK"/>
              </w:rPr>
              <w:t xml:space="preserve"> do roku 2030</w:t>
            </w:r>
            <w:r w:rsidRPr="009951DE">
              <w:rPr>
                <w:rStyle w:val="cf01"/>
                <w:rFonts w:asciiTheme="minorHAnsi" w:hAnsiTheme="minorHAnsi" w:cstheme="minorHAnsi"/>
                <w:sz w:val="20"/>
                <w:szCs w:val="20"/>
                <w:lang w:val="sk-SK"/>
              </w:rPr>
              <w:t xml:space="preserve"> v časti </w:t>
            </w:r>
            <w:r w:rsidR="002C562F" w:rsidRPr="00115E4E">
              <w:rPr>
                <w:rStyle w:val="cf01"/>
                <w:rFonts w:asciiTheme="minorHAnsi" w:hAnsiTheme="minorHAnsi" w:cstheme="minorHAnsi"/>
                <w:i/>
                <w:sz w:val="20"/>
                <w:szCs w:val="20"/>
                <w:lang w:val="sk-SK"/>
              </w:rPr>
              <w:t>Plánované</w:t>
            </w:r>
            <w:r w:rsidRPr="00115E4E">
              <w:rPr>
                <w:rStyle w:val="cf01"/>
                <w:rFonts w:asciiTheme="minorHAnsi" w:hAnsiTheme="minorHAnsi" w:cstheme="minorHAnsi"/>
                <w:i/>
                <w:sz w:val="20"/>
                <w:szCs w:val="20"/>
                <w:lang w:val="sk-SK"/>
              </w:rPr>
              <w:t xml:space="preserve"> iniciatívy/akcie</w:t>
            </w:r>
            <w:r w:rsidRPr="009951DE">
              <w:rPr>
                <w:rStyle w:val="cf01"/>
                <w:rFonts w:asciiTheme="minorHAnsi" w:hAnsiTheme="minorHAnsi" w:cstheme="minorHAnsi"/>
                <w:sz w:val="20"/>
                <w:szCs w:val="20"/>
                <w:lang w:val="sk-SK"/>
              </w:rPr>
              <w:t xml:space="preserve"> </w:t>
            </w:r>
            <w:r w:rsidR="008E522C" w:rsidRPr="009951DE">
              <w:rPr>
                <w:rStyle w:val="cf01"/>
                <w:rFonts w:asciiTheme="minorHAnsi" w:hAnsiTheme="minorHAnsi" w:cstheme="minorHAnsi"/>
                <w:sz w:val="20"/>
                <w:szCs w:val="20"/>
                <w:lang w:val="sk-SK"/>
              </w:rPr>
              <w:t xml:space="preserve">navrhuje </w:t>
            </w:r>
          </w:p>
          <w:p w14:paraId="02119FCB" w14:textId="77777777" w:rsidR="001845F1" w:rsidRPr="001845F1" w:rsidRDefault="008E522C" w:rsidP="004819BF">
            <w:pPr>
              <w:pStyle w:val="Odsekzoznamu"/>
              <w:widowControl/>
              <w:numPr>
                <w:ilvl w:val="0"/>
                <w:numId w:val="20"/>
              </w:numPr>
              <w:autoSpaceDE/>
              <w:autoSpaceDN/>
              <w:jc w:val="both"/>
              <w:rPr>
                <w:rFonts w:asciiTheme="minorHAnsi" w:hAnsiTheme="minorHAnsi" w:cstheme="minorHAnsi"/>
                <w:sz w:val="20"/>
                <w:szCs w:val="20"/>
                <w:lang w:val="sk-SK"/>
              </w:rPr>
            </w:pPr>
            <w:r w:rsidRPr="001845F1">
              <w:rPr>
                <w:rFonts w:asciiTheme="minorHAnsi" w:hAnsiTheme="minorHAnsi" w:cstheme="minorHAnsi"/>
                <w:sz w:val="20"/>
                <w:szCs w:val="20"/>
                <w:lang w:val="sk-SK"/>
              </w:rPr>
              <w:t>umiestňovať DN</w:t>
            </w:r>
            <w:r w:rsidR="00D629AC" w:rsidRPr="001845F1">
              <w:rPr>
                <w:rFonts w:asciiTheme="minorHAnsi" w:hAnsiTheme="minorHAnsi" w:cstheme="minorHAnsi"/>
                <w:sz w:val="20"/>
                <w:szCs w:val="20"/>
                <w:lang w:val="sk-SK"/>
              </w:rPr>
              <w:t>O</w:t>
            </w:r>
            <w:r w:rsidRPr="001845F1">
              <w:rPr>
                <w:rFonts w:asciiTheme="minorHAnsi" w:hAnsiTheme="minorHAnsi" w:cstheme="minorHAnsi"/>
                <w:sz w:val="20"/>
                <w:szCs w:val="20"/>
                <w:lang w:val="sk-SK"/>
              </w:rPr>
              <w:t xml:space="preserve"> </w:t>
            </w:r>
            <w:proofErr w:type="spellStart"/>
            <w:r w:rsidRPr="001845F1">
              <w:rPr>
                <w:rFonts w:asciiTheme="minorHAnsi" w:hAnsiTheme="minorHAnsi" w:cstheme="minorHAnsi"/>
                <w:sz w:val="20"/>
                <w:szCs w:val="20"/>
                <w:lang w:val="sk-SK"/>
              </w:rPr>
              <w:t>UoZ</w:t>
            </w:r>
            <w:proofErr w:type="spellEnd"/>
            <w:r w:rsidRPr="001845F1">
              <w:rPr>
                <w:rFonts w:asciiTheme="minorHAnsi" w:hAnsiTheme="minorHAnsi" w:cstheme="minorHAnsi"/>
                <w:sz w:val="20"/>
                <w:szCs w:val="20"/>
                <w:lang w:val="sk-SK"/>
              </w:rPr>
              <w:t xml:space="preserve"> u zamestnávateľov s podporou za</w:t>
            </w:r>
            <w:r w:rsidR="001845F1" w:rsidRPr="001845F1">
              <w:rPr>
                <w:rFonts w:asciiTheme="minorHAnsi" w:hAnsiTheme="minorHAnsi" w:cstheme="minorHAnsi"/>
                <w:sz w:val="20"/>
                <w:szCs w:val="20"/>
                <w:lang w:val="sk-SK"/>
              </w:rPr>
              <w:t>pracovania pod vedením mentora</w:t>
            </w:r>
          </w:p>
          <w:p w14:paraId="792BE750" w14:textId="77777777" w:rsidR="001845F1" w:rsidRPr="001845F1" w:rsidRDefault="001845F1" w:rsidP="004819BF">
            <w:pPr>
              <w:pStyle w:val="Odsekzoznamu"/>
              <w:widowControl/>
              <w:numPr>
                <w:ilvl w:val="0"/>
                <w:numId w:val="20"/>
              </w:numPr>
              <w:autoSpaceDE/>
              <w:autoSpaceDN/>
              <w:jc w:val="both"/>
              <w:rPr>
                <w:rFonts w:asciiTheme="minorHAnsi" w:hAnsiTheme="minorHAnsi" w:cstheme="minorHAnsi"/>
                <w:sz w:val="20"/>
                <w:szCs w:val="20"/>
                <w:lang w:val="sk-SK"/>
              </w:rPr>
            </w:pPr>
            <w:r w:rsidRPr="001845F1">
              <w:rPr>
                <w:rFonts w:asciiTheme="minorHAnsi" w:hAnsiTheme="minorHAnsi" w:cstheme="minorHAnsi"/>
                <w:sz w:val="20"/>
                <w:szCs w:val="20"/>
                <w:lang w:val="sk-SK"/>
              </w:rPr>
              <w:t>pomôcť získať pracovné skúsenosti a zručnosti</w:t>
            </w:r>
            <w:r w:rsidR="008E522C" w:rsidRPr="001845F1">
              <w:rPr>
                <w:rFonts w:asciiTheme="minorHAnsi" w:hAnsiTheme="minorHAnsi" w:cstheme="minorHAnsi"/>
                <w:sz w:val="20"/>
                <w:szCs w:val="20"/>
                <w:lang w:val="sk-SK"/>
              </w:rPr>
              <w:t>, formou poskytovania finančných príspevkov na podpor</w:t>
            </w:r>
            <w:r w:rsidRPr="001845F1">
              <w:rPr>
                <w:rFonts w:asciiTheme="minorHAnsi" w:hAnsiTheme="minorHAnsi" w:cstheme="minorHAnsi"/>
                <w:sz w:val="20"/>
                <w:szCs w:val="20"/>
                <w:lang w:val="sk-SK"/>
              </w:rPr>
              <w:t>u vytvorenia pracovného miesta</w:t>
            </w:r>
            <w:r w:rsidR="008E522C" w:rsidRPr="001845F1">
              <w:rPr>
                <w:rFonts w:asciiTheme="minorHAnsi" w:hAnsiTheme="minorHAnsi" w:cstheme="minorHAnsi"/>
                <w:sz w:val="20"/>
                <w:szCs w:val="20"/>
                <w:lang w:val="sk-SK"/>
              </w:rPr>
              <w:t xml:space="preserve"> </w:t>
            </w:r>
          </w:p>
          <w:p w14:paraId="2455ED97" w14:textId="77777777" w:rsidR="008E522C" w:rsidRPr="001845F1" w:rsidRDefault="008E522C" w:rsidP="004819BF">
            <w:pPr>
              <w:pStyle w:val="Odsekzoznamu"/>
              <w:widowControl/>
              <w:numPr>
                <w:ilvl w:val="0"/>
                <w:numId w:val="20"/>
              </w:numPr>
              <w:autoSpaceDE/>
              <w:autoSpaceDN/>
              <w:jc w:val="both"/>
              <w:rPr>
                <w:rFonts w:asciiTheme="minorHAnsi" w:hAnsiTheme="minorHAnsi" w:cstheme="minorHAnsi"/>
                <w:sz w:val="20"/>
                <w:szCs w:val="20"/>
                <w:lang w:val="sk-SK"/>
              </w:rPr>
            </w:pPr>
            <w:r w:rsidRPr="001845F1">
              <w:rPr>
                <w:rFonts w:asciiTheme="minorHAnsi" w:hAnsiTheme="minorHAnsi" w:cstheme="minorHAnsi"/>
                <w:sz w:val="20"/>
                <w:szCs w:val="20"/>
                <w:lang w:val="sk-SK"/>
              </w:rPr>
              <w:t xml:space="preserve">podporu </w:t>
            </w:r>
            <w:proofErr w:type="spellStart"/>
            <w:r w:rsidRPr="001845F1">
              <w:rPr>
                <w:rFonts w:asciiTheme="minorHAnsi" w:hAnsiTheme="minorHAnsi" w:cstheme="minorHAnsi"/>
                <w:sz w:val="20"/>
                <w:szCs w:val="20"/>
                <w:lang w:val="sk-SK"/>
              </w:rPr>
              <w:t>samozamestnávania</w:t>
            </w:r>
            <w:proofErr w:type="spellEnd"/>
            <w:r w:rsidRPr="001845F1">
              <w:rPr>
                <w:rFonts w:asciiTheme="minorHAnsi" w:hAnsiTheme="minorHAnsi" w:cstheme="minorHAnsi"/>
                <w:sz w:val="20"/>
                <w:szCs w:val="20"/>
                <w:lang w:val="sk-SK"/>
              </w:rPr>
              <w:t xml:space="preserve"> DN</w:t>
            </w:r>
            <w:r w:rsidR="00D629AC" w:rsidRPr="001845F1">
              <w:rPr>
                <w:rFonts w:asciiTheme="minorHAnsi" w:hAnsiTheme="minorHAnsi" w:cstheme="minorHAnsi"/>
                <w:sz w:val="20"/>
                <w:szCs w:val="20"/>
                <w:lang w:val="sk-SK"/>
              </w:rPr>
              <w:t>O</w:t>
            </w:r>
            <w:r w:rsidRPr="001845F1">
              <w:rPr>
                <w:rFonts w:asciiTheme="minorHAnsi" w:hAnsiTheme="minorHAnsi" w:cstheme="minorHAnsi"/>
                <w:sz w:val="20"/>
                <w:szCs w:val="20"/>
                <w:lang w:val="sk-SK"/>
              </w:rPr>
              <w:t xml:space="preserve"> </w:t>
            </w:r>
            <w:proofErr w:type="spellStart"/>
            <w:r w:rsidRPr="001845F1">
              <w:rPr>
                <w:rFonts w:asciiTheme="minorHAnsi" w:hAnsiTheme="minorHAnsi" w:cstheme="minorHAnsi"/>
                <w:sz w:val="20"/>
                <w:szCs w:val="20"/>
                <w:lang w:val="sk-SK"/>
              </w:rPr>
              <w:t>UoZ</w:t>
            </w:r>
            <w:proofErr w:type="spellEnd"/>
            <w:r w:rsidRPr="001845F1">
              <w:rPr>
                <w:rFonts w:asciiTheme="minorHAnsi" w:hAnsiTheme="minorHAnsi" w:cstheme="minorHAnsi"/>
                <w:sz w:val="20"/>
                <w:szCs w:val="20"/>
                <w:lang w:val="sk-SK"/>
              </w:rPr>
              <w:t xml:space="preserve"> spoje</w:t>
            </w:r>
            <w:r w:rsidR="002C562F" w:rsidRPr="001845F1">
              <w:rPr>
                <w:rFonts w:asciiTheme="minorHAnsi" w:hAnsiTheme="minorHAnsi" w:cstheme="minorHAnsi"/>
                <w:sz w:val="20"/>
                <w:szCs w:val="20"/>
                <w:lang w:val="sk-SK"/>
              </w:rPr>
              <w:t>n</w:t>
            </w:r>
            <w:r w:rsidRPr="001845F1">
              <w:rPr>
                <w:rFonts w:asciiTheme="minorHAnsi" w:hAnsiTheme="minorHAnsi" w:cstheme="minorHAnsi"/>
                <w:sz w:val="20"/>
                <w:szCs w:val="20"/>
                <w:lang w:val="sk-SK"/>
              </w:rPr>
              <w:t>ú so špeciálnou odbornou prípravou na</w:t>
            </w:r>
            <w:r w:rsidRPr="001845F1">
              <w:rPr>
                <w:lang w:val="sk-SK"/>
              </w:rPr>
              <w:t xml:space="preserve"> </w:t>
            </w:r>
            <w:proofErr w:type="spellStart"/>
            <w:r w:rsidRPr="001845F1">
              <w:rPr>
                <w:rFonts w:asciiTheme="minorHAnsi" w:hAnsiTheme="minorHAnsi" w:cstheme="minorHAnsi"/>
                <w:sz w:val="20"/>
                <w:szCs w:val="20"/>
                <w:lang w:val="sk-SK"/>
              </w:rPr>
              <w:t>samozamestnanie</w:t>
            </w:r>
            <w:proofErr w:type="spellEnd"/>
            <w:r w:rsidRPr="001845F1">
              <w:rPr>
                <w:rFonts w:asciiTheme="minorHAnsi" w:hAnsiTheme="minorHAnsi" w:cstheme="minorHAnsi"/>
                <w:sz w:val="20"/>
                <w:szCs w:val="20"/>
                <w:lang w:val="sk-SK"/>
              </w:rPr>
              <w:t xml:space="preserve"> a úspešné podnikanie s poskytnutím príspe</w:t>
            </w:r>
            <w:r w:rsidR="001845F1" w:rsidRPr="001845F1">
              <w:rPr>
                <w:rFonts w:asciiTheme="minorHAnsi" w:hAnsiTheme="minorHAnsi" w:cstheme="minorHAnsi"/>
                <w:sz w:val="20"/>
                <w:szCs w:val="20"/>
                <w:lang w:val="sk-SK"/>
              </w:rPr>
              <w:t>vku na odštartovanie podnikania</w:t>
            </w:r>
          </w:p>
          <w:p w14:paraId="0F887846" w14:textId="77777777" w:rsidR="001F3366" w:rsidRPr="009951DE" w:rsidRDefault="001F3366" w:rsidP="00666560">
            <w:pPr>
              <w:widowControl/>
              <w:autoSpaceDE/>
              <w:autoSpaceDN/>
              <w:jc w:val="both"/>
              <w:rPr>
                <w:rStyle w:val="cf01"/>
                <w:rFonts w:asciiTheme="minorHAnsi" w:hAnsiTheme="minorHAnsi" w:cstheme="minorHAnsi"/>
                <w:sz w:val="20"/>
                <w:szCs w:val="20"/>
                <w:lang w:val="sk-SK"/>
              </w:rPr>
            </w:pPr>
          </w:p>
          <w:p w14:paraId="017AD4AC" w14:textId="77777777" w:rsidR="00561BA2" w:rsidRDefault="001F3366" w:rsidP="00666560">
            <w:pPr>
              <w:widowControl/>
              <w:autoSpaceDE/>
              <w:autoSpaceDN/>
              <w:jc w:val="both"/>
              <w:rPr>
                <w:rFonts w:asciiTheme="minorHAnsi" w:hAnsiTheme="minorHAnsi" w:cstheme="minorHAnsi"/>
                <w:sz w:val="20"/>
                <w:szCs w:val="20"/>
                <w:lang w:val="sk-SK"/>
              </w:rPr>
            </w:pPr>
            <w:r w:rsidRPr="009951DE">
              <w:rPr>
                <w:rFonts w:asciiTheme="minorHAnsi" w:eastAsia="Times New Roman" w:hAnsiTheme="minorHAnsi" w:cstheme="minorHAnsi"/>
                <w:b/>
                <w:sz w:val="20"/>
                <w:szCs w:val="20"/>
                <w:lang w:val="sk-SK"/>
              </w:rPr>
              <w:t>Európsky</w:t>
            </w:r>
            <w:r w:rsidRPr="009951DE">
              <w:rPr>
                <w:rFonts w:eastAsia="Times New Roman"/>
                <w:b/>
                <w:lang w:val="sk-SK"/>
              </w:rPr>
              <w:t xml:space="preserve"> </w:t>
            </w:r>
            <w:r w:rsidRPr="009951DE">
              <w:rPr>
                <w:rFonts w:asciiTheme="minorHAnsi" w:eastAsia="Times New Roman" w:hAnsiTheme="minorHAnsi" w:cstheme="minorHAnsi"/>
                <w:b/>
                <w:sz w:val="20"/>
                <w:szCs w:val="20"/>
                <w:lang w:val="sk-SK"/>
              </w:rPr>
              <w:t>pilier sociálnych práv -</w:t>
            </w:r>
            <w:r w:rsidRPr="009951DE">
              <w:rPr>
                <w:rFonts w:asciiTheme="minorHAnsi" w:eastAsia="Times New Roman" w:hAnsiTheme="minorHAnsi" w:cstheme="minorHAnsi"/>
                <w:sz w:val="20"/>
                <w:szCs w:val="20"/>
                <w:lang w:val="sk-SK"/>
              </w:rPr>
              <w:t xml:space="preserve"> </w:t>
            </w:r>
            <w:r w:rsidRPr="009951DE">
              <w:rPr>
                <w:rStyle w:val="cf01"/>
                <w:lang w:val="sk-SK"/>
              </w:rPr>
              <w:t>NP</w:t>
            </w:r>
            <w:r w:rsidRPr="009951DE">
              <w:rPr>
                <w:rStyle w:val="cf01"/>
                <w:rFonts w:asciiTheme="minorHAnsi" w:hAnsiTheme="minorHAnsi" w:cstheme="minorHAnsi"/>
                <w:sz w:val="20"/>
                <w:szCs w:val="20"/>
                <w:lang w:val="sk-SK"/>
              </w:rPr>
              <w:t xml:space="preserve"> napĺňa </w:t>
            </w:r>
            <w:r w:rsidRPr="009951DE">
              <w:rPr>
                <w:rFonts w:asciiTheme="minorHAnsi" w:eastAsia="Times New Roman" w:hAnsiTheme="minorHAnsi" w:cstheme="minorHAnsi"/>
                <w:sz w:val="20"/>
                <w:szCs w:val="20"/>
                <w:lang w:val="sk-SK"/>
              </w:rPr>
              <w:t>nasledujúce zásady</w:t>
            </w:r>
            <w:r w:rsidRPr="009951DE">
              <w:rPr>
                <w:rFonts w:eastAsia="Times New Roman"/>
                <w:lang w:val="sk-SK"/>
              </w:rPr>
              <w:t xml:space="preserve">: </w:t>
            </w:r>
            <w:r w:rsidRPr="009951DE">
              <w:rPr>
                <w:rFonts w:asciiTheme="minorHAnsi" w:eastAsia="Times New Roman" w:hAnsiTheme="minorHAnsi" w:cstheme="minorHAnsi"/>
                <w:sz w:val="20"/>
                <w:szCs w:val="20"/>
                <w:lang w:val="sk-SK"/>
              </w:rPr>
              <w:t xml:space="preserve">2. Rodová rovnosť, </w:t>
            </w:r>
            <w:r w:rsidRPr="009951DE">
              <w:rPr>
                <w:rFonts w:asciiTheme="minorHAnsi" w:hAnsiTheme="minorHAnsi" w:cstheme="minorHAnsi"/>
                <w:sz w:val="20"/>
                <w:szCs w:val="20"/>
                <w:lang w:val="sk-SK"/>
              </w:rPr>
              <w:t>3. Rovnaké príležitosti, 4. Aktívna podpora zamestnanosti.</w:t>
            </w:r>
          </w:p>
          <w:p w14:paraId="603D89A6" w14:textId="77777777" w:rsidR="00561BA2" w:rsidRDefault="00561BA2" w:rsidP="00666560">
            <w:pPr>
              <w:widowControl/>
              <w:autoSpaceDE/>
              <w:autoSpaceDN/>
              <w:jc w:val="both"/>
              <w:rPr>
                <w:rFonts w:asciiTheme="minorHAnsi" w:hAnsiTheme="minorHAnsi" w:cstheme="minorHAnsi"/>
                <w:sz w:val="20"/>
                <w:szCs w:val="20"/>
                <w:lang w:val="sk-SK"/>
              </w:rPr>
            </w:pPr>
          </w:p>
          <w:p w14:paraId="33D683DE" w14:textId="339564BD" w:rsidR="00561BA2" w:rsidRPr="00393F2B" w:rsidRDefault="0071631A" w:rsidP="00561BA2">
            <w:pPr>
              <w:widowControl/>
              <w:autoSpaceDE/>
              <w:autoSpaceDN/>
              <w:jc w:val="both"/>
              <w:rPr>
                <w:rFonts w:asciiTheme="minorHAnsi" w:hAnsiTheme="minorHAnsi" w:cstheme="minorHAnsi"/>
                <w:sz w:val="20"/>
                <w:szCs w:val="20"/>
                <w:lang w:val="sk-SK"/>
              </w:rPr>
            </w:pPr>
            <w:r>
              <w:rPr>
                <w:rFonts w:asciiTheme="minorHAnsi" w:hAnsiTheme="minorHAnsi" w:cstheme="minorHAnsi"/>
                <w:sz w:val="20"/>
                <w:szCs w:val="20"/>
                <w:lang w:val="sk-SK"/>
              </w:rPr>
              <w:t>Vládou SR schválený d</w:t>
            </w:r>
            <w:r w:rsidRPr="008A3213">
              <w:rPr>
                <w:rFonts w:asciiTheme="minorHAnsi" w:hAnsiTheme="minorHAnsi" w:cstheme="minorHAnsi"/>
                <w:sz w:val="20"/>
                <w:szCs w:val="20"/>
                <w:lang w:val="sk-SK"/>
              </w:rPr>
              <w:t xml:space="preserve">okument </w:t>
            </w:r>
            <w:r w:rsidR="00561BA2" w:rsidRPr="00942913">
              <w:rPr>
                <w:rFonts w:asciiTheme="minorHAnsi" w:hAnsiTheme="minorHAnsi" w:cstheme="minorHAnsi"/>
                <w:b/>
                <w:sz w:val="20"/>
                <w:szCs w:val="20"/>
                <w:lang w:val="sk-SK"/>
              </w:rPr>
              <w:t>Vymedzenie národných cieľov do roku 2030 v kontexte Akčného plánu na realizáciu Európskeho piliera sociálnych práv</w:t>
            </w:r>
            <w:r w:rsidR="00561BA2">
              <w:rPr>
                <w:rFonts w:asciiTheme="minorHAnsi" w:hAnsiTheme="minorHAnsi" w:cstheme="minorHAnsi"/>
                <w:b/>
                <w:sz w:val="20"/>
                <w:szCs w:val="20"/>
                <w:lang w:val="sk-SK"/>
              </w:rPr>
              <w:t xml:space="preserve"> </w:t>
            </w:r>
            <w:r w:rsidR="00561BA2">
              <w:rPr>
                <w:rFonts w:asciiTheme="minorHAnsi" w:hAnsiTheme="minorHAnsi" w:cstheme="minorHAnsi"/>
                <w:sz w:val="20"/>
                <w:szCs w:val="20"/>
                <w:lang w:val="sk-SK"/>
              </w:rPr>
              <w:t xml:space="preserve">si stanovuje za jeden z hlavných cieľov </w:t>
            </w:r>
            <w:r w:rsidR="00561BA2" w:rsidRPr="00393F2B">
              <w:rPr>
                <w:rFonts w:asciiTheme="minorHAnsi" w:hAnsiTheme="minorHAnsi" w:cstheme="minorHAnsi"/>
                <w:sz w:val="20"/>
                <w:szCs w:val="20"/>
                <w:lang w:val="sk-SK"/>
              </w:rPr>
              <w:t xml:space="preserve">zvýšiť mieru zamestnanosti obyvateľov vo </w:t>
            </w:r>
            <w:r w:rsidR="00561BA2">
              <w:rPr>
                <w:rFonts w:asciiTheme="minorHAnsi" w:hAnsiTheme="minorHAnsi" w:cstheme="minorHAnsi"/>
                <w:sz w:val="20"/>
                <w:szCs w:val="20"/>
                <w:lang w:val="sk-SK"/>
              </w:rPr>
              <w:t>veku od 20 do 64 rokov na 76,5%</w:t>
            </w:r>
            <w:r w:rsidR="00EB3596">
              <w:rPr>
                <w:rFonts w:asciiTheme="minorHAnsi" w:hAnsiTheme="minorHAnsi" w:cstheme="minorHAnsi"/>
                <w:sz w:val="20"/>
                <w:szCs w:val="20"/>
                <w:lang w:val="sk-SK"/>
              </w:rPr>
              <w:t xml:space="preserve"> a znížiť mie</w:t>
            </w:r>
            <w:r w:rsidR="00742A26">
              <w:rPr>
                <w:rFonts w:asciiTheme="minorHAnsi" w:hAnsiTheme="minorHAnsi" w:cstheme="minorHAnsi"/>
                <w:sz w:val="20"/>
                <w:szCs w:val="20"/>
                <w:lang w:val="sk-SK"/>
              </w:rPr>
              <w:t>ru mladých ľudí v situácii NEET</w:t>
            </w:r>
            <w:r w:rsidR="00BD310B">
              <w:rPr>
                <w:rFonts w:asciiTheme="minorHAnsi" w:hAnsiTheme="minorHAnsi" w:cstheme="minorHAnsi"/>
                <w:sz w:val="20"/>
                <w:szCs w:val="20"/>
                <w:lang w:val="sk-SK"/>
              </w:rPr>
              <w:t xml:space="preserve"> na priemer EÚ (9%).</w:t>
            </w:r>
          </w:p>
          <w:p w14:paraId="478DA36E" w14:textId="77777777" w:rsidR="003D6308" w:rsidRPr="00C26C58" w:rsidRDefault="001F3366" w:rsidP="00C26C58">
            <w:pPr>
              <w:widowControl/>
              <w:autoSpaceDE/>
              <w:autoSpaceDN/>
              <w:jc w:val="both"/>
              <w:rPr>
                <w:rStyle w:val="cf01"/>
                <w:rFonts w:asciiTheme="minorHAnsi" w:eastAsia="Times New Roman" w:hAnsiTheme="minorHAnsi" w:cstheme="minorHAnsi"/>
                <w:color w:val="548DD4" w:themeColor="text2" w:themeTint="99"/>
                <w:sz w:val="20"/>
                <w:szCs w:val="20"/>
                <w:lang w:val="sk-SK"/>
              </w:rPr>
            </w:pPr>
            <w:r w:rsidRPr="009951DE">
              <w:rPr>
                <w:rFonts w:asciiTheme="minorHAnsi" w:hAnsiTheme="minorHAnsi" w:cstheme="minorHAnsi"/>
                <w:sz w:val="20"/>
                <w:szCs w:val="20"/>
                <w:lang w:val="sk-SK"/>
              </w:rPr>
              <w:t xml:space="preserve"> </w:t>
            </w:r>
          </w:p>
          <w:p w14:paraId="1FC38D40" w14:textId="77777777" w:rsidR="00FF0020" w:rsidRPr="009951DE" w:rsidRDefault="00FF0020" w:rsidP="004819BF">
            <w:pPr>
              <w:pStyle w:val="Odsekzoznamu"/>
              <w:widowControl/>
              <w:numPr>
                <w:ilvl w:val="0"/>
                <w:numId w:val="4"/>
              </w:numPr>
              <w:autoSpaceDE/>
              <w:autoSpaceDN/>
              <w:spacing w:before="0"/>
              <w:ind w:left="1077"/>
              <w:jc w:val="both"/>
              <w:rPr>
                <w:rStyle w:val="cf01"/>
                <w:rFonts w:asciiTheme="minorHAnsi" w:hAnsiTheme="minorHAnsi" w:cstheme="minorHAnsi"/>
                <w:b/>
                <w:color w:val="548DD4" w:themeColor="text2" w:themeTint="99"/>
                <w:sz w:val="20"/>
                <w:szCs w:val="20"/>
                <w:lang w:val="sk-SK"/>
              </w:rPr>
            </w:pPr>
            <w:r w:rsidRPr="009951DE">
              <w:rPr>
                <w:rStyle w:val="cf01"/>
                <w:rFonts w:asciiTheme="minorHAnsi" w:hAnsiTheme="minorHAnsi" w:cstheme="minorHAnsi"/>
                <w:b/>
                <w:color w:val="548DD4" w:themeColor="text2" w:themeTint="99"/>
                <w:sz w:val="20"/>
                <w:szCs w:val="20"/>
                <w:lang w:val="sk-SK"/>
              </w:rPr>
              <w:t xml:space="preserve">Predchádzajúce analýzy </w:t>
            </w:r>
          </w:p>
          <w:p w14:paraId="2C0EA55F" w14:textId="77777777" w:rsidR="00F22377" w:rsidRPr="002C0081" w:rsidRDefault="00F22377" w:rsidP="00666560">
            <w:pPr>
              <w:widowControl/>
              <w:autoSpaceDE/>
              <w:autoSpaceDN/>
              <w:jc w:val="both"/>
              <w:rPr>
                <w:rFonts w:asciiTheme="minorHAnsi" w:hAnsiTheme="minorHAnsi" w:cstheme="minorHAnsi"/>
                <w:b/>
                <w:sz w:val="20"/>
                <w:szCs w:val="20"/>
                <w:u w:val="single"/>
                <w:lang w:val="sk-SK"/>
              </w:rPr>
            </w:pPr>
            <w:r w:rsidRPr="009951DE">
              <w:rPr>
                <w:rFonts w:asciiTheme="minorHAnsi" w:hAnsiTheme="minorHAnsi" w:cstheme="minorHAnsi"/>
                <w:b/>
                <w:sz w:val="20"/>
                <w:szCs w:val="20"/>
                <w:u w:val="single"/>
                <w:lang w:val="sk-SK"/>
              </w:rPr>
              <w:t>Vytváranie</w:t>
            </w:r>
            <w:r w:rsidR="002C0081">
              <w:rPr>
                <w:rFonts w:asciiTheme="minorHAnsi" w:hAnsiTheme="minorHAnsi" w:cstheme="minorHAnsi"/>
                <w:b/>
                <w:sz w:val="20"/>
                <w:szCs w:val="20"/>
                <w:u w:val="single"/>
                <w:lang w:val="sk-SK"/>
              </w:rPr>
              <w:t xml:space="preserve"> udržateľných pracovných miest:</w:t>
            </w:r>
          </w:p>
          <w:p w14:paraId="48EAEE2D" w14:textId="77777777" w:rsidR="00F22377" w:rsidRPr="009951DE"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 odporúčaní Záverečnej hodnotiacej správy (ZHS) – </w:t>
            </w:r>
            <w:r w:rsidRPr="009951DE">
              <w:rPr>
                <w:rFonts w:asciiTheme="minorHAnsi" w:hAnsiTheme="minorHAnsi" w:cstheme="minorHAnsi"/>
                <w:b/>
                <w:sz w:val="20"/>
                <w:szCs w:val="20"/>
                <w:lang w:val="sk-SK"/>
              </w:rPr>
              <w:t>Hodnotenie plnenia stanovených cieľov a dopadov prioritnej osi Zamestnanosť</w:t>
            </w:r>
            <w:r w:rsidRPr="009951DE">
              <w:rPr>
                <w:rFonts w:asciiTheme="minorHAnsi" w:hAnsiTheme="minorHAnsi" w:cstheme="minorHAnsi"/>
                <w:sz w:val="20"/>
                <w:szCs w:val="20"/>
                <w:lang w:val="sk-SK"/>
              </w:rPr>
              <w:t xml:space="preserve"> vyplývajú nasledovné zistenia a odporúčania: </w:t>
            </w:r>
          </w:p>
          <w:p w14:paraId="77C004D1" w14:textId="77777777" w:rsidR="00F22377" w:rsidRPr="009951DE" w:rsidRDefault="00285F58" w:rsidP="004819BF">
            <w:pPr>
              <w:widowControl/>
              <w:numPr>
                <w:ilvl w:val="0"/>
                <w:numId w:val="14"/>
              </w:numPr>
              <w:autoSpaceDE/>
              <w:autoSpaceDN/>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NP Reštart – príležitosť pre dlhodobo nezamestnaných vrátiť sa na trh práce, Chceme byť aktívni na trhu práce, Cesta z kruhu nezamestnanosti, ale aj Šanca na zamestnanie </w:t>
            </w:r>
            <w:r w:rsidRPr="009951DE">
              <w:rPr>
                <w:rFonts w:asciiTheme="minorHAnsi" w:hAnsiTheme="minorHAnsi" w:cstheme="minorHAnsi"/>
                <w:sz w:val="20"/>
                <w:szCs w:val="20"/>
                <w:lang w:val="sk-SK"/>
              </w:rPr>
              <w:t xml:space="preserve">sú projekty pre znevýhodnené skupiny, ktoré </w:t>
            </w:r>
            <w:r w:rsidR="00F22377" w:rsidRPr="009951DE">
              <w:rPr>
                <w:rFonts w:asciiTheme="minorHAnsi" w:hAnsiTheme="minorHAnsi" w:cstheme="minorHAnsi"/>
                <w:sz w:val="20"/>
                <w:szCs w:val="20"/>
                <w:lang w:val="sk-SK"/>
              </w:rPr>
              <w:t xml:space="preserve">podporujú zamestnanosť pomocou príspevkov </w:t>
            </w:r>
            <w:r w:rsidRPr="009951DE">
              <w:rPr>
                <w:rFonts w:asciiTheme="minorHAnsi" w:hAnsiTheme="minorHAnsi" w:cstheme="minorHAnsi"/>
                <w:sz w:val="20"/>
                <w:szCs w:val="20"/>
                <w:lang w:val="sk-SK"/>
              </w:rPr>
              <w:t xml:space="preserve">a </w:t>
            </w:r>
            <w:r w:rsidR="00F22377" w:rsidRPr="009951DE">
              <w:rPr>
                <w:rFonts w:asciiTheme="minorHAnsi" w:hAnsiTheme="minorHAnsi" w:cstheme="minorHAnsi"/>
                <w:sz w:val="20"/>
                <w:szCs w:val="20"/>
                <w:lang w:val="sk-SK"/>
              </w:rPr>
              <w:t>v priebehu sledovaného obdobia</w:t>
            </w:r>
            <w:r w:rsidRPr="009951DE">
              <w:rPr>
                <w:rFonts w:asciiTheme="minorHAnsi" w:hAnsiTheme="minorHAnsi" w:cstheme="minorHAnsi"/>
                <w:sz w:val="20"/>
                <w:szCs w:val="20"/>
                <w:lang w:val="sk-SK"/>
              </w:rPr>
              <w:t xml:space="preserve"> dosiahli</w:t>
            </w:r>
            <w:r w:rsidR="00F22377" w:rsidRPr="009951DE">
              <w:rPr>
                <w:rFonts w:asciiTheme="minorHAnsi" w:hAnsiTheme="minorHAnsi" w:cstheme="minorHAnsi"/>
                <w:sz w:val="20"/>
                <w:szCs w:val="20"/>
                <w:lang w:val="sk-SK"/>
              </w:rPr>
              <w:t xml:space="preserve"> aspoň minimálny účinok a to hlavne v skupine DN</w:t>
            </w:r>
            <w:r w:rsidR="00D629AC">
              <w:rPr>
                <w:rFonts w:asciiTheme="minorHAnsi" w:hAnsiTheme="minorHAnsi" w:cstheme="minorHAnsi"/>
                <w:sz w:val="20"/>
                <w:szCs w:val="20"/>
                <w:lang w:val="sk-SK"/>
              </w:rPr>
              <w:t>O</w:t>
            </w:r>
            <w:r w:rsidR="00F22377" w:rsidRPr="009951DE">
              <w:rPr>
                <w:rFonts w:asciiTheme="minorHAnsi" w:hAnsiTheme="minorHAnsi" w:cstheme="minorHAnsi"/>
                <w:sz w:val="20"/>
                <w:szCs w:val="20"/>
                <w:lang w:val="sk-SK"/>
              </w:rPr>
              <w:t>. V budúcnosti je potrebné pokračovať v implementácii nástrojov, ktoré sa osvedčili svojou účinnosťou v prepojení na situáciu na trhu práce. Uvedené projekty sa zaoberali okrem iných aktivít poskytovaním finančných príspevkov na podporu vytvorenia udržateľných pracovných miest.</w:t>
            </w:r>
          </w:p>
          <w:p w14:paraId="1C85C947" w14:textId="40CAB526" w:rsidR="00F22377" w:rsidRPr="009951DE" w:rsidRDefault="00285F58" w:rsidP="004819BF">
            <w:pPr>
              <w:widowControl/>
              <w:numPr>
                <w:ilvl w:val="0"/>
                <w:numId w:val="14"/>
              </w:numPr>
              <w:autoSpaceDE/>
              <w:autoSpaceDN/>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NP Praxou k zamestnaniu, NP Reštart pre </w:t>
            </w:r>
            <w:proofErr w:type="spellStart"/>
            <w:r w:rsidRPr="009951DE">
              <w:rPr>
                <w:rFonts w:asciiTheme="minorHAnsi" w:hAnsiTheme="minorHAnsi" w:cstheme="minorHAnsi"/>
                <w:b/>
                <w:sz w:val="20"/>
                <w:szCs w:val="20"/>
                <w:lang w:val="sk-SK"/>
              </w:rPr>
              <w:t>MUoZ</w:t>
            </w:r>
            <w:proofErr w:type="spellEnd"/>
            <w:r w:rsidRPr="009951DE">
              <w:rPr>
                <w:rFonts w:asciiTheme="minorHAnsi" w:hAnsiTheme="minorHAnsi" w:cstheme="minorHAnsi"/>
                <w:b/>
                <w:sz w:val="20"/>
                <w:szCs w:val="20"/>
                <w:lang w:val="sk-SK"/>
              </w:rPr>
              <w:t>, NP Absolventská prax štartuje zamestnanie</w:t>
            </w:r>
            <w:r w:rsidRPr="009951DE">
              <w:rPr>
                <w:rFonts w:asciiTheme="minorHAnsi" w:hAnsiTheme="minorHAnsi" w:cstheme="minorHAnsi"/>
                <w:sz w:val="20"/>
                <w:szCs w:val="20"/>
                <w:lang w:val="sk-SK"/>
              </w:rPr>
              <w:t xml:space="preserve"> a </w:t>
            </w:r>
            <w:r w:rsidRPr="009951DE">
              <w:rPr>
                <w:rFonts w:asciiTheme="minorHAnsi" w:hAnsiTheme="minorHAnsi" w:cstheme="minorHAnsi"/>
                <w:b/>
                <w:sz w:val="20"/>
                <w:szCs w:val="20"/>
                <w:lang w:val="sk-SK"/>
              </w:rPr>
              <w:t>NP Úspešne na trhu práce</w:t>
            </w:r>
            <w:r w:rsidRPr="009951DE">
              <w:rPr>
                <w:rFonts w:asciiTheme="minorHAnsi" w:hAnsiTheme="minorHAnsi" w:cstheme="minorHAnsi"/>
                <w:sz w:val="20"/>
                <w:szCs w:val="20"/>
                <w:lang w:val="sk-SK"/>
              </w:rPr>
              <w:t xml:space="preserve"> </w:t>
            </w:r>
            <w:r w:rsidR="00F22377" w:rsidRPr="009951DE">
              <w:rPr>
                <w:rFonts w:asciiTheme="minorHAnsi" w:hAnsiTheme="minorHAnsi" w:cstheme="minorHAnsi"/>
                <w:sz w:val="20"/>
                <w:szCs w:val="20"/>
                <w:lang w:val="sk-SK"/>
              </w:rPr>
              <w:t>vo všeobecnosti prispeli, k</w:t>
            </w:r>
            <w:r w:rsidR="00856252">
              <w:rPr>
                <w:rFonts w:asciiTheme="minorHAnsi" w:hAnsiTheme="minorHAnsi" w:cstheme="minorHAnsi"/>
                <w:sz w:val="20"/>
                <w:szCs w:val="20"/>
                <w:lang w:val="sk-SK"/>
              </w:rPr>
              <w:t xml:space="preserve"> zvýšeniu </w:t>
            </w:r>
            <w:r w:rsidR="00F22377" w:rsidRPr="009951DE">
              <w:rPr>
                <w:rFonts w:asciiTheme="minorHAnsi" w:hAnsiTheme="minorHAnsi" w:cstheme="minorHAnsi"/>
                <w:sz w:val="20"/>
                <w:szCs w:val="20"/>
                <w:lang w:val="sk-SK"/>
              </w:rPr>
              <w:t>zamestnanosti mladých vo veku 15 – 29 aj napriek nepriaznivým demografickým zmenám v sledovanom období, a to výberom, komb</w:t>
            </w:r>
            <w:r w:rsidRPr="009951DE">
              <w:rPr>
                <w:rFonts w:asciiTheme="minorHAnsi" w:hAnsiTheme="minorHAnsi" w:cstheme="minorHAnsi"/>
                <w:sz w:val="20"/>
                <w:szCs w:val="20"/>
                <w:lang w:val="sk-SK"/>
              </w:rPr>
              <w:t>ináciou a načasovaním nástrojov.</w:t>
            </w:r>
            <w:r w:rsidR="00F22377" w:rsidRPr="009951DE">
              <w:rPr>
                <w:rFonts w:asciiTheme="minorHAnsi" w:hAnsiTheme="minorHAnsi" w:cstheme="minorHAnsi"/>
                <w:sz w:val="20"/>
                <w:szCs w:val="20"/>
                <w:lang w:val="sk-SK"/>
              </w:rPr>
              <w:t xml:space="preserve"> NP Praxou k zamestnaniu, NP </w:t>
            </w:r>
            <w:r w:rsidR="00F22377" w:rsidRPr="009951DE">
              <w:rPr>
                <w:rFonts w:asciiTheme="minorHAnsi" w:hAnsiTheme="minorHAnsi" w:cstheme="minorHAnsi"/>
                <w:sz w:val="20"/>
                <w:szCs w:val="20"/>
                <w:lang w:val="sk-SK"/>
              </w:rPr>
              <w:lastRenderedPageBreak/>
              <w:t xml:space="preserve">Reštart pre </w:t>
            </w:r>
            <w:proofErr w:type="spellStart"/>
            <w:r w:rsidR="00F22377" w:rsidRPr="009951DE">
              <w:rPr>
                <w:rFonts w:asciiTheme="minorHAnsi" w:hAnsiTheme="minorHAnsi" w:cstheme="minorHAnsi"/>
                <w:sz w:val="20"/>
                <w:szCs w:val="20"/>
                <w:lang w:val="sk-SK"/>
              </w:rPr>
              <w:t>MUoZ</w:t>
            </w:r>
            <w:proofErr w:type="spellEnd"/>
            <w:r w:rsidR="00F22377" w:rsidRPr="009951DE">
              <w:rPr>
                <w:rFonts w:asciiTheme="minorHAnsi" w:hAnsiTheme="minorHAnsi" w:cstheme="minorHAnsi"/>
                <w:sz w:val="20"/>
                <w:szCs w:val="20"/>
                <w:lang w:val="sk-SK"/>
              </w:rPr>
              <w:t>, NP Absolventská prax štartuje zamestnanie sa okrem iných aktivít zaoberali aj poskytovaním finančného príspevku na podporu vytvárania a následného udržania pracovných miest</w:t>
            </w:r>
            <w:r w:rsidR="008A19B1" w:rsidRPr="009951DE">
              <w:rPr>
                <w:rFonts w:asciiTheme="minorHAnsi" w:hAnsiTheme="minorHAnsi" w:cstheme="minorHAnsi"/>
                <w:sz w:val="20"/>
                <w:szCs w:val="20"/>
                <w:lang w:val="sk-SK"/>
              </w:rPr>
              <w:t xml:space="preserve"> pre mladých </w:t>
            </w:r>
            <w:proofErr w:type="spellStart"/>
            <w:r w:rsidR="008A19B1" w:rsidRPr="009951DE">
              <w:rPr>
                <w:rFonts w:asciiTheme="minorHAnsi" w:hAnsiTheme="minorHAnsi" w:cstheme="minorHAnsi"/>
                <w:sz w:val="20"/>
                <w:szCs w:val="20"/>
                <w:lang w:val="sk-SK"/>
              </w:rPr>
              <w:t>UoZ</w:t>
            </w:r>
            <w:proofErr w:type="spellEnd"/>
            <w:r w:rsidR="008A19B1" w:rsidRPr="009951DE">
              <w:rPr>
                <w:rFonts w:asciiTheme="minorHAnsi" w:hAnsiTheme="minorHAnsi" w:cstheme="minorHAnsi"/>
                <w:sz w:val="20"/>
                <w:szCs w:val="20"/>
                <w:lang w:val="sk-SK"/>
              </w:rPr>
              <w:t>.</w:t>
            </w:r>
            <w:r w:rsidR="00F22377" w:rsidRPr="009951DE">
              <w:rPr>
                <w:rFonts w:asciiTheme="minorHAnsi" w:hAnsiTheme="minorHAnsi" w:cstheme="minorHAnsi"/>
                <w:sz w:val="20"/>
                <w:szCs w:val="20"/>
                <w:lang w:val="sk-SK"/>
              </w:rPr>
              <w:t xml:space="preserve"> NP Úspešne na trhu práce sa navyše zaoberal poskytovaním finančného príspevku na podporu zamestnávania mladých </w:t>
            </w:r>
            <w:proofErr w:type="spellStart"/>
            <w:r w:rsidR="00F22377" w:rsidRPr="009951DE">
              <w:rPr>
                <w:rFonts w:asciiTheme="minorHAnsi" w:hAnsiTheme="minorHAnsi" w:cstheme="minorHAnsi"/>
                <w:sz w:val="20"/>
                <w:szCs w:val="20"/>
                <w:lang w:val="sk-SK"/>
              </w:rPr>
              <w:t>UoZ</w:t>
            </w:r>
            <w:proofErr w:type="spellEnd"/>
            <w:r w:rsidR="00F22377" w:rsidRPr="009951DE">
              <w:rPr>
                <w:rFonts w:asciiTheme="minorHAnsi" w:hAnsiTheme="minorHAnsi" w:cstheme="minorHAnsi"/>
                <w:sz w:val="20"/>
                <w:szCs w:val="20"/>
                <w:lang w:val="sk-SK"/>
              </w:rPr>
              <w:t xml:space="preserve"> z oprávnenej cieľovej skupiny, ktorí si vytvoria pracovné miesto, na ktorom budú prevádzkovať </w:t>
            </w:r>
            <w:r w:rsidR="002B111A">
              <w:rPr>
                <w:rFonts w:asciiTheme="minorHAnsi" w:hAnsiTheme="minorHAnsi" w:cstheme="minorHAnsi"/>
                <w:sz w:val="20"/>
                <w:szCs w:val="20"/>
                <w:lang w:val="sk-SK"/>
              </w:rPr>
              <w:t>SZČ</w:t>
            </w:r>
            <w:r w:rsidR="00F22377" w:rsidRPr="009951DE">
              <w:rPr>
                <w:rFonts w:asciiTheme="minorHAnsi" w:hAnsiTheme="minorHAnsi" w:cstheme="minorHAnsi"/>
                <w:sz w:val="20"/>
                <w:szCs w:val="20"/>
                <w:lang w:val="sk-SK"/>
              </w:rPr>
              <w:t>.</w:t>
            </w:r>
          </w:p>
          <w:p w14:paraId="53876C4D" w14:textId="77777777" w:rsidR="00F22377" w:rsidRPr="009951DE" w:rsidRDefault="00F22377" w:rsidP="00666560">
            <w:pPr>
              <w:widowControl/>
              <w:autoSpaceDE/>
              <w:autoSpaceDN/>
              <w:jc w:val="both"/>
              <w:rPr>
                <w:rFonts w:asciiTheme="minorHAnsi" w:hAnsiTheme="minorHAnsi" w:cstheme="minorHAnsi"/>
                <w:sz w:val="20"/>
                <w:szCs w:val="20"/>
                <w:lang w:val="sk-SK"/>
              </w:rPr>
            </w:pPr>
          </w:p>
          <w:p w14:paraId="0D52B911" w14:textId="77777777" w:rsidR="00F22377" w:rsidRPr="009951DE"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V zmysle návrhov ZHS, na plnenie cieľov </w:t>
            </w:r>
            <w:r w:rsidR="00915C1C">
              <w:rPr>
                <w:rFonts w:asciiTheme="minorHAnsi" w:hAnsiTheme="minorHAnsi" w:cstheme="minorHAnsi"/>
                <w:sz w:val="20"/>
                <w:szCs w:val="20"/>
                <w:lang w:val="sk-SK"/>
              </w:rPr>
              <w:t xml:space="preserve">v oblasti zamestnanosti </w:t>
            </w:r>
            <w:r w:rsidRPr="009951DE">
              <w:rPr>
                <w:rFonts w:asciiTheme="minorHAnsi" w:hAnsiTheme="minorHAnsi" w:cstheme="minorHAnsi"/>
                <w:sz w:val="20"/>
                <w:szCs w:val="20"/>
                <w:lang w:val="sk-SK"/>
              </w:rPr>
              <w:t>sú v kategórií veľmi odporúčaných nástrojov zdôraznené opatrenia zamerané na tvorbu udržateľných pracovných miest:</w:t>
            </w:r>
          </w:p>
          <w:p w14:paraId="399274A7" w14:textId="77777777" w:rsidR="00F22377" w:rsidRPr="009951DE" w:rsidRDefault="00F22377" w:rsidP="004819BF">
            <w:pPr>
              <w:widowControl/>
              <w:numPr>
                <w:ilvl w:val="0"/>
                <w:numId w:val="13"/>
              </w:numPr>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podporou vytvorenia nových pracovných miest </w:t>
            </w:r>
            <w:r w:rsidR="00EB3596">
              <w:rPr>
                <w:rFonts w:asciiTheme="minorHAnsi" w:hAnsiTheme="minorHAnsi" w:cstheme="minorHAnsi"/>
                <w:sz w:val="20"/>
                <w:szCs w:val="20"/>
                <w:lang w:val="sk-SK"/>
              </w:rPr>
              <w:t>u</w:t>
            </w:r>
            <w:r w:rsidRPr="009951DE">
              <w:rPr>
                <w:rFonts w:asciiTheme="minorHAnsi" w:hAnsiTheme="minorHAnsi" w:cstheme="minorHAnsi"/>
                <w:sz w:val="20"/>
                <w:szCs w:val="20"/>
                <w:lang w:val="sk-SK"/>
              </w:rPr>
              <w:t xml:space="preserve"> zamestnávateľov na vykrytie mzdových nákladov a nákladov </w:t>
            </w:r>
            <w:proofErr w:type="spellStart"/>
            <w:r w:rsidRPr="009951DE">
              <w:rPr>
                <w:rFonts w:asciiTheme="minorHAnsi" w:hAnsiTheme="minorHAnsi" w:cstheme="minorHAnsi"/>
                <w:sz w:val="20"/>
                <w:szCs w:val="20"/>
                <w:lang w:val="sk-SK"/>
              </w:rPr>
              <w:t>mentoringu</w:t>
            </w:r>
            <w:proofErr w:type="spellEnd"/>
            <w:r w:rsidRPr="009951DE">
              <w:rPr>
                <w:rFonts w:asciiTheme="minorHAnsi" w:hAnsiTheme="minorHAnsi" w:cstheme="minorHAnsi"/>
                <w:sz w:val="20"/>
                <w:szCs w:val="20"/>
                <w:lang w:val="sk-SK"/>
              </w:rPr>
              <w:t xml:space="preserve"> s podmie</w:t>
            </w:r>
            <w:r w:rsidR="00915C1C">
              <w:rPr>
                <w:rFonts w:asciiTheme="minorHAnsi" w:hAnsiTheme="minorHAnsi" w:cstheme="minorHAnsi"/>
                <w:sz w:val="20"/>
                <w:szCs w:val="20"/>
                <w:lang w:val="sk-SK"/>
              </w:rPr>
              <w:t>nkou</w:t>
            </w:r>
            <w:r w:rsidRPr="009951DE">
              <w:rPr>
                <w:rFonts w:asciiTheme="minorHAnsi" w:hAnsiTheme="minorHAnsi" w:cstheme="minorHAnsi"/>
                <w:sz w:val="20"/>
                <w:szCs w:val="20"/>
                <w:lang w:val="sk-SK"/>
              </w:rPr>
              <w:t xml:space="preserve"> udržateľnosti pracovného miesta;</w:t>
            </w:r>
          </w:p>
          <w:p w14:paraId="4291FC57" w14:textId="77777777" w:rsidR="00F22377" w:rsidRPr="009951DE" w:rsidRDefault="00F22377" w:rsidP="004819BF">
            <w:pPr>
              <w:widowControl/>
              <w:numPr>
                <w:ilvl w:val="0"/>
                <w:numId w:val="13"/>
              </w:numPr>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podporou vytvárania a udržania pracovných miest finančnými príspevkami na vykrytie mzdových a prevádzkových nákladov súvisiacich s pracovným miestom;</w:t>
            </w:r>
          </w:p>
          <w:p w14:paraId="758A6EFE" w14:textId="77777777" w:rsidR="00F22377" w:rsidRPr="009951DE" w:rsidRDefault="00F22377" w:rsidP="004819BF">
            <w:pPr>
              <w:widowControl/>
              <w:numPr>
                <w:ilvl w:val="0"/>
                <w:numId w:val="13"/>
              </w:numPr>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podp</w:t>
            </w:r>
            <w:r w:rsidR="002B111A">
              <w:rPr>
                <w:rFonts w:asciiTheme="minorHAnsi" w:hAnsiTheme="minorHAnsi" w:cstheme="minorHAnsi"/>
                <w:sz w:val="20"/>
                <w:szCs w:val="20"/>
                <w:lang w:val="sk-SK"/>
              </w:rPr>
              <w:t xml:space="preserve">orou </w:t>
            </w:r>
            <w:proofErr w:type="spellStart"/>
            <w:r w:rsidR="002B111A">
              <w:rPr>
                <w:rFonts w:asciiTheme="minorHAnsi" w:hAnsiTheme="minorHAnsi" w:cstheme="minorHAnsi"/>
                <w:sz w:val="20"/>
                <w:szCs w:val="20"/>
                <w:lang w:val="sk-SK"/>
              </w:rPr>
              <w:t>samozamestnávania</w:t>
            </w:r>
            <w:proofErr w:type="spellEnd"/>
            <w:r w:rsidR="002B111A">
              <w:rPr>
                <w:rFonts w:asciiTheme="minorHAnsi" w:hAnsiTheme="minorHAnsi" w:cstheme="minorHAnsi"/>
                <w:sz w:val="20"/>
                <w:szCs w:val="20"/>
                <w:lang w:val="sk-SK"/>
              </w:rPr>
              <w:t xml:space="preserve"> </w:t>
            </w:r>
            <w:proofErr w:type="spellStart"/>
            <w:r w:rsidR="002B111A">
              <w:rPr>
                <w:rFonts w:asciiTheme="minorHAnsi" w:hAnsiTheme="minorHAnsi" w:cstheme="minorHAnsi"/>
                <w:sz w:val="20"/>
                <w:szCs w:val="20"/>
                <w:lang w:val="sk-SK"/>
              </w:rPr>
              <w:t>UoZ</w:t>
            </w:r>
            <w:proofErr w:type="spellEnd"/>
            <w:r w:rsidR="002B111A">
              <w:rPr>
                <w:rFonts w:asciiTheme="minorHAnsi" w:hAnsiTheme="minorHAnsi" w:cstheme="minorHAnsi"/>
                <w:sz w:val="20"/>
                <w:szCs w:val="20"/>
                <w:lang w:val="sk-SK"/>
              </w:rPr>
              <w:t xml:space="preserve"> </w:t>
            </w:r>
          </w:p>
          <w:p w14:paraId="5AD0FADC" w14:textId="77777777" w:rsidR="00F22377" w:rsidRPr="009951DE" w:rsidRDefault="00F22377" w:rsidP="00666560">
            <w:pPr>
              <w:widowControl/>
              <w:autoSpaceDE/>
              <w:autoSpaceDN/>
              <w:jc w:val="both"/>
              <w:rPr>
                <w:rFonts w:asciiTheme="minorHAnsi" w:hAnsiTheme="minorHAnsi" w:cstheme="minorHAnsi"/>
                <w:sz w:val="20"/>
                <w:szCs w:val="20"/>
                <w:lang w:val="sk-SK"/>
              </w:rPr>
            </w:pPr>
          </w:p>
          <w:p w14:paraId="1E34BC0A" w14:textId="116A0C2D" w:rsidR="00F22377" w:rsidRPr="009951DE"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Z hodnotenia stanovených cieľov a dopadov PO3 OP ĽZ</w:t>
            </w:r>
            <w:r w:rsidRPr="009951DE">
              <w:rPr>
                <w:rFonts w:asciiTheme="minorHAnsi" w:hAnsiTheme="minorHAnsi" w:cstheme="minorHAnsi"/>
                <w:sz w:val="20"/>
                <w:szCs w:val="20"/>
                <w:lang w:val="sk-SK"/>
              </w:rPr>
              <w:t xml:space="preserve"> </w:t>
            </w:r>
            <w:r w:rsidR="00915C1C">
              <w:rPr>
                <w:rFonts w:asciiTheme="minorHAnsi" w:hAnsiTheme="minorHAnsi" w:cstheme="minorHAnsi"/>
                <w:sz w:val="20"/>
                <w:szCs w:val="20"/>
                <w:lang w:val="sk-SK"/>
              </w:rPr>
              <w:t>odporúča do budúcna</w:t>
            </w:r>
            <w:r w:rsidRPr="009951DE">
              <w:rPr>
                <w:rFonts w:asciiTheme="minorHAnsi" w:hAnsiTheme="minorHAnsi" w:cstheme="minorHAnsi"/>
                <w:sz w:val="20"/>
                <w:szCs w:val="20"/>
                <w:lang w:val="sk-SK"/>
              </w:rPr>
              <w:t xml:space="preserve"> podporiť projekty </w:t>
            </w:r>
            <w:r w:rsidR="00915C1C">
              <w:rPr>
                <w:rFonts w:asciiTheme="minorHAnsi" w:hAnsiTheme="minorHAnsi" w:cstheme="minorHAnsi"/>
                <w:sz w:val="20"/>
                <w:szCs w:val="20"/>
                <w:lang w:val="sk-SK"/>
              </w:rPr>
              <w:t xml:space="preserve">zamerané na </w:t>
            </w:r>
            <w:r w:rsidRPr="009951DE">
              <w:rPr>
                <w:rFonts w:asciiTheme="minorHAnsi" w:hAnsiTheme="minorHAnsi" w:cstheme="minorHAnsi"/>
                <w:sz w:val="20"/>
                <w:szCs w:val="20"/>
                <w:lang w:val="sk-SK"/>
              </w:rPr>
              <w:t>vytáranie nových pracovných miest</w:t>
            </w:r>
            <w:r w:rsidR="00D04893">
              <w:rPr>
                <w:rFonts w:asciiTheme="minorHAnsi" w:hAnsiTheme="minorHAnsi" w:cstheme="minorHAnsi"/>
                <w:sz w:val="20"/>
                <w:szCs w:val="20"/>
                <w:lang w:val="sk-SK"/>
              </w:rPr>
              <w:t>,</w:t>
            </w:r>
            <w:r w:rsidRPr="009951DE">
              <w:rPr>
                <w:rFonts w:asciiTheme="minorHAnsi" w:hAnsiTheme="minorHAnsi" w:cstheme="minorHAnsi"/>
                <w:sz w:val="20"/>
                <w:szCs w:val="20"/>
                <w:lang w:val="sk-SK"/>
              </w:rPr>
              <w:t xml:space="preserve"> pričom</w:t>
            </w:r>
            <w:r w:rsidR="00915C1C">
              <w:rPr>
                <w:rFonts w:asciiTheme="minorHAnsi" w:hAnsiTheme="minorHAnsi" w:cstheme="minorHAnsi"/>
                <w:sz w:val="20"/>
                <w:szCs w:val="20"/>
                <w:lang w:val="sk-SK"/>
              </w:rPr>
              <w:t xml:space="preserve"> projekty</w:t>
            </w:r>
            <w:r w:rsidRPr="009951DE">
              <w:rPr>
                <w:rFonts w:asciiTheme="minorHAnsi" w:hAnsiTheme="minorHAnsi" w:cstheme="minorHAnsi"/>
                <w:sz w:val="20"/>
                <w:szCs w:val="20"/>
                <w:lang w:val="sk-SK"/>
              </w:rPr>
              <w:t xml:space="preserve"> by</w:t>
            </w:r>
            <w:r w:rsidR="00915C1C">
              <w:rPr>
                <w:rFonts w:asciiTheme="minorHAnsi" w:hAnsiTheme="minorHAnsi" w:cstheme="minorHAnsi"/>
                <w:sz w:val="20"/>
                <w:szCs w:val="20"/>
                <w:lang w:val="sk-SK"/>
              </w:rPr>
              <w:t xml:space="preserve"> mali</w:t>
            </w:r>
            <w:r w:rsidRPr="009951DE">
              <w:rPr>
                <w:rFonts w:asciiTheme="minorHAnsi" w:hAnsiTheme="minorHAnsi" w:cstheme="minorHAnsi"/>
                <w:sz w:val="20"/>
                <w:szCs w:val="20"/>
                <w:lang w:val="sk-SK"/>
              </w:rPr>
              <w:t xml:space="preserve"> p</w:t>
            </w:r>
            <w:r w:rsidR="00915C1C">
              <w:rPr>
                <w:rFonts w:asciiTheme="minorHAnsi" w:hAnsiTheme="minorHAnsi" w:cstheme="minorHAnsi"/>
                <w:sz w:val="20"/>
                <w:szCs w:val="20"/>
                <w:lang w:val="sk-SK"/>
              </w:rPr>
              <w:t>oskytovať</w:t>
            </w:r>
            <w:r w:rsidR="00BD310B">
              <w:rPr>
                <w:rFonts w:asciiTheme="minorHAnsi" w:hAnsiTheme="minorHAnsi" w:cstheme="minorHAnsi"/>
                <w:sz w:val="20"/>
                <w:szCs w:val="20"/>
                <w:lang w:val="sk-SK"/>
              </w:rPr>
              <w:t xml:space="preserve"> finančné prostriedky</w:t>
            </w:r>
            <w:r w:rsidRPr="009951DE">
              <w:rPr>
                <w:rFonts w:asciiTheme="minorHAnsi" w:hAnsiTheme="minorHAnsi" w:cstheme="minorHAnsi"/>
                <w:sz w:val="20"/>
                <w:szCs w:val="20"/>
                <w:lang w:val="sk-SK"/>
              </w:rPr>
              <w:t xml:space="preserve"> zamestnávateľo</w:t>
            </w:r>
            <w:r w:rsidR="00EB3596">
              <w:rPr>
                <w:rFonts w:asciiTheme="minorHAnsi" w:hAnsiTheme="minorHAnsi" w:cstheme="minorHAnsi"/>
                <w:sz w:val="20"/>
                <w:szCs w:val="20"/>
                <w:lang w:val="sk-SK"/>
              </w:rPr>
              <w:t>m</w:t>
            </w:r>
            <w:r w:rsidRPr="009951DE">
              <w:rPr>
                <w:rFonts w:asciiTheme="minorHAnsi" w:hAnsiTheme="minorHAnsi" w:cstheme="minorHAnsi"/>
                <w:sz w:val="20"/>
                <w:szCs w:val="20"/>
                <w:lang w:val="sk-SK"/>
              </w:rPr>
              <w:t xml:space="preserve"> na vykrytie mzdových nákladov a nákladov </w:t>
            </w:r>
            <w:proofErr w:type="spellStart"/>
            <w:r w:rsidRPr="009951DE">
              <w:rPr>
                <w:rFonts w:asciiTheme="minorHAnsi" w:hAnsiTheme="minorHAnsi" w:cstheme="minorHAnsi"/>
                <w:sz w:val="20"/>
                <w:szCs w:val="20"/>
                <w:lang w:val="sk-SK"/>
              </w:rPr>
              <w:t>mentoringu</w:t>
            </w:r>
            <w:proofErr w:type="spellEnd"/>
            <w:r w:rsidRPr="009951DE">
              <w:rPr>
                <w:rFonts w:asciiTheme="minorHAnsi" w:hAnsiTheme="minorHAnsi" w:cstheme="minorHAnsi"/>
                <w:sz w:val="20"/>
                <w:szCs w:val="20"/>
                <w:lang w:val="sk-SK"/>
              </w:rPr>
              <w:t xml:space="preserve"> s podmienkou udržateľnosti pracovného miesta.</w:t>
            </w:r>
          </w:p>
          <w:p w14:paraId="681E979C" w14:textId="77777777" w:rsidR="00F22377" w:rsidRPr="009951DE" w:rsidRDefault="00F22377" w:rsidP="00666560">
            <w:pPr>
              <w:widowControl/>
              <w:autoSpaceDE/>
              <w:autoSpaceDN/>
              <w:jc w:val="both"/>
              <w:rPr>
                <w:rFonts w:asciiTheme="minorHAnsi" w:hAnsiTheme="minorHAnsi" w:cstheme="minorHAnsi"/>
                <w:sz w:val="20"/>
                <w:szCs w:val="20"/>
                <w:lang w:val="sk-SK"/>
              </w:rPr>
            </w:pPr>
          </w:p>
          <w:p w14:paraId="78AB1C8D" w14:textId="77777777" w:rsidR="00F22377" w:rsidRPr="009951DE" w:rsidRDefault="00F22377" w:rsidP="00666560">
            <w:pPr>
              <w:widowControl/>
              <w:autoSpaceDE/>
              <w:autoSpaceDN/>
              <w:jc w:val="both"/>
              <w:rPr>
                <w:rFonts w:asciiTheme="minorHAnsi" w:hAnsiTheme="minorHAnsi" w:cstheme="minorHAnsi"/>
                <w:b/>
                <w:sz w:val="20"/>
                <w:szCs w:val="20"/>
                <w:u w:val="single"/>
                <w:lang w:val="sk-SK"/>
              </w:rPr>
            </w:pPr>
            <w:r w:rsidRPr="009951DE">
              <w:rPr>
                <w:rFonts w:asciiTheme="minorHAnsi" w:hAnsiTheme="minorHAnsi" w:cstheme="minorHAnsi"/>
                <w:b/>
                <w:sz w:val="20"/>
                <w:szCs w:val="20"/>
                <w:u w:val="single"/>
                <w:lang w:val="sk-SK"/>
              </w:rPr>
              <w:t xml:space="preserve">Podpora samostatne zárobkovej činnosti: </w:t>
            </w:r>
          </w:p>
          <w:p w14:paraId="5773481B" w14:textId="77777777" w:rsidR="00F22377"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Podľa </w:t>
            </w:r>
            <w:r w:rsidRPr="009951DE">
              <w:rPr>
                <w:rFonts w:asciiTheme="minorHAnsi" w:hAnsiTheme="minorHAnsi" w:cstheme="minorHAnsi"/>
                <w:b/>
                <w:sz w:val="20"/>
                <w:szCs w:val="20"/>
                <w:lang w:val="sk-SK"/>
              </w:rPr>
              <w:t>Hodnotenia pokroku k naplneniu špecifických cieľov PO 3 Zamestnanosť v rámci OP ĽZ</w:t>
            </w:r>
            <w:r w:rsidRPr="009951DE">
              <w:rPr>
                <w:rFonts w:asciiTheme="minorHAnsi" w:hAnsiTheme="minorHAnsi" w:cstheme="minorHAnsi"/>
                <w:sz w:val="20"/>
                <w:szCs w:val="20"/>
                <w:lang w:val="sk-SK"/>
              </w:rPr>
              <w:t xml:space="preserve"> program podporil len ob</w:t>
            </w:r>
            <w:r w:rsidR="00D55C9D">
              <w:rPr>
                <w:rFonts w:asciiTheme="minorHAnsi" w:hAnsiTheme="minorHAnsi" w:cstheme="minorHAnsi"/>
                <w:sz w:val="20"/>
                <w:szCs w:val="20"/>
                <w:lang w:val="sk-SK"/>
              </w:rPr>
              <w:t>medzene zakladanie podnikov SZČ</w:t>
            </w:r>
            <w:r w:rsidRPr="009951DE">
              <w:rPr>
                <w:rFonts w:asciiTheme="minorHAnsi" w:hAnsiTheme="minorHAnsi" w:cstheme="minorHAnsi"/>
                <w:sz w:val="20"/>
                <w:szCs w:val="20"/>
                <w:lang w:val="sk-SK"/>
              </w:rPr>
              <w:t>. Do budúcna je potrebné rozšíriť podporu zameranú na osoby, ktoré majú záujem o založenie živnosti s podmienkou, že takéto</w:t>
            </w:r>
            <w:r w:rsidR="00D55C9D">
              <w:rPr>
                <w:rFonts w:asciiTheme="minorHAnsi" w:hAnsiTheme="minorHAnsi" w:cstheme="minorHAnsi"/>
                <w:sz w:val="20"/>
                <w:szCs w:val="20"/>
                <w:lang w:val="sk-SK"/>
              </w:rPr>
              <w:t xml:space="preserve"> opatrenia obídu zakladanie SZČ</w:t>
            </w:r>
            <w:r w:rsidRPr="009951DE">
              <w:rPr>
                <w:rFonts w:asciiTheme="minorHAnsi" w:hAnsiTheme="minorHAnsi" w:cstheme="minorHAnsi"/>
                <w:sz w:val="20"/>
                <w:szCs w:val="20"/>
                <w:lang w:val="sk-SK"/>
              </w:rPr>
              <w:t xml:space="preserve"> ako náhradu za zamestnanie.</w:t>
            </w:r>
          </w:p>
          <w:p w14:paraId="7CA20973" w14:textId="77777777" w:rsidR="00D750EA" w:rsidRPr="009951DE" w:rsidRDefault="00D750EA" w:rsidP="00666560">
            <w:pPr>
              <w:widowControl/>
              <w:autoSpaceDE/>
              <w:autoSpaceDN/>
              <w:jc w:val="both"/>
              <w:rPr>
                <w:rFonts w:asciiTheme="minorHAnsi" w:hAnsiTheme="minorHAnsi" w:cstheme="minorHAnsi"/>
                <w:sz w:val="20"/>
                <w:szCs w:val="20"/>
                <w:lang w:val="sk-SK"/>
              </w:rPr>
            </w:pPr>
          </w:p>
          <w:p w14:paraId="6F517237" w14:textId="1D26DDAA" w:rsidR="00F22377" w:rsidRPr="009951DE"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NP Podpora zamestnávania </w:t>
            </w:r>
            <w:proofErr w:type="spellStart"/>
            <w:r w:rsidRPr="009951DE">
              <w:rPr>
                <w:rFonts w:asciiTheme="minorHAnsi" w:hAnsiTheme="minorHAnsi" w:cstheme="minorHAnsi"/>
                <w:b/>
                <w:sz w:val="20"/>
                <w:szCs w:val="20"/>
                <w:lang w:val="sk-SK"/>
              </w:rPr>
              <w:t>UoZ</w:t>
            </w:r>
            <w:proofErr w:type="spellEnd"/>
            <w:r w:rsidRPr="009951DE">
              <w:rPr>
                <w:rFonts w:asciiTheme="minorHAnsi" w:hAnsiTheme="minorHAnsi" w:cstheme="minorHAnsi"/>
                <w:b/>
                <w:sz w:val="20"/>
                <w:szCs w:val="20"/>
                <w:lang w:val="sk-SK"/>
              </w:rPr>
              <w:t xml:space="preserve"> prostredníctvom vybraných AOTP </w:t>
            </w:r>
            <w:r w:rsidRPr="009951DE">
              <w:rPr>
                <w:rFonts w:asciiTheme="minorHAnsi" w:hAnsiTheme="minorHAnsi" w:cstheme="minorHAnsi"/>
                <w:sz w:val="20"/>
                <w:szCs w:val="20"/>
                <w:lang w:val="sk-SK"/>
              </w:rPr>
              <w:t>bol uskutočnený v štyroch vyzvaniach. Vyzvania</w:t>
            </w:r>
            <w:r w:rsidRPr="009951DE">
              <w:rPr>
                <w:rFonts w:asciiTheme="minorHAnsi" w:hAnsiTheme="minorHAnsi" w:cstheme="minorHAnsi"/>
                <w:b/>
                <w:sz w:val="20"/>
                <w:szCs w:val="20"/>
                <w:lang w:val="sk-SK"/>
              </w:rPr>
              <w:t xml:space="preserve"> </w:t>
            </w:r>
            <w:r w:rsidRPr="009951DE">
              <w:rPr>
                <w:rFonts w:asciiTheme="minorHAnsi" w:hAnsiTheme="minorHAnsi" w:cstheme="minorHAnsi"/>
                <w:sz w:val="20"/>
                <w:szCs w:val="20"/>
                <w:lang w:val="sk-SK"/>
              </w:rPr>
              <w:t xml:space="preserve">mali vysokú efektivitu pretože po 12 a 14 mesiacoch sa nachádzalo približne 60% účastníkov mimo evidencie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ktorí boli pôvodne DNO. NP podporil aj zdravotne postihnutých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kde v niektorých vyzvaniach dosahovala účinnosť až 72 % (2. vyzvanie), 73 % (3. vyzvanie) alebo viac ako 80 % (1. vyzvanie) mimo evidencie 24 mesiacov po skončení podpory. NP prispel k viacerým dopadom - tvor</w:t>
            </w:r>
            <w:r w:rsidR="00EB3596">
              <w:rPr>
                <w:rFonts w:asciiTheme="minorHAnsi" w:hAnsiTheme="minorHAnsi" w:cstheme="minorHAnsi"/>
                <w:sz w:val="20"/>
                <w:szCs w:val="20"/>
                <w:lang w:val="sk-SK"/>
              </w:rPr>
              <w:t>be</w:t>
            </w:r>
            <w:r w:rsidRPr="009951DE">
              <w:rPr>
                <w:rFonts w:asciiTheme="minorHAnsi" w:hAnsiTheme="minorHAnsi" w:cstheme="minorHAnsi"/>
                <w:sz w:val="20"/>
                <w:szCs w:val="20"/>
                <w:lang w:val="sk-SK"/>
              </w:rPr>
              <w:t xml:space="preserve"> pracovn</w:t>
            </w:r>
            <w:r w:rsidR="00EB3596">
              <w:rPr>
                <w:rFonts w:asciiTheme="minorHAnsi" w:hAnsiTheme="minorHAnsi" w:cstheme="minorHAnsi"/>
                <w:sz w:val="20"/>
                <w:szCs w:val="20"/>
                <w:lang w:val="sk-SK"/>
              </w:rPr>
              <w:t xml:space="preserve">ých </w:t>
            </w:r>
            <w:r w:rsidRPr="009951DE">
              <w:rPr>
                <w:rFonts w:asciiTheme="minorHAnsi" w:hAnsiTheme="minorHAnsi" w:cstheme="minorHAnsi"/>
                <w:sz w:val="20"/>
                <w:szCs w:val="20"/>
                <w:lang w:val="sk-SK"/>
              </w:rPr>
              <w:t>miest, udrž</w:t>
            </w:r>
            <w:r w:rsidR="00EB3596">
              <w:rPr>
                <w:rFonts w:asciiTheme="minorHAnsi" w:hAnsiTheme="minorHAnsi" w:cstheme="minorHAnsi"/>
                <w:sz w:val="20"/>
                <w:szCs w:val="20"/>
                <w:lang w:val="sk-SK"/>
              </w:rPr>
              <w:t>aniu</w:t>
            </w:r>
            <w:r w:rsidRPr="009951DE">
              <w:rPr>
                <w:rFonts w:asciiTheme="minorHAnsi" w:hAnsiTheme="minorHAnsi" w:cstheme="minorHAnsi"/>
                <w:sz w:val="20"/>
                <w:szCs w:val="20"/>
                <w:lang w:val="sk-SK"/>
              </w:rPr>
              <w:t xml:space="preserve"> pracovné</w:t>
            </w:r>
            <w:r w:rsidR="00EB3596">
              <w:rPr>
                <w:rFonts w:asciiTheme="minorHAnsi" w:hAnsiTheme="minorHAnsi" w:cstheme="minorHAnsi"/>
                <w:sz w:val="20"/>
                <w:szCs w:val="20"/>
                <w:lang w:val="sk-SK"/>
              </w:rPr>
              <w:t>ho</w:t>
            </w:r>
            <w:r w:rsidRPr="009951DE">
              <w:rPr>
                <w:rFonts w:asciiTheme="minorHAnsi" w:hAnsiTheme="minorHAnsi" w:cstheme="minorHAnsi"/>
                <w:sz w:val="20"/>
                <w:szCs w:val="20"/>
                <w:lang w:val="sk-SK"/>
              </w:rPr>
              <w:t xml:space="preserve"> miesta, poskyt</w:t>
            </w:r>
            <w:r w:rsidR="00D750EA">
              <w:rPr>
                <w:rFonts w:asciiTheme="minorHAnsi" w:hAnsiTheme="minorHAnsi" w:cstheme="minorHAnsi"/>
                <w:sz w:val="20"/>
                <w:szCs w:val="20"/>
                <w:lang w:val="sk-SK"/>
              </w:rPr>
              <w:t>nutiu</w:t>
            </w:r>
            <w:r w:rsidRPr="009951DE">
              <w:rPr>
                <w:rFonts w:asciiTheme="minorHAnsi" w:hAnsiTheme="minorHAnsi" w:cstheme="minorHAnsi"/>
                <w:sz w:val="20"/>
                <w:szCs w:val="20"/>
                <w:lang w:val="sk-SK"/>
              </w:rPr>
              <w:t xml:space="preserve"> vedomosti, zručnosti a pracovn</w:t>
            </w:r>
            <w:r w:rsidR="00D750EA">
              <w:rPr>
                <w:rFonts w:asciiTheme="minorHAnsi" w:hAnsiTheme="minorHAnsi" w:cstheme="minorHAnsi"/>
                <w:sz w:val="20"/>
                <w:szCs w:val="20"/>
                <w:lang w:val="sk-SK"/>
              </w:rPr>
              <w:t>ých</w:t>
            </w:r>
            <w:r w:rsidRPr="009951DE">
              <w:rPr>
                <w:rFonts w:asciiTheme="minorHAnsi" w:hAnsiTheme="minorHAnsi" w:cstheme="minorHAnsi"/>
                <w:sz w:val="20"/>
                <w:szCs w:val="20"/>
                <w:lang w:val="sk-SK"/>
              </w:rPr>
              <w:t xml:space="preserve"> návyk</w:t>
            </w:r>
            <w:r w:rsidR="00D750EA">
              <w:rPr>
                <w:rFonts w:asciiTheme="minorHAnsi" w:hAnsiTheme="minorHAnsi" w:cstheme="minorHAnsi"/>
                <w:sz w:val="20"/>
                <w:szCs w:val="20"/>
                <w:lang w:val="sk-SK"/>
              </w:rPr>
              <w:t>ov</w:t>
            </w:r>
            <w:r w:rsidRPr="009951DE">
              <w:rPr>
                <w:rFonts w:asciiTheme="minorHAnsi" w:hAnsiTheme="minorHAnsi" w:cstheme="minorHAnsi"/>
                <w:sz w:val="20"/>
                <w:szCs w:val="20"/>
                <w:lang w:val="sk-SK"/>
              </w:rPr>
              <w:t>, lepš</w:t>
            </w:r>
            <w:r w:rsidR="00D750EA">
              <w:rPr>
                <w:rFonts w:asciiTheme="minorHAnsi" w:hAnsiTheme="minorHAnsi" w:cstheme="minorHAnsi"/>
                <w:sz w:val="20"/>
                <w:szCs w:val="20"/>
                <w:lang w:val="sk-SK"/>
              </w:rPr>
              <w:t>iemu</w:t>
            </w:r>
            <w:r w:rsidRPr="009951DE">
              <w:rPr>
                <w:rFonts w:asciiTheme="minorHAnsi" w:hAnsiTheme="minorHAnsi" w:cstheme="minorHAnsi"/>
                <w:sz w:val="20"/>
                <w:szCs w:val="20"/>
                <w:lang w:val="sk-SK"/>
              </w:rPr>
              <w:t xml:space="preserve"> prístup</w:t>
            </w:r>
            <w:r w:rsidR="00D750EA">
              <w:rPr>
                <w:rFonts w:asciiTheme="minorHAnsi" w:hAnsiTheme="minorHAnsi" w:cstheme="minorHAnsi"/>
                <w:sz w:val="20"/>
                <w:szCs w:val="20"/>
                <w:lang w:val="sk-SK"/>
              </w:rPr>
              <w:t>u</w:t>
            </w:r>
            <w:r w:rsidRPr="009951DE">
              <w:rPr>
                <w:rFonts w:asciiTheme="minorHAnsi" w:hAnsiTheme="minorHAnsi" w:cstheme="minorHAnsi"/>
                <w:sz w:val="20"/>
                <w:szCs w:val="20"/>
                <w:lang w:val="sk-SK"/>
              </w:rPr>
              <w:t xml:space="preserve"> nezamestnaných na trh prác. NP sa však zaoberal podporou </w:t>
            </w:r>
            <w:proofErr w:type="spellStart"/>
            <w:r w:rsidRPr="009951DE">
              <w:rPr>
                <w:rFonts w:asciiTheme="minorHAnsi" w:hAnsiTheme="minorHAnsi" w:cstheme="minorHAnsi"/>
                <w:sz w:val="20"/>
                <w:szCs w:val="20"/>
                <w:lang w:val="sk-SK"/>
              </w:rPr>
              <w:t>samozamestnania</w:t>
            </w:r>
            <w:proofErr w:type="spellEnd"/>
            <w:r w:rsidRPr="009951DE">
              <w:rPr>
                <w:rFonts w:asciiTheme="minorHAnsi" w:hAnsiTheme="minorHAnsi" w:cstheme="minorHAnsi"/>
                <w:sz w:val="20"/>
                <w:szCs w:val="20"/>
                <w:lang w:val="sk-SK"/>
              </w:rPr>
              <w:t xml:space="preserve"> len čiastočne.</w:t>
            </w:r>
          </w:p>
          <w:p w14:paraId="2297A87C" w14:textId="77777777" w:rsidR="00877656" w:rsidRPr="009951DE" w:rsidRDefault="00F22377" w:rsidP="00666560">
            <w:pPr>
              <w:widowControl/>
              <w:autoSpaceDE/>
              <w:autoSpaceDN/>
              <w:jc w:val="both"/>
              <w:rPr>
                <w:rFonts w:asciiTheme="minorHAnsi" w:hAnsiTheme="minorHAnsi" w:cstheme="minorHAnsi"/>
                <w:b/>
                <w:sz w:val="20"/>
                <w:szCs w:val="20"/>
                <w:lang w:val="sk-SK"/>
              </w:rPr>
            </w:pPr>
            <w:r w:rsidRPr="009951DE">
              <w:rPr>
                <w:rFonts w:asciiTheme="minorHAnsi" w:hAnsiTheme="minorHAnsi" w:cstheme="minorHAnsi"/>
                <w:sz w:val="20"/>
                <w:szCs w:val="20"/>
                <w:lang w:val="sk-SK"/>
              </w:rPr>
              <w:t xml:space="preserve">Podľa </w:t>
            </w:r>
            <w:r w:rsidRPr="009951DE">
              <w:rPr>
                <w:rFonts w:asciiTheme="minorHAnsi" w:hAnsiTheme="minorHAnsi" w:cstheme="minorHAnsi"/>
                <w:b/>
                <w:sz w:val="20"/>
                <w:szCs w:val="20"/>
                <w:lang w:val="sk-SK"/>
              </w:rPr>
              <w:t>Hodnotenia plnenia stanovených cieľov a dopa</w:t>
            </w:r>
            <w:r w:rsidR="00DE744E" w:rsidRPr="009951DE">
              <w:rPr>
                <w:rFonts w:asciiTheme="minorHAnsi" w:hAnsiTheme="minorHAnsi" w:cstheme="minorHAnsi"/>
                <w:b/>
                <w:sz w:val="20"/>
                <w:szCs w:val="20"/>
                <w:lang w:val="sk-SK"/>
              </w:rPr>
              <w:t>dov prioritnej osi Zamestnanosť</w:t>
            </w:r>
            <w:r w:rsidRPr="009951DE">
              <w:rPr>
                <w:rFonts w:asciiTheme="minorHAnsi" w:hAnsiTheme="minorHAnsi" w:cstheme="minorHAnsi"/>
                <w:sz w:val="20"/>
                <w:szCs w:val="20"/>
                <w:lang w:val="sk-SK"/>
              </w:rPr>
              <w:t xml:space="preserve"> bolo v rámci projektu Podpora zamestnávania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prostredníctvom vybraných AOTP, </w:t>
            </w:r>
            <w:r w:rsidR="00D750EA">
              <w:rPr>
                <w:rFonts w:asciiTheme="minorHAnsi" w:hAnsiTheme="minorHAnsi" w:cstheme="minorHAnsi"/>
                <w:sz w:val="20"/>
                <w:szCs w:val="20"/>
                <w:lang w:val="sk-SK"/>
              </w:rPr>
              <w:t xml:space="preserve">v rámci </w:t>
            </w:r>
            <w:r w:rsidRPr="009951DE">
              <w:rPr>
                <w:rFonts w:asciiTheme="minorHAnsi" w:hAnsiTheme="minorHAnsi" w:cstheme="minorHAnsi"/>
                <w:sz w:val="20"/>
                <w:szCs w:val="20"/>
                <w:lang w:val="sk-SK"/>
              </w:rPr>
              <w:t>všetk</w:t>
            </w:r>
            <w:r w:rsidR="00D750EA">
              <w:rPr>
                <w:rFonts w:asciiTheme="minorHAnsi" w:hAnsiTheme="minorHAnsi" w:cstheme="minorHAnsi"/>
                <w:sz w:val="20"/>
                <w:szCs w:val="20"/>
                <w:lang w:val="sk-SK"/>
              </w:rPr>
              <w:t>ých</w:t>
            </w:r>
            <w:r w:rsidRPr="009951DE">
              <w:rPr>
                <w:rFonts w:asciiTheme="minorHAnsi" w:hAnsiTheme="minorHAnsi" w:cstheme="minorHAnsi"/>
                <w:sz w:val="20"/>
                <w:szCs w:val="20"/>
                <w:lang w:val="sk-SK"/>
              </w:rPr>
              <w:t xml:space="preserve"> 4 </w:t>
            </w:r>
            <w:r w:rsidR="00BD310B" w:rsidRPr="009951DE">
              <w:rPr>
                <w:rFonts w:asciiTheme="minorHAnsi" w:hAnsiTheme="minorHAnsi" w:cstheme="minorHAnsi"/>
                <w:sz w:val="20"/>
                <w:szCs w:val="20"/>
                <w:lang w:val="sk-SK"/>
              </w:rPr>
              <w:t>výzi</w:t>
            </w:r>
            <w:r w:rsidR="00BD310B">
              <w:rPr>
                <w:rFonts w:asciiTheme="minorHAnsi" w:hAnsiTheme="minorHAnsi" w:cstheme="minorHAnsi"/>
                <w:sz w:val="20"/>
                <w:szCs w:val="20"/>
                <w:lang w:val="sk-SK"/>
              </w:rPr>
              <w:t>ev</w:t>
            </w:r>
            <w:r w:rsidRPr="009951DE">
              <w:rPr>
                <w:rFonts w:asciiTheme="minorHAnsi" w:hAnsiTheme="minorHAnsi" w:cstheme="minorHAnsi"/>
                <w:sz w:val="20"/>
                <w:szCs w:val="20"/>
                <w:lang w:val="sk-SK"/>
              </w:rPr>
              <w:t xml:space="preserve">, § 49 (príspevok na SZČ) podporených 8 076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po 12 mesiacoch bolo mimo evidencie 7 811 osôb a po 24 mesiacoch 7 771 osôb. Podporených bolo 4 052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po 12 mesiacoch bolo mimo evidencie 3 883 osôb a po 24 mesiacoch 3 873 osôb. Podporených bolo 92 ZP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po 12 mesiacoch bolo mimo evidencie 91 osôb a po 24 mesiacoch 88 osôb. Tiež bolo podporených 819 NK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po 12 mesiacoch bolo mimo evidencie 782 osôb a po 24 mesiacoch 778 osôb.</w:t>
            </w:r>
            <w:r w:rsidR="00877656" w:rsidRPr="009951DE">
              <w:rPr>
                <w:rFonts w:asciiTheme="minorHAnsi" w:hAnsiTheme="minorHAnsi" w:cstheme="minorHAnsi"/>
                <w:b/>
                <w:sz w:val="20"/>
                <w:szCs w:val="20"/>
                <w:lang w:val="sk-SK"/>
              </w:rPr>
              <w:t xml:space="preserve"> </w:t>
            </w:r>
          </w:p>
          <w:p w14:paraId="2F27644E" w14:textId="37DB9EF4" w:rsidR="00285F58" w:rsidRDefault="00877656"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Podpora zamestnávania </w:t>
            </w:r>
            <w:proofErr w:type="spellStart"/>
            <w:r w:rsidRPr="009951DE">
              <w:rPr>
                <w:rFonts w:asciiTheme="minorHAnsi" w:hAnsiTheme="minorHAnsi" w:cstheme="minorHAnsi"/>
                <w:b/>
                <w:sz w:val="20"/>
                <w:szCs w:val="20"/>
                <w:lang w:val="sk-SK"/>
              </w:rPr>
              <w:t>UoZ</w:t>
            </w:r>
            <w:proofErr w:type="spellEnd"/>
            <w:r w:rsidRPr="009951DE">
              <w:rPr>
                <w:rFonts w:asciiTheme="minorHAnsi" w:hAnsiTheme="minorHAnsi" w:cstheme="minorHAnsi"/>
                <w:b/>
                <w:sz w:val="20"/>
                <w:szCs w:val="20"/>
                <w:lang w:val="sk-SK"/>
              </w:rPr>
              <w:t xml:space="preserve"> prostredníctvom vybraných AOTP, § 49</w:t>
            </w:r>
            <w:r w:rsidR="00F22377" w:rsidRPr="009951DE">
              <w:rPr>
                <w:rFonts w:asciiTheme="minorHAnsi" w:hAnsiTheme="minorHAnsi" w:cstheme="minorHAnsi"/>
                <w:sz w:val="20"/>
                <w:szCs w:val="20"/>
                <w:lang w:val="sk-SK"/>
              </w:rPr>
              <w:t xml:space="preserve"> </w:t>
            </w:r>
            <w:r w:rsidRPr="009951DE">
              <w:rPr>
                <w:rFonts w:asciiTheme="minorHAnsi" w:hAnsiTheme="minorHAnsi" w:cstheme="minorHAnsi"/>
                <w:sz w:val="20"/>
                <w:szCs w:val="20"/>
                <w:lang w:val="sk-SK"/>
              </w:rPr>
              <w:t>patrí p</w:t>
            </w:r>
            <w:r w:rsidR="00F22377" w:rsidRPr="009951DE">
              <w:rPr>
                <w:rFonts w:asciiTheme="minorHAnsi" w:hAnsiTheme="minorHAnsi" w:cstheme="minorHAnsi"/>
                <w:sz w:val="20"/>
                <w:szCs w:val="20"/>
                <w:lang w:val="sk-SK"/>
              </w:rPr>
              <w:t>odľa Hodnotenia k</w:t>
            </w:r>
            <w:r w:rsidRPr="009951DE">
              <w:rPr>
                <w:rFonts w:asciiTheme="minorHAnsi" w:hAnsiTheme="minorHAnsi" w:cstheme="minorHAnsi"/>
                <w:sz w:val="20"/>
                <w:szCs w:val="20"/>
                <w:lang w:val="sk-SK"/>
              </w:rPr>
              <w:t> projektom, ktoré prispeli k</w:t>
            </w:r>
            <w:r w:rsidR="00F22377" w:rsidRPr="009951DE">
              <w:rPr>
                <w:rFonts w:asciiTheme="minorHAnsi" w:hAnsiTheme="minorHAnsi" w:cstheme="minorHAnsi"/>
                <w:sz w:val="20"/>
                <w:szCs w:val="20"/>
                <w:lang w:val="sk-SK"/>
              </w:rPr>
              <w:t> vytváraniu pracovných miest a zlepšeniu prístupu na trh práce</w:t>
            </w:r>
            <w:r w:rsidR="00F22377" w:rsidRPr="009951DE">
              <w:rPr>
                <w:rFonts w:asciiTheme="minorHAnsi" w:hAnsiTheme="minorHAnsi" w:cstheme="minorHAnsi"/>
                <w:b/>
                <w:sz w:val="20"/>
                <w:szCs w:val="20"/>
                <w:lang w:val="sk-SK"/>
              </w:rPr>
              <w:t>.</w:t>
            </w:r>
            <w:r w:rsidR="00F22377" w:rsidRPr="009951DE">
              <w:rPr>
                <w:rFonts w:asciiTheme="minorHAnsi" w:hAnsiTheme="minorHAnsi" w:cstheme="minorHAnsi"/>
                <w:sz w:val="20"/>
                <w:szCs w:val="20"/>
                <w:lang w:val="sk-SK"/>
              </w:rPr>
              <w:t xml:space="preserve"> </w:t>
            </w:r>
          </w:p>
          <w:p w14:paraId="153FD436" w14:textId="77777777" w:rsidR="00FB3A88" w:rsidRPr="009951DE" w:rsidRDefault="00FB3A88" w:rsidP="00666560">
            <w:pPr>
              <w:widowControl/>
              <w:autoSpaceDE/>
              <w:autoSpaceDN/>
              <w:jc w:val="both"/>
              <w:rPr>
                <w:rFonts w:asciiTheme="minorHAnsi" w:hAnsiTheme="minorHAnsi" w:cstheme="minorHAnsi"/>
                <w:b/>
                <w:sz w:val="20"/>
                <w:szCs w:val="20"/>
                <w:u w:val="single"/>
                <w:lang w:val="sk-SK"/>
              </w:rPr>
            </w:pPr>
          </w:p>
          <w:p w14:paraId="4CBCE738" w14:textId="77777777" w:rsidR="00F22377" w:rsidRPr="009951DE" w:rsidRDefault="00F22377" w:rsidP="00666560">
            <w:pPr>
              <w:widowControl/>
              <w:autoSpaceDE/>
              <w:autoSpaceDN/>
              <w:jc w:val="both"/>
              <w:rPr>
                <w:rFonts w:asciiTheme="minorHAnsi" w:hAnsiTheme="minorHAnsi" w:cstheme="minorHAnsi"/>
                <w:b/>
                <w:sz w:val="20"/>
                <w:szCs w:val="20"/>
                <w:u w:val="single"/>
                <w:lang w:val="sk-SK"/>
              </w:rPr>
            </w:pPr>
            <w:r w:rsidRPr="009951DE">
              <w:rPr>
                <w:rFonts w:asciiTheme="minorHAnsi" w:hAnsiTheme="minorHAnsi" w:cstheme="minorHAnsi"/>
                <w:b/>
                <w:sz w:val="20"/>
                <w:szCs w:val="20"/>
                <w:u w:val="single"/>
                <w:lang w:val="sk-SK"/>
              </w:rPr>
              <w:t>Úprava pracovísk u zamestnávateľov:</w:t>
            </w:r>
          </w:p>
          <w:p w14:paraId="05FF33C0" w14:textId="77777777" w:rsidR="00F22377" w:rsidRPr="009951DE" w:rsidRDefault="00F22377" w:rsidP="00666560">
            <w:pPr>
              <w:widowControl/>
              <w:autoSpaceDE/>
              <w:autoSpaceDN/>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Podobné projekty neboli realizované.</w:t>
            </w:r>
          </w:p>
          <w:p w14:paraId="2A710F83" w14:textId="77777777" w:rsidR="00F22377" w:rsidRPr="009951DE" w:rsidRDefault="00F22377" w:rsidP="00666560">
            <w:pPr>
              <w:widowControl/>
              <w:autoSpaceDE/>
              <w:autoSpaceDN/>
              <w:jc w:val="both"/>
              <w:rPr>
                <w:rFonts w:asciiTheme="minorHAnsi" w:hAnsiTheme="minorHAnsi" w:cstheme="minorHAnsi"/>
                <w:sz w:val="20"/>
                <w:szCs w:val="20"/>
                <w:lang w:val="sk-SK"/>
              </w:rPr>
            </w:pPr>
          </w:p>
          <w:p w14:paraId="4E6CE85C" w14:textId="77777777" w:rsidR="00F22377" w:rsidRPr="009951DE" w:rsidRDefault="00F22377" w:rsidP="00666560">
            <w:pPr>
              <w:widowControl/>
              <w:autoSpaceDE/>
              <w:autoSpaceDN/>
              <w:jc w:val="both"/>
              <w:rPr>
                <w:rFonts w:asciiTheme="minorHAnsi" w:hAnsiTheme="minorHAnsi" w:cstheme="minorHAnsi"/>
                <w:b/>
                <w:sz w:val="20"/>
                <w:szCs w:val="20"/>
                <w:u w:val="single"/>
                <w:lang w:val="sk-SK"/>
              </w:rPr>
            </w:pPr>
            <w:r w:rsidRPr="009951DE">
              <w:rPr>
                <w:rFonts w:asciiTheme="minorHAnsi" w:hAnsiTheme="minorHAnsi" w:cstheme="minorHAnsi"/>
                <w:b/>
                <w:sz w:val="20"/>
                <w:szCs w:val="20"/>
                <w:u w:val="single"/>
                <w:lang w:val="sk-SK"/>
              </w:rPr>
              <w:t>Prax pre mladých:</w:t>
            </w:r>
          </w:p>
          <w:p w14:paraId="431AEE1C" w14:textId="3FE335EA" w:rsidR="00877656" w:rsidRPr="00915C1C" w:rsidRDefault="00F22377" w:rsidP="00666560">
            <w:pPr>
              <w:widowControl/>
              <w:autoSpaceDE/>
              <w:autoSpaceDN/>
              <w:jc w:val="both"/>
              <w:rPr>
                <w:rStyle w:val="cf01"/>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Účinnosť podpory vykonávania praxe pre mladých uchádzačov o zamestnanie potvrdili závery </w:t>
            </w:r>
            <w:r w:rsidR="00DE744E" w:rsidRPr="009951DE">
              <w:rPr>
                <w:rFonts w:asciiTheme="minorHAnsi" w:hAnsiTheme="minorHAnsi" w:cstheme="minorHAnsi"/>
                <w:sz w:val="20"/>
                <w:szCs w:val="20"/>
                <w:lang w:val="sk-SK"/>
              </w:rPr>
              <w:t>externého hodnotenia PO2 OP ĽZ.</w:t>
            </w:r>
            <w:r w:rsidR="00742A26">
              <w:rPr>
                <w:rFonts w:asciiTheme="minorHAnsi" w:hAnsiTheme="minorHAnsi" w:cstheme="minorHAnsi"/>
                <w:sz w:val="20"/>
                <w:szCs w:val="20"/>
                <w:lang w:val="sk-SK"/>
              </w:rPr>
              <w:t xml:space="preserve"> </w:t>
            </w:r>
            <w:r w:rsidR="00BD310B">
              <w:rPr>
                <w:rFonts w:asciiTheme="minorHAnsi" w:hAnsiTheme="minorHAnsi" w:cstheme="minorHAnsi"/>
                <w:sz w:val="20"/>
                <w:szCs w:val="20"/>
                <w:lang w:val="sk-SK"/>
              </w:rPr>
              <w:t>Podľa uvedeného hodnotenia by v budúcnosti f</w:t>
            </w:r>
            <w:r w:rsidRPr="009951DE">
              <w:rPr>
                <w:rFonts w:asciiTheme="minorHAnsi" w:hAnsiTheme="minorHAnsi" w:cstheme="minorHAnsi"/>
                <w:sz w:val="20"/>
                <w:szCs w:val="20"/>
                <w:lang w:val="sk-SK"/>
              </w:rPr>
              <w:t xml:space="preserve">inančný príspevok </w:t>
            </w:r>
            <w:r w:rsidR="00BD310B">
              <w:rPr>
                <w:rFonts w:asciiTheme="minorHAnsi" w:hAnsiTheme="minorHAnsi" w:cstheme="minorHAnsi"/>
                <w:sz w:val="20"/>
                <w:szCs w:val="20"/>
                <w:lang w:val="sk-SK"/>
              </w:rPr>
              <w:t>nemal byť</w:t>
            </w:r>
            <w:r w:rsidRPr="009951DE">
              <w:rPr>
                <w:rFonts w:asciiTheme="minorHAnsi" w:hAnsiTheme="minorHAnsi" w:cstheme="minorHAnsi"/>
                <w:sz w:val="20"/>
                <w:szCs w:val="20"/>
                <w:lang w:val="sk-SK"/>
              </w:rPr>
              <w:t xml:space="preserve"> určený pre špecializovaných a vysokokvalifikovaných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ale len pre </w:t>
            </w:r>
            <w:proofErr w:type="spellStart"/>
            <w:r w:rsidRPr="009951DE">
              <w:rPr>
                <w:rFonts w:asciiTheme="minorHAnsi" w:hAnsiTheme="minorHAnsi" w:cstheme="minorHAnsi"/>
                <w:sz w:val="20"/>
                <w:szCs w:val="20"/>
                <w:lang w:val="sk-SK"/>
              </w:rPr>
              <w:t>nízkokvalifikovaných</w:t>
            </w:r>
            <w:proofErr w:type="spellEnd"/>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a</w:t>
            </w:r>
            <w:r w:rsidR="00BD310B">
              <w:rPr>
                <w:rFonts w:asciiTheme="minorHAnsi" w:hAnsiTheme="minorHAnsi" w:cstheme="minorHAnsi"/>
                <w:sz w:val="20"/>
                <w:szCs w:val="20"/>
                <w:lang w:val="sk-SK"/>
              </w:rPr>
              <w:t> mal by byť</w:t>
            </w:r>
            <w:r w:rsidRPr="009951DE">
              <w:rPr>
                <w:rFonts w:asciiTheme="minorHAnsi" w:hAnsiTheme="minorHAnsi" w:cstheme="minorHAnsi"/>
                <w:sz w:val="20"/>
                <w:szCs w:val="20"/>
                <w:lang w:val="sk-SK"/>
              </w:rPr>
              <w:t xml:space="preserve"> zameraný na pracovné pozície v odvetviach, ktoré sú v súlade s prioritami zelenej, sociálnej a digitálnej ekonomiky, pričom pracovn</w:t>
            </w:r>
            <w:r w:rsidR="00915C1C">
              <w:rPr>
                <w:rFonts w:asciiTheme="minorHAnsi" w:hAnsiTheme="minorHAnsi" w:cstheme="minorHAnsi"/>
                <w:sz w:val="20"/>
                <w:szCs w:val="20"/>
                <w:lang w:val="sk-SK"/>
              </w:rPr>
              <w:t xml:space="preserve">á zmluva bude na dobu neurčitú. </w:t>
            </w:r>
            <w:r w:rsidRPr="009951DE">
              <w:rPr>
                <w:rFonts w:asciiTheme="minorHAnsi" w:hAnsiTheme="minorHAnsi" w:cstheme="minorHAnsi"/>
                <w:sz w:val="20"/>
                <w:szCs w:val="20"/>
                <w:lang w:val="sk-SK"/>
              </w:rPr>
              <w:t>Analýze čistej účinnosti príspevku na poskytovanie praxe sa venoval aj Inštitút sociálnej politiky – Čo sa počas praxe naučíš, počas práce zúročíš. Aktívne opatrenie Príspevok na vykonávanie praxe (AOTP p</w:t>
            </w:r>
            <w:r w:rsidR="00877656" w:rsidRPr="009951DE">
              <w:rPr>
                <w:rFonts w:asciiTheme="minorHAnsi" w:hAnsiTheme="minorHAnsi" w:cstheme="minorHAnsi"/>
                <w:sz w:val="20"/>
                <w:szCs w:val="20"/>
                <w:lang w:val="sk-SK"/>
              </w:rPr>
              <w:t>odľa § 51) zvyšuje zamestnanosť</w:t>
            </w:r>
            <w:r w:rsidRPr="009951DE">
              <w:rPr>
                <w:rFonts w:asciiTheme="minorHAnsi" w:hAnsiTheme="minorHAnsi" w:cstheme="minorHAnsi"/>
                <w:sz w:val="20"/>
                <w:szCs w:val="20"/>
                <w:lang w:val="sk-SK"/>
              </w:rPr>
              <w:t xml:space="preserve"> zapojených uchádzačov o zamestnanie oproti kontrolnej skupine priemerne o 6 percentuálnych bodov. Miera zamestnanosti účastníkov opatrenia predstavuje dva roky po zaradení do evidencie 73 %, zatia</w:t>
            </w:r>
            <w:r w:rsidR="00877656" w:rsidRPr="009951DE">
              <w:rPr>
                <w:rFonts w:asciiTheme="minorHAnsi" w:hAnsiTheme="minorHAnsi" w:cstheme="minorHAnsi"/>
                <w:sz w:val="20"/>
                <w:szCs w:val="20"/>
                <w:lang w:val="sk-SK"/>
              </w:rPr>
              <w:t>ľ</w:t>
            </w:r>
            <w:r w:rsidRPr="009951DE">
              <w:rPr>
                <w:rFonts w:asciiTheme="minorHAnsi" w:hAnsiTheme="minorHAnsi" w:cstheme="minorHAnsi"/>
                <w:sz w:val="20"/>
                <w:szCs w:val="20"/>
                <w:lang w:val="sk-SK"/>
              </w:rPr>
              <w:t xml:space="preserve"> čo miera zamestnanosti nezúčastnených sa pohybuje okolo 67 %. Prax, ktorá je sprostredkovaná úradmi teda zvyšuje šancu mladých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ktorí ukončili s</w:t>
            </w:r>
            <w:r w:rsidR="002C562F">
              <w:rPr>
                <w:rFonts w:asciiTheme="minorHAnsi" w:hAnsiTheme="minorHAnsi" w:cstheme="minorHAnsi"/>
                <w:sz w:val="20"/>
                <w:szCs w:val="20"/>
                <w:lang w:val="sk-SK"/>
              </w:rPr>
              <w:t>tredné a vysoké ško</w:t>
            </w:r>
            <w:r w:rsidR="00877656" w:rsidRPr="009951DE">
              <w:rPr>
                <w:rFonts w:asciiTheme="minorHAnsi" w:hAnsiTheme="minorHAnsi" w:cstheme="minorHAnsi"/>
                <w:sz w:val="20"/>
                <w:szCs w:val="20"/>
                <w:lang w:val="sk-SK"/>
              </w:rPr>
              <w:t>ly zamestnať</w:t>
            </w:r>
            <w:r w:rsidRPr="009951DE">
              <w:rPr>
                <w:rFonts w:asciiTheme="minorHAnsi" w:hAnsiTheme="minorHAnsi" w:cstheme="minorHAnsi"/>
                <w:sz w:val="20"/>
                <w:szCs w:val="20"/>
                <w:lang w:val="sk-SK"/>
              </w:rPr>
              <w:t xml:space="preserve"> sa na otvorenom pracovnom trhu</w:t>
            </w:r>
            <w:r w:rsidRPr="00BD310B">
              <w:rPr>
                <w:rFonts w:asciiTheme="minorHAnsi" w:hAnsiTheme="minorHAnsi" w:cstheme="minorHAnsi"/>
                <w:sz w:val="20"/>
                <w:szCs w:val="20"/>
                <w:lang w:val="sk-SK"/>
              </w:rPr>
              <w:t xml:space="preserve">. </w:t>
            </w:r>
            <w:r w:rsidRPr="009951DE">
              <w:rPr>
                <w:rFonts w:asciiTheme="minorHAnsi" w:hAnsiTheme="minorHAnsi" w:cstheme="minorHAnsi"/>
                <w:sz w:val="20"/>
                <w:szCs w:val="20"/>
                <w:lang w:val="sk-SK"/>
              </w:rPr>
              <w:t>Verejné výdavky na prax sa vrátia</w:t>
            </w:r>
            <w:r w:rsidR="00BD50D4" w:rsidRPr="009951DE">
              <w:rPr>
                <w:rFonts w:asciiTheme="minorHAnsi" w:hAnsiTheme="minorHAnsi" w:cstheme="minorHAnsi"/>
                <w:sz w:val="20"/>
                <w:szCs w:val="20"/>
                <w:lang w:val="sk-SK"/>
              </w:rPr>
              <w:t xml:space="preserve"> do štátneho rozpočtu približne do 18 mesiacov</w:t>
            </w:r>
            <w:r w:rsidRPr="009951DE">
              <w:rPr>
                <w:rFonts w:asciiTheme="minorHAnsi" w:hAnsiTheme="minorHAnsi" w:cstheme="minorHAnsi"/>
                <w:sz w:val="20"/>
                <w:szCs w:val="20"/>
                <w:lang w:val="sk-SK"/>
              </w:rPr>
              <w:t xml:space="preserve"> prostredníctvom da</w:t>
            </w:r>
            <w:r w:rsidR="00877656" w:rsidRPr="009951DE">
              <w:rPr>
                <w:rFonts w:asciiTheme="minorHAnsi" w:hAnsiTheme="minorHAnsi" w:cstheme="minorHAnsi"/>
                <w:sz w:val="20"/>
                <w:szCs w:val="20"/>
                <w:lang w:val="sk-SK"/>
              </w:rPr>
              <w:t>ní a odvodov účastníkov, ktorí</w:t>
            </w:r>
            <w:r w:rsidRPr="009951DE">
              <w:rPr>
                <w:rFonts w:asciiTheme="minorHAnsi" w:hAnsiTheme="minorHAnsi" w:cstheme="minorHAnsi"/>
                <w:sz w:val="20"/>
                <w:szCs w:val="20"/>
                <w:lang w:val="sk-SK"/>
              </w:rPr>
              <w:t xml:space="preserve"> sa vďaka opatreniu uplatnili na trhu práce</w:t>
            </w:r>
            <w:r w:rsidR="00BD310B">
              <w:rPr>
                <w:rFonts w:asciiTheme="minorHAnsi" w:hAnsiTheme="minorHAnsi" w:cstheme="minorHAnsi"/>
                <w:sz w:val="20"/>
                <w:szCs w:val="20"/>
                <w:lang w:val="sk-SK"/>
              </w:rPr>
              <w:t>.</w:t>
            </w:r>
            <w:r w:rsidR="00915C1C">
              <w:rPr>
                <w:rFonts w:asciiTheme="minorHAnsi" w:hAnsiTheme="minorHAnsi" w:cstheme="minorHAnsi"/>
                <w:sz w:val="20"/>
                <w:szCs w:val="20"/>
                <w:lang w:val="sk-SK"/>
              </w:rPr>
              <w:t xml:space="preserve"> </w:t>
            </w:r>
            <w:r w:rsidRPr="009951DE">
              <w:rPr>
                <w:rFonts w:asciiTheme="minorHAnsi" w:hAnsiTheme="minorHAnsi" w:cstheme="minorHAnsi"/>
                <w:sz w:val="20"/>
                <w:szCs w:val="20"/>
                <w:lang w:val="sk-SK"/>
              </w:rPr>
              <w:t xml:space="preserve">Hlavné odporúčanie tejto analýzy je navýšenie finančných prostriedkov na podporu mladých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prostredníctvom príspevku na prax. Výdavky a počet podporených mladých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sa od roku 2015 každoročne zreteľne zn</w:t>
            </w:r>
            <w:r w:rsidR="00877656" w:rsidRPr="009951DE">
              <w:rPr>
                <w:rFonts w:asciiTheme="minorHAnsi" w:hAnsiTheme="minorHAnsi" w:cstheme="minorHAnsi"/>
                <w:sz w:val="20"/>
                <w:szCs w:val="20"/>
                <w:lang w:val="sk-SK"/>
              </w:rPr>
              <w:t>ižujú. Odporúčame preto zvrátiť tento trend a výrazne navýšiť</w:t>
            </w:r>
            <w:r w:rsidRPr="009951DE">
              <w:rPr>
                <w:rFonts w:asciiTheme="minorHAnsi" w:hAnsiTheme="minorHAnsi" w:cstheme="minorHAnsi"/>
                <w:sz w:val="20"/>
                <w:szCs w:val="20"/>
                <w:lang w:val="sk-SK"/>
              </w:rPr>
              <w:t xml:space="preserve"> finančné prostriedky a počet podporených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príspevkom na </w:t>
            </w:r>
            <w:r w:rsidR="00877656" w:rsidRPr="009951DE">
              <w:rPr>
                <w:rFonts w:asciiTheme="minorHAnsi" w:hAnsiTheme="minorHAnsi" w:cstheme="minorHAnsi"/>
                <w:sz w:val="20"/>
                <w:szCs w:val="20"/>
                <w:lang w:val="sk-SK"/>
              </w:rPr>
              <w:t xml:space="preserve">prax. </w:t>
            </w:r>
            <w:r w:rsidR="002E120C">
              <w:rPr>
                <w:rFonts w:asciiTheme="minorHAnsi" w:hAnsiTheme="minorHAnsi" w:cstheme="minorHAnsi"/>
                <w:sz w:val="20"/>
                <w:szCs w:val="20"/>
                <w:lang w:val="sk-SK"/>
              </w:rPr>
              <w:t xml:space="preserve">Hodnotenie konštatuje, že príspevok v </w:t>
            </w:r>
            <w:r w:rsidRPr="009951DE">
              <w:rPr>
                <w:rFonts w:asciiTheme="minorHAnsi" w:hAnsiTheme="minorHAnsi" w:cstheme="minorHAnsi"/>
                <w:sz w:val="20"/>
                <w:szCs w:val="20"/>
                <w:lang w:val="sk-SK"/>
              </w:rPr>
              <w:t xml:space="preserve">podobe </w:t>
            </w:r>
            <w:r w:rsidR="002E120C">
              <w:rPr>
                <w:rFonts w:asciiTheme="minorHAnsi" w:hAnsiTheme="minorHAnsi" w:cstheme="minorHAnsi"/>
                <w:sz w:val="20"/>
                <w:szCs w:val="20"/>
                <w:lang w:val="sk-SK"/>
              </w:rPr>
              <w:t xml:space="preserve">v akej bol poskytovaný bol </w:t>
            </w:r>
            <w:r w:rsidRPr="009951DE">
              <w:rPr>
                <w:rFonts w:asciiTheme="minorHAnsi" w:hAnsiTheme="minorHAnsi" w:cstheme="minorHAnsi"/>
                <w:sz w:val="20"/>
                <w:szCs w:val="20"/>
                <w:lang w:val="sk-SK"/>
              </w:rPr>
              <w:t xml:space="preserve">atraktívny predovšetkým pre zamestnávateľov, ktorí </w:t>
            </w:r>
            <w:r w:rsidR="002E120C">
              <w:rPr>
                <w:rFonts w:asciiTheme="minorHAnsi" w:hAnsiTheme="minorHAnsi" w:cstheme="minorHAnsi"/>
                <w:sz w:val="20"/>
                <w:szCs w:val="20"/>
                <w:lang w:val="sk-SK"/>
              </w:rPr>
              <w:t>nemal</w:t>
            </w:r>
            <w:r w:rsidRPr="009951DE">
              <w:rPr>
                <w:rFonts w:asciiTheme="minorHAnsi" w:hAnsiTheme="minorHAnsi" w:cstheme="minorHAnsi"/>
                <w:sz w:val="20"/>
                <w:szCs w:val="20"/>
                <w:lang w:val="sk-SK"/>
              </w:rPr>
              <w:t xml:space="preserve"> na praxujúcich žiadne finančné náklady. Pre samotných praxujúcich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ktorí </w:t>
            </w:r>
            <w:r w:rsidR="002E120C">
              <w:rPr>
                <w:rFonts w:asciiTheme="minorHAnsi" w:hAnsiTheme="minorHAnsi" w:cstheme="minorHAnsi"/>
                <w:sz w:val="20"/>
                <w:szCs w:val="20"/>
                <w:lang w:val="sk-SK"/>
              </w:rPr>
              <w:t>dostávali</w:t>
            </w:r>
            <w:r w:rsidRPr="009951DE">
              <w:rPr>
                <w:rFonts w:asciiTheme="minorHAnsi" w:hAnsiTheme="minorHAnsi" w:cstheme="minorHAnsi"/>
                <w:sz w:val="20"/>
                <w:szCs w:val="20"/>
                <w:lang w:val="sk-SK"/>
              </w:rPr>
              <w:t xml:space="preserve"> za vykonávanie praxe odmenu len 130 eur mesačne, </w:t>
            </w:r>
            <w:r w:rsidR="002E120C">
              <w:rPr>
                <w:rFonts w:asciiTheme="minorHAnsi" w:hAnsiTheme="minorHAnsi" w:cstheme="minorHAnsi"/>
                <w:sz w:val="20"/>
                <w:szCs w:val="20"/>
                <w:lang w:val="sk-SK"/>
              </w:rPr>
              <w:t>nemali</w:t>
            </w:r>
            <w:r w:rsidRPr="009951DE">
              <w:rPr>
                <w:rFonts w:asciiTheme="minorHAnsi" w:hAnsiTheme="minorHAnsi" w:cstheme="minorHAnsi"/>
                <w:sz w:val="20"/>
                <w:szCs w:val="20"/>
                <w:lang w:val="sk-SK"/>
              </w:rPr>
              <w:t xml:space="preserve"> pracovný pomer </w:t>
            </w:r>
            <w:r w:rsidRPr="009951DE">
              <w:rPr>
                <w:rFonts w:asciiTheme="minorHAnsi" w:hAnsiTheme="minorHAnsi" w:cstheme="minorHAnsi"/>
                <w:sz w:val="20"/>
                <w:szCs w:val="20"/>
                <w:lang w:val="sk-SK"/>
              </w:rPr>
              <w:lastRenderedPageBreak/>
              <w:t xml:space="preserve">a </w:t>
            </w:r>
            <w:r w:rsidR="002E120C">
              <w:rPr>
                <w:rFonts w:asciiTheme="minorHAnsi" w:hAnsiTheme="minorHAnsi" w:cstheme="minorHAnsi"/>
                <w:sz w:val="20"/>
                <w:szCs w:val="20"/>
                <w:lang w:val="sk-SK"/>
              </w:rPr>
              <w:t xml:space="preserve">zostávali počas praxe v evidencii </w:t>
            </w:r>
            <w:proofErr w:type="spellStart"/>
            <w:r w:rsidR="002E120C">
              <w:rPr>
                <w:rFonts w:asciiTheme="minorHAnsi" w:hAnsiTheme="minorHAnsi" w:cstheme="minorHAnsi"/>
                <w:sz w:val="20"/>
                <w:szCs w:val="20"/>
                <w:lang w:val="sk-SK"/>
              </w:rPr>
              <w:t>UoZ</w:t>
            </w:r>
            <w:proofErr w:type="spellEnd"/>
            <w:r w:rsidR="002E120C">
              <w:rPr>
                <w:rFonts w:asciiTheme="minorHAnsi" w:hAnsiTheme="minorHAnsi" w:cstheme="minorHAnsi"/>
                <w:sz w:val="20"/>
                <w:szCs w:val="20"/>
                <w:lang w:val="sk-SK"/>
              </w:rPr>
              <w:t>, bolo</w:t>
            </w:r>
            <w:r w:rsidRPr="009951DE">
              <w:rPr>
                <w:rFonts w:asciiTheme="minorHAnsi" w:hAnsiTheme="minorHAnsi" w:cstheme="minorHAnsi"/>
                <w:sz w:val="20"/>
                <w:szCs w:val="20"/>
                <w:lang w:val="sk-SK"/>
              </w:rPr>
              <w:t xml:space="preserve"> už opatrenie menej atraktívne. </w:t>
            </w:r>
            <w:r w:rsidR="002E120C">
              <w:rPr>
                <w:rFonts w:asciiTheme="minorHAnsi" w:hAnsiTheme="minorHAnsi" w:cstheme="minorHAnsi"/>
                <w:sz w:val="20"/>
                <w:szCs w:val="20"/>
                <w:lang w:val="sk-SK"/>
              </w:rPr>
              <w:t>Navrhuje</w:t>
            </w:r>
            <w:r w:rsidR="00877656" w:rsidRPr="009951DE">
              <w:rPr>
                <w:rFonts w:asciiTheme="minorHAnsi" w:hAnsiTheme="minorHAnsi" w:cstheme="minorHAnsi"/>
                <w:sz w:val="20"/>
                <w:szCs w:val="20"/>
                <w:lang w:val="sk-SK"/>
              </w:rPr>
              <w:t xml:space="preserve"> preto zvýšiť atraktívnosť</w:t>
            </w:r>
            <w:r w:rsidRPr="009951DE">
              <w:rPr>
                <w:rFonts w:asciiTheme="minorHAnsi" w:hAnsiTheme="minorHAnsi" w:cstheme="minorHAnsi"/>
                <w:sz w:val="20"/>
                <w:szCs w:val="20"/>
                <w:lang w:val="sk-SK"/>
              </w:rPr>
              <w:t xml:space="preserve"> praxe pre absolventov prostredníctvom zvýšenia príspevku na vykonávanie praxe.</w:t>
            </w:r>
          </w:p>
          <w:p w14:paraId="7B2D7618" w14:textId="77777777" w:rsidR="00877656" w:rsidRPr="009951DE" w:rsidRDefault="00877656" w:rsidP="00666560">
            <w:pPr>
              <w:widowControl/>
              <w:autoSpaceDE/>
              <w:autoSpaceDN/>
              <w:jc w:val="both"/>
              <w:rPr>
                <w:rStyle w:val="cf01"/>
                <w:rFonts w:asciiTheme="minorHAnsi" w:hAnsiTheme="minorHAnsi" w:cstheme="minorHAnsi"/>
                <w:color w:val="548DD4" w:themeColor="text2" w:themeTint="99"/>
                <w:sz w:val="20"/>
                <w:szCs w:val="20"/>
                <w:lang w:val="sk-SK"/>
              </w:rPr>
            </w:pPr>
          </w:p>
          <w:p w14:paraId="1A187354" w14:textId="77777777" w:rsidR="00BD310B" w:rsidRPr="002C0081" w:rsidRDefault="00FF0020" w:rsidP="004819BF">
            <w:pPr>
              <w:pStyle w:val="Odsekzoznamu"/>
              <w:widowControl/>
              <w:numPr>
                <w:ilvl w:val="0"/>
                <w:numId w:val="4"/>
              </w:numPr>
              <w:autoSpaceDE/>
              <w:autoSpaceDN/>
              <w:spacing w:before="0"/>
              <w:ind w:left="1077"/>
              <w:jc w:val="both"/>
              <w:rPr>
                <w:rStyle w:val="cf01"/>
                <w:rFonts w:asciiTheme="minorHAnsi" w:hAnsiTheme="minorHAnsi" w:cstheme="minorHAnsi"/>
                <w:b/>
                <w:color w:val="548DD4" w:themeColor="text2" w:themeTint="99"/>
                <w:sz w:val="20"/>
                <w:szCs w:val="20"/>
                <w:lang w:val="sk-SK"/>
              </w:rPr>
            </w:pPr>
            <w:r w:rsidRPr="009951DE">
              <w:rPr>
                <w:rStyle w:val="cf01"/>
                <w:rFonts w:asciiTheme="minorHAnsi" w:hAnsiTheme="minorHAnsi" w:cstheme="minorHAnsi"/>
                <w:b/>
                <w:color w:val="548DD4" w:themeColor="text2" w:themeTint="99"/>
                <w:sz w:val="20"/>
                <w:szCs w:val="20"/>
                <w:lang w:val="sk-SK"/>
              </w:rPr>
              <w:t>Súvisiace projekty</w:t>
            </w:r>
          </w:p>
          <w:p w14:paraId="370D13B1" w14:textId="1A591DB0" w:rsidR="002E120C" w:rsidRPr="002E120C" w:rsidRDefault="00BD310B" w:rsidP="00BD310B">
            <w:pPr>
              <w:widowControl/>
              <w:autoSpaceDE/>
              <w:autoSpaceDN/>
              <w:jc w:val="both"/>
              <w:rPr>
                <w:rStyle w:val="cf01"/>
                <w:rFonts w:ascii="Arial" w:eastAsia="Times New Roman" w:hAnsi="Arial" w:cs="Times New Roman"/>
                <w:b/>
                <w:sz w:val="22"/>
                <w:szCs w:val="22"/>
                <w:u w:val="single"/>
              </w:rPr>
            </w:pPr>
            <w:r w:rsidRPr="002E120C">
              <w:rPr>
                <w:rFonts w:asciiTheme="minorHAnsi" w:hAnsiTheme="minorHAnsi" w:cstheme="minorHAnsi"/>
                <w:b/>
                <w:sz w:val="20"/>
                <w:szCs w:val="20"/>
                <w:u w:val="single"/>
                <w:lang w:val="sk-SK"/>
              </w:rPr>
              <w:t>Projekty, na ktoré nadväzuje Aktivita 1 (Vytváranie udržateľných pracovných</w:t>
            </w:r>
            <w:r w:rsidR="00FA7917">
              <w:rPr>
                <w:rFonts w:asciiTheme="minorHAnsi" w:hAnsiTheme="minorHAnsi" w:cstheme="minorHAnsi"/>
                <w:b/>
                <w:sz w:val="20"/>
                <w:szCs w:val="20"/>
                <w:u w:val="single"/>
                <w:lang w:val="sk-SK"/>
              </w:rPr>
              <w:t xml:space="preserve"> miest</w:t>
            </w:r>
            <w:r w:rsidRPr="002E120C">
              <w:rPr>
                <w:rFonts w:asciiTheme="minorHAnsi" w:hAnsiTheme="minorHAnsi" w:cstheme="minorHAnsi"/>
                <w:b/>
                <w:sz w:val="20"/>
                <w:szCs w:val="20"/>
                <w:u w:val="single"/>
                <w:lang w:val="sk-SK"/>
              </w:rPr>
              <w:t>) nového projektu:</w:t>
            </w:r>
          </w:p>
          <w:p w14:paraId="0BB92D4B" w14:textId="77777777" w:rsidR="006A7102" w:rsidRPr="002E120C" w:rsidRDefault="00F22377" w:rsidP="002E120C">
            <w:pPr>
              <w:widowControl/>
              <w:autoSpaceDE/>
              <w:autoSpaceDN/>
              <w:jc w:val="both"/>
              <w:rPr>
                <w:rFonts w:asciiTheme="minorHAnsi" w:eastAsia="Times New Roman" w:hAnsiTheme="minorHAnsi" w:cstheme="minorHAnsi"/>
                <w:sz w:val="20"/>
                <w:szCs w:val="20"/>
                <w:lang w:val="sk-SK"/>
              </w:rPr>
            </w:pPr>
            <w:r w:rsidRPr="009951DE">
              <w:rPr>
                <w:rFonts w:asciiTheme="minorHAnsi" w:eastAsia="Times New Roman" w:hAnsiTheme="minorHAnsi" w:cstheme="minorHAnsi"/>
                <w:sz w:val="20"/>
                <w:szCs w:val="20"/>
                <w:lang w:val="sk-SK"/>
              </w:rPr>
              <w:t xml:space="preserve">Pre cieľovú skupinu, ktorou sú </w:t>
            </w:r>
            <w:proofErr w:type="spellStart"/>
            <w:r w:rsidR="002E120C">
              <w:rPr>
                <w:rFonts w:asciiTheme="minorHAnsi" w:eastAsia="Times New Roman" w:hAnsiTheme="minorHAnsi" w:cstheme="minorHAnsi"/>
                <w:sz w:val="20"/>
                <w:szCs w:val="20"/>
                <w:lang w:val="sk-SK"/>
              </w:rPr>
              <w:t>ZUoZ</w:t>
            </w:r>
            <w:proofErr w:type="spellEnd"/>
            <w:r w:rsidR="006A7102">
              <w:rPr>
                <w:rFonts w:asciiTheme="minorHAnsi" w:eastAsia="Times New Roman" w:hAnsiTheme="minorHAnsi" w:cstheme="minorHAnsi"/>
                <w:sz w:val="20"/>
                <w:szCs w:val="20"/>
                <w:lang w:val="sk-SK"/>
              </w:rPr>
              <w:t xml:space="preserve"> (Priorita Adaptabilný a prístupný trh práce P SK)</w:t>
            </w:r>
            <w:r w:rsidRPr="009951DE">
              <w:rPr>
                <w:rFonts w:asciiTheme="minorHAnsi" w:eastAsia="Times New Roman" w:hAnsiTheme="minorHAnsi" w:cstheme="minorHAnsi"/>
                <w:sz w:val="20"/>
                <w:szCs w:val="20"/>
                <w:lang w:val="sk-SK"/>
              </w:rPr>
              <w:t xml:space="preserve"> boli v oblasti vytvárania udržateľných pracovných miest realizované </w:t>
            </w:r>
            <w:r w:rsidR="006A7102">
              <w:rPr>
                <w:rFonts w:asciiTheme="minorHAnsi" w:eastAsia="Times New Roman" w:hAnsiTheme="minorHAnsi" w:cstheme="minorHAnsi"/>
                <w:sz w:val="20"/>
                <w:szCs w:val="20"/>
                <w:lang w:val="sk-SK"/>
              </w:rPr>
              <w:t>viaceré</w:t>
            </w:r>
            <w:r w:rsidRPr="009951DE">
              <w:rPr>
                <w:rFonts w:asciiTheme="minorHAnsi" w:eastAsia="Times New Roman" w:hAnsiTheme="minorHAnsi" w:cstheme="minorHAnsi"/>
                <w:sz w:val="20"/>
                <w:szCs w:val="20"/>
                <w:lang w:val="sk-SK"/>
              </w:rPr>
              <w:t xml:space="preserve"> typy aktivít v PO 2014-2020 pričom dôraz nebol klade</w:t>
            </w:r>
            <w:r w:rsidR="002E120C">
              <w:rPr>
                <w:rFonts w:asciiTheme="minorHAnsi" w:eastAsia="Times New Roman" w:hAnsiTheme="minorHAnsi" w:cstheme="minorHAnsi"/>
                <w:sz w:val="20"/>
                <w:szCs w:val="20"/>
                <w:lang w:val="sk-SK"/>
              </w:rPr>
              <w:t>ný na zapracovanie a </w:t>
            </w:r>
            <w:proofErr w:type="spellStart"/>
            <w:r w:rsidR="002E120C">
              <w:rPr>
                <w:rFonts w:asciiTheme="minorHAnsi" w:eastAsia="Times New Roman" w:hAnsiTheme="minorHAnsi" w:cstheme="minorHAnsi"/>
                <w:sz w:val="20"/>
                <w:szCs w:val="20"/>
                <w:lang w:val="sk-SK"/>
              </w:rPr>
              <w:t>mentoring</w:t>
            </w:r>
            <w:proofErr w:type="spellEnd"/>
            <w:r w:rsidR="002E120C">
              <w:rPr>
                <w:rFonts w:asciiTheme="minorHAnsi" w:eastAsia="Times New Roman" w:hAnsiTheme="minorHAnsi" w:cstheme="minorHAnsi"/>
                <w:sz w:val="20"/>
                <w:szCs w:val="20"/>
                <w:lang w:val="sk-SK"/>
              </w:rPr>
              <w:t>.</w:t>
            </w:r>
          </w:p>
          <w:p w14:paraId="5A0B4E5E" w14:textId="77777777" w:rsidR="00F22377" w:rsidRPr="00C26C58" w:rsidRDefault="00C26C58" w:rsidP="00C26C58">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Z pohľadu počtu podporených</w:t>
            </w:r>
            <w:r>
              <w:rPr>
                <w:rFonts w:asciiTheme="minorHAnsi" w:hAnsiTheme="minorHAnsi" w:cstheme="minorHAnsi"/>
                <w:sz w:val="20"/>
                <w:szCs w:val="20"/>
                <w:lang w:val="sk-SK"/>
              </w:rPr>
              <w:t xml:space="preserve"> DN</w:t>
            </w:r>
            <w:r w:rsidR="00D629AC">
              <w:rPr>
                <w:rFonts w:asciiTheme="minorHAnsi" w:hAnsiTheme="minorHAnsi" w:cstheme="minorHAnsi"/>
                <w:sz w:val="20"/>
                <w:szCs w:val="20"/>
                <w:lang w:val="sk-SK"/>
              </w:rPr>
              <w:t>O</w:t>
            </w:r>
            <w:r w:rsidRPr="004B464C">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a účinnosti v podpore zamestnávania</w:t>
            </w:r>
            <w:r>
              <w:rPr>
                <w:rFonts w:asciiTheme="minorHAnsi" w:hAnsiTheme="minorHAnsi" w:cstheme="minorHAnsi"/>
                <w:sz w:val="20"/>
                <w:szCs w:val="20"/>
                <w:lang w:val="sk-SK"/>
              </w:rPr>
              <w:t xml:space="preserve"> DN</w:t>
            </w:r>
            <w:r w:rsidR="00D629AC">
              <w:rPr>
                <w:rFonts w:asciiTheme="minorHAnsi" w:hAnsiTheme="minorHAnsi" w:cstheme="minorHAnsi"/>
                <w:sz w:val="20"/>
                <w:szCs w:val="20"/>
                <w:lang w:val="sk-SK"/>
              </w:rPr>
              <w:t>O</w:t>
            </w:r>
            <w:r w:rsidRPr="004B464C">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sa štatisticky ukazujú</w:t>
            </w:r>
            <w:r>
              <w:rPr>
                <w:rFonts w:asciiTheme="minorHAnsi" w:hAnsiTheme="minorHAnsi" w:cstheme="minorHAnsi"/>
                <w:sz w:val="20"/>
                <w:szCs w:val="20"/>
                <w:lang w:val="sk-SK"/>
              </w:rPr>
              <w:t xml:space="preserve"> </w:t>
            </w:r>
            <w:r w:rsidRPr="004B464C">
              <w:rPr>
                <w:rFonts w:asciiTheme="minorHAnsi" w:hAnsiTheme="minorHAnsi" w:cstheme="minorHAnsi"/>
                <w:sz w:val="20"/>
                <w:szCs w:val="20"/>
                <w:lang w:val="sk-SK"/>
              </w:rPr>
              <w:t>najúčinnejšie nasledovné NP:</w:t>
            </w:r>
          </w:p>
          <w:p w14:paraId="7ECA47DB" w14:textId="77777777" w:rsidR="00F22377" w:rsidRPr="009951DE" w:rsidRDefault="00F22377" w:rsidP="004819BF">
            <w:pPr>
              <w:pStyle w:val="Odsekzoznamu"/>
              <w:numPr>
                <w:ilvl w:val="0"/>
                <w:numId w:val="8"/>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Cesta z kruhu nezamestnanosti</w:t>
            </w:r>
            <w:r w:rsidRPr="009951DE">
              <w:rPr>
                <w:rFonts w:asciiTheme="minorHAnsi" w:hAnsiTheme="minorHAnsi" w:cstheme="minorHAnsi"/>
                <w:sz w:val="20"/>
                <w:szCs w:val="20"/>
                <w:lang w:val="sk-SK"/>
              </w:rPr>
              <w:t xml:space="preserve"> – 76 %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mimo evidencie 12 mesiacov a 80 %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mimo evidencie 24 mesiacov po skončení podpory;</w:t>
            </w:r>
          </w:p>
          <w:p w14:paraId="3133A95A" w14:textId="77777777" w:rsidR="00F22377" w:rsidRPr="009951DE" w:rsidRDefault="00F22377" w:rsidP="004819BF">
            <w:pPr>
              <w:pStyle w:val="Odsekzoznamu"/>
              <w:numPr>
                <w:ilvl w:val="0"/>
                <w:numId w:val="8"/>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Podpora zamestnávania </w:t>
            </w:r>
            <w:proofErr w:type="spellStart"/>
            <w:r w:rsidRPr="009951DE">
              <w:rPr>
                <w:rFonts w:asciiTheme="minorHAnsi" w:hAnsiTheme="minorHAnsi" w:cstheme="minorHAnsi"/>
                <w:b/>
                <w:sz w:val="20"/>
                <w:szCs w:val="20"/>
                <w:lang w:val="sk-SK"/>
              </w:rPr>
              <w:t>UoZ</w:t>
            </w:r>
            <w:proofErr w:type="spellEnd"/>
            <w:r w:rsidRPr="009951DE">
              <w:rPr>
                <w:rFonts w:asciiTheme="minorHAnsi" w:hAnsiTheme="minorHAnsi" w:cstheme="minorHAnsi"/>
                <w:b/>
                <w:sz w:val="20"/>
                <w:szCs w:val="20"/>
                <w:lang w:val="sk-SK"/>
              </w:rPr>
              <w:t xml:space="preserve"> prostredníctvom vybraných AOTP</w:t>
            </w:r>
            <w:r w:rsidRPr="009951DE">
              <w:rPr>
                <w:rFonts w:asciiTheme="minorHAnsi" w:hAnsiTheme="minorHAnsi" w:cstheme="minorHAnsi"/>
                <w:sz w:val="20"/>
                <w:szCs w:val="20"/>
                <w:lang w:val="sk-SK"/>
              </w:rPr>
              <w:t xml:space="preserve"> – cca 60 %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mimo evidencie 12 a 24 mesiacov po skončení podpory;</w:t>
            </w:r>
          </w:p>
          <w:p w14:paraId="25F4A0DD" w14:textId="77777777" w:rsidR="00F22377" w:rsidRDefault="00F22377" w:rsidP="004819BF">
            <w:pPr>
              <w:pStyle w:val="Odsekzoznamu"/>
              <w:numPr>
                <w:ilvl w:val="0"/>
                <w:numId w:val="8"/>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Šanca na zamestnanie</w:t>
            </w:r>
            <w:r w:rsidRPr="009951DE">
              <w:rPr>
                <w:rFonts w:asciiTheme="minorHAnsi" w:hAnsiTheme="minorHAnsi" w:cstheme="minorHAnsi"/>
                <w:sz w:val="20"/>
                <w:szCs w:val="20"/>
                <w:lang w:val="sk-SK"/>
              </w:rPr>
              <w:t xml:space="preserve"> – 58 %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mimo evidencie 12 mesiacov a 68 % DN</w:t>
            </w:r>
            <w:r w:rsidR="00D629AC">
              <w:rPr>
                <w:rFonts w:asciiTheme="minorHAnsi" w:hAnsiTheme="minorHAnsi" w:cstheme="minorHAnsi"/>
                <w:sz w:val="20"/>
                <w:szCs w:val="20"/>
                <w:lang w:val="sk-SK"/>
              </w:rPr>
              <w:t>O</w:t>
            </w:r>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mimo evidencie 24 mesiacov po skončení podpory.</w:t>
            </w:r>
          </w:p>
          <w:p w14:paraId="34CBF67B" w14:textId="77777777" w:rsidR="00C26C58" w:rsidRDefault="00C26C58" w:rsidP="00C26C58">
            <w:pPr>
              <w:jc w:val="both"/>
              <w:rPr>
                <w:rFonts w:asciiTheme="minorHAnsi" w:hAnsiTheme="minorHAnsi" w:cstheme="minorHAnsi"/>
                <w:sz w:val="20"/>
                <w:szCs w:val="20"/>
                <w:lang w:val="sk-SK"/>
              </w:rPr>
            </w:pPr>
          </w:p>
          <w:p w14:paraId="0FBBAF5E" w14:textId="77777777" w:rsidR="00C26C58" w:rsidRDefault="00C26C58" w:rsidP="00C26C58">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 xml:space="preserve">Z pohľadu počtu podporených </w:t>
            </w:r>
            <w:proofErr w:type="spellStart"/>
            <w:r>
              <w:rPr>
                <w:rFonts w:asciiTheme="minorHAnsi" w:hAnsiTheme="minorHAnsi" w:cstheme="minorHAnsi"/>
                <w:sz w:val="20"/>
                <w:szCs w:val="20"/>
                <w:lang w:val="sk-SK"/>
              </w:rPr>
              <w:t>nízkokvalifikovaných</w:t>
            </w:r>
            <w:proofErr w:type="spellEnd"/>
            <w:r>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a účinnosti v podpore zamestnávania </w:t>
            </w:r>
            <w:proofErr w:type="spellStart"/>
            <w:r>
              <w:rPr>
                <w:rFonts w:asciiTheme="minorHAnsi" w:hAnsiTheme="minorHAnsi" w:cstheme="minorHAnsi"/>
                <w:sz w:val="20"/>
                <w:szCs w:val="20"/>
                <w:lang w:val="sk-SK"/>
              </w:rPr>
              <w:t>nízkokvalifikovaných</w:t>
            </w:r>
            <w:proofErr w:type="spellEnd"/>
            <w:r>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w:t>
            </w:r>
            <w:r>
              <w:rPr>
                <w:rFonts w:asciiTheme="minorHAnsi" w:hAnsiTheme="minorHAnsi" w:cstheme="minorHAnsi"/>
                <w:sz w:val="20"/>
                <w:szCs w:val="20"/>
                <w:lang w:val="sk-SK"/>
              </w:rPr>
              <w:t>sa štatisticky ukazuje ako najúčinnejší</w:t>
            </w:r>
            <w:r w:rsidRPr="004B464C">
              <w:rPr>
                <w:rFonts w:asciiTheme="minorHAnsi" w:hAnsiTheme="minorHAnsi" w:cstheme="minorHAnsi"/>
                <w:sz w:val="20"/>
                <w:szCs w:val="20"/>
                <w:lang w:val="sk-SK"/>
              </w:rPr>
              <w:t xml:space="preserve"> NP:</w:t>
            </w:r>
          </w:p>
          <w:p w14:paraId="2E436518" w14:textId="77777777" w:rsidR="00C26C58" w:rsidRPr="00C26C58" w:rsidRDefault="00C26C58" w:rsidP="004819BF">
            <w:pPr>
              <w:pStyle w:val="Odsekzoznamu"/>
              <w:numPr>
                <w:ilvl w:val="0"/>
                <w:numId w:val="17"/>
              </w:numPr>
              <w:jc w:val="both"/>
              <w:rPr>
                <w:rFonts w:asciiTheme="minorHAnsi" w:hAnsiTheme="minorHAnsi" w:cstheme="minorHAnsi"/>
                <w:sz w:val="20"/>
                <w:szCs w:val="20"/>
                <w:lang w:val="sk-SK"/>
              </w:rPr>
            </w:pPr>
            <w:r w:rsidRPr="00C26C58">
              <w:rPr>
                <w:rFonts w:asciiTheme="minorHAnsi" w:hAnsiTheme="minorHAnsi" w:cstheme="minorHAnsi"/>
                <w:b/>
                <w:sz w:val="20"/>
                <w:szCs w:val="20"/>
                <w:lang w:val="sk-SK"/>
              </w:rPr>
              <w:t>Cesta z kruhu nezamestnanosti</w:t>
            </w:r>
            <w:r w:rsidRPr="00C26C58">
              <w:rPr>
                <w:rFonts w:asciiTheme="minorHAnsi" w:hAnsiTheme="minorHAnsi" w:cstheme="minorHAnsi"/>
                <w:sz w:val="20"/>
                <w:szCs w:val="20"/>
                <w:lang w:val="sk-SK"/>
              </w:rPr>
              <w:t xml:space="preserve"> – dosiahol účinnosť 66,3 % </w:t>
            </w:r>
            <w:proofErr w:type="spellStart"/>
            <w:r w:rsidRPr="00C26C58">
              <w:rPr>
                <w:rFonts w:asciiTheme="minorHAnsi" w:hAnsiTheme="minorHAnsi" w:cstheme="minorHAnsi"/>
                <w:sz w:val="20"/>
                <w:szCs w:val="20"/>
                <w:lang w:val="sk-SK"/>
              </w:rPr>
              <w:t>UoZ</w:t>
            </w:r>
            <w:proofErr w:type="spellEnd"/>
            <w:r w:rsidRPr="00C26C58">
              <w:rPr>
                <w:rFonts w:asciiTheme="minorHAnsi" w:hAnsiTheme="minorHAnsi" w:cstheme="minorHAnsi"/>
                <w:sz w:val="20"/>
                <w:szCs w:val="20"/>
                <w:lang w:val="sk-SK"/>
              </w:rPr>
              <w:t xml:space="preserve"> NK mimo evidencie 12 a 71,2% </w:t>
            </w:r>
            <w:proofErr w:type="spellStart"/>
            <w:r w:rsidRPr="00C26C58">
              <w:rPr>
                <w:rFonts w:asciiTheme="minorHAnsi" w:hAnsiTheme="minorHAnsi" w:cstheme="minorHAnsi"/>
                <w:sz w:val="20"/>
                <w:szCs w:val="20"/>
                <w:lang w:val="sk-SK"/>
              </w:rPr>
              <w:t>UoZ</w:t>
            </w:r>
            <w:proofErr w:type="spellEnd"/>
            <w:r w:rsidRPr="00C26C58">
              <w:rPr>
                <w:rFonts w:asciiTheme="minorHAnsi" w:hAnsiTheme="minorHAnsi" w:cstheme="minorHAnsi"/>
                <w:sz w:val="20"/>
                <w:szCs w:val="20"/>
                <w:lang w:val="sk-SK"/>
              </w:rPr>
              <w:t xml:space="preserve"> NK mimo evidencie 24 mesiacov po skončení podpory.</w:t>
            </w:r>
          </w:p>
          <w:p w14:paraId="6A8A092E" w14:textId="77777777" w:rsidR="00F22377" w:rsidRPr="009951DE" w:rsidRDefault="00F22377" w:rsidP="00666560">
            <w:pPr>
              <w:jc w:val="both"/>
              <w:rPr>
                <w:rFonts w:asciiTheme="minorHAnsi" w:hAnsiTheme="minorHAnsi" w:cstheme="minorHAnsi"/>
                <w:sz w:val="20"/>
                <w:szCs w:val="20"/>
                <w:lang w:val="sk-SK"/>
              </w:rPr>
            </w:pPr>
          </w:p>
          <w:p w14:paraId="4C8F2425" w14:textId="77777777" w:rsidR="00BD50D4" w:rsidRPr="00BD50D4" w:rsidRDefault="00F22377" w:rsidP="00BD50D4">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 xml:space="preserve">Z pohľadu počtu podporených </w:t>
            </w:r>
            <w:proofErr w:type="spellStart"/>
            <w:r w:rsidR="00BD50D4" w:rsidRPr="004B464C">
              <w:rPr>
                <w:rFonts w:asciiTheme="minorHAnsi" w:hAnsiTheme="minorHAnsi" w:cstheme="minorHAnsi"/>
                <w:sz w:val="20"/>
                <w:szCs w:val="20"/>
                <w:lang w:val="sk-SK"/>
              </w:rPr>
              <w:t>UoZ</w:t>
            </w:r>
            <w:proofErr w:type="spellEnd"/>
            <w:r w:rsidR="00BD50D4" w:rsidRPr="004B464C">
              <w:rPr>
                <w:rFonts w:asciiTheme="minorHAnsi" w:hAnsiTheme="minorHAnsi" w:cstheme="minorHAnsi"/>
                <w:sz w:val="20"/>
                <w:szCs w:val="20"/>
                <w:lang w:val="sk-SK"/>
              </w:rPr>
              <w:t xml:space="preserve"> so ZP </w:t>
            </w:r>
            <w:r w:rsidRPr="004B464C">
              <w:rPr>
                <w:rFonts w:asciiTheme="minorHAnsi" w:hAnsiTheme="minorHAnsi" w:cstheme="minorHAnsi"/>
                <w:sz w:val="20"/>
                <w:szCs w:val="20"/>
                <w:lang w:val="sk-SK"/>
              </w:rPr>
              <w:t xml:space="preserve">a účinnosti v podpore zamestnávania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so ZP sa štatisticky ukazujú</w:t>
            </w:r>
            <w:r w:rsidR="004B464C">
              <w:rPr>
                <w:rFonts w:asciiTheme="minorHAnsi" w:hAnsiTheme="minorHAnsi" w:cstheme="minorHAnsi"/>
                <w:sz w:val="20"/>
                <w:szCs w:val="20"/>
                <w:lang w:val="sk-SK"/>
              </w:rPr>
              <w:t xml:space="preserve"> </w:t>
            </w:r>
            <w:r w:rsidRPr="004B464C">
              <w:rPr>
                <w:rFonts w:asciiTheme="minorHAnsi" w:hAnsiTheme="minorHAnsi" w:cstheme="minorHAnsi"/>
                <w:sz w:val="20"/>
                <w:szCs w:val="20"/>
                <w:lang w:val="sk-SK"/>
              </w:rPr>
              <w:t>najúčinnejšie nasledovné NP:</w:t>
            </w:r>
          </w:p>
          <w:p w14:paraId="2A6A71A4" w14:textId="77777777" w:rsidR="00F22377" w:rsidRPr="00BD50D4" w:rsidRDefault="00F22377" w:rsidP="004819BF">
            <w:pPr>
              <w:pStyle w:val="Odsekzoznamu"/>
              <w:numPr>
                <w:ilvl w:val="0"/>
                <w:numId w:val="8"/>
              </w:numPr>
              <w:jc w:val="both"/>
              <w:rPr>
                <w:rFonts w:asciiTheme="minorHAnsi" w:hAnsiTheme="minorHAnsi" w:cstheme="minorHAnsi"/>
                <w:sz w:val="20"/>
                <w:szCs w:val="20"/>
                <w:lang w:val="sk-SK"/>
              </w:rPr>
            </w:pPr>
            <w:r w:rsidRPr="00BD50D4">
              <w:rPr>
                <w:rFonts w:asciiTheme="minorHAnsi" w:hAnsiTheme="minorHAnsi" w:cstheme="minorHAnsi"/>
                <w:b/>
                <w:sz w:val="20"/>
                <w:szCs w:val="20"/>
                <w:lang w:val="sk-SK"/>
              </w:rPr>
              <w:t>Podpora zamestnávania občanov so ZP</w:t>
            </w:r>
            <w:r w:rsidRPr="00BD50D4">
              <w:rPr>
                <w:rFonts w:asciiTheme="minorHAnsi" w:hAnsiTheme="minorHAnsi" w:cstheme="minorHAnsi"/>
                <w:sz w:val="20"/>
                <w:szCs w:val="20"/>
                <w:lang w:val="sk-SK"/>
              </w:rPr>
              <w:t xml:space="preserve"> – až 97 % </w:t>
            </w:r>
            <w:proofErr w:type="spellStart"/>
            <w:r w:rsidRPr="00BD50D4">
              <w:rPr>
                <w:rFonts w:asciiTheme="minorHAnsi" w:hAnsiTheme="minorHAnsi" w:cstheme="minorHAnsi"/>
                <w:sz w:val="20"/>
                <w:szCs w:val="20"/>
                <w:lang w:val="sk-SK"/>
              </w:rPr>
              <w:t>UoZ</w:t>
            </w:r>
            <w:proofErr w:type="spellEnd"/>
            <w:r w:rsidRPr="00BD50D4">
              <w:rPr>
                <w:rFonts w:asciiTheme="minorHAnsi" w:hAnsiTheme="minorHAnsi" w:cstheme="minorHAnsi"/>
                <w:sz w:val="20"/>
                <w:szCs w:val="20"/>
                <w:lang w:val="sk-SK"/>
              </w:rPr>
              <w:t xml:space="preserve"> ZP mimo evidencie 12 a 24 mesiacov po skončení podpory;</w:t>
            </w:r>
          </w:p>
          <w:p w14:paraId="50965E05" w14:textId="77777777" w:rsidR="00F22377" w:rsidRPr="009951DE" w:rsidRDefault="00F22377" w:rsidP="004819BF">
            <w:pPr>
              <w:pStyle w:val="Odsekzoznamu"/>
              <w:numPr>
                <w:ilvl w:val="0"/>
                <w:numId w:val="9"/>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Podpora zamestnávania </w:t>
            </w:r>
            <w:proofErr w:type="spellStart"/>
            <w:r w:rsidRPr="009951DE">
              <w:rPr>
                <w:rFonts w:asciiTheme="minorHAnsi" w:hAnsiTheme="minorHAnsi" w:cstheme="minorHAnsi"/>
                <w:b/>
                <w:sz w:val="20"/>
                <w:szCs w:val="20"/>
                <w:lang w:val="sk-SK"/>
              </w:rPr>
              <w:t>UoZ</w:t>
            </w:r>
            <w:proofErr w:type="spellEnd"/>
            <w:r w:rsidRPr="009951DE">
              <w:rPr>
                <w:rFonts w:asciiTheme="minorHAnsi" w:hAnsiTheme="minorHAnsi" w:cstheme="minorHAnsi"/>
                <w:b/>
                <w:sz w:val="20"/>
                <w:szCs w:val="20"/>
                <w:lang w:val="sk-SK"/>
              </w:rPr>
              <w:t xml:space="preserve"> prostredníctvom vybraných AOTP</w:t>
            </w:r>
            <w:r w:rsidRPr="009951DE">
              <w:rPr>
                <w:rFonts w:asciiTheme="minorHAnsi" w:hAnsiTheme="minorHAnsi" w:cstheme="minorHAnsi"/>
                <w:sz w:val="20"/>
                <w:szCs w:val="20"/>
                <w:lang w:val="sk-SK"/>
              </w:rPr>
              <w:t xml:space="preserve"> – kde v niektorých vyzvaniach dosahovala účinnosť až 72 % (2. vyzvanie), 73 % (3. vyzvanie) alebo viac ako 80 % (1. vyzvanie) mimo evidencie 24 mesiacov po skončení podpory.</w:t>
            </w:r>
            <w:r w:rsidRPr="009951DE">
              <w:rPr>
                <w:rFonts w:asciiTheme="minorHAnsi" w:hAnsiTheme="minorHAnsi" w:cstheme="minorHAnsi"/>
                <w:sz w:val="20"/>
                <w:szCs w:val="20"/>
                <w:lang w:val="sk-SK"/>
              </w:rPr>
              <w:cr/>
            </w:r>
          </w:p>
          <w:p w14:paraId="33A1BD8F" w14:textId="77777777" w:rsidR="00F22377" w:rsidRPr="006A7102" w:rsidRDefault="00F22377" w:rsidP="006A7102">
            <w:pPr>
              <w:jc w:val="both"/>
              <w:rPr>
                <w:rFonts w:asciiTheme="minorHAnsi" w:hAnsiTheme="minorHAnsi" w:cstheme="minorHAnsi"/>
                <w:sz w:val="20"/>
                <w:szCs w:val="20"/>
                <w:lang w:val="sk-SK"/>
              </w:rPr>
            </w:pPr>
            <w:r w:rsidRPr="006A7102">
              <w:rPr>
                <w:rFonts w:asciiTheme="minorHAnsi" w:hAnsiTheme="minorHAnsi" w:cstheme="minorHAnsi"/>
                <w:sz w:val="20"/>
                <w:szCs w:val="20"/>
                <w:lang w:val="sk-SK"/>
              </w:rPr>
              <w:t>Pre cieľovú skupinu, ktorou sú mladí ľudia v situácii NEET, vo veku do 30 rokov,</w:t>
            </w:r>
            <w:r w:rsidR="006A7102" w:rsidRPr="006A7102">
              <w:rPr>
                <w:rFonts w:asciiTheme="minorHAnsi" w:hAnsiTheme="minorHAnsi" w:cstheme="minorHAnsi"/>
                <w:sz w:val="20"/>
                <w:szCs w:val="20"/>
                <w:lang w:val="sk-SK"/>
              </w:rPr>
              <w:t xml:space="preserve"> (Priorita Záruka pre mladých P SK)</w:t>
            </w:r>
            <w:r w:rsidRPr="006A7102">
              <w:rPr>
                <w:rFonts w:asciiTheme="minorHAnsi" w:hAnsiTheme="minorHAnsi" w:cstheme="minorHAnsi"/>
                <w:sz w:val="20"/>
                <w:szCs w:val="20"/>
                <w:lang w:val="sk-SK"/>
              </w:rPr>
              <w:t xml:space="preserve"> boli v oblasti vytvárania </w:t>
            </w:r>
            <w:r w:rsidR="004B464C" w:rsidRPr="006A7102">
              <w:rPr>
                <w:rFonts w:asciiTheme="minorHAnsi" w:hAnsiTheme="minorHAnsi" w:cstheme="minorHAnsi"/>
                <w:sz w:val="20"/>
                <w:szCs w:val="20"/>
                <w:lang w:val="sk-SK"/>
              </w:rPr>
              <w:t>udržateľných pracovných</w:t>
            </w:r>
            <w:r w:rsidRPr="006A7102">
              <w:rPr>
                <w:rFonts w:asciiTheme="minorHAnsi" w:hAnsiTheme="minorHAnsi" w:cstheme="minorHAnsi"/>
                <w:sz w:val="20"/>
                <w:szCs w:val="20"/>
                <w:lang w:val="sk-SK"/>
              </w:rPr>
              <w:t xml:space="preserve"> miest realizované </w:t>
            </w:r>
            <w:r w:rsidR="004B464C">
              <w:rPr>
                <w:rFonts w:asciiTheme="minorHAnsi" w:hAnsiTheme="minorHAnsi" w:cstheme="minorHAnsi"/>
                <w:sz w:val="20"/>
                <w:szCs w:val="20"/>
                <w:lang w:val="sk-SK"/>
              </w:rPr>
              <w:t>viaceré</w:t>
            </w:r>
            <w:r w:rsidRPr="006A7102">
              <w:rPr>
                <w:rFonts w:asciiTheme="minorHAnsi" w:hAnsiTheme="minorHAnsi" w:cstheme="minorHAnsi"/>
                <w:sz w:val="20"/>
                <w:szCs w:val="20"/>
                <w:lang w:val="sk-SK"/>
              </w:rPr>
              <w:t xml:space="preserve"> typy aktivít v PO 2014-2020, išlo hlavne o tieto nástroje: </w:t>
            </w:r>
          </w:p>
          <w:p w14:paraId="5EF1E553" w14:textId="77777777" w:rsidR="00F22377" w:rsidRPr="009951DE" w:rsidRDefault="00F22377" w:rsidP="004819BF">
            <w:pPr>
              <w:pStyle w:val="Odsekzoznamu"/>
              <w:numPr>
                <w:ilvl w:val="0"/>
                <w:numId w:val="10"/>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NP Praxou k zamestnaniu</w:t>
            </w:r>
            <w:r w:rsidRPr="009951DE">
              <w:rPr>
                <w:rFonts w:asciiTheme="minorHAnsi" w:hAnsiTheme="minorHAnsi" w:cstheme="minorHAnsi"/>
                <w:sz w:val="20"/>
                <w:szCs w:val="20"/>
                <w:lang w:val="sk-SK"/>
              </w:rPr>
              <w:t xml:space="preserve">, </w:t>
            </w:r>
          </w:p>
          <w:p w14:paraId="00F77AD8" w14:textId="77777777" w:rsidR="00F22377" w:rsidRPr="009951DE" w:rsidRDefault="00F22377" w:rsidP="004819BF">
            <w:pPr>
              <w:pStyle w:val="Odsekzoznamu"/>
              <w:numPr>
                <w:ilvl w:val="0"/>
                <w:numId w:val="10"/>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 xml:space="preserve">NP Reštart pre </w:t>
            </w:r>
            <w:proofErr w:type="spellStart"/>
            <w:r w:rsidRPr="009951DE">
              <w:rPr>
                <w:rFonts w:asciiTheme="minorHAnsi" w:hAnsiTheme="minorHAnsi" w:cstheme="minorHAnsi"/>
                <w:b/>
                <w:sz w:val="20"/>
                <w:szCs w:val="20"/>
                <w:lang w:val="sk-SK"/>
              </w:rPr>
              <w:t>MUoZ</w:t>
            </w:r>
            <w:proofErr w:type="spellEnd"/>
            <w:r w:rsidRPr="009951DE">
              <w:rPr>
                <w:rFonts w:asciiTheme="minorHAnsi" w:hAnsiTheme="minorHAnsi" w:cstheme="minorHAnsi"/>
                <w:sz w:val="20"/>
                <w:szCs w:val="20"/>
                <w:lang w:val="sk-SK"/>
              </w:rPr>
              <w:t xml:space="preserve">, </w:t>
            </w:r>
          </w:p>
          <w:p w14:paraId="31307435" w14:textId="77777777" w:rsidR="00F22377" w:rsidRPr="009951DE" w:rsidRDefault="00F22377" w:rsidP="004819BF">
            <w:pPr>
              <w:pStyle w:val="Odsekzoznamu"/>
              <w:numPr>
                <w:ilvl w:val="0"/>
                <w:numId w:val="10"/>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NP Úspešne na trhu práce</w:t>
            </w:r>
            <w:r w:rsidRPr="009951DE">
              <w:rPr>
                <w:rFonts w:asciiTheme="minorHAnsi" w:hAnsiTheme="minorHAnsi" w:cstheme="minorHAnsi"/>
                <w:sz w:val="20"/>
                <w:szCs w:val="20"/>
                <w:lang w:val="sk-SK"/>
              </w:rPr>
              <w:t xml:space="preserve">, </w:t>
            </w:r>
          </w:p>
          <w:p w14:paraId="2AE6D086" w14:textId="77777777" w:rsidR="008210F6" w:rsidRDefault="00F22377" w:rsidP="004819BF">
            <w:pPr>
              <w:pStyle w:val="Odsekzoznamu"/>
              <w:numPr>
                <w:ilvl w:val="0"/>
                <w:numId w:val="10"/>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NP Absolventská prax štartuje zamestnanie</w:t>
            </w:r>
            <w:r w:rsidRPr="009951DE">
              <w:rPr>
                <w:rFonts w:asciiTheme="minorHAnsi" w:hAnsiTheme="minorHAnsi" w:cstheme="minorHAnsi"/>
                <w:sz w:val="20"/>
                <w:szCs w:val="20"/>
                <w:lang w:val="sk-SK"/>
              </w:rPr>
              <w:t xml:space="preserve">. </w:t>
            </w:r>
          </w:p>
          <w:p w14:paraId="73DA7DA7" w14:textId="77777777" w:rsidR="006A7102" w:rsidRDefault="006A7102" w:rsidP="006A7102">
            <w:pPr>
              <w:jc w:val="both"/>
              <w:rPr>
                <w:rFonts w:asciiTheme="minorHAnsi" w:hAnsiTheme="minorHAnsi" w:cstheme="minorHAnsi"/>
                <w:sz w:val="20"/>
                <w:szCs w:val="20"/>
                <w:lang w:val="sk-SK"/>
              </w:rPr>
            </w:pPr>
          </w:p>
          <w:p w14:paraId="2013777A" w14:textId="77777777" w:rsidR="006A7102" w:rsidRPr="002E120C" w:rsidRDefault="006A7102" w:rsidP="006A7102">
            <w:pPr>
              <w:jc w:val="both"/>
              <w:rPr>
                <w:rFonts w:asciiTheme="minorHAnsi" w:hAnsiTheme="minorHAnsi" w:cstheme="minorHAnsi"/>
                <w:sz w:val="20"/>
                <w:szCs w:val="20"/>
                <w:u w:val="single"/>
                <w:lang w:val="sk-SK"/>
              </w:rPr>
            </w:pPr>
            <w:r w:rsidRPr="002E120C">
              <w:rPr>
                <w:rFonts w:asciiTheme="minorHAnsi" w:hAnsiTheme="minorHAnsi" w:cstheme="minorHAnsi"/>
                <w:b/>
                <w:sz w:val="20"/>
                <w:szCs w:val="20"/>
                <w:u w:val="single"/>
                <w:lang w:val="sk-SK"/>
              </w:rPr>
              <w:t>Projekty, na ktoré nadväzuje Aktivita 2 (Podpora samostatne zárobkovej činnosti) nového projektu:</w:t>
            </w:r>
          </w:p>
          <w:p w14:paraId="25DB52AC" w14:textId="77777777" w:rsidR="00F22377" w:rsidRPr="004B464C" w:rsidRDefault="00F22377" w:rsidP="004B464C">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 xml:space="preserve">Pre cieľovú skupinu, ktorou sú </w:t>
            </w:r>
            <w:proofErr w:type="spellStart"/>
            <w:r w:rsidR="002E120C">
              <w:rPr>
                <w:rFonts w:asciiTheme="minorHAnsi" w:hAnsiTheme="minorHAnsi" w:cstheme="minorHAnsi"/>
                <w:sz w:val="20"/>
                <w:szCs w:val="20"/>
                <w:lang w:val="sk-SK"/>
              </w:rPr>
              <w:t>ZUoZ</w:t>
            </w:r>
            <w:proofErr w:type="spellEnd"/>
            <w:r w:rsidR="004B464C">
              <w:rPr>
                <w:rFonts w:asciiTheme="minorHAnsi" w:hAnsiTheme="minorHAnsi" w:cstheme="minorHAnsi"/>
                <w:sz w:val="20"/>
                <w:szCs w:val="20"/>
                <w:lang w:val="sk-SK"/>
              </w:rPr>
              <w:t xml:space="preserve"> </w:t>
            </w:r>
            <w:r w:rsidR="004B464C">
              <w:rPr>
                <w:rFonts w:asciiTheme="minorHAnsi" w:eastAsia="Times New Roman" w:hAnsiTheme="minorHAnsi" w:cstheme="minorHAnsi"/>
                <w:sz w:val="20"/>
                <w:szCs w:val="20"/>
                <w:lang w:val="sk-SK"/>
              </w:rPr>
              <w:t>(Priorita Adaptabilný a prístupný trh práce P SK)</w:t>
            </w:r>
            <w:r w:rsidRPr="004B464C">
              <w:rPr>
                <w:rFonts w:asciiTheme="minorHAnsi" w:hAnsiTheme="minorHAnsi" w:cstheme="minorHAnsi"/>
                <w:sz w:val="20"/>
                <w:szCs w:val="20"/>
                <w:lang w:val="sk-SK"/>
              </w:rPr>
              <w:t xml:space="preserve"> boli v</w:t>
            </w:r>
            <w:r w:rsidR="004B464C">
              <w:rPr>
                <w:rFonts w:asciiTheme="minorHAnsi" w:hAnsiTheme="minorHAnsi" w:cstheme="minorHAnsi"/>
                <w:sz w:val="20"/>
                <w:szCs w:val="20"/>
                <w:lang w:val="sk-SK"/>
              </w:rPr>
              <w:t xml:space="preserve"> rámci </w:t>
            </w:r>
            <w:r w:rsidRPr="004B464C">
              <w:rPr>
                <w:rFonts w:asciiTheme="minorHAnsi" w:hAnsiTheme="minorHAnsi" w:cstheme="minorHAnsi"/>
                <w:sz w:val="20"/>
                <w:szCs w:val="20"/>
                <w:lang w:val="sk-SK"/>
              </w:rPr>
              <w:t xml:space="preserve">podpory </w:t>
            </w:r>
            <w:r w:rsidR="002B111A">
              <w:rPr>
                <w:rFonts w:asciiTheme="minorHAnsi" w:hAnsiTheme="minorHAnsi" w:cstheme="minorHAnsi"/>
                <w:sz w:val="20"/>
                <w:szCs w:val="20"/>
                <w:lang w:val="sk-SK"/>
              </w:rPr>
              <w:t>SZČ</w:t>
            </w:r>
            <w:r w:rsidRPr="004B464C">
              <w:rPr>
                <w:rFonts w:asciiTheme="minorHAnsi" w:hAnsiTheme="minorHAnsi" w:cstheme="minorHAnsi"/>
                <w:sz w:val="20"/>
                <w:szCs w:val="20"/>
                <w:lang w:val="sk-SK"/>
              </w:rPr>
              <w:t xml:space="preserve"> realizované </w:t>
            </w:r>
            <w:r w:rsidR="004B464C">
              <w:rPr>
                <w:rFonts w:asciiTheme="minorHAnsi" w:hAnsiTheme="minorHAnsi" w:cstheme="minorHAnsi"/>
                <w:sz w:val="20"/>
                <w:szCs w:val="20"/>
                <w:lang w:val="sk-SK"/>
              </w:rPr>
              <w:t>viaceré typy aktivít v PO 2014-2020:</w:t>
            </w:r>
          </w:p>
          <w:p w14:paraId="69FF51AB" w14:textId="77777777" w:rsidR="004B464C" w:rsidRDefault="00F22377" w:rsidP="004819BF">
            <w:pPr>
              <w:pStyle w:val="Odsekzoznamu"/>
              <w:numPr>
                <w:ilvl w:val="0"/>
                <w:numId w:val="16"/>
              </w:numPr>
              <w:jc w:val="both"/>
              <w:rPr>
                <w:rFonts w:asciiTheme="minorHAnsi" w:hAnsiTheme="minorHAnsi" w:cstheme="minorHAnsi"/>
                <w:sz w:val="20"/>
                <w:szCs w:val="20"/>
                <w:lang w:val="sk-SK"/>
              </w:rPr>
            </w:pPr>
            <w:r w:rsidRPr="004B464C">
              <w:rPr>
                <w:rFonts w:asciiTheme="minorHAnsi" w:hAnsiTheme="minorHAnsi" w:cstheme="minorHAnsi"/>
                <w:b/>
                <w:sz w:val="20"/>
                <w:szCs w:val="20"/>
                <w:lang w:val="sk-SK"/>
              </w:rPr>
              <w:t xml:space="preserve">NP Cesta na trh práce </w:t>
            </w:r>
            <w:r w:rsidR="002E120C">
              <w:rPr>
                <w:rFonts w:asciiTheme="minorHAnsi" w:hAnsiTheme="minorHAnsi" w:cstheme="minorHAnsi"/>
                <w:sz w:val="20"/>
                <w:szCs w:val="20"/>
                <w:lang w:val="sk-SK"/>
              </w:rPr>
              <w:t>bol zameraný na poskytovanie príspevkov</w:t>
            </w:r>
            <w:r w:rsidRPr="004B464C">
              <w:rPr>
                <w:rFonts w:asciiTheme="minorHAnsi" w:hAnsiTheme="minorHAnsi" w:cstheme="minorHAnsi"/>
                <w:sz w:val="20"/>
                <w:szCs w:val="20"/>
                <w:lang w:val="sk-SK"/>
              </w:rPr>
              <w:t xml:space="preserve"> </w:t>
            </w:r>
            <w:proofErr w:type="spellStart"/>
            <w:r w:rsidR="002E120C">
              <w:rPr>
                <w:rFonts w:asciiTheme="minorHAnsi" w:hAnsiTheme="minorHAnsi" w:cstheme="minorHAnsi"/>
                <w:sz w:val="20"/>
                <w:szCs w:val="20"/>
                <w:lang w:val="sk-SK"/>
              </w:rPr>
              <w:t>ZUoZ</w:t>
            </w:r>
            <w:proofErr w:type="spellEnd"/>
            <w:r w:rsidRPr="004B464C">
              <w:rPr>
                <w:rFonts w:asciiTheme="minorHAnsi" w:hAnsiTheme="minorHAnsi" w:cstheme="minorHAnsi"/>
                <w:sz w:val="20"/>
                <w:szCs w:val="20"/>
                <w:lang w:val="sk-SK"/>
              </w:rPr>
              <w:t xml:space="preserve"> v najmenej rozvinutých regiónoch. NP bol </w:t>
            </w:r>
            <w:r w:rsidR="00AA2D68">
              <w:rPr>
                <w:rFonts w:asciiTheme="minorHAnsi" w:hAnsiTheme="minorHAnsi" w:cstheme="minorHAnsi"/>
                <w:sz w:val="20"/>
                <w:szCs w:val="20"/>
                <w:lang w:val="sk-SK"/>
              </w:rPr>
              <w:t>cielený</w:t>
            </w:r>
            <w:r w:rsidRPr="004B464C">
              <w:rPr>
                <w:rFonts w:asciiTheme="minorHAnsi" w:hAnsiTheme="minorHAnsi" w:cstheme="minorHAnsi"/>
                <w:sz w:val="20"/>
                <w:szCs w:val="20"/>
                <w:lang w:val="sk-SK"/>
              </w:rPr>
              <w:t xml:space="preserve"> na podporu aktívnej politiky trhu práce a zamestnanosti, vrátane vzdelávania a prípravy pre trh práce, a podporu riešenia dlhodobo nezamestnaných, st</w:t>
            </w:r>
            <w:r w:rsidR="00DE744E" w:rsidRPr="004B464C">
              <w:rPr>
                <w:rFonts w:asciiTheme="minorHAnsi" w:hAnsiTheme="minorHAnsi" w:cstheme="minorHAnsi"/>
                <w:sz w:val="20"/>
                <w:szCs w:val="20"/>
                <w:lang w:val="sk-SK"/>
              </w:rPr>
              <w:t>arších a nízko kvalifikovaných.</w:t>
            </w:r>
            <w:r w:rsidRPr="004B464C">
              <w:rPr>
                <w:rFonts w:asciiTheme="minorHAnsi" w:hAnsiTheme="minorHAnsi" w:cstheme="minorHAnsi"/>
                <w:sz w:val="20"/>
                <w:szCs w:val="20"/>
                <w:lang w:val="sk-SK"/>
              </w:rPr>
              <w:t xml:space="preserve"> Projekt bol realizovaný prostredníctvom troch opatrení: Opatrenie č.3 </w:t>
            </w:r>
            <w:r w:rsidRPr="004B464C">
              <w:rPr>
                <w:rFonts w:asciiTheme="minorHAnsi" w:hAnsiTheme="minorHAnsi" w:cstheme="minorHAnsi"/>
                <w:b/>
                <w:sz w:val="20"/>
                <w:szCs w:val="20"/>
                <w:lang w:val="sk-SK"/>
              </w:rPr>
              <w:t>Zamestnám sa sám aj v poľnohospodárstve</w:t>
            </w:r>
            <w:r w:rsidRPr="004B464C">
              <w:rPr>
                <w:rFonts w:asciiTheme="minorHAnsi" w:hAnsiTheme="minorHAnsi" w:cstheme="minorHAnsi"/>
                <w:sz w:val="20"/>
                <w:szCs w:val="20"/>
                <w:lang w:val="sk-SK"/>
              </w:rPr>
              <w:t xml:space="preserve"> poskytlo finančný príspevok na </w:t>
            </w:r>
            <w:proofErr w:type="spellStart"/>
            <w:r w:rsidRPr="004B464C">
              <w:rPr>
                <w:rFonts w:asciiTheme="minorHAnsi" w:hAnsiTheme="minorHAnsi" w:cstheme="minorHAnsi"/>
                <w:sz w:val="20"/>
                <w:szCs w:val="20"/>
                <w:lang w:val="sk-SK"/>
              </w:rPr>
              <w:t>samozamestnanie</w:t>
            </w:r>
            <w:proofErr w:type="spellEnd"/>
            <w:r w:rsidRPr="004B464C">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ktorí ako SZČO prevádzkovali SZČ v rôznych odvetviach. Pracovné miesto na </w:t>
            </w:r>
            <w:proofErr w:type="spellStart"/>
            <w:r w:rsidRPr="004B464C">
              <w:rPr>
                <w:rFonts w:asciiTheme="minorHAnsi" w:hAnsiTheme="minorHAnsi" w:cstheme="minorHAnsi"/>
                <w:sz w:val="20"/>
                <w:szCs w:val="20"/>
                <w:lang w:val="sk-SK"/>
              </w:rPr>
              <w:t>samozamestnanie</w:t>
            </w:r>
            <w:proofErr w:type="spellEnd"/>
            <w:r w:rsidRPr="004B464C">
              <w:rPr>
                <w:rFonts w:asciiTheme="minorHAnsi" w:hAnsiTheme="minorHAnsi" w:cstheme="minorHAnsi"/>
                <w:sz w:val="20"/>
                <w:szCs w:val="20"/>
                <w:lang w:val="sk-SK"/>
              </w:rPr>
              <w:t xml:space="preserve"> </w:t>
            </w:r>
            <w:r w:rsidR="00AA2D68">
              <w:rPr>
                <w:rFonts w:asciiTheme="minorHAnsi" w:hAnsiTheme="minorHAnsi" w:cstheme="minorHAnsi"/>
                <w:sz w:val="20"/>
                <w:szCs w:val="20"/>
                <w:lang w:val="sk-SK"/>
              </w:rPr>
              <w:t>mohol</w:t>
            </w:r>
            <w:r w:rsidRPr="004B464C">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vytvoriť aj v odvetví poľnohospodárskej prvovýroby. Vo vyzv</w:t>
            </w:r>
            <w:r w:rsidR="00AA2D68">
              <w:rPr>
                <w:rFonts w:asciiTheme="minorHAnsi" w:hAnsiTheme="minorHAnsi" w:cstheme="minorHAnsi"/>
                <w:sz w:val="20"/>
                <w:szCs w:val="20"/>
                <w:lang w:val="sk-SK"/>
              </w:rPr>
              <w:t xml:space="preserve">aní bolo podporených 6 113 </w:t>
            </w:r>
            <w:proofErr w:type="spellStart"/>
            <w:r w:rsidR="00AA2D68">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z toh</w:t>
            </w:r>
            <w:r w:rsidR="00AA2D68">
              <w:rPr>
                <w:rFonts w:asciiTheme="minorHAnsi" w:hAnsiTheme="minorHAnsi" w:cstheme="minorHAnsi"/>
                <w:sz w:val="20"/>
                <w:szCs w:val="20"/>
                <w:lang w:val="sk-SK"/>
              </w:rPr>
              <w:t>o najviac bolo starších – 1 752 a</w:t>
            </w:r>
            <w:r w:rsidRPr="004B464C">
              <w:rPr>
                <w:rFonts w:asciiTheme="minorHAnsi" w:hAnsiTheme="minorHAnsi" w:cstheme="minorHAnsi"/>
                <w:sz w:val="20"/>
                <w:szCs w:val="20"/>
                <w:lang w:val="sk-SK"/>
              </w:rPr>
              <w:t xml:space="preserve"> následne nízko kvalifikovaných – 1 215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w:t>
            </w:r>
          </w:p>
          <w:p w14:paraId="02ED0E60" w14:textId="77777777" w:rsidR="004B464C" w:rsidRDefault="00F22377" w:rsidP="004819BF">
            <w:pPr>
              <w:pStyle w:val="Odsekzoznamu"/>
              <w:numPr>
                <w:ilvl w:val="0"/>
                <w:numId w:val="16"/>
              </w:numPr>
              <w:jc w:val="both"/>
              <w:rPr>
                <w:rFonts w:asciiTheme="minorHAnsi" w:hAnsiTheme="minorHAnsi" w:cstheme="minorHAnsi"/>
                <w:sz w:val="20"/>
                <w:szCs w:val="20"/>
                <w:lang w:val="sk-SK"/>
              </w:rPr>
            </w:pPr>
            <w:r w:rsidRPr="004B464C">
              <w:rPr>
                <w:rFonts w:asciiTheme="minorHAnsi" w:hAnsiTheme="minorHAnsi" w:cstheme="minorHAnsi"/>
                <w:b/>
                <w:sz w:val="20"/>
                <w:szCs w:val="20"/>
                <w:lang w:val="sk-SK"/>
              </w:rPr>
              <w:t>NP Chyť sa svojej šance</w:t>
            </w:r>
            <w:r w:rsidRPr="004B464C">
              <w:rPr>
                <w:rFonts w:asciiTheme="minorHAnsi" w:hAnsiTheme="minorHAnsi" w:cstheme="minorHAnsi"/>
                <w:sz w:val="20"/>
                <w:szCs w:val="20"/>
                <w:lang w:val="sk-SK"/>
              </w:rPr>
              <w:t xml:space="preserve"> bol implementovaný v súlade s prioritnou osou, zameranou na zmiernenie dopadov pandémie COVID-19, a to konkrétne na poskytovanie finančných príspevkov na podporu vytvárania pracovných miest a </w:t>
            </w:r>
            <w:r w:rsidR="002B111A" w:rsidRPr="002B111A">
              <w:rPr>
                <w:rFonts w:asciiTheme="minorHAnsi" w:hAnsiTheme="minorHAnsi" w:cstheme="minorHAnsi"/>
                <w:sz w:val="20"/>
                <w:szCs w:val="20"/>
                <w:lang w:val="sk-SK"/>
              </w:rPr>
              <w:t>SZČ</w:t>
            </w:r>
            <w:r w:rsidRPr="002B111A">
              <w:rPr>
                <w:rFonts w:asciiTheme="minorHAnsi" w:hAnsiTheme="minorHAnsi" w:cstheme="minorHAnsi"/>
                <w:sz w:val="20"/>
                <w:szCs w:val="20"/>
                <w:lang w:val="sk-SK"/>
              </w:rPr>
              <w:t>.</w:t>
            </w:r>
            <w:r w:rsidRPr="004B464C">
              <w:rPr>
                <w:rFonts w:asciiTheme="minorHAnsi" w:hAnsiTheme="minorHAnsi" w:cstheme="minorHAnsi"/>
                <w:sz w:val="20"/>
                <w:szCs w:val="20"/>
                <w:lang w:val="sk-SK"/>
              </w:rPr>
              <w:t xml:space="preserve"> Predmetný projekt </w:t>
            </w:r>
            <w:r w:rsidR="00AA2D68">
              <w:rPr>
                <w:rFonts w:asciiTheme="minorHAnsi" w:hAnsiTheme="minorHAnsi" w:cstheme="minorHAnsi"/>
                <w:sz w:val="20"/>
                <w:szCs w:val="20"/>
                <w:lang w:val="sk-SK"/>
              </w:rPr>
              <w:t>prispel</w:t>
            </w:r>
            <w:r w:rsidRPr="004B464C">
              <w:rPr>
                <w:rFonts w:asciiTheme="minorHAnsi" w:hAnsiTheme="minorHAnsi" w:cstheme="minorHAnsi"/>
                <w:sz w:val="20"/>
                <w:szCs w:val="20"/>
                <w:lang w:val="sk-SK"/>
              </w:rPr>
              <w:t xml:space="preserve"> k zníženiu nezamestnanosti </w:t>
            </w:r>
            <w:proofErr w:type="spellStart"/>
            <w:r w:rsidR="002E120C">
              <w:rPr>
                <w:rFonts w:asciiTheme="minorHAnsi" w:hAnsiTheme="minorHAnsi" w:cstheme="minorHAnsi"/>
                <w:sz w:val="20"/>
                <w:szCs w:val="20"/>
                <w:lang w:val="sk-SK"/>
              </w:rPr>
              <w:t>Z</w:t>
            </w:r>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ako aj k motivovaniu zamestnávateľov na vytváranie nových pracovných miest poskytovaním finančných príspevkov na ich tvorbu, ako i podporu </w:t>
            </w:r>
            <w:proofErr w:type="spellStart"/>
            <w:r w:rsidR="002E120C">
              <w:rPr>
                <w:rFonts w:asciiTheme="minorHAnsi" w:hAnsiTheme="minorHAnsi" w:cstheme="minorHAnsi"/>
                <w:sz w:val="20"/>
                <w:szCs w:val="20"/>
                <w:lang w:val="sk-SK"/>
              </w:rPr>
              <w:t>Z</w:t>
            </w:r>
            <w:r w:rsidR="00C220E4">
              <w:rPr>
                <w:rFonts w:asciiTheme="minorHAnsi" w:hAnsiTheme="minorHAnsi" w:cstheme="minorHAnsi"/>
                <w:sz w:val="20"/>
                <w:szCs w:val="20"/>
                <w:lang w:val="sk-SK"/>
              </w:rPr>
              <w:t>UoZ</w:t>
            </w:r>
            <w:proofErr w:type="spellEnd"/>
            <w:r w:rsidR="00C220E4">
              <w:rPr>
                <w:rFonts w:asciiTheme="minorHAnsi" w:hAnsiTheme="minorHAnsi" w:cstheme="minorHAnsi"/>
                <w:sz w:val="20"/>
                <w:szCs w:val="20"/>
                <w:lang w:val="sk-SK"/>
              </w:rPr>
              <w:t xml:space="preserve">, vrátane mladých </w:t>
            </w:r>
            <w:proofErr w:type="spellStart"/>
            <w:r w:rsidR="00C220E4">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získať pracovné skúseností prostredníctvom mentorovaného zapracovania resp. podpor</w:t>
            </w:r>
            <w:r w:rsidR="008210F6" w:rsidRPr="004B464C">
              <w:rPr>
                <w:rFonts w:asciiTheme="minorHAnsi" w:hAnsiTheme="minorHAnsi" w:cstheme="minorHAnsi"/>
                <w:sz w:val="20"/>
                <w:szCs w:val="20"/>
                <w:lang w:val="sk-SK"/>
              </w:rPr>
              <w:t>o</w:t>
            </w:r>
            <w:r w:rsidRPr="004B464C">
              <w:rPr>
                <w:rFonts w:asciiTheme="minorHAnsi" w:hAnsiTheme="minorHAnsi" w:cstheme="minorHAnsi"/>
                <w:sz w:val="20"/>
                <w:szCs w:val="20"/>
                <w:lang w:val="sk-SK"/>
              </w:rPr>
              <w:t xml:space="preserve">u </w:t>
            </w:r>
            <w:proofErr w:type="spellStart"/>
            <w:r w:rsidR="002E120C">
              <w:rPr>
                <w:rFonts w:asciiTheme="minorHAnsi" w:hAnsiTheme="minorHAnsi" w:cstheme="minorHAnsi"/>
                <w:sz w:val="20"/>
                <w:szCs w:val="20"/>
                <w:lang w:val="sk-SK"/>
              </w:rPr>
              <w:t>Z</w:t>
            </w:r>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poskytovaním finančného príspevku na začatie prevádzkovania SZČ.</w:t>
            </w:r>
          </w:p>
          <w:p w14:paraId="5B4D3903" w14:textId="77777777" w:rsidR="00F22377" w:rsidRDefault="00F22377" w:rsidP="004819BF">
            <w:pPr>
              <w:pStyle w:val="Odsekzoznamu"/>
              <w:numPr>
                <w:ilvl w:val="0"/>
                <w:numId w:val="16"/>
              </w:numPr>
              <w:jc w:val="both"/>
              <w:rPr>
                <w:rFonts w:asciiTheme="minorHAnsi" w:hAnsiTheme="minorHAnsi" w:cstheme="minorHAnsi"/>
                <w:sz w:val="20"/>
                <w:szCs w:val="20"/>
                <w:lang w:val="sk-SK"/>
              </w:rPr>
            </w:pPr>
            <w:r w:rsidRPr="004B464C">
              <w:rPr>
                <w:rFonts w:asciiTheme="minorHAnsi" w:hAnsiTheme="minorHAnsi" w:cstheme="minorHAnsi"/>
                <w:b/>
                <w:sz w:val="20"/>
                <w:szCs w:val="20"/>
                <w:lang w:val="sk-SK"/>
              </w:rPr>
              <w:t xml:space="preserve">NP Podpora zamestnávania </w:t>
            </w:r>
            <w:proofErr w:type="spellStart"/>
            <w:r w:rsidRPr="004B464C">
              <w:rPr>
                <w:rFonts w:asciiTheme="minorHAnsi" w:hAnsiTheme="minorHAnsi" w:cstheme="minorHAnsi"/>
                <w:b/>
                <w:sz w:val="20"/>
                <w:szCs w:val="20"/>
                <w:lang w:val="sk-SK"/>
              </w:rPr>
              <w:t>UoZ</w:t>
            </w:r>
            <w:proofErr w:type="spellEnd"/>
            <w:r w:rsidRPr="004B464C">
              <w:rPr>
                <w:rFonts w:asciiTheme="minorHAnsi" w:hAnsiTheme="minorHAnsi" w:cstheme="minorHAnsi"/>
                <w:b/>
                <w:sz w:val="20"/>
                <w:szCs w:val="20"/>
                <w:lang w:val="sk-SK"/>
              </w:rPr>
              <w:t xml:space="preserve"> prostredníctvom vybraných aktívnych opatrení na trhu práce</w:t>
            </w:r>
            <w:r w:rsidR="00DE744E" w:rsidRPr="004B464C">
              <w:rPr>
                <w:rFonts w:asciiTheme="minorHAnsi" w:hAnsiTheme="minorHAnsi" w:cstheme="minorHAnsi"/>
                <w:sz w:val="20"/>
                <w:szCs w:val="20"/>
                <w:lang w:val="sk-SK"/>
              </w:rPr>
              <w:t xml:space="preserve"> </w:t>
            </w:r>
            <w:r w:rsidRPr="004B464C">
              <w:rPr>
                <w:rFonts w:asciiTheme="minorHAnsi" w:hAnsiTheme="minorHAnsi" w:cstheme="minorHAnsi"/>
                <w:sz w:val="20"/>
                <w:szCs w:val="20"/>
                <w:lang w:val="sk-SK"/>
              </w:rPr>
              <w:t xml:space="preserve">bola realizovaná aktivita ktorej </w:t>
            </w:r>
            <w:r w:rsidR="00C220E4">
              <w:rPr>
                <w:rFonts w:asciiTheme="minorHAnsi" w:hAnsiTheme="minorHAnsi" w:cstheme="minorHAnsi"/>
                <w:sz w:val="20"/>
                <w:szCs w:val="20"/>
                <w:lang w:val="sk-SK"/>
              </w:rPr>
              <w:t>ciele boli</w:t>
            </w:r>
            <w:r w:rsidRPr="004B464C">
              <w:rPr>
                <w:rFonts w:asciiTheme="minorHAnsi" w:hAnsiTheme="minorHAnsi" w:cstheme="minorHAnsi"/>
                <w:sz w:val="20"/>
                <w:szCs w:val="20"/>
                <w:lang w:val="sk-SK"/>
              </w:rPr>
              <w:t xml:space="preserve"> zvyšovanie </w:t>
            </w:r>
            <w:proofErr w:type="spellStart"/>
            <w:r w:rsidRPr="004B464C">
              <w:rPr>
                <w:rFonts w:asciiTheme="minorHAnsi" w:hAnsiTheme="minorHAnsi" w:cstheme="minorHAnsi"/>
                <w:sz w:val="20"/>
                <w:szCs w:val="20"/>
                <w:lang w:val="sk-SK"/>
              </w:rPr>
              <w:t>zamestnateľnosti</w:t>
            </w:r>
            <w:proofErr w:type="spellEnd"/>
            <w:r w:rsidRPr="004B464C">
              <w:rPr>
                <w:rFonts w:asciiTheme="minorHAnsi" w:hAnsiTheme="minorHAnsi" w:cstheme="minorHAnsi"/>
                <w:sz w:val="20"/>
                <w:szCs w:val="20"/>
                <w:lang w:val="sk-SK"/>
              </w:rPr>
              <w:t xml:space="preserve">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a </w:t>
            </w:r>
            <w:proofErr w:type="spellStart"/>
            <w:r w:rsidRPr="004B464C">
              <w:rPr>
                <w:rFonts w:asciiTheme="minorHAnsi" w:hAnsiTheme="minorHAnsi" w:cstheme="minorHAnsi"/>
                <w:sz w:val="20"/>
                <w:szCs w:val="20"/>
                <w:lang w:val="sk-SK"/>
              </w:rPr>
              <w:t>ZUoZ</w:t>
            </w:r>
            <w:proofErr w:type="spellEnd"/>
            <w:r w:rsidRPr="004B464C">
              <w:rPr>
                <w:rFonts w:asciiTheme="minorHAnsi" w:hAnsiTheme="minorHAnsi" w:cstheme="minorHAnsi"/>
                <w:sz w:val="20"/>
                <w:szCs w:val="20"/>
                <w:lang w:val="sk-SK"/>
              </w:rPr>
              <w:t xml:space="preserve">, rozvoj miestnej a regionálnej zamestnanosti, podpora pracovnej mobility, podpora udržiavania, pracovných návykov, zvýšenie uplatnenia </w:t>
            </w:r>
            <w:proofErr w:type="spellStart"/>
            <w:r w:rsidRPr="004B464C">
              <w:rPr>
                <w:rFonts w:asciiTheme="minorHAnsi" w:hAnsiTheme="minorHAnsi" w:cstheme="minorHAnsi"/>
                <w:sz w:val="20"/>
                <w:szCs w:val="20"/>
                <w:lang w:val="sk-SK"/>
              </w:rPr>
              <w:t>UoZ</w:t>
            </w:r>
            <w:proofErr w:type="spellEnd"/>
            <w:r w:rsidRPr="004B464C">
              <w:rPr>
                <w:rFonts w:asciiTheme="minorHAnsi" w:hAnsiTheme="minorHAnsi" w:cstheme="minorHAnsi"/>
                <w:sz w:val="20"/>
                <w:szCs w:val="20"/>
                <w:lang w:val="sk-SK"/>
              </w:rPr>
              <w:t xml:space="preserve"> na trhu práce prostredníctvom </w:t>
            </w:r>
            <w:proofErr w:type="spellStart"/>
            <w:r w:rsidRPr="004B464C">
              <w:rPr>
                <w:rFonts w:asciiTheme="minorHAnsi" w:hAnsiTheme="minorHAnsi" w:cstheme="minorHAnsi"/>
                <w:sz w:val="20"/>
                <w:szCs w:val="20"/>
                <w:lang w:val="sk-SK"/>
              </w:rPr>
              <w:t>samozamestnania</w:t>
            </w:r>
            <w:proofErr w:type="spellEnd"/>
            <w:r w:rsidRPr="004B464C">
              <w:rPr>
                <w:rFonts w:asciiTheme="minorHAnsi" w:hAnsiTheme="minorHAnsi" w:cstheme="minorHAnsi"/>
                <w:sz w:val="20"/>
                <w:szCs w:val="20"/>
                <w:lang w:val="sk-SK"/>
              </w:rPr>
              <w:t>, získanie praktických skúseností pre potreby trhu práce.</w:t>
            </w:r>
          </w:p>
          <w:p w14:paraId="3C911484" w14:textId="77777777" w:rsidR="004B464C" w:rsidRPr="004B464C" w:rsidRDefault="00F22377" w:rsidP="004B464C">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Pre cieľovú skupinu, ktorou sú mladí ľudia v situácii NEET, vo veku do 30 rokov</w:t>
            </w:r>
            <w:r w:rsidR="006A7102" w:rsidRPr="004B464C">
              <w:rPr>
                <w:rFonts w:asciiTheme="minorHAnsi" w:hAnsiTheme="minorHAnsi" w:cstheme="minorHAnsi"/>
                <w:sz w:val="20"/>
                <w:szCs w:val="20"/>
                <w:lang w:val="sk-SK"/>
              </w:rPr>
              <w:t xml:space="preserve"> (Priorita Záruka pre mladých P SK)</w:t>
            </w:r>
            <w:r w:rsidRPr="004B464C">
              <w:rPr>
                <w:rFonts w:asciiTheme="minorHAnsi" w:hAnsiTheme="minorHAnsi" w:cstheme="minorHAnsi"/>
                <w:sz w:val="20"/>
                <w:szCs w:val="20"/>
                <w:lang w:val="sk-SK"/>
              </w:rPr>
              <w:t xml:space="preserve"> bol</w:t>
            </w:r>
            <w:r w:rsidR="004B464C" w:rsidRPr="004B464C">
              <w:rPr>
                <w:rFonts w:asciiTheme="minorHAnsi" w:hAnsiTheme="minorHAnsi" w:cstheme="minorHAnsi"/>
                <w:sz w:val="20"/>
                <w:szCs w:val="20"/>
                <w:lang w:val="sk-SK"/>
              </w:rPr>
              <w:t xml:space="preserve"> </w:t>
            </w:r>
          </w:p>
          <w:p w14:paraId="24CCD011" w14:textId="77777777" w:rsidR="00F22377" w:rsidRPr="004B464C" w:rsidRDefault="00F22377" w:rsidP="004B464C">
            <w:pPr>
              <w:jc w:val="both"/>
              <w:rPr>
                <w:rFonts w:asciiTheme="minorHAnsi" w:hAnsiTheme="minorHAnsi" w:cstheme="minorHAnsi"/>
                <w:sz w:val="20"/>
                <w:szCs w:val="20"/>
                <w:lang w:val="sk-SK"/>
              </w:rPr>
            </w:pPr>
            <w:r w:rsidRPr="004B464C">
              <w:rPr>
                <w:rFonts w:asciiTheme="minorHAnsi" w:hAnsiTheme="minorHAnsi" w:cstheme="minorHAnsi"/>
                <w:sz w:val="20"/>
                <w:szCs w:val="20"/>
                <w:lang w:val="sk-SK"/>
              </w:rPr>
              <w:t xml:space="preserve">v oblasti podpory </w:t>
            </w:r>
            <w:r w:rsidR="002B111A">
              <w:rPr>
                <w:rFonts w:asciiTheme="minorHAnsi" w:hAnsiTheme="minorHAnsi" w:cstheme="minorHAnsi"/>
                <w:sz w:val="20"/>
                <w:szCs w:val="20"/>
                <w:lang w:val="sk-SK"/>
              </w:rPr>
              <w:t>SZČ</w:t>
            </w:r>
            <w:r w:rsidRPr="004B464C">
              <w:rPr>
                <w:rFonts w:asciiTheme="minorHAnsi" w:hAnsiTheme="minorHAnsi" w:cstheme="minorHAnsi"/>
                <w:sz w:val="20"/>
                <w:szCs w:val="20"/>
                <w:lang w:val="sk-SK"/>
              </w:rPr>
              <w:t xml:space="preserve"> realizovaný projekt:</w:t>
            </w:r>
          </w:p>
          <w:p w14:paraId="6056D3EC" w14:textId="36E0460C" w:rsidR="00F22377" w:rsidRPr="006A7102" w:rsidRDefault="00F22377" w:rsidP="004819BF">
            <w:pPr>
              <w:pStyle w:val="Odsekzoznamu"/>
              <w:numPr>
                <w:ilvl w:val="0"/>
                <w:numId w:val="11"/>
              </w:numPr>
              <w:spacing w:before="0"/>
              <w:jc w:val="both"/>
              <w:rPr>
                <w:rFonts w:asciiTheme="minorHAnsi" w:hAnsiTheme="minorHAnsi" w:cstheme="minorHAnsi"/>
                <w:b/>
                <w:sz w:val="20"/>
                <w:szCs w:val="20"/>
                <w:lang w:val="sk-SK"/>
              </w:rPr>
            </w:pPr>
            <w:r w:rsidRPr="009951DE">
              <w:rPr>
                <w:rFonts w:asciiTheme="minorHAnsi" w:hAnsiTheme="minorHAnsi" w:cstheme="minorHAnsi"/>
                <w:b/>
                <w:sz w:val="20"/>
                <w:szCs w:val="20"/>
                <w:lang w:val="sk-SK"/>
              </w:rPr>
              <w:lastRenderedPageBreak/>
              <w:t>NP Úspešne na trhu práce</w:t>
            </w:r>
            <w:r w:rsidR="008210F6">
              <w:rPr>
                <w:rFonts w:asciiTheme="minorHAnsi" w:hAnsiTheme="minorHAnsi" w:cstheme="minorHAnsi"/>
                <w:b/>
                <w:sz w:val="20"/>
                <w:szCs w:val="20"/>
                <w:lang w:val="sk-SK"/>
              </w:rPr>
              <w:t xml:space="preserve"> </w:t>
            </w:r>
            <w:r w:rsidR="008210F6" w:rsidRPr="0094459A">
              <w:rPr>
                <w:rFonts w:asciiTheme="minorHAnsi" w:hAnsiTheme="minorHAnsi" w:cstheme="minorHAnsi"/>
                <w:sz w:val="20"/>
                <w:szCs w:val="20"/>
                <w:lang w:val="sk-SK"/>
              </w:rPr>
              <w:t>zameraný</w:t>
            </w:r>
            <w:r w:rsidR="008210F6">
              <w:rPr>
                <w:rFonts w:asciiTheme="minorHAnsi" w:hAnsiTheme="minorHAnsi" w:cstheme="minorHAnsi"/>
                <w:b/>
                <w:sz w:val="20"/>
                <w:szCs w:val="20"/>
                <w:lang w:val="sk-SK"/>
              </w:rPr>
              <w:t xml:space="preserve"> </w:t>
            </w:r>
            <w:r w:rsidR="00D709C9">
              <w:rPr>
                <w:rFonts w:asciiTheme="minorHAnsi" w:hAnsiTheme="minorHAnsi" w:cstheme="minorHAnsi"/>
                <w:sz w:val="20"/>
                <w:szCs w:val="20"/>
                <w:lang w:val="sk-SK"/>
              </w:rPr>
              <w:t xml:space="preserve">na </w:t>
            </w:r>
            <w:r w:rsidR="00D709C9" w:rsidRPr="009951DE">
              <w:rPr>
                <w:rFonts w:asciiTheme="minorHAnsi" w:hAnsiTheme="minorHAnsi" w:cstheme="minorHAnsi"/>
                <w:sz w:val="20"/>
                <w:szCs w:val="20"/>
                <w:lang w:val="sk-SK"/>
              </w:rPr>
              <w:t>podpor</w:t>
            </w:r>
            <w:r w:rsidR="00D709C9">
              <w:rPr>
                <w:rFonts w:asciiTheme="minorHAnsi" w:hAnsiTheme="minorHAnsi" w:cstheme="minorHAnsi"/>
                <w:sz w:val="20"/>
                <w:szCs w:val="20"/>
                <w:lang w:val="sk-SK"/>
              </w:rPr>
              <w:t>u</w:t>
            </w:r>
            <w:r w:rsidR="00D709C9" w:rsidRPr="009951DE">
              <w:rPr>
                <w:rFonts w:asciiTheme="minorHAnsi" w:hAnsiTheme="minorHAnsi" w:cstheme="minorHAnsi"/>
                <w:sz w:val="20"/>
                <w:szCs w:val="20"/>
                <w:lang w:val="sk-SK"/>
              </w:rPr>
              <w:t xml:space="preserve"> </w:t>
            </w:r>
            <w:r w:rsidR="002B111A">
              <w:rPr>
                <w:rFonts w:asciiTheme="minorHAnsi" w:hAnsiTheme="minorHAnsi" w:cstheme="minorHAnsi"/>
                <w:sz w:val="20"/>
                <w:szCs w:val="20"/>
                <w:lang w:val="sk-SK"/>
              </w:rPr>
              <w:t>SZČ</w:t>
            </w:r>
            <w:r w:rsidR="00D709C9" w:rsidRPr="009951DE">
              <w:rPr>
                <w:rFonts w:asciiTheme="minorHAnsi" w:hAnsiTheme="minorHAnsi" w:cstheme="minorHAnsi"/>
                <w:sz w:val="20"/>
                <w:szCs w:val="20"/>
                <w:lang w:val="sk-SK"/>
              </w:rPr>
              <w:t xml:space="preserve"> </w:t>
            </w:r>
            <w:r w:rsidR="00D709C9">
              <w:rPr>
                <w:rFonts w:asciiTheme="minorHAnsi" w:hAnsiTheme="minorHAnsi" w:cstheme="minorHAnsi"/>
                <w:sz w:val="20"/>
                <w:szCs w:val="20"/>
                <w:lang w:val="sk-SK"/>
              </w:rPr>
              <w:t>pre</w:t>
            </w:r>
            <w:r w:rsidR="00742A26">
              <w:rPr>
                <w:rFonts w:asciiTheme="minorHAnsi" w:hAnsiTheme="minorHAnsi" w:cstheme="minorHAnsi"/>
                <w:sz w:val="20"/>
                <w:szCs w:val="20"/>
                <w:lang w:val="sk-SK"/>
              </w:rPr>
              <w:t xml:space="preserve"> </w:t>
            </w:r>
            <w:r w:rsidR="008210F6" w:rsidRPr="009951DE">
              <w:rPr>
                <w:rFonts w:asciiTheme="minorHAnsi" w:hAnsiTheme="minorHAnsi" w:cstheme="minorHAnsi"/>
                <w:sz w:val="20"/>
                <w:szCs w:val="20"/>
                <w:lang w:val="sk-SK"/>
              </w:rPr>
              <w:t>cieľovú skupinu, ktorou sú mladí ľudia v situác</w:t>
            </w:r>
            <w:r w:rsidR="008210F6">
              <w:rPr>
                <w:rFonts w:asciiTheme="minorHAnsi" w:hAnsiTheme="minorHAnsi" w:cstheme="minorHAnsi"/>
                <w:sz w:val="20"/>
                <w:szCs w:val="20"/>
                <w:lang w:val="sk-SK"/>
              </w:rPr>
              <w:t>ii NEET, vo veku do 30 rokov</w:t>
            </w:r>
            <w:r w:rsidR="00D709C9">
              <w:rPr>
                <w:rFonts w:asciiTheme="minorHAnsi" w:hAnsiTheme="minorHAnsi" w:cstheme="minorHAnsi"/>
                <w:sz w:val="20"/>
                <w:szCs w:val="20"/>
                <w:lang w:val="sk-SK"/>
              </w:rPr>
              <w:t>.</w:t>
            </w:r>
          </w:p>
          <w:p w14:paraId="7E0CE3F7" w14:textId="77777777" w:rsidR="006A7102" w:rsidRDefault="006A7102" w:rsidP="006A7102">
            <w:pPr>
              <w:jc w:val="both"/>
              <w:rPr>
                <w:rFonts w:asciiTheme="minorHAnsi" w:hAnsiTheme="minorHAnsi" w:cstheme="minorHAnsi"/>
                <w:b/>
                <w:sz w:val="20"/>
                <w:szCs w:val="20"/>
                <w:lang w:val="sk-SK"/>
              </w:rPr>
            </w:pPr>
          </w:p>
          <w:p w14:paraId="4F9275C3" w14:textId="77777777" w:rsidR="00F22377" w:rsidRPr="002E120C" w:rsidRDefault="006A7102" w:rsidP="006A7102">
            <w:pPr>
              <w:jc w:val="both"/>
              <w:rPr>
                <w:rFonts w:asciiTheme="minorHAnsi" w:hAnsiTheme="minorHAnsi" w:cstheme="minorHAnsi"/>
                <w:b/>
                <w:sz w:val="20"/>
                <w:szCs w:val="20"/>
                <w:u w:val="single"/>
                <w:lang w:val="sk-SK"/>
              </w:rPr>
            </w:pPr>
            <w:r w:rsidRPr="002E120C">
              <w:rPr>
                <w:rFonts w:asciiTheme="minorHAnsi" w:hAnsiTheme="minorHAnsi" w:cstheme="minorHAnsi"/>
                <w:b/>
                <w:sz w:val="20"/>
                <w:szCs w:val="20"/>
                <w:u w:val="single"/>
                <w:lang w:val="sk-SK"/>
              </w:rPr>
              <w:t>Projekty, na ktoré nadväzuje Aktivita 3 (Prax pre mladých) nového projektu:</w:t>
            </w:r>
          </w:p>
          <w:p w14:paraId="40BC9D92" w14:textId="77777777" w:rsidR="00F22377" w:rsidRPr="006A7102" w:rsidRDefault="00F22377" w:rsidP="006A7102">
            <w:pPr>
              <w:jc w:val="both"/>
              <w:rPr>
                <w:rFonts w:asciiTheme="minorHAnsi" w:hAnsiTheme="minorHAnsi" w:cstheme="minorHAnsi"/>
                <w:sz w:val="20"/>
                <w:szCs w:val="20"/>
                <w:lang w:val="sk-SK"/>
              </w:rPr>
            </w:pPr>
            <w:r w:rsidRPr="006A7102">
              <w:rPr>
                <w:rFonts w:asciiTheme="minorHAnsi" w:hAnsiTheme="minorHAnsi" w:cstheme="minorHAnsi"/>
                <w:sz w:val="20"/>
                <w:szCs w:val="20"/>
                <w:lang w:val="sk-SK"/>
              </w:rPr>
              <w:t xml:space="preserve">Na podporu praxe boli v PO 2014 – 2020 realizované projekty: </w:t>
            </w:r>
          </w:p>
          <w:p w14:paraId="1EF5BAD0" w14:textId="77777777" w:rsidR="00F22377" w:rsidRPr="009951DE" w:rsidRDefault="00F22377" w:rsidP="004819BF">
            <w:pPr>
              <w:pStyle w:val="Odsekzoznamu"/>
              <w:numPr>
                <w:ilvl w:val="0"/>
                <w:numId w:val="12"/>
              </w:numPr>
              <w:spacing w:before="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NP Absolventská prax štartuje zamestnanie</w:t>
            </w:r>
            <w:r w:rsidRPr="009951DE">
              <w:rPr>
                <w:rFonts w:asciiTheme="minorHAnsi" w:hAnsiTheme="minorHAnsi" w:cstheme="minorHAnsi"/>
                <w:sz w:val="20"/>
                <w:szCs w:val="20"/>
                <w:lang w:val="sk-SK"/>
              </w:rPr>
              <w:t xml:space="preserve"> (vyzvanie 2015, financovanie do 2020) a </w:t>
            </w:r>
            <w:r w:rsidRPr="009951DE">
              <w:rPr>
                <w:rFonts w:asciiTheme="minorHAnsi" w:hAnsiTheme="minorHAnsi" w:cstheme="minorHAnsi"/>
                <w:b/>
                <w:sz w:val="20"/>
                <w:szCs w:val="20"/>
                <w:lang w:val="sk-SK"/>
              </w:rPr>
              <w:t>NP Absolventská prax</w:t>
            </w:r>
            <w:r w:rsidRPr="009951DE">
              <w:rPr>
                <w:rFonts w:asciiTheme="minorHAnsi" w:hAnsiTheme="minorHAnsi" w:cstheme="minorHAnsi"/>
                <w:sz w:val="20"/>
                <w:szCs w:val="20"/>
                <w:lang w:val="sk-SK"/>
              </w:rPr>
              <w:t xml:space="preserve"> (vyzvanie 2022). Podpora absolventskej praxe zvýšila </w:t>
            </w:r>
            <w:proofErr w:type="spellStart"/>
            <w:r w:rsidRPr="009951DE">
              <w:rPr>
                <w:rFonts w:asciiTheme="minorHAnsi" w:hAnsiTheme="minorHAnsi" w:cstheme="minorHAnsi"/>
                <w:sz w:val="20"/>
                <w:szCs w:val="20"/>
                <w:lang w:val="sk-SK"/>
              </w:rPr>
              <w:t>zamestnateľnosť</w:t>
            </w:r>
            <w:proofErr w:type="spellEnd"/>
            <w:r w:rsidRPr="009951DE">
              <w:rPr>
                <w:rFonts w:asciiTheme="minorHAnsi" w:hAnsiTheme="minorHAnsi" w:cstheme="minorHAnsi"/>
                <w:sz w:val="20"/>
                <w:szCs w:val="20"/>
                <w:lang w:val="sk-SK"/>
              </w:rPr>
              <w:t xml:space="preserve"> NEET a umožnila absolventom škôl získať v pomerne krátkom čase po skončení školy pracovné skúsenosti a postupne aj zamestnanie. Zamestnávateľom to umožnilo spoznať absolventa a ponúknuť mu aj pracovnú príležitosť, najmä v súkromnom sektore.</w:t>
            </w:r>
          </w:p>
          <w:p w14:paraId="540C900F" w14:textId="77777777" w:rsidR="006A7102" w:rsidRDefault="006A7102" w:rsidP="00666560">
            <w:pPr>
              <w:widowControl/>
              <w:autoSpaceDE/>
              <w:autoSpaceDN/>
              <w:jc w:val="both"/>
              <w:rPr>
                <w:rFonts w:asciiTheme="minorHAnsi" w:eastAsia="Times New Roman" w:hAnsiTheme="minorHAnsi" w:cstheme="minorHAnsi"/>
                <w:sz w:val="20"/>
                <w:szCs w:val="20"/>
                <w:lang w:val="sk-SK"/>
              </w:rPr>
            </w:pPr>
          </w:p>
          <w:p w14:paraId="00FF68C5" w14:textId="77777777" w:rsidR="006A7102" w:rsidRPr="002E120C" w:rsidRDefault="006A7102" w:rsidP="006A7102">
            <w:pPr>
              <w:jc w:val="both"/>
              <w:rPr>
                <w:rFonts w:asciiTheme="minorHAnsi" w:hAnsiTheme="minorHAnsi" w:cstheme="minorHAnsi"/>
                <w:b/>
                <w:sz w:val="20"/>
                <w:szCs w:val="20"/>
                <w:u w:val="single"/>
                <w:lang w:val="sk-SK"/>
              </w:rPr>
            </w:pPr>
            <w:r w:rsidRPr="002E120C">
              <w:rPr>
                <w:rFonts w:asciiTheme="minorHAnsi" w:hAnsiTheme="minorHAnsi" w:cstheme="minorHAnsi"/>
                <w:b/>
                <w:sz w:val="20"/>
                <w:szCs w:val="20"/>
                <w:u w:val="single"/>
                <w:lang w:val="sk-SK"/>
              </w:rPr>
              <w:t>Projekty, na ktoré nadväzuje Aktivita 4 (Úprava pracovísk u zamestnávateľov) nového projektu:</w:t>
            </w:r>
          </w:p>
          <w:p w14:paraId="6162EE75" w14:textId="77777777" w:rsidR="006A7102" w:rsidRPr="006A7102" w:rsidRDefault="006A7102" w:rsidP="006A7102">
            <w:pPr>
              <w:jc w:val="both"/>
              <w:rPr>
                <w:rFonts w:asciiTheme="minorHAnsi" w:hAnsiTheme="minorHAnsi" w:cstheme="minorHAnsi"/>
                <w:sz w:val="20"/>
                <w:szCs w:val="20"/>
                <w:lang w:val="sk-SK"/>
              </w:rPr>
            </w:pPr>
            <w:r w:rsidRPr="006A7102">
              <w:rPr>
                <w:rFonts w:asciiTheme="minorHAnsi" w:hAnsiTheme="minorHAnsi" w:cstheme="minorHAnsi"/>
                <w:sz w:val="20"/>
                <w:szCs w:val="20"/>
                <w:lang w:val="sk-SK"/>
              </w:rPr>
              <w:t xml:space="preserve">Na podporu </w:t>
            </w:r>
            <w:proofErr w:type="spellStart"/>
            <w:r w:rsidRPr="006A7102">
              <w:rPr>
                <w:rFonts w:asciiTheme="minorHAnsi" w:hAnsiTheme="minorHAnsi" w:cstheme="minorHAnsi"/>
                <w:sz w:val="20"/>
                <w:szCs w:val="20"/>
                <w:lang w:val="sk-SK"/>
              </w:rPr>
              <w:t>debarierizácie</w:t>
            </w:r>
            <w:proofErr w:type="spellEnd"/>
            <w:r w:rsidRPr="006A7102">
              <w:rPr>
                <w:rFonts w:asciiTheme="minorHAnsi" w:hAnsiTheme="minorHAnsi" w:cstheme="minorHAnsi"/>
                <w:sz w:val="20"/>
                <w:szCs w:val="20"/>
                <w:lang w:val="sk-SK"/>
              </w:rPr>
              <w:t xml:space="preserve"> pracovísk u zamestnávateľov neboli v PO 2014 – 2020 realizované žiadne projekty.</w:t>
            </w:r>
          </w:p>
          <w:p w14:paraId="2B62F4BE" w14:textId="77777777" w:rsidR="00877656" w:rsidRPr="009951DE" w:rsidRDefault="00877656" w:rsidP="00666560">
            <w:pPr>
              <w:widowControl/>
              <w:autoSpaceDE/>
              <w:autoSpaceDN/>
              <w:jc w:val="both"/>
              <w:rPr>
                <w:rFonts w:asciiTheme="minorHAnsi" w:hAnsiTheme="minorHAnsi" w:cstheme="minorHAnsi"/>
                <w:sz w:val="20"/>
                <w:szCs w:val="20"/>
                <w:lang w:val="sk-SK"/>
              </w:rPr>
            </w:pPr>
          </w:p>
          <w:p w14:paraId="0E53F418" w14:textId="77777777" w:rsidR="002C562F" w:rsidRPr="002C562F" w:rsidRDefault="002C562F" w:rsidP="00666560">
            <w:pPr>
              <w:widowControl/>
              <w:autoSpaceDE/>
              <w:autoSpaceDN/>
              <w:jc w:val="both"/>
              <w:rPr>
                <w:rFonts w:asciiTheme="minorHAnsi" w:eastAsia="Times New Roman" w:hAnsiTheme="minorHAnsi" w:cstheme="minorHAnsi"/>
                <w:b/>
                <w:sz w:val="20"/>
                <w:szCs w:val="20"/>
                <w:lang w:val="sk-SK"/>
              </w:rPr>
            </w:pPr>
            <w:r w:rsidRPr="002C562F">
              <w:rPr>
                <w:rFonts w:asciiTheme="minorHAnsi" w:eastAsia="Times New Roman" w:hAnsiTheme="minorHAnsi" w:cstheme="minorHAnsi"/>
                <w:b/>
                <w:sz w:val="20"/>
                <w:szCs w:val="20"/>
                <w:lang w:val="sk-SK"/>
              </w:rPr>
              <w:t>Inovácie nového projektu:</w:t>
            </w:r>
          </w:p>
          <w:p w14:paraId="45C7F2BE" w14:textId="77777777" w:rsidR="002C562F" w:rsidRPr="002C562F" w:rsidRDefault="002C562F" w:rsidP="00666560">
            <w:pPr>
              <w:widowControl/>
              <w:autoSpaceDE/>
              <w:autoSpaceDN/>
              <w:jc w:val="both"/>
              <w:rPr>
                <w:rFonts w:asciiTheme="minorHAnsi" w:eastAsia="Times New Roman" w:hAnsiTheme="minorHAnsi" w:cstheme="minorHAnsi"/>
                <w:sz w:val="20"/>
                <w:szCs w:val="20"/>
                <w:lang w:val="sk-SK"/>
              </w:rPr>
            </w:pPr>
          </w:p>
          <w:p w14:paraId="22B83B71" w14:textId="409A8DC3" w:rsidR="002C562F" w:rsidRPr="002C562F" w:rsidRDefault="002C562F" w:rsidP="00666560">
            <w:pPr>
              <w:widowControl/>
              <w:autoSpaceDE/>
              <w:autoSpaceDN/>
              <w:jc w:val="both"/>
              <w:rPr>
                <w:rFonts w:asciiTheme="minorHAnsi" w:eastAsia="Times New Roman" w:hAnsiTheme="minorHAnsi" w:cstheme="minorHAnsi"/>
                <w:sz w:val="20"/>
                <w:szCs w:val="20"/>
                <w:lang w:val="sk-SK"/>
              </w:rPr>
            </w:pPr>
            <w:r w:rsidRPr="002C562F">
              <w:rPr>
                <w:rFonts w:asciiTheme="minorHAnsi" w:eastAsia="Times New Roman" w:hAnsiTheme="minorHAnsi" w:cstheme="minorHAnsi"/>
                <w:sz w:val="20"/>
                <w:szCs w:val="20"/>
                <w:lang w:val="sk-SK"/>
              </w:rPr>
              <w:t xml:space="preserve">Výška príspevkov pre zamestnávateľa a dĺžka poskytovania bude stanovená na základe typu </w:t>
            </w:r>
            <w:r w:rsidR="00FE495A" w:rsidRPr="002C562F">
              <w:rPr>
                <w:rFonts w:asciiTheme="minorHAnsi" w:eastAsia="Times New Roman" w:hAnsiTheme="minorHAnsi" w:cstheme="minorHAnsi"/>
                <w:sz w:val="20"/>
                <w:szCs w:val="20"/>
                <w:lang w:val="sk-SK"/>
              </w:rPr>
              <w:t>znevýhodnenia</w:t>
            </w:r>
            <w:r w:rsidRPr="002C562F">
              <w:rPr>
                <w:rFonts w:asciiTheme="minorHAnsi" w:eastAsia="Times New Roman" w:hAnsiTheme="minorHAnsi" w:cstheme="minorHAnsi"/>
                <w:sz w:val="20"/>
                <w:szCs w:val="20"/>
                <w:lang w:val="sk-SK"/>
              </w:rPr>
              <w:t xml:space="preserve">. </w:t>
            </w:r>
            <w:r w:rsidR="00A33E75">
              <w:rPr>
                <w:rFonts w:asciiTheme="minorHAnsi" w:eastAsia="Times New Roman" w:hAnsiTheme="minorHAnsi" w:cstheme="minorHAnsi"/>
                <w:sz w:val="20"/>
                <w:szCs w:val="20"/>
                <w:lang w:val="sk-SK"/>
              </w:rPr>
              <w:t xml:space="preserve">Súčasťou zapracovania na novom </w:t>
            </w:r>
            <w:r w:rsidR="00F6342B">
              <w:rPr>
                <w:rFonts w:asciiTheme="minorHAnsi" w:eastAsia="Times New Roman" w:hAnsiTheme="minorHAnsi" w:cstheme="minorHAnsi"/>
                <w:sz w:val="20"/>
                <w:szCs w:val="20"/>
                <w:lang w:val="sk-SK"/>
              </w:rPr>
              <w:t xml:space="preserve">pracovnom </w:t>
            </w:r>
            <w:r w:rsidR="00A33E75">
              <w:rPr>
                <w:rFonts w:asciiTheme="minorHAnsi" w:eastAsia="Times New Roman" w:hAnsiTheme="minorHAnsi" w:cstheme="minorHAnsi"/>
                <w:sz w:val="20"/>
                <w:szCs w:val="20"/>
                <w:lang w:val="sk-SK"/>
              </w:rPr>
              <w:t xml:space="preserve">mieste bude aj </w:t>
            </w:r>
            <w:proofErr w:type="spellStart"/>
            <w:r w:rsidR="00A33E75">
              <w:rPr>
                <w:rFonts w:asciiTheme="minorHAnsi" w:eastAsia="Times New Roman" w:hAnsiTheme="minorHAnsi" w:cstheme="minorHAnsi"/>
                <w:sz w:val="20"/>
                <w:szCs w:val="20"/>
                <w:lang w:val="sk-SK"/>
              </w:rPr>
              <w:t>mentoring</w:t>
            </w:r>
            <w:proofErr w:type="spellEnd"/>
            <w:r w:rsidR="00A33E75">
              <w:rPr>
                <w:rFonts w:asciiTheme="minorHAnsi" w:eastAsia="Times New Roman" w:hAnsiTheme="minorHAnsi" w:cstheme="minorHAnsi"/>
                <w:sz w:val="20"/>
                <w:szCs w:val="20"/>
                <w:lang w:val="sk-SK"/>
              </w:rPr>
              <w:t xml:space="preserve">, ktorého dĺžka bude stanovená podľa typu znevýhodnenia. </w:t>
            </w:r>
            <w:r w:rsidRPr="002C562F">
              <w:rPr>
                <w:rFonts w:asciiTheme="minorHAnsi" w:eastAsia="Times New Roman" w:hAnsiTheme="minorHAnsi" w:cstheme="minorHAnsi"/>
                <w:sz w:val="20"/>
                <w:szCs w:val="20"/>
                <w:lang w:val="sk-SK"/>
              </w:rPr>
              <w:t xml:space="preserve">Podpora bude poskytnutá </w:t>
            </w:r>
            <w:r w:rsidR="00F6342B">
              <w:rPr>
                <w:rFonts w:asciiTheme="minorHAnsi" w:eastAsia="Times New Roman" w:hAnsiTheme="minorHAnsi" w:cstheme="minorHAnsi"/>
                <w:sz w:val="20"/>
                <w:szCs w:val="20"/>
                <w:lang w:val="sk-SK"/>
              </w:rPr>
              <w:t xml:space="preserve">aj </w:t>
            </w:r>
            <w:r w:rsidRPr="002C562F">
              <w:rPr>
                <w:rFonts w:asciiTheme="minorHAnsi" w:eastAsia="Times New Roman" w:hAnsiTheme="minorHAnsi" w:cstheme="minorHAnsi"/>
                <w:sz w:val="20"/>
                <w:szCs w:val="20"/>
                <w:lang w:val="sk-SK"/>
              </w:rPr>
              <w:t>pre zamestnávateľov, ktorí</w:t>
            </w:r>
            <w:r w:rsidR="006A7102">
              <w:rPr>
                <w:rFonts w:asciiTheme="minorHAnsi" w:eastAsia="Times New Roman" w:hAnsiTheme="minorHAnsi" w:cstheme="minorHAnsi"/>
                <w:sz w:val="20"/>
                <w:szCs w:val="20"/>
                <w:lang w:val="sk-SK"/>
              </w:rPr>
              <w:t xml:space="preserve"> majú zr</w:t>
            </w:r>
            <w:r w:rsidR="00A33E75">
              <w:rPr>
                <w:rFonts w:asciiTheme="minorHAnsi" w:eastAsia="Times New Roman" w:hAnsiTheme="minorHAnsi" w:cstheme="minorHAnsi"/>
                <w:sz w:val="20"/>
                <w:szCs w:val="20"/>
                <w:lang w:val="sk-SK"/>
              </w:rPr>
              <w:t xml:space="preserve">iadené </w:t>
            </w:r>
            <w:r w:rsidR="000123EA">
              <w:rPr>
                <w:rFonts w:asciiTheme="minorHAnsi" w:eastAsia="Times New Roman" w:hAnsiTheme="minorHAnsi" w:cstheme="minorHAnsi"/>
                <w:sz w:val="20"/>
                <w:szCs w:val="20"/>
                <w:lang w:val="sk-SK"/>
              </w:rPr>
              <w:t xml:space="preserve">chránené dielne a </w:t>
            </w:r>
            <w:r w:rsidR="00A33E75">
              <w:rPr>
                <w:rFonts w:asciiTheme="minorHAnsi" w:eastAsia="Times New Roman" w:hAnsiTheme="minorHAnsi" w:cstheme="minorHAnsi"/>
                <w:sz w:val="20"/>
                <w:szCs w:val="20"/>
                <w:lang w:val="sk-SK"/>
              </w:rPr>
              <w:t xml:space="preserve">chránené </w:t>
            </w:r>
            <w:r w:rsidR="00A81897">
              <w:rPr>
                <w:rFonts w:asciiTheme="minorHAnsi" w:eastAsia="Times New Roman" w:hAnsiTheme="minorHAnsi" w:cstheme="minorHAnsi"/>
                <w:sz w:val="20"/>
                <w:szCs w:val="20"/>
                <w:lang w:val="sk-SK"/>
              </w:rPr>
              <w:t>pracoviská</w:t>
            </w:r>
            <w:r w:rsidR="00A33E75">
              <w:rPr>
                <w:rFonts w:asciiTheme="minorHAnsi" w:eastAsia="Times New Roman" w:hAnsiTheme="minorHAnsi" w:cstheme="minorHAnsi"/>
                <w:sz w:val="20"/>
                <w:szCs w:val="20"/>
                <w:lang w:val="sk-SK"/>
              </w:rPr>
              <w:t xml:space="preserve"> a ich zamestnanec sa úspešne začlení na otvorený trh práce.</w:t>
            </w:r>
            <w:r w:rsidR="009F0C82">
              <w:rPr>
                <w:rFonts w:asciiTheme="minorHAnsi" w:eastAsia="Times New Roman" w:hAnsiTheme="minorHAnsi" w:cstheme="minorHAnsi"/>
                <w:sz w:val="20"/>
                <w:szCs w:val="20"/>
                <w:lang w:val="sk-SK"/>
              </w:rPr>
              <w:t xml:space="preserve"> Ďalšou i</w:t>
            </w:r>
            <w:r w:rsidR="004E7F75">
              <w:rPr>
                <w:rFonts w:asciiTheme="minorHAnsi" w:eastAsia="Times New Roman" w:hAnsiTheme="minorHAnsi" w:cstheme="minorHAnsi"/>
                <w:sz w:val="20"/>
                <w:szCs w:val="20"/>
                <w:lang w:val="sk-SK"/>
              </w:rPr>
              <w:t>nováciou bude p</w:t>
            </w:r>
            <w:r w:rsidRPr="002C562F">
              <w:rPr>
                <w:rFonts w:asciiTheme="minorHAnsi" w:eastAsia="Times New Roman" w:hAnsiTheme="minorHAnsi" w:cstheme="minorHAnsi"/>
                <w:sz w:val="20"/>
                <w:szCs w:val="20"/>
                <w:lang w:val="sk-SK"/>
              </w:rPr>
              <w:t xml:space="preserve">ríspevok určený </w:t>
            </w:r>
            <w:r w:rsidR="007A6D74">
              <w:rPr>
                <w:rFonts w:asciiTheme="minorHAnsi" w:eastAsia="Times New Roman" w:hAnsiTheme="minorHAnsi" w:cstheme="minorHAnsi"/>
                <w:sz w:val="20"/>
                <w:szCs w:val="20"/>
                <w:lang w:val="sk-SK"/>
              </w:rPr>
              <w:t xml:space="preserve">na pomoc </w:t>
            </w:r>
            <w:r w:rsidRPr="002C562F">
              <w:rPr>
                <w:rFonts w:asciiTheme="minorHAnsi" w:eastAsia="Times New Roman" w:hAnsiTheme="minorHAnsi" w:cstheme="minorHAnsi"/>
                <w:sz w:val="20"/>
                <w:szCs w:val="20"/>
                <w:lang w:val="sk-SK"/>
              </w:rPr>
              <w:t>pr</w:t>
            </w:r>
            <w:r w:rsidR="007A6D74">
              <w:rPr>
                <w:rFonts w:asciiTheme="minorHAnsi" w:eastAsia="Times New Roman" w:hAnsiTheme="minorHAnsi" w:cstheme="minorHAnsi"/>
                <w:sz w:val="20"/>
                <w:szCs w:val="20"/>
                <w:lang w:val="sk-SK"/>
              </w:rPr>
              <w:t>i</w:t>
            </w:r>
            <w:r w:rsidRPr="002C562F">
              <w:rPr>
                <w:rFonts w:asciiTheme="minorHAnsi" w:eastAsia="Times New Roman" w:hAnsiTheme="minorHAnsi" w:cstheme="minorHAnsi"/>
                <w:sz w:val="20"/>
                <w:szCs w:val="20"/>
                <w:lang w:val="sk-SK"/>
              </w:rPr>
              <w:t xml:space="preserve"> začlenen</w:t>
            </w:r>
            <w:r w:rsidR="007A6D74">
              <w:rPr>
                <w:rFonts w:asciiTheme="minorHAnsi" w:eastAsia="Times New Roman" w:hAnsiTheme="minorHAnsi" w:cstheme="minorHAnsi"/>
                <w:sz w:val="20"/>
                <w:szCs w:val="20"/>
                <w:lang w:val="sk-SK"/>
              </w:rPr>
              <w:t>í na trh práce</w:t>
            </w:r>
            <w:r w:rsidRPr="002C562F">
              <w:rPr>
                <w:rFonts w:asciiTheme="minorHAnsi" w:eastAsia="Times New Roman" w:hAnsiTheme="minorHAnsi" w:cstheme="minorHAnsi"/>
                <w:sz w:val="20"/>
                <w:szCs w:val="20"/>
                <w:lang w:val="sk-SK"/>
              </w:rPr>
              <w:t xml:space="preserve"> </w:t>
            </w:r>
            <w:proofErr w:type="spellStart"/>
            <w:r w:rsidRPr="002C562F">
              <w:rPr>
                <w:rFonts w:asciiTheme="minorHAnsi" w:eastAsia="Times New Roman" w:hAnsiTheme="minorHAnsi" w:cstheme="minorHAnsi"/>
                <w:sz w:val="20"/>
                <w:szCs w:val="20"/>
                <w:lang w:val="sk-SK"/>
              </w:rPr>
              <w:t>ZUoZ</w:t>
            </w:r>
            <w:proofErr w:type="spellEnd"/>
            <w:r w:rsidRPr="002C562F">
              <w:rPr>
                <w:rFonts w:asciiTheme="minorHAnsi" w:eastAsia="Times New Roman" w:hAnsiTheme="minorHAnsi" w:cstheme="minorHAnsi"/>
                <w:sz w:val="20"/>
                <w:szCs w:val="20"/>
                <w:lang w:val="sk-SK"/>
              </w:rPr>
              <w:t>, ktorý bol členom domácnosti, ktorej sa poskytuje pomoc v hmotnej núdzi a</w:t>
            </w:r>
            <w:r w:rsidR="007A6D74">
              <w:rPr>
                <w:rFonts w:asciiTheme="minorHAnsi" w:eastAsia="Times New Roman" w:hAnsiTheme="minorHAnsi" w:cstheme="minorHAnsi"/>
                <w:sz w:val="20"/>
                <w:szCs w:val="20"/>
                <w:lang w:val="sk-SK"/>
              </w:rPr>
              <w:t xml:space="preserve"> tiež </w:t>
            </w:r>
            <w:r w:rsidR="00E57B6B">
              <w:rPr>
                <w:rFonts w:asciiTheme="minorHAnsi" w:eastAsia="Times New Roman" w:hAnsiTheme="minorHAnsi" w:cstheme="minorHAnsi"/>
                <w:sz w:val="20"/>
                <w:szCs w:val="20"/>
                <w:lang w:val="sk-SK"/>
              </w:rPr>
              <w:t>podpora práce</w:t>
            </w:r>
            <w:r w:rsidRPr="002C562F">
              <w:rPr>
                <w:rFonts w:asciiTheme="minorHAnsi" w:eastAsia="Times New Roman" w:hAnsiTheme="minorHAnsi" w:cstheme="minorHAnsi"/>
                <w:sz w:val="20"/>
                <w:szCs w:val="20"/>
                <w:lang w:val="sk-SK"/>
              </w:rPr>
              <w:t xml:space="preserve"> na skúšku.</w:t>
            </w:r>
          </w:p>
          <w:p w14:paraId="10CD1E6B" w14:textId="77777777" w:rsidR="002C562F" w:rsidRPr="002C562F" w:rsidRDefault="002C562F" w:rsidP="00666560">
            <w:pPr>
              <w:widowControl/>
              <w:autoSpaceDE/>
              <w:autoSpaceDN/>
              <w:jc w:val="both"/>
              <w:rPr>
                <w:rFonts w:asciiTheme="minorHAnsi" w:eastAsia="Times New Roman" w:hAnsiTheme="minorHAnsi" w:cstheme="minorHAnsi"/>
                <w:sz w:val="20"/>
                <w:szCs w:val="20"/>
                <w:lang w:val="sk-SK"/>
              </w:rPr>
            </w:pPr>
          </w:p>
          <w:p w14:paraId="2814A379" w14:textId="6484F716" w:rsidR="002C562F" w:rsidRPr="002C562F" w:rsidRDefault="004E7F75" w:rsidP="00666560">
            <w:pPr>
              <w:widowControl/>
              <w:autoSpaceDE/>
              <w:autoSpaceDN/>
              <w:jc w:val="both"/>
              <w:rPr>
                <w:rFonts w:asciiTheme="minorHAnsi" w:eastAsia="Times New Roman" w:hAnsiTheme="minorHAnsi" w:cstheme="minorHAnsi"/>
                <w:sz w:val="20"/>
                <w:szCs w:val="20"/>
                <w:lang w:val="sk-SK"/>
              </w:rPr>
            </w:pPr>
            <w:r>
              <w:rPr>
                <w:rFonts w:asciiTheme="minorHAnsi" w:eastAsia="Times New Roman" w:hAnsiTheme="minorHAnsi" w:cstheme="minorHAnsi"/>
                <w:sz w:val="20"/>
                <w:szCs w:val="20"/>
                <w:lang w:val="sk-SK"/>
              </w:rPr>
              <w:t xml:space="preserve">Čo sa týka príspevku na začatie </w:t>
            </w:r>
            <w:r w:rsidR="002B111A">
              <w:rPr>
                <w:rFonts w:asciiTheme="minorHAnsi" w:eastAsia="Times New Roman" w:hAnsiTheme="minorHAnsi" w:cstheme="minorHAnsi"/>
                <w:sz w:val="20"/>
                <w:szCs w:val="20"/>
                <w:lang w:val="sk-SK"/>
              </w:rPr>
              <w:t>SZČ</w:t>
            </w:r>
            <w:r w:rsidRPr="002C562F">
              <w:rPr>
                <w:rFonts w:asciiTheme="minorHAnsi" w:eastAsia="Times New Roman" w:hAnsiTheme="minorHAnsi" w:cstheme="minorHAnsi"/>
                <w:sz w:val="20"/>
                <w:szCs w:val="20"/>
                <w:lang w:val="sk-SK"/>
              </w:rPr>
              <w:t xml:space="preserve"> </w:t>
            </w:r>
            <w:r>
              <w:rPr>
                <w:rFonts w:asciiTheme="minorHAnsi" w:eastAsia="Times New Roman" w:hAnsiTheme="minorHAnsi" w:cstheme="minorHAnsi"/>
                <w:sz w:val="20"/>
                <w:szCs w:val="20"/>
                <w:lang w:val="sk-SK"/>
              </w:rPr>
              <w:t>, p</w:t>
            </w:r>
            <w:r w:rsidR="002C562F" w:rsidRPr="002C562F">
              <w:rPr>
                <w:rFonts w:asciiTheme="minorHAnsi" w:eastAsia="Times New Roman" w:hAnsiTheme="minorHAnsi" w:cstheme="minorHAnsi"/>
                <w:sz w:val="20"/>
                <w:szCs w:val="20"/>
                <w:lang w:val="sk-SK"/>
              </w:rPr>
              <w:t xml:space="preserve">ovinnosťou </w:t>
            </w:r>
            <w:proofErr w:type="spellStart"/>
            <w:r w:rsidR="002C562F" w:rsidRPr="002C562F">
              <w:rPr>
                <w:rFonts w:asciiTheme="minorHAnsi" w:eastAsia="Times New Roman" w:hAnsiTheme="minorHAnsi" w:cstheme="minorHAnsi"/>
                <w:sz w:val="20"/>
                <w:szCs w:val="20"/>
                <w:lang w:val="sk-SK"/>
              </w:rPr>
              <w:t>ZUoZ</w:t>
            </w:r>
            <w:proofErr w:type="spellEnd"/>
            <w:r w:rsidR="002C562F" w:rsidRPr="002C562F">
              <w:rPr>
                <w:rFonts w:asciiTheme="minorHAnsi" w:eastAsia="Times New Roman" w:hAnsiTheme="minorHAnsi" w:cstheme="minorHAnsi"/>
                <w:sz w:val="20"/>
                <w:szCs w:val="20"/>
                <w:lang w:val="sk-SK"/>
              </w:rPr>
              <w:t>, ktorý žiada o</w:t>
            </w:r>
            <w:r w:rsidR="009F0C82">
              <w:rPr>
                <w:rFonts w:asciiTheme="minorHAnsi" w:eastAsia="Times New Roman" w:hAnsiTheme="minorHAnsi" w:cstheme="minorHAnsi"/>
                <w:sz w:val="20"/>
                <w:szCs w:val="20"/>
                <w:lang w:val="sk-SK"/>
              </w:rPr>
              <w:t xml:space="preserve"> tento </w:t>
            </w:r>
            <w:r w:rsidR="002C562F" w:rsidRPr="002C562F">
              <w:rPr>
                <w:rFonts w:asciiTheme="minorHAnsi" w:eastAsia="Times New Roman" w:hAnsiTheme="minorHAnsi" w:cstheme="minorHAnsi"/>
                <w:sz w:val="20"/>
                <w:szCs w:val="20"/>
                <w:lang w:val="sk-SK"/>
              </w:rPr>
              <w:t xml:space="preserve">príspevok bude </w:t>
            </w:r>
            <w:r w:rsidR="00E57B6B">
              <w:rPr>
                <w:rFonts w:asciiTheme="minorHAnsi" w:eastAsia="Times New Roman" w:hAnsiTheme="minorHAnsi" w:cstheme="minorHAnsi"/>
                <w:sz w:val="20"/>
                <w:szCs w:val="20"/>
                <w:lang w:val="sk-SK"/>
              </w:rPr>
              <w:t>zúčastniť sa</w:t>
            </w:r>
            <w:r w:rsidR="002C562F" w:rsidRPr="002C562F">
              <w:rPr>
                <w:rFonts w:asciiTheme="minorHAnsi" w:eastAsia="Times New Roman" w:hAnsiTheme="minorHAnsi" w:cstheme="minorHAnsi"/>
                <w:sz w:val="20"/>
                <w:szCs w:val="20"/>
                <w:lang w:val="sk-SK"/>
              </w:rPr>
              <w:t xml:space="preserve"> profesijné</w:t>
            </w:r>
            <w:r w:rsidR="00E57B6B">
              <w:rPr>
                <w:rFonts w:asciiTheme="minorHAnsi" w:eastAsia="Times New Roman" w:hAnsiTheme="minorHAnsi" w:cstheme="minorHAnsi"/>
                <w:sz w:val="20"/>
                <w:szCs w:val="20"/>
                <w:lang w:val="sk-SK"/>
              </w:rPr>
              <w:t>ho poradenstva</w:t>
            </w:r>
            <w:r w:rsidR="002C562F" w:rsidRPr="002C562F">
              <w:rPr>
                <w:rFonts w:asciiTheme="minorHAnsi" w:eastAsia="Times New Roman" w:hAnsiTheme="minorHAnsi" w:cstheme="minorHAnsi"/>
                <w:sz w:val="20"/>
                <w:szCs w:val="20"/>
                <w:lang w:val="sk-SK"/>
              </w:rPr>
              <w:t xml:space="preserve">, v rámci ktorého mu bude poskytnuté poradenstvo so </w:t>
            </w:r>
            <w:r>
              <w:rPr>
                <w:rFonts w:asciiTheme="minorHAnsi" w:eastAsia="Times New Roman" w:hAnsiTheme="minorHAnsi" w:cstheme="minorHAnsi"/>
                <w:sz w:val="20"/>
                <w:szCs w:val="20"/>
                <w:lang w:val="sk-SK"/>
              </w:rPr>
              <w:t>z</w:t>
            </w:r>
            <w:r w:rsidR="002C562F" w:rsidRPr="002C562F">
              <w:rPr>
                <w:rFonts w:asciiTheme="minorHAnsi" w:eastAsia="Times New Roman" w:hAnsiTheme="minorHAnsi" w:cstheme="minorHAnsi"/>
                <w:sz w:val="20"/>
                <w:szCs w:val="20"/>
                <w:lang w:val="sk-SK"/>
              </w:rPr>
              <w:t>ameraním na podnikanie.</w:t>
            </w:r>
          </w:p>
          <w:p w14:paraId="3AD02011" w14:textId="77777777" w:rsidR="002C562F" w:rsidRPr="002C562F" w:rsidRDefault="002C562F" w:rsidP="00666560">
            <w:pPr>
              <w:widowControl/>
              <w:autoSpaceDE/>
              <w:autoSpaceDN/>
              <w:jc w:val="both"/>
              <w:rPr>
                <w:rFonts w:asciiTheme="minorHAnsi" w:eastAsia="Times New Roman" w:hAnsiTheme="minorHAnsi" w:cstheme="minorHAnsi"/>
                <w:sz w:val="20"/>
                <w:szCs w:val="20"/>
                <w:lang w:val="sk-SK"/>
              </w:rPr>
            </w:pPr>
          </w:p>
          <w:p w14:paraId="5D6AEE1C" w14:textId="5C4BCB5C" w:rsidR="002C562F" w:rsidRDefault="006A7102" w:rsidP="00666560">
            <w:pPr>
              <w:widowControl/>
              <w:autoSpaceDE/>
              <w:autoSpaceDN/>
              <w:jc w:val="both"/>
              <w:rPr>
                <w:rFonts w:asciiTheme="minorHAnsi" w:eastAsia="Times New Roman" w:hAnsiTheme="minorHAnsi" w:cstheme="minorHAnsi"/>
                <w:sz w:val="20"/>
                <w:szCs w:val="20"/>
                <w:lang w:val="sk-SK"/>
              </w:rPr>
            </w:pPr>
            <w:r>
              <w:rPr>
                <w:rFonts w:asciiTheme="minorHAnsi" w:eastAsia="Times New Roman" w:hAnsiTheme="minorHAnsi" w:cstheme="minorHAnsi"/>
                <w:sz w:val="20"/>
                <w:szCs w:val="20"/>
                <w:lang w:val="sk-SK"/>
              </w:rPr>
              <w:t>Aktivita</w:t>
            </w:r>
            <w:r w:rsidR="00E57B6B">
              <w:rPr>
                <w:rFonts w:asciiTheme="minorHAnsi" w:eastAsia="Times New Roman" w:hAnsiTheme="minorHAnsi" w:cstheme="minorHAnsi"/>
                <w:sz w:val="20"/>
                <w:szCs w:val="20"/>
                <w:lang w:val="sk-SK"/>
              </w:rPr>
              <w:t xml:space="preserve"> prax pre mladých</w:t>
            </w:r>
            <w:r w:rsidRPr="009951DE">
              <w:rPr>
                <w:rFonts w:asciiTheme="minorHAnsi" w:eastAsia="Times New Roman" w:hAnsiTheme="minorHAnsi" w:cstheme="minorHAnsi"/>
                <w:sz w:val="20"/>
                <w:szCs w:val="20"/>
                <w:lang w:val="sk-SK"/>
              </w:rPr>
              <w:t xml:space="preserve"> bude</w:t>
            </w:r>
            <w:r w:rsidR="00E57B6B">
              <w:rPr>
                <w:rFonts w:asciiTheme="minorHAnsi" w:eastAsia="Times New Roman" w:hAnsiTheme="minorHAnsi" w:cstheme="minorHAnsi"/>
                <w:sz w:val="20"/>
                <w:szCs w:val="20"/>
                <w:lang w:val="sk-SK"/>
              </w:rPr>
              <w:t xml:space="preserve"> nadväzovať na NP Absolventská prax</w:t>
            </w:r>
            <w:r w:rsidR="00F6342B">
              <w:rPr>
                <w:rFonts w:asciiTheme="minorHAnsi" w:eastAsia="Times New Roman" w:hAnsiTheme="minorHAnsi" w:cstheme="minorHAnsi"/>
                <w:sz w:val="20"/>
                <w:szCs w:val="20"/>
                <w:lang w:val="sk-SK"/>
              </w:rPr>
              <w:t>,</w:t>
            </w:r>
            <w:r w:rsidR="00E57B6B">
              <w:rPr>
                <w:rFonts w:asciiTheme="minorHAnsi" w:eastAsia="Times New Roman" w:hAnsiTheme="minorHAnsi" w:cstheme="minorHAnsi"/>
                <w:sz w:val="20"/>
                <w:szCs w:val="20"/>
                <w:lang w:val="sk-SK"/>
              </w:rPr>
              <w:t xml:space="preserve"> </w:t>
            </w:r>
            <w:r w:rsidR="007A6D74">
              <w:rPr>
                <w:rFonts w:asciiTheme="minorHAnsi" w:eastAsia="Times New Roman" w:hAnsiTheme="minorHAnsi" w:cstheme="minorHAnsi"/>
                <w:sz w:val="20"/>
                <w:szCs w:val="20"/>
                <w:lang w:val="sk-SK"/>
              </w:rPr>
              <w:t xml:space="preserve">avšak </w:t>
            </w:r>
            <w:r w:rsidR="00E57B6B">
              <w:rPr>
                <w:rFonts w:asciiTheme="minorHAnsi" w:eastAsia="Times New Roman" w:hAnsiTheme="minorHAnsi" w:cstheme="minorHAnsi"/>
                <w:sz w:val="20"/>
                <w:szCs w:val="20"/>
                <w:lang w:val="sk-SK"/>
              </w:rPr>
              <w:t>bude</w:t>
            </w:r>
            <w:r w:rsidRPr="009951DE">
              <w:rPr>
                <w:rFonts w:asciiTheme="minorHAnsi" w:eastAsia="Times New Roman" w:hAnsiTheme="minorHAnsi" w:cstheme="minorHAnsi"/>
                <w:sz w:val="20"/>
                <w:szCs w:val="20"/>
                <w:lang w:val="sk-SK"/>
              </w:rPr>
              <w:t xml:space="preserve"> určená pre širší okruh </w:t>
            </w:r>
            <w:proofErr w:type="spellStart"/>
            <w:r w:rsidRPr="009951DE">
              <w:rPr>
                <w:rFonts w:asciiTheme="minorHAnsi" w:eastAsia="Times New Roman" w:hAnsiTheme="minorHAnsi" w:cstheme="minorHAnsi"/>
                <w:sz w:val="20"/>
                <w:szCs w:val="20"/>
                <w:lang w:val="sk-SK"/>
              </w:rPr>
              <w:t>UoZ</w:t>
            </w:r>
            <w:proofErr w:type="spellEnd"/>
            <w:r w:rsidRPr="009951DE">
              <w:rPr>
                <w:rFonts w:asciiTheme="minorHAnsi" w:eastAsia="Times New Roman" w:hAnsiTheme="minorHAnsi" w:cstheme="minorHAnsi"/>
                <w:sz w:val="20"/>
                <w:szCs w:val="20"/>
                <w:lang w:val="sk-SK"/>
              </w:rPr>
              <w:t>, nie len pre absolventov</w:t>
            </w:r>
            <w:r w:rsidR="00E57B6B">
              <w:rPr>
                <w:rFonts w:asciiTheme="minorHAnsi" w:eastAsia="Times New Roman" w:hAnsiTheme="minorHAnsi" w:cstheme="minorHAnsi"/>
                <w:sz w:val="20"/>
                <w:szCs w:val="20"/>
                <w:lang w:val="sk-SK"/>
              </w:rPr>
              <w:t>.</w:t>
            </w:r>
            <w:r w:rsidRPr="009951DE">
              <w:rPr>
                <w:rFonts w:asciiTheme="minorHAnsi" w:eastAsia="Times New Roman" w:hAnsiTheme="minorHAnsi" w:cstheme="minorHAnsi"/>
                <w:sz w:val="20"/>
                <w:szCs w:val="20"/>
                <w:lang w:val="sk-SK"/>
              </w:rPr>
              <w:t xml:space="preserve"> </w:t>
            </w:r>
            <w:r w:rsidR="00E57B6B">
              <w:rPr>
                <w:rFonts w:asciiTheme="minorHAnsi" w:eastAsia="Times New Roman" w:hAnsiTheme="minorHAnsi" w:cstheme="minorHAnsi"/>
                <w:sz w:val="20"/>
                <w:szCs w:val="20"/>
                <w:lang w:val="sk-SK"/>
              </w:rPr>
              <w:t>O</w:t>
            </w:r>
            <w:r w:rsidRPr="009951DE">
              <w:rPr>
                <w:rFonts w:asciiTheme="minorHAnsi" w:eastAsia="Times New Roman" w:hAnsiTheme="minorHAnsi" w:cstheme="minorHAnsi"/>
                <w:sz w:val="20"/>
                <w:szCs w:val="20"/>
                <w:lang w:val="sk-SK"/>
              </w:rPr>
              <w:t>rientovaná</w:t>
            </w:r>
            <w:r>
              <w:rPr>
                <w:rFonts w:asciiTheme="minorHAnsi" w:eastAsia="Times New Roman" w:hAnsiTheme="minorHAnsi" w:cstheme="minorHAnsi"/>
                <w:sz w:val="20"/>
                <w:szCs w:val="20"/>
                <w:lang w:val="sk-SK"/>
              </w:rPr>
              <w:t xml:space="preserve"> bude</w:t>
            </w:r>
            <w:r w:rsidRPr="009951DE">
              <w:rPr>
                <w:rFonts w:asciiTheme="minorHAnsi" w:eastAsia="Times New Roman" w:hAnsiTheme="minorHAnsi" w:cstheme="minorHAnsi"/>
                <w:sz w:val="20"/>
                <w:szCs w:val="20"/>
                <w:lang w:val="sk-SK"/>
              </w:rPr>
              <w:t xml:space="preserve"> na</w:t>
            </w:r>
            <w:r>
              <w:rPr>
                <w:rFonts w:asciiTheme="minorHAnsi" w:eastAsia="Times New Roman" w:hAnsiTheme="minorHAnsi" w:cstheme="minorHAnsi"/>
                <w:sz w:val="20"/>
                <w:szCs w:val="20"/>
                <w:lang w:val="sk-SK"/>
              </w:rPr>
              <w:t xml:space="preserve"> mladých </w:t>
            </w:r>
            <w:proofErr w:type="spellStart"/>
            <w:r w:rsidRPr="009951DE">
              <w:rPr>
                <w:rFonts w:asciiTheme="minorHAnsi" w:eastAsia="Times New Roman" w:hAnsiTheme="minorHAnsi" w:cstheme="minorHAnsi"/>
                <w:sz w:val="20"/>
                <w:szCs w:val="20"/>
                <w:lang w:val="sk-SK"/>
              </w:rPr>
              <w:t>UoZ</w:t>
            </w:r>
            <w:proofErr w:type="spellEnd"/>
            <w:r w:rsidRPr="009951DE">
              <w:rPr>
                <w:rFonts w:asciiTheme="minorHAnsi" w:eastAsia="Times New Roman" w:hAnsiTheme="minorHAnsi" w:cstheme="minorHAnsi"/>
                <w:sz w:val="20"/>
                <w:szCs w:val="20"/>
                <w:lang w:val="sk-SK"/>
              </w:rPr>
              <w:t>, ktorí nedosiahli vysokoškolské vzdelanie</w:t>
            </w:r>
            <w:r w:rsidR="00845878">
              <w:rPr>
                <w:rFonts w:asciiTheme="minorHAnsi" w:eastAsia="Times New Roman" w:hAnsiTheme="minorHAnsi" w:cstheme="minorHAnsi"/>
                <w:sz w:val="20"/>
                <w:szCs w:val="20"/>
                <w:lang w:val="sk-SK"/>
              </w:rPr>
              <w:t xml:space="preserve"> a </w:t>
            </w:r>
            <w:r w:rsidR="00845878" w:rsidRPr="00443C97">
              <w:rPr>
                <w:rFonts w:asciiTheme="minorHAnsi" w:eastAsia="Times New Roman" w:hAnsiTheme="minorHAnsi" w:cstheme="minorHAnsi"/>
                <w:sz w:val="20"/>
                <w:szCs w:val="20"/>
                <w:lang w:val="sk-SK"/>
              </w:rPr>
              <w:t xml:space="preserve">bude zameraná na pracovné pozície v odvetviach, ktoré sú v súlade s prioritami zelenej, sociálnej a digitálnej ekonomiky. </w:t>
            </w:r>
            <w:r w:rsidR="002C562F" w:rsidRPr="00443C97">
              <w:rPr>
                <w:rFonts w:asciiTheme="minorHAnsi" w:eastAsia="Times New Roman" w:hAnsiTheme="minorHAnsi" w:cstheme="minorHAnsi"/>
                <w:sz w:val="20"/>
                <w:szCs w:val="20"/>
                <w:lang w:val="sk-SK"/>
              </w:rPr>
              <w:t>Príspevok</w:t>
            </w:r>
            <w:r w:rsidR="002C562F" w:rsidRPr="002C562F">
              <w:rPr>
                <w:rFonts w:asciiTheme="minorHAnsi" w:eastAsia="Times New Roman" w:hAnsiTheme="minorHAnsi" w:cstheme="minorHAnsi"/>
                <w:sz w:val="20"/>
                <w:szCs w:val="20"/>
                <w:lang w:val="sk-SK"/>
              </w:rPr>
              <w:t xml:space="preserve"> na vykonávanie praxe bude vyšší vzhľadom na zvyšujúce sa životné minimum.</w:t>
            </w:r>
          </w:p>
          <w:p w14:paraId="6A3DA261" w14:textId="77777777" w:rsidR="006A7102" w:rsidRDefault="006A7102" w:rsidP="00666560">
            <w:pPr>
              <w:widowControl/>
              <w:autoSpaceDE/>
              <w:autoSpaceDN/>
              <w:jc w:val="both"/>
              <w:rPr>
                <w:rFonts w:asciiTheme="minorHAnsi" w:eastAsia="Times New Roman" w:hAnsiTheme="minorHAnsi" w:cstheme="minorHAnsi"/>
                <w:sz w:val="20"/>
                <w:szCs w:val="20"/>
                <w:lang w:val="sk-SK"/>
              </w:rPr>
            </w:pPr>
          </w:p>
          <w:p w14:paraId="598B46E4" w14:textId="0F068997" w:rsidR="006A7102" w:rsidRDefault="006A7102" w:rsidP="00666560">
            <w:pPr>
              <w:widowControl/>
              <w:autoSpaceDE/>
              <w:autoSpaceDN/>
              <w:jc w:val="both"/>
              <w:rPr>
                <w:rFonts w:asciiTheme="minorHAnsi" w:eastAsia="Times New Roman" w:hAnsiTheme="minorHAnsi" w:cstheme="minorHAnsi"/>
                <w:sz w:val="20"/>
                <w:szCs w:val="20"/>
                <w:lang w:val="sk-SK"/>
              </w:rPr>
            </w:pPr>
            <w:r>
              <w:rPr>
                <w:rFonts w:asciiTheme="minorHAnsi" w:eastAsia="Times New Roman" w:hAnsiTheme="minorHAnsi" w:cstheme="minorHAnsi"/>
                <w:sz w:val="20"/>
                <w:szCs w:val="20"/>
                <w:lang w:val="sk-SK"/>
              </w:rPr>
              <w:t>Novým príspevkom v tomto programovom období je p</w:t>
            </w:r>
            <w:r w:rsidRPr="002C562F">
              <w:rPr>
                <w:rFonts w:asciiTheme="minorHAnsi" w:eastAsia="Times New Roman" w:hAnsiTheme="minorHAnsi" w:cstheme="minorHAnsi"/>
                <w:sz w:val="20"/>
                <w:szCs w:val="20"/>
                <w:lang w:val="sk-SK"/>
              </w:rPr>
              <w:t>ríspevok na úpravu pracovísk</w:t>
            </w:r>
            <w:r>
              <w:rPr>
                <w:rFonts w:asciiTheme="minorHAnsi" w:eastAsia="Times New Roman" w:hAnsiTheme="minorHAnsi" w:cstheme="minorHAnsi"/>
                <w:sz w:val="20"/>
                <w:szCs w:val="20"/>
                <w:lang w:val="sk-SK"/>
              </w:rPr>
              <w:t>.</w:t>
            </w:r>
          </w:p>
          <w:p w14:paraId="08D927CC" w14:textId="57658D90" w:rsidR="00DF2C5C" w:rsidRDefault="00DF2C5C" w:rsidP="00666560">
            <w:pPr>
              <w:widowControl/>
              <w:autoSpaceDE/>
              <w:autoSpaceDN/>
              <w:jc w:val="both"/>
              <w:rPr>
                <w:rFonts w:asciiTheme="minorHAnsi" w:eastAsia="Times New Roman" w:hAnsiTheme="minorHAnsi" w:cstheme="minorHAnsi"/>
                <w:sz w:val="20"/>
                <w:szCs w:val="20"/>
                <w:lang w:val="sk-SK"/>
              </w:rPr>
            </w:pPr>
          </w:p>
          <w:p w14:paraId="6DF4A4FA" w14:textId="6E58417D" w:rsidR="00DF2C5C" w:rsidRPr="002C562F" w:rsidRDefault="00DF2C5C" w:rsidP="00666560">
            <w:pPr>
              <w:widowControl/>
              <w:autoSpaceDE/>
              <w:autoSpaceDN/>
              <w:jc w:val="both"/>
              <w:rPr>
                <w:rFonts w:asciiTheme="minorHAnsi" w:eastAsia="Times New Roman" w:hAnsiTheme="minorHAnsi" w:cstheme="minorHAnsi"/>
                <w:sz w:val="20"/>
                <w:szCs w:val="20"/>
                <w:lang w:val="sk-SK"/>
              </w:rPr>
            </w:pPr>
            <w:r>
              <w:rPr>
                <w:rFonts w:asciiTheme="minorHAnsi" w:eastAsia="Times New Roman" w:hAnsiTheme="minorHAnsi" w:cstheme="minorHAnsi"/>
                <w:sz w:val="20"/>
                <w:szCs w:val="20"/>
                <w:lang w:val="sk-SK"/>
              </w:rPr>
              <w:t xml:space="preserve">Nastavenie projektu umožňuje flexibilitu, ktorá chýbala projektom podporovaným z OP ĽZ, a to zacielenie na aktuálne výzvy na trhu práce z pohľadu dopytu, ako aj dostupnosť podpory pre všetky prioritné znevýhodnené skupiny počas celého programového obdobia. </w:t>
            </w:r>
          </w:p>
          <w:p w14:paraId="4F2B88FF" w14:textId="77777777" w:rsidR="00877656" w:rsidRPr="009951DE" w:rsidRDefault="00877656" w:rsidP="00666560">
            <w:pPr>
              <w:widowControl/>
              <w:autoSpaceDE/>
              <w:autoSpaceDN/>
              <w:jc w:val="both"/>
              <w:rPr>
                <w:rFonts w:asciiTheme="minorHAnsi" w:eastAsia="Times New Roman" w:hAnsiTheme="minorHAnsi" w:cstheme="minorHAnsi"/>
                <w:sz w:val="20"/>
                <w:szCs w:val="20"/>
                <w:lang w:val="sk-SK"/>
              </w:rPr>
            </w:pPr>
          </w:p>
          <w:p w14:paraId="54337541" w14:textId="77777777" w:rsidR="00FF0020" w:rsidRPr="009951DE" w:rsidRDefault="00FF0020" w:rsidP="004819BF">
            <w:pPr>
              <w:pStyle w:val="Odsekzoznamu"/>
              <w:widowControl/>
              <w:numPr>
                <w:ilvl w:val="0"/>
                <w:numId w:val="4"/>
              </w:numPr>
              <w:autoSpaceDE/>
              <w:autoSpaceDN/>
              <w:jc w:val="both"/>
              <w:rPr>
                <w:rStyle w:val="cf01"/>
                <w:rFonts w:asciiTheme="minorHAnsi" w:hAnsiTheme="minorHAnsi" w:cstheme="minorHAnsi"/>
                <w:b/>
                <w:color w:val="548DD4" w:themeColor="text2" w:themeTint="99"/>
                <w:sz w:val="20"/>
                <w:szCs w:val="20"/>
                <w:lang w:val="sk-SK"/>
              </w:rPr>
            </w:pPr>
            <w:r w:rsidRPr="009951DE">
              <w:rPr>
                <w:rStyle w:val="cf01"/>
                <w:rFonts w:asciiTheme="minorHAnsi" w:hAnsiTheme="minorHAnsi" w:cstheme="minorHAnsi"/>
                <w:b/>
                <w:color w:val="548DD4" w:themeColor="text2" w:themeTint="99"/>
                <w:sz w:val="20"/>
                <w:szCs w:val="20"/>
                <w:lang w:val="sk-SK"/>
              </w:rPr>
              <w:t xml:space="preserve">Problémové oblasti </w:t>
            </w:r>
          </w:p>
          <w:p w14:paraId="5526178D" w14:textId="69364E96" w:rsidR="00B97947" w:rsidRPr="002C0081" w:rsidRDefault="0071631A" w:rsidP="00010204">
            <w:pPr>
              <w:jc w:val="both"/>
              <w:rPr>
                <w:rFonts w:asciiTheme="minorHAnsi" w:hAnsiTheme="minorHAnsi" w:cstheme="minorHAnsi"/>
                <w:sz w:val="20"/>
                <w:lang w:val="sk-SK"/>
              </w:rPr>
            </w:pPr>
            <w:r>
              <w:rPr>
                <w:rFonts w:asciiTheme="minorHAnsi" w:hAnsiTheme="minorHAnsi" w:cstheme="minorHAnsi"/>
                <w:sz w:val="20"/>
                <w:lang w:val="sk-SK"/>
              </w:rPr>
              <w:t xml:space="preserve">Dlhodobou výzvou pre </w:t>
            </w:r>
            <w:r w:rsidRPr="00B4330E">
              <w:rPr>
                <w:rFonts w:asciiTheme="minorHAnsi" w:hAnsiTheme="minorHAnsi" w:cstheme="minorHAnsi"/>
                <w:sz w:val="20"/>
                <w:lang w:val="sk-SK"/>
              </w:rPr>
              <w:t xml:space="preserve">Slovensko </w:t>
            </w:r>
            <w:r>
              <w:rPr>
                <w:rFonts w:asciiTheme="minorHAnsi" w:hAnsiTheme="minorHAnsi" w:cstheme="minorHAnsi"/>
                <w:sz w:val="20"/>
                <w:lang w:val="sk-SK"/>
              </w:rPr>
              <w:t xml:space="preserve">je </w:t>
            </w:r>
            <w:r w:rsidRPr="00B4330E">
              <w:rPr>
                <w:rFonts w:asciiTheme="minorHAnsi" w:hAnsiTheme="minorHAnsi" w:cstheme="minorHAnsi"/>
                <w:sz w:val="20"/>
                <w:lang w:val="sk-SK"/>
              </w:rPr>
              <w:t>štruktúra</w:t>
            </w:r>
            <w:r>
              <w:rPr>
                <w:rFonts w:asciiTheme="minorHAnsi" w:hAnsiTheme="minorHAnsi" w:cstheme="minorHAnsi"/>
                <w:sz w:val="20"/>
                <w:lang w:val="sk-SK"/>
              </w:rPr>
              <w:t xml:space="preserve"> nezamestnanosti</w:t>
            </w:r>
            <w:r w:rsidRPr="00B4330E">
              <w:rPr>
                <w:rFonts w:asciiTheme="minorHAnsi" w:hAnsiTheme="minorHAnsi" w:cstheme="minorHAnsi"/>
                <w:sz w:val="20"/>
                <w:lang w:val="sk-SK"/>
              </w:rPr>
              <w:t xml:space="preserve">. Vysoký podiel na celkovej nezamestnanosti majú </w:t>
            </w:r>
            <w:r>
              <w:rPr>
                <w:rFonts w:asciiTheme="minorHAnsi" w:hAnsiTheme="minorHAnsi" w:cstheme="minorHAnsi"/>
                <w:sz w:val="20"/>
                <w:lang w:val="sk-SK"/>
              </w:rPr>
              <w:t xml:space="preserve">najmä </w:t>
            </w:r>
            <w:r w:rsidRPr="00B4330E">
              <w:rPr>
                <w:rFonts w:asciiTheme="minorHAnsi" w:hAnsiTheme="minorHAnsi" w:cstheme="minorHAnsi"/>
                <w:sz w:val="20"/>
                <w:lang w:val="sk-SK"/>
              </w:rPr>
              <w:t>dlhodobo nezamestnan</w:t>
            </w:r>
            <w:r w:rsidR="00742A26">
              <w:rPr>
                <w:rFonts w:asciiTheme="minorHAnsi" w:hAnsiTheme="minorHAnsi" w:cstheme="minorHAnsi"/>
                <w:sz w:val="20"/>
                <w:lang w:val="sk-SK"/>
              </w:rPr>
              <w:t>í a osoby s</w:t>
            </w:r>
            <w:r w:rsidRPr="00B4330E">
              <w:rPr>
                <w:rFonts w:asciiTheme="minorHAnsi" w:hAnsiTheme="minorHAnsi" w:cstheme="minorHAnsi"/>
                <w:sz w:val="20"/>
                <w:lang w:val="sk-SK"/>
              </w:rPr>
              <w:t xml:space="preserve"> nízko</w:t>
            </w:r>
            <w:r>
              <w:rPr>
                <w:rFonts w:asciiTheme="minorHAnsi" w:hAnsiTheme="minorHAnsi" w:cstheme="minorHAnsi"/>
                <w:sz w:val="20"/>
                <w:lang w:val="sk-SK"/>
              </w:rPr>
              <w:t>u</w:t>
            </w:r>
            <w:r w:rsidRPr="00B4330E">
              <w:rPr>
                <w:rFonts w:asciiTheme="minorHAnsi" w:hAnsiTheme="minorHAnsi" w:cstheme="minorHAnsi"/>
                <w:sz w:val="20"/>
                <w:lang w:val="sk-SK"/>
              </w:rPr>
              <w:t xml:space="preserve"> kvalifik</w:t>
            </w:r>
            <w:r>
              <w:rPr>
                <w:rFonts w:asciiTheme="minorHAnsi" w:hAnsiTheme="minorHAnsi" w:cstheme="minorHAnsi"/>
                <w:sz w:val="20"/>
                <w:lang w:val="sk-SK"/>
              </w:rPr>
              <w:t xml:space="preserve">áciou. Na otvorenom trhu práce je v porovnaní s EÚ umiestnených stále málo </w:t>
            </w:r>
            <w:r w:rsidRPr="00B4330E">
              <w:rPr>
                <w:rFonts w:asciiTheme="minorHAnsi" w:hAnsiTheme="minorHAnsi" w:cstheme="minorHAnsi"/>
                <w:sz w:val="20"/>
                <w:lang w:val="sk-SK"/>
              </w:rPr>
              <w:t>os</w:t>
            </w:r>
            <w:r>
              <w:rPr>
                <w:rFonts w:asciiTheme="minorHAnsi" w:hAnsiTheme="minorHAnsi" w:cstheme="minorHAnsi"/>
                <w:sz w:val="20"/>
                <w:lang w:val="sk-SK"/>
              </w:rPr>
              <w:t xml:space="preserve">ôb </w:t>
            </w:r>
            <w:r w:rsidRPr="00B4330E">
              <w:rPr>
                <w:rFonts w:asciiTheme="minorHAnsi" w:hAnsiTheme="minorHAnsi" w:cstheme="minorHAnsi"/>
                <w:sz w:val="20"/>
                <w:lang w:val="sk-SK"/>
              </w:rPr>
              <w:t xml:space="preserve">so zdravotným postihnutím. </w:t>
            </w:r>
            <w:r>
              <w:rPr>
                <w:rFonts w:asciiTheme="minorHAnsi" w:hAnsiTheme="minorHAnsi" w:cstheme="minorHAnsi"/>
                <w:sz w:val="20"/>
                <w:lang w:val="sk-SK"/>
              </w:rPr>
              <w:t xml:space="preserve">Špecifickým výzvam pri vstupe na trh práce čelia </w:t>
            </w:r>
            <w:r w:rsidRPr="00B4330E">
              <w:rPr>
                <w:rFonts w:asciiTheme="minorHAnsi" w:hAnsiTheme="minorHAnsi" w:cstheme="minorHAnsi"/>
                <w:sz w:val="20"/>
                <w:lang w:val="sk-SK"/>
              </w:rPr>
              <w:t>mladí</w:t>
            </w:r>
            <w:r>
              <w:rPr>
                <w:rFonts w:asciiTheme="minorHAnsi" w:hAnsiTheme="minorHAnsi" w:cstheme="minorHAnsi"/>
                <w:sz w:val="20"/>
                <w:lang w:val="sk-SK"/>
              </w:rPr>
              <w:t xml:space="preserve"> </w:t>
            </w:r>
            <w:proofErr w:type="spellStart"/>
            <w:r>
              <w:rPr>
                <w:rFonts w:asciiTheme="minorHAnsi" w:hAnsiTheme="minorHAnsi" w:cstheme="minorHAnsi"/>
                <w:sz w:val="20"/>
                <w:lang w:val="sk-SK"/>
              </w:rPr>
              <w:t>UoZ</w:t>
            </w:r>
            <w:proofErr w:type="spellEnd"/>
            <w:r>
              <w:rPr>
                <w:rFonts w:asciiTheme="minorHAnsi" w:hAnsiTheme="minorHAnsi" w:cstheme="minorHAnsi"/>
                <w:sz w:val="20"/>
                <w:lang w:val="sk-SK"/>
              </w:rPr>
              <w:t>, a to s ohľadom na chýbajúce pracovné skúsenosti. Výzvu pre slovenský pracovný trh predstavuje aj príchod osôb z tretích krajín, vrátane migrantov. NP sa zameria n</w:t>
            </w:r>
            <w:r w:rsidRPr="00B4330E">
              <w:rPr>
                <w:rFonts w:asciiTheme="minorHAnsi" w:hAnsiTheme="minorHAnsi" w:cstheme="minorHAnsi"/>
                <w:sz w:val="20"/>
                <w:lang w:val="sk-SK"/>
              </w:rPr>
              <w:t>a podporu</w:t>
            </w:r>
            <w:r>
              <w:rPr>
                <w:rFonts w:asciiTheme="minorHAnsi" w:hAnsiTheme="minorHAnsi" w:cstheme="minorHAnsi"/>
                <w:sz w:val="20"/>
                <w:lang w:val="sk-SK"/>
              </w:rPr>
              <w:t xml:space="preserve"> týchto</w:t>
            </w:r>
            <w:r w:rsidRPr="00B4330E">
              <w:rPr>
                <w:rFonts w:asciiTheme="minorHAnsi" w:hAnsiTheme="minorHAnsi" w:cstheme="minorHAnsi"/>
                <w:sz w:val="20"/>
                <w:lang w:val="sk-SK"/>
              </w:rPr>
              <w:t xml:space="preserve"> ohrozených skupín</w:t>
            </w:r>
            <w:r>
              <w:rPr>
                <w:rFonts w:asciiTheme="minorHAnsi" w:hAnsiTheme="minorHAnsi" w:cstheme="minorHAnsi"/>
                <w:sz w:val="20"/>
                <w:lang w:val="sk-SK"/>
              </w:rPr>
              <w:t xml:space="preserve"> formou poskytovania príspevkov</w:t>
            </w:r>
            <w:r w:rsidRPr="00B4330E">
              <w:rPr>
                <w:rFonts w:asciiTheme="minorHAnsi" w:hAnsiTheme="minorHAnsi" w:cstheme="minorHAnsi"/>
                <w:sz w:val="20"/>
                <w:lang w:val="sk-SK"/>
              </w:rPr>
              <w:t xml:space="preserve">. </w:t>
            </w:r>
          </w:p>
        </w:tc>
      </w:tr>
      <w:tr w:rsidR="00B8332B" w:rsidRPr="009951DE" w14:paraId="330E936F" w14:textId="77777777" w:rsidTr="00B312F7">
        <w:tc>
          <w:tcPr>
            <w:tcW w:w="5000" w:type="pct"/>
            <w:shd w:val="clear" w:color="auto" w:fill="F2F2F2" w:themeFill="background1" w:themeFillShade="F2"/>
          </w:tcPr>
          <w:p w14:paraId="280A6D44" w14:textId="77777777" w:rsidR="00B8332B" w:rsidRPr="009951DE" w:rsidRDefault="00A70221" w:rsidP="00666560">
            <w:pPr>
              <w:tabs>
                <w:tab w:val="left" w:pos="709"/>
              </w:tabs>
              <w:contextualSpacing/>
              <w:jc w:val="both"/>
              <w:rPr>
                <w:rFonts w:ascii="Calibri" w:hAnsi="Calibri" w:cs="Arial"/>
                <w:b/>
                <w:color w:val="0063A2"/>
                <w:lang w:val="sk-SK"/>
              </w:rPr>
            </w:pPr>
            <w:r w:rsidRPr="009951DE">
              <w:rPr>
                <w:rFonts w:ascii="Calibri" w:hAnsi="Calibri" w:cs="Arial"/>
                <w:b/>
                <w:lang w:val="sk-SK"/>
              </w:rPr>
              <w:lastRenderedPageBreak/>
              <w:t>Spôsob realizácie aktivít projektu</w:t>
            </w:r>
          </w:p>
        </w:tc>
      </w:tr>
      <w:tr w:rsidR="00B8332B" w:rsidRPr="009951DE" w14:paraId="10B971C7" w14:textId="77777777">
        <w:tc>
          <w:tcPr>
            <w:tcW w:w="5000" w:type="pct"/>
            <w:shd w:val="clear" w:color="auto" w:fill="auto"/>
          </w:tcPr>
          <w:p w14:paraId="513AD8F9" w14:textId="1C8334EB" w:rsidR="004811FF" w:rsidRDefault="004811FF" w:rsidP="004811FF">
            <w:pPr>
              <w:adjustRightInd w:val="0"/>
              <w:jc w:val="both"/>
              <w:rPr>
                <w:rFonts w:asciiTheme="minorHAnsi" w:eastAsia="Times New Roman" w:hAnsiTheme="minorHAnsi" w:cstheme="minorHAnsi"/>
                <w:sz w:val="20"/>
                <w:szCs w:val="20"/>
                <w:lang w:val="sk-SK"/>
              </w:rPr>
            </w:pPr>
            <w:r w:rsidRPr="00B4330E">
              <w:rPr>
                <w:rFonts w:asciiTheme="minorHAnsi" w:eastAsia="Times New Roman" w:hAnsiTheme="minorHAnsi" w:cstheme="minorHAnsi"/>
                <w:sz w:val="20"/>
                <w:szCs w:val="20"/>
                <w:lang w:val="sk-SK"/>
              </w:rPr>
              <w:t xml:space="preserve">Zámerom </w:t>
            </w:r>
            <w:r>
              <w:rPr>
                <w:rFonts w:asciiTheme="minorHAnsi" w:eastAsia="Times New Roman" w:hAnsiTheme="minorHAnsi" w:cstheme="minorHAnsi"/>
                <w:sz w:val="20"/>
                <w:szCs w:val="20"/>
                <w:lang w:val="sk-SK"/>
              </w:rPr>
              <w:t>NP</w:t>
            </w:r>
            <w:r w:rsidRPr="00B4330E">
              <w:rPr>
                <w:rFonts w:asciiTheme="minorHAnsi" w:eastAsia="Times New Roman" w:hAnsiTheme="minorHAnsi" w:cstheme="minorHAnsi"/>
                <w:sz w:val="20"/>
                <w:szCs w:val="20"/>
                <w:lang w:val="sk-SK"/>
              </w:rPr>
              <w:t xml:space="preserve"> je</w:t>
            </w:r>
            <w:r>
              <w:rPr>
                <w:rFonts w:asciiTheme="minorHAnsi" w:eastAsia="Times New Roman" w:hAnsiTheme="minorHAnsi" w:cstheme="minorHAnsi"/>
                <w:sz w:val="20"/>
                <w:szCs w:val="20"/>
                <w:lang w:val="sk-SK"/>
              </w:rPr>
              <w:t xml:space="preserve"> prispieť k</w:t>
            </w:r>
            <w:r w:rsidRPr="00B4330E">
              <w:rPr>
                <w:rFonts w:asciiTheme="minorHAnsi" w:eastAsia="Times New Roman" w:hAnsiTheme="minorHAnsi" w:cstheme="minorHAnsi"/>
                <w:sz w:val="20"/>
                <w:szCs w:val="20"/>
                <w:lang w:val="sk-SK"/>
              </w:rPr>
              <w:t xml:space="preserve"> zvýš</w:t>
            </w:r>
            <w:r>
              <w:rPr>
                <w:rFonts w:asciiTheme="minorHAnsi" w:eastAsia="Times New Roman" w:hAnsiTheme="minorHAnsi" w:cstheme="minorHAnsi"/>
                <w:sz w:val="20"/>
                <w:szCs w:val="20"/>
                <w:lang w:val="sk-SK"/>
              </w:rPr>
              <w:t>eniu</w:t>
            </w:r>
            <w:r w:rsidRPr="00B4330E">
              <w:rPr>
                <w:rFonts w:asciiTheme="minorHAnsi" w:eastAsia="Times New Roman" w:hAnsiTheme="minorHAnsi" w:cstheme="minorHAnsi"/>
                <w:sz w:val="20"/>
                <w:szCs w:val="20"/>
                <w:lang w:val="sk-SK"/>
              </w:rPr>
              <w:t xml:space="preserve"> </w:t>
            </w:r>
            <w:r w:rsidR="00FA7917">
              <w:rPr>
                <w:rFonts w:asciiTheme="minorHAnsi" w:eastAsia="Times New Roman" w:hAnsiTheme="minorHAnsi" w:cstheme="minorHAnsi"/>
                <w:sz w:val="20"/>
                <w:szCs w:val="20"/>
                <w:lang w:val="sk-SK"/>
              </w:rPr>
              <w:t xml:space="preserve">zamestnanosti a </w:t>
            </w:r>
            <w:proofErr w:type="spellStart"/>
            <w:r w:rsidRPr="00B4330E">
              <w:rPr>
                <w:rFonts w:asciiTheme="minorHAnsi" w:eastAsia="Times New Roman" w:hAnsiTheme="minorHAnsi" w:cstheme="minorHAnsi"/>
                <w:sz w:val="20"/>
                <w:szCs w:val="20"/>
                <w:lang w:val="sk-SK"/>
              </w:rPr>
              <w:t>zamestnateľnos</w:t>
            </w:r>
            <w:r>
              <w:rPr>
                <w:rFonts w:asciiTheme="minorHAnsi" w:eastAsia="Times New Roman" w:hAnsiTheme="minorHAnsi" w:cstheme="minorHAnsi"/>
                <w:sz w:val="20"/>
                <w:szCs w:val="20"/>
                <w:lang w:val="sk-SK"/>
              </w:rPr>
              <w:t>ti</w:t>
            </w:r>
            <w:proofErr w:type="spellEnd"/>
            <w:r w:rsidRPr="00B4330E">
              <w:rPr>
                <w:rFonts w:asciiTheme="minorHAnsi" w:eastAsia="Times New Roman" w:hAnsiTheme="minorHAnsi" w:cstheme="minorHAnsi"/>
                <w:sz w:val="20"/>
                <w:szCs w:val="20"/>
                <w:lang w:val="sk-SK"/>
              </w:rPr>
              <w:t xml:space="preserve"> </w:t>
            </w:r>
            <w:proofErr w:type="spellStart"/>
            <w:r w:rsidRPr="00B4330E">
              <w:rPr>
                <w:rFonts w:asciiTheme="minorHAnsi" w:eastAsia="Times New Roman" w:hAnsiTheme="minorHAnsi" w:cstheme="minorHAnsi"/>
                <w:sz w:val="20"/>
                <w:szCs w:val="20"/>
                <w:lang w:val="sk-SK"/>
              </w:rPr>
              <w:t>ZUoZ</w:t>
            </w:r>
            <w:proofErr w:type="spellEnd"/>
            <w:r>
              <w:rPr>
                <w:rFonts w:asciiTheme="minorHAnsi" w:eastAsia="Times New Roman" w:hAnsiTheme="minorHAnsi" w:cstheme="minorHAnsi"/>
                <w:sz w:val="20"/>
                <w:szCs w:val="20"/>
                <w:lang w:val="sk-SK"/>
              </w:rPr>
              <w:t xml:space="preserve"> poskytovaním príspevkov.</w:t>
            </w:r>
          </w:p>
          <w:p w14:paraId="59A2A584" w14:textId="77777777" w:rsidR="004811FF" w:rsidRDefault="004811FF" w:rsidP="004811FF">
            <w:pPr>
              <w:adjustRightInd w:val="0"/>
              <w:jc w:val="both"/>
              <w:rPr>
                <w:rFonts w:asciiTheme="minorHAnsi" w:eastAsia="Times New Roman" w:hAnsiTheme="minorHAnsi" w:cstheme="minorHAnsi"/>
                <w:sz w:val="20"/>
                <w:szCs w:val="20"/>
                <w:lang w:val="sk-SK"/>
              </w:rPr>
            </w:pPr>
          </w:p>
          <w:p w14:paraId="4FB4A9B8" w14:textId="77777777" w:rsidR="004811FF" w:rsidRDefault="004811FF" w:rsidP="004811FF">
            <w:pPr>
              <w:adjustRightInd w:val="0"/>
              <w:jc w:val="both"/>
              <w:rPr>
                <w:rFonts w:asciiTheme="minorHAnsi" w:eastAsia="Times New Roman" w:hAnsiTheme="minorHAnsi" w:cstheme="minorHAnsi"/>
                <w:sz w:val="20"/>
                <w:szCs w:val="20"/>
                <w:lang w:val="sk-SK"/>
              </w:rPr>
            </w:pPr>
            <w:r w:rsidRPr="00214A3A">
              <w:rPr>
                <w:rFonts w:asciiTheme="minorHAnsi" w:eastAsia="Times New Roman" w:hAnsiTheme="minorHAnsi" w:cstheme="minorHAnsi"/>
                <w:sz w:val="20"/>
                <w:szCs w:val="20"/>
                <w:lang w:val="sk-SK"/>
              </w:rPr>
              <w:t>Špecifick</w:t>
            </w:r>
            <w:r>
              <w:rPr>
                <w:rFonts w:asciiTheme="minorHAnsi" w:eastAsia="Times New Roman" w:hAnsiTheme="minorHAnsi" w:cstheme="minorHAnsi"/>
                <w:sz w:val="20"/>
                <w:szCs w:val="20"/>
                <w:lang w:val="sk-SK"/>
              </w:rPr>
              <w:t>é</w:t>
            </w:r>
            <w:r w:rsidRPr="00214A3A">
              <w:rPr>
                <w:rFonts w:asciiTheme="minorHAnsi" w:eastAsia="Times New Roman" w:hAnsiTheme="minorHAnsi" w:cstheme="minorHAnsi"/>
                <w:sz w:val="20"/>
                <w:szCs w:val="20"/>
                <w:lang w:val="sk-SK"/>
              </w:rPr>
              <w:t xml:space="preserve"> cie</w:t>
            </w:r>
            <w:r>
              <w:rPr>
                <w:rFonts w:asciiTheme="minorHAnsi" w:eastAsia="Times New Roman" w:hAnsiTheme="minorHAnsi" w:cstheme="minorHAnsi"/>
                <w:sz w:val="20"/>
                <w:szCs w:val="20"/>
                <w:lang w:val="sk-SK"/>
              </w:rPr>
              <w:t xml:space="preserve">le NP sú: </w:t>
            </w:r>
          </w:p>
          <w:p w14:paraId="60DFDFD8" w14:textId="77777777" w:rsidR="004811FF" w:rsidRPr="004811FF" w:rsidRDefault="008037F1" w:rsidP="004819BF">
            <w:pPr>
              <w:pStyle w:val="Odsekzoznamu"/>
              <w:numPr>
                <w:ilvl w:val="0"/>
                <w:numId w:val="19"/>
              </w:numPr>
              <w:adjustRightInd w:val="0"/>
              <w:jc w:val="both"/>
              <w:rPr>
                <w:rFonts w:asciiTheme="minorHAnsi" w:hAnsiTheme="minorHAnsi" w:cstheme="minorHAnsi"/>
                <w:sz w:val="20"/>
                <w:szCs w:val="20"/>
                <w:lang w:val="sk-SK"/>
              </w:rPr>
            </w:pPr>
            <w:r>
              <w:rPr>
                <w:rFonts w:asciiTheme="minorHAnsi" w:hAnsiTheme="minorHAnsi" w:cstheme="minorHAnsi"/>
                <w:sz w:val="20"/>
                <w:szCs w:val="20"/>
                <w:lang w:val="sk-SK"/>
              </w:rPr>
              <w:t>zabezpečenie</w:t>
            </w:r>
            <w:r w:rsidR="004811FF">
              <w:rPr>
                <w:rFonts w:asciiTheme="minorHAnsi" w:hAnsiTheme="minorHAnsi" w:cstheme="minorHAnsi"/>
                <w:sz w:val="20"/>
                <w:szCs w:val="20"/>
                <w:lang w:val="sk-SK"/>
              </w:rPr>
              <w:t xml:space="preserve"> trvalo udržateľných pracovných miest</w:t>
            </w:r>
          </w:p>
          <w:p w14:paraId="079B3FCF" w14:textId="203D9717"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integrácia osôb z</w:t>
            </w:r>
            <w:r w:rsidR="000123EA">
              <w:rPr>
                <w:rFonts w:asciiTheme="minorHAnsi" w:hAnsiTheme="minorHAnsi" w:cstheme="minorHAnsi"/>
                <w:sz w:val="20"/>
                <w:szCs w:val="20"/>
                <w:lang w:val="sk-SK"/>
              </w:rPr>
              <w:t xml:space="preserve"> chránených dielni a </w:t>
            </w:r>
            <w:r>
              <w:rPr>
                <w:rFonts w:asciiTheme="minorHAnsi" w:hAnsiTheme="minorHAnsi" w:cstheme="minorHAnsi"/>
                <w:sz w:val="20"/>
                <w:szCs w:val="20"/>
                <w:lang w:val="sk-SK"/>
              </w:rPr>
              <w:t xml:space="preserve">chránených </w:t>
            </w:r>
            <w:r w:rsidR="00A81897">
              <w:rPr>
                <w:rFonts w:asciiTheme="minorHAnsi" w:hAnsiTheme="minorHAnsi" w:cstheme="minorHAnsi"/>
                <w:sz w:val="20"/>
                <w:szCs w:val="20"/>
                <w:lang w:val="sk-SK"/>
              </w:rPr>
              <w:t>pracovísk</w:t>
            </w:r>
            <w:r>
              <w:rPr>
                <w:rFonts w:asciiTheme="minorHAnsi" w:hAnsiTheme="minorHAnsi" w:cstheme="minorHAnsi"/>
                <w:sz w:val="20"/>
                <w:szCs w:val="20"/>
                <w:lang w:val="sk-SK"/>
              </w:rPr>
              <w:t xml:space="preserve"> na trh práce</w:t>
            </w:r>
          </w:p>
          <w:p w14:paraId="69EB8F9C" w14:textId="77777777"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p</w:t>
            </w:r>
            <w:r w:rsidRPr="00B212C0">
              <w:rPr>
                <w:rFonts w:asciiTheme="minorHAnsi" w:hAnsiTheme="minorHAnsi" w:cstheme="minorHAnsi"/>
                <w:sz w:val="20"/>
                <w:szCs w:val="20"/>
                <w:lang w:val="sk-SK"/>
              </w:rPr>
              <w:t xml:space="preserve">odpora začlenenia </w:t>
            </w:r>
            <w:proofErr w:type="spellStart"/>
            <w:r w:rsidRPr="00B212C0">
              <w:rPr>
                <w:rFonts w:asciiTheme="minorHAnsi" w:hAnsiTheme="minorHAnsi" w:cstheme="minorHAnsi"/>
                <w:sz w:val="20"/>
                <w:szCs w:val="20"/>
                <w:lang w:val="sk-SK"/>
              </w:rPr>
              <w:t>ZUoZ</w:t>
            </w:r>
            <w:proofErr w:type="spellEnd"/>
            <w:r w:rsidRPr="00B212C0">
              <w:rPr>
                <w:rFonts w:asciiTheme="minorHAnsi" w:hAnsiTheme="minorHAnsi" w:cstheme="minorHAnsi"/>
                <w:sz w:val="20"/>
                <w:szCs w:val="20"/>
                <w:lang w:val="sk-SK"/>
              </w:rPr>
              <w:t>, ktorý bol členom domácnosti, ktorej sa poskytuje pomoc v hmotnej núdzi, na trh práce</w:t>
            </w:r>
          </w:p>
          <w:p w14:paraId="0CF14258" w14:textId="77777777"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realizácia práce na skúšku</w:t>
            </w:r>
          </w:p>
          <w:p w14:paraId="1E8AE850" w14:textId="21CFED2E"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podpora začínajúcich SZČ</w:t>
            </w:r>
            <w:r w:rsidR="007A6D74">
              <w:rPr>
                <w:rFonts w:asciiTheme="minorHAnsi" w:hAnsiTheme="minorHAnsi" w:cstheme="minorHAnsi"/>
                <w:sz w:val="20"/>
                <w:szCs w:val="20"/>
                <w:lang w:val="sk-SK"/>
              </w:rPr>
              <w:t>O</w:t>
            </w:r>
          </w:p>
          <w:p w14:paraId="51FEFD55" w14:textId="77777777"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úprava pracovísk, pre účely zamestnávania osôb so zdravotným postihnutím</w:t>
            </w:r>
          </w:p>
          <w:p w14:paraId="3E498F87" w14:textId="77777777" w:rsidR="004811FF" w:rsidRDefault="004811FF" w:rsidP="004819BF">
            <w:pPr>
              <w:pStyle w:val="Odsekzoznamu"/>
              <w:numPr>
                <w:ilvl w:val="0"/>
                <w:numId w:val="18"/>
              </w:numPr>
              <w:adjustRightInd w:val="0"/>
              <w:spacing w:before="0"/>
              <w:jc w:val="both"/>
              <w:rPr>
                <w:rFonts w:asciiTheme="minorHAnsi" w:hAnsiTheme="minorHAnsi" w:cstheme="minorHAnsi"/>
                <w:sz w:val="20"/>
                <w:szCs w:val="20"/>
                <w:lang w:val="sk-SK"/>
              </w:rPr>
            </w:pPr>
            <w:r>
              <w:rPr>
                <w:rFonts w:asciiTheme="minorHAnsi" w:hAnsiTheme="minorHAnsi" w:cstheme="minorHAnsi"/>
                <w:sz w:val="20"/>
                <w:szCs w:val="20"/>
                <w:lang w:val="sk-SK"/>
              </w:rPr>
              <w:t>pomoc mladým pri získavaní prvých pracovných skúseností</w:t>
            </w:r>
          </w:p>
          <w:p w14:paraId="27140C3B" w14:textId="77777777" w:rsidR="00B97947" w:rsidRPr="004811FF" w:rsidRDefault="0071631A" w:rsidP="004811FF">
            <w:pPr>
              <w:pStyle w:val="Odsekzoznamu"/>
              <w:adjustRightInd w:val="0"/>
              <w:spacing w:before="0"/>
              <w:ind w:left="720" w:firstLine="0"/>
              <w:jc w:val="both"/>
              <w:rPr>
                <w:rFonts w:asciiTheme="minorHAnsi" w:hAnsiTheme="minorHAnsi" w:cstheme="minorHAnsi"/>
                <w:sz w:val="20"/>
                <w:szCs w:val="20"/>
                <w:lang w:val="sk-SK"/>
              </w:rPr>
            </w:pPr>
            <w:r w:rsidRPr="004811FF">
              <w:rPr>
                <w:rFonts w:asciiTheme="minorHAnsi" w:hAnsiTheme="minorHAnsi" w:cstheme="minorHAnsi"/>
                <w:color w:val="548DD4" w:themeColor="text2" w:themeTint="99"/>
                <w:sz w:val="20"/>
                <w:szCs w:val="20"/>
                <w:lang w:val="sk-SK"/>
              </w:rPr>
              <w:tab/>
            </w:r>
          </w:p>
          <w:p w14:paraId="4725F346" w14:textId="77777777" w:rsidR="0071631A" w:rsidRPr="00214A3A" w:rsidRDefault="0071631A" w:rsidP="0071631A">
            <w:pPr>
              <w:adjustRightInd w:val="0"/>
              <w:jc w:val="both"/>
              <w:rPr>
                <w:rFonts w:asciiTheme="minorHAnsi" w:eastAsia="Times New Roman" w:hAnsiTheme="minorHAnsi" w:cstheme="minorHAnsi"/>
                <w:sz w:val="20"/>
                <w:szCs w:val="20"/>
                <w:lang w:val="sk-SK"/>
              </w:rPr>
            </w:pPr>
            <w:r>
              <w:rPr>
                <w:rFonts w:asciiTheme="minorHAnsi" w:eastAsia="Times New Roman" w:hAnsiTheme="minorHAnsi" w:cstheme="minorHAnsi"/>
                <w:sz w:val="20"/>
                <w:szCs w:val="20"/>
                <w:lang w:val="sk-SK"/>
              </w:rPr>
              <w:t xml:space="preserve">NP poskytovaním príspevkov vybraným cieľovým skupinám </w:t>
            </w:r>
            <w:r w:rsidRPr="00B4330E">
              <w:rPr>
                <w:rFonts w:asciiTheme="minorHAnsi" w:eastAsia="Times New Roman" w:hAnsiTheme="minorHAnsi" w:cstheme="minorHAnsi"/>
                <w:sz w:val="20"/>
                <w:szCs w:val="20"/>
                <w:lang w:val="sk-SK"/>
              </w:rPr>
              <w:t xml:space="preserve">prispeje k plneniu špecifického cieľa </w:t>
            </w:r>
            <w:r>
              <w:rPr>
                <w:rFonts w:asciiTheme="minorHAnsi" w:eastAsia="Times New Roman" w:hAnsiTheme="minorHAnsi" w:cstheme="minorHAnsi"/>
                <w:sz w:val="20"/>
                <w:szCs w:val="20"/>
                <w:lang w:val="sk-SK"/>
              </w:rPr>
              <w:t>ESO 4.1.</w:t>
            </w:r>
            <w:r w:rsidRPr="00B4330E">
              <w:rPr>
                <w:rFonts w:asciiTheme="minorHAnsi" w:eastAsia="Times New Roman" w:hAnsiTheme="minorHAnsi" w:cstheme="minorHAnsi"/>
                <w:sz w:val="20"/>
                <w:szCs w:val="20"/>
                <w:lang w:val="sk-SK"/>
              </w:rPr>
              <w:t xml:space="preserve"> </w:t>
            </w:r>
            <w:r w:rsidRPr="00517D73">
              <w:rPr>
                <w:rFonts w:asciiTheme="minorHAnsi" w:eastAsia="Times New Roman" w:hAnsiTheme="minorHAnsi" w:cstheme="minorHAnsi"/>
                <w:i/>
                <w:sz w:val="20"/>
                <w:szCs w:val="20"/>
                <w:lang w:val="sk-SK"/>
              </w:rPr>
              <w:t>zlepšenie prístupu k zamestnaniu a aktivačným opatreniam pre všetkých uchádzačov o zamestnanie, predovšetkým mladých ľudí, a to najmä vykonávaním záruky pre mladých ľudí, pre dlhodobo nezamestnaných a znevýhodnené skupiny na trhu práce, ako aj prostredníctvom podpory samostatnej zárobkovej činnosti a sociálneho hospodárstva</w:t>
            </w:r>
            <w:r w:rsidRPr="00B4330E">
              <w:rPr>
                <w:rFonts w:asciiTheme="minorHAnsi" w:eastAsia="Times New Roman" w:hAnsiTheme="minorHAnsi" w:cstheme="minorHAnsi"/>
                <w:sz w:val="20"/>
                <w:szCs w:val="20"/>
                <w:lang w:val="sk-SK"/>
              </w:rPr>
              <w:t>.</w:t>
            </w:r>
          </w:p>
          <w:p w14:paraId="15F294FB" w14:textId="77777777" w:rsidR="0071631A" w:rsidRPr="009951DE" w:rsidRDefault="0071631A" w:rsidP="0071631A">
            <w:pPr>
              <w:tabs>
                <w:tab w:val="left" w:pos="7880"/>
              </w:tabs>
              <w:jc w:val="both"/>
              <w:rPr>
                <w:rFonts w:asciiTheme="minorHAnsi" w:hAnsiTheme="minorHAnsi" w:cstheme="minorHAnsi"/>
                <w:color w:val="548DD4" w:themeColor="text2" w:themeTint="99"/>
                <w:sz w:val="20"/>
                <w:szCs w:val="20"/>
                <w:lang w:val="sk-SK"/>
              </w:rPr>
            </w:pPr>
          </w:p>
          <w:p w14:paraId="164A1EC7" w14:textId="77777777" w:rsidR="0071631A" w:rsidRPr="00B4330E" w:rsidRDefault="0071631A" w:rsidP="0071631A">
            <w:pPr>
              <w:jc w:val="both"/>
              <w:rPr>
                <w:rFonts w:asciiTheme="minorHAnsi" w:hAnsiTheme="minorHAnsi" w:cstheme="minorHAnsi"/>
                <w:sz w:val="20"/>
                <w:lang w:val="sk-SK"/>
              </w:rPr>
            </w:pPr>
            <w:r>
              <w:rPr>
                <w:rFonts w:asciiTheme="minorHAnsi" w:hAnsiTheme="minorHAnsi" w:cstheme="minorHAnsi"/>
                <w:sz w:val="20"/>
                <w:lang w:val="sk-SK"/>
              </w:rPr>
              <w:t>Cieľové skupiny (účastníci) NP (ďalej aj „CS“):</w:t>
            </w:r>
          </w:p>
          <w:p w14:paraId="348B779C" w14:textId="77777777" w:rsidR="0071631A" w:rsidRPr="00B4330E" w:rsidRDefault="0071631A" w:rsidP="0071631A">
            <w:pPr>
              <w:widowControl/>
              <w:autoSpaceDE/>
              <w:autoSpaceDN/>
              <w:jc w:val="both"/>
              <w:rPr>
                <w:rFonts w:asciiTheme="minorHAnsi" w:hAnsiTheme="minorHAnsi" w:cstheme="minorHAnsi"/>
                <w:sz w:val="20"/>
                <w:lang w:val="sk-SK"/>
              </w:rPr>
            </w:pPr>
          </w:p>
          <w:p w14:paraId="657861CE" w14:textId="77777777" w:rsidR="0071631A" w:rsidRDefault="0071631A" w:rsidP="0071631A">
            <w:pPr>
              <w:widowControl/>
              <w:autoSpaceDE/>
              <w:autoSpaceDN/>
              <w:jc w:val="both"/>
              <w:rPr>
                <w:rFonts w:asciiTheme="minorHAnsi" w:hAnsiTheme="minorHAnsi" w:cstheme="minorHAnsi"/>
                <w:sz w:val="20"/>
                <w:lang w:val="sk-SK"/>
              </w:rPr>
            </w:pPr>
            <w:r w:rsidRPr="00B4330E">
              <w:rPr>
                <w:rFonts w:asciiTheme="minorHAnsi" w:hAnsiTheme="minorHAnsi" w:cstheme="minorHAnsi"/>
                <w:b/>
                <w:sz w:val="20"/>
                <w:lang w:val="sk-SK"/>
              </w:rPr>
              <w:t>Dlhodobo nezamestnané osoby</w:t>
            </w:r>
            <w:r w:rsidRPr="00B4330E">
              <w:rPr>
                <w:rFonts w:asciiTheme="minorHAnsi" w:hAnsiTheme="minorHAnsi" w:cstheme="minorHAnsi"/>
                <w:sz w:val="20"/>
                <w:lang w:val="sk-SK"/>
              </w:rPr>
              <w:t xml:space="preserve"> </w:t>
            </w:r>
            <w:r>
              <w:rPr>
                <w:rFonts w:asciiTheme="minorHAnsi" w:hAnsiTheme="minorHAnsi" w:cstheme="minorHAnsi"/>
                <w:sz w:val="20"/>
                <w:lang w:val="sk-SK"/>
              </w:rPr>
              <w:t>(DNO)</w:t>
            </w:r>
          </w:p>
          <w:p w14:paraId="6190BE7C" w14:textId="14161D91" w:rsidR="0071631A" w:rsidRPr="00B4330E" w:rsidRDefault="0071631A" w:rsidP="0071631A">
            <w:pPr>
              <w:widowControl/>
              <w:autoSpaceDE/>
              <w:autoSpaceDN/>
              <w:jc w:val="both"/>
              <w:rPr>
                <w:rFonts w:asciiTheme="minorHAnsi" w:hAnsiTheme="minorHAnsi" w:cstheme="minorHAnsi"/>
                <w:sz w:val="20"/>
                <w:lang w:val="sk-SK"/>
              </w:rPr>
            </w:pPr>
            <w:r>
              <w:rPr>
                <w:rFonts w:asciiTheme="minorHAnsi" w:hAnsiTheme="minorHAnsi" w:cstheme="minorHAnsi"/>
                <w:sz w:val="20"/>
                <w:szCs w:val="20"/>
                <w:lang w:val="sk-SK"/>
              </w:rPr>
              <w:t xml:space="preserve">V zmysle </w:t>
            </w:r>
            <w:r w:rsidRPr="00B4330E">
              <w:rPr>
                <w:rFonts w:asciiTheme="minorHAnsi" w:hAnsiTheme="minorHAnsi" w:cstheme="minorHAnsi"/>
                <w:sz w:val="20"/>
                <w:szCs w:val="20"/>
                <w:lang w:val="sk-SK"/>
              </w:rPr>
              <w:t>§ 8 ods. 1 písm. c)</w:t>
            </w:r>
            <w:r>
              <w:rPr>
                <w:rFonts w:asciiTheme="minorHAnsi" w:hAnsiTheme="minorHAnsi" w:cstheme="minorHAnsi"/>
                <w:sz w:val="20"/>
                <w:szCs w:val="20"/>
                <w:lang w:val="sk-SK"/>
              </w:rPr>
              <w:t xml:space="preserve"> zákona o službách zamestnanosti ide o</w:t>
            </w:r>
            <w:r w:rsidRPr="00B4330E">
              <w:rPr>
                <w:rFonts w:asciiTheme="minorHAnsi" w:hAnsiTheme="minorHAnsi" w:cstheme="minorHAnsi"/>
                <w:sz w:val="20"/>
                <w:szCs w:val="20"/>
                <w:lang w:val="sk-SK"/>
              </w:rPr>
              <w:t xml:space="preserve"> občan</w:t>
            </w:r>
            <w:r>
              <w:rPr>
                <w:rFonts w:asciiTheme="minorHAnsi" w:hAnsiTheme="minorHAnsi" w:cstheme="minorHAnsi"/>
                <w:sz w:val="20"/>
                <w:szCs w:val="20"/>
                <w:lang w:val="sk-SK"/>
              </w:rPr>
              <w:t>a</w:t>
            </w:r>
            <w:r w:rsidRPr="00B4330E">
              <w:rPr>
                <w:rFonts w:asciiTheme="minorHAnsi" w:hAnsiTheme="minorHAnsi" w:cstheme="minorHAnsi"/>
                <w:sz w:val="20"/>
                <w:szCs w:val="20"/>
                <w:lang w:val="sk-SK"/>
              </w:rPr>
              <w:t xml:space="preserve"> veden</w:t>
            </w:r>
            <w:r>
              <w:rPr>
                <w:rFonts w:asciiTheme="minorHAnsi" w:hAnsiTheme="minorHAnsi" w:cstheme="minorHAnsi"/>
                <w:sz w:val="20"/>
                <w:szCs w:val="20"/>
                <w:lang w:val="sk-SK"/>
              </w:rPr>
              <w:t>ého</w:t>
            </w:r>
            <w:r w:rsidRPr="00B4330E">
              <w:rPr>
                <w:rFonts w:asciiTheme="minorHAnsi" w:hAnsiTheme="minorHAnsi" w:cstheme="minorHAnsi"/>
                <w:sz w:val="20"/>
                <w:szCs w:val="20"/>
                <w:lang w:val="sk-SK"/>
              </w:rPr>
              <w:t xml:space="preserve"> v evidencii uchádzačov o zamestnanie najmenej 12</w:t>
            </w:r>
            <w:r w:rsidR="0014021F">
              <w:rPr>
                <w:rFonts w:asciiTheme="minorHAnsi" w:hAnsiTheme="minorHAnsi" w:cstheme="minorHAnsi"/>
                <w:sz w:val="20"/>
                <w:szCs w:val="20"/>
                <w:lang w:val="sk-SK"/>
              </w:rPr>
              <w:t xml:space="preserve"> po sebe nasledujúcich mesiacov.</w:t>
            </w:r>
            <w:r w:rsidR="0014021F">
              <w:rPr>
                <w:rFonts w:asciiTheme="minorHAnsi" w:hAnsiTheme="minorHAnsi" w:cstheme="minorHAnsi"/>
                <w:sz w:val="20"/>
                <w:lang w:val="sk-SK"/>
              </w:rPr>
              <w:t xml:space="preserve"> </w:t>
            </w:r>
            <w:r>
              <w:rPr>
                <w:rFonts w:asciiTheme="minorHAnsi" w:hAnsiTheme="minorHAnsi" w:cstheme="minorHAnsi"/>
                <w:sz w:val="20"/>
                <w:lang w:val="sk-SK"/>
              </w:rPr>
              <w:t xml:space="preserve">DNO </w:t>
            </w:r>
            <w:r w:rsidRPr="00B4330E">
              <w:rPr>
                <w:rFonts w:asciiTheme="minorHAnsi" w:hAnsiTheme="minorHAnsi" w:cstheme="minorHAnsi"/>
                <w:sz w:val="20"/>
                <w:lang w:val="sk-SK"/>
              </w:rPr>
              <w:t>majú problém začleniť sa na trh práce z viacerých dôvodov, medzi ktoré patrí strata pracovných návykov, nedostatok motivácie a</w:t>
            </w:r>
            <w:r w:rsidR="00742A26">
              <w:rPr>
                <w:rFonts w:asciiTheme="minorHAnsi" w:hAnsiTheme="minorHAnsi" w:cstheme="minorHAnsi"/>
                <w:sz w:val="20"/>
                <w:lang w:val="sk-SK"/>
              </w:rPr>
              <w:t> </w:t>
            </w:r>
            <w:r w:rsidR="00FA7917">
              <w:rPr>
                <w:rFonts w:asciiTheme="minorHAnsi" w:hAnsiTheme="minorHAnsi" w:cstheme="minorHAnsi"/>
                <w:sz w:val="20"/>
                <w:lang w:val="sk-SK"/>
              </w:rPr>
              <w:t>nízky záujem o účasť na</w:t>
            </w:r>
            <w:r w:rsidRPr="00B4330E">
              <w:rPr>
                <w:rFonts w:asciiTheme="minorHAnsi" w:hAnsiTheme="minorHAnsi" w:cstheme="minorHAnsi"/>
                <w:sz w:val="20"/>
                <w:lang w:val="sk-SK"/>
              </w:rPr>
              <w:t xml:space="preserve"> AOTP. K </w:t>
            </w:r>
            <w:r w:rsidR="0014021F">
              <w:rPr>
                <w:rFonts w:asciiTheme="minorHAnsi" w:hAnsiTheme="minorHAnsi" w:cstheme="minorHAnsi"/>
                <w:sz w:val="20"/>
                <w:lang w:val="sk-SK"/>
              </w:rPr>
              <w:t>marcu</w:t>
            </w:r>
            <w:r w:rsidRPr="00B4330E">
              <w:rPr>
                <w:rFonts w:asciiTheme="minorHAnsi" w:hAnsiTheme="minorHAnsi" w:cstheme="minorHAnsi"/>
                <w:sz w:val="20"/>
                <w:lang w:val="sk-SK"/>
              </w:rPr>
              <w:t xml:space="preserve"> 2023 je evidovaných 7</w:t>
            </w:r>
            <w:r w:rsidR="00100B3E">
              <w:rPr>
                <w:rFonts w:asciiTheme="minorHAnsi" w:hAnsiTheme="minorHAnsi" w:cstheme="minorHAnsi"/>
                <w:sz w:val="20"/>
                <w:lang w:val="sk-SK"/>
              </w:rPr>
              <w:t>4</w:t>
            </w:r>
            <w:r w:rsidRPr="00B4330E">
              <w:rPr>
                <w:rFonts w:asciiTheme="minorHAnsi" w:hAnsiTheme="minorHAnsi" w:cstheme="minorHAnsi"/>
                <w:sz w:val="20"/>
                <w:lang w:val="sk-SK"/>
              </w:rPr>
              <w:t xml:space="preserve"> tis. dlhodobo nezamestnaných občanov.</w:t>
            </w:r>
          </w:p>
          <w:p w14:paraId="08E879D6" w14:textId="77777777" w:rsidR="0071631A" w:rsidRPr="00B4330E" w:rsidRDefault="0071631A" w:rsidP="0071631A">
            <w:pPr>
              <w:adjustRightInd w:val="0"/>
              <w:jc w:val="both"/>
              <w:rPr>
                <w:rFonts w:asciiTheme="minorHAnsi" w:hAnsiTheme="minorHAnsi" w:cstheme="minorHAnsi"/>
                <w:color w:val="548DD4" w:themeColor="text2" w:themeTint="99"/>
                <w:sz w:val="20"/>
                <w:szCs w:val="20"/>
                <w:lang w:val="sk-SK"/>
              </w:rPr>
            </w:pPr>
          </w:p>
          <w:p w14:paraId="5996B19A" w14:textId="5EF5AFD8" w:rsidR="0071631A" w:rsidRPr="00B4330E" w:rsidRDefault="0071631A" w:rsidP="0071631A">
            <w:pPr>
              <w:widowControl/>
              <w:autoSpaceDE/>
              <w:autoSpaceDN/>
              <w:contextualSpacing/>
              <w:jc w:val="both"/>
              <w:rPr>
                <w:rFonts w:asciiTheme="minorHAnsi" w:hAnsiTheme="minorHAnsi" w:cstheme="minorHAnsi"/>
                <w:sz w:val="20"/>
                <w:lang w:val="sk-SK"/>
              </w:rPr>
            </w:pPr>
            <w:r w:rsidRPr="00517D73">
              <w:rPr>
                <w:rFonts w:asciiTheme="minorHAnsi" w:hAnsiTheme="minorHAnsi" w:cstheme="minorHAnsi"/>
                <w:sz w:val="20"/>
                <w:lang w:val="sk-SK"/>
              </w:rPr>
              <w:t xml:space="preserve">V prípade </w:t>
            </w:r>
            <w:r w:rsidRPr="00517D73">
              <w:rPr>
                <w:rFonts w:asciiTheme="minorHAnsi" w:hAnsiTheme="minorHAnsi" w:cstheme="minorHAnsi"/>
                <w:b/>
                <w:sz w:val="20"/>
                <w:lang w:val="sk-SK"/>
              </w:rPr>
              <w:t xml:space="preserve">nezamestnaných osôb s nízkym vzdelaním </w:t>
            </w:r>
            <w:r w:rsidRPr="00517D73">
              <w:rPr>
                <w:rFonts w:asciiTheme="minorHAnsi" w:hAnsiTheme="minorHAnsi" w:cstheme="minorHAnsi"/>
                <w:sz w:val="20"/>
                <w:lang w:val="sk-SK"/>
              </w:rPr>
              <w:t xml:space="preserve">(ISCED≤2) </w:t>
            </w:r>
            <w:r>
              <w:rPr>
                <w:rFonts w:asciiTheme="minorHAnsi" w:hAnsiTheme="minorHAnsi" w:cstheme="minorHAnsi"/>
                <w:sz w:val="20"/>
                <w:lang w:val="sk-SK"/>
              </w:rPr>
              <w:t xml:space="preserve">ide v zmysle § 8 ods. 1 písm. d) zákona o službách zamestnanosti o </w:t>
            </w:r>
            <w:r w:rsidRPr="00517D73">
              <w:rPr>
                <w:rFonts w:asciiTheme="minorHAnsi" w:hAnsiTheme="minorHAnsi" w:cstheme="minorHAnsi"/>
                <w:sz w:val="20"/>
                <w:szCs w:val="20"/>
                <w:lang w:val="sk-SK"/>
              </w:rPr>
              <w:t>občan</w:t>
            </w:r>
            <w:r>
              <w:rPr>
                <w:rFonts w:asciiTheme="minorHAnsi" w:hAnsiTheme="minorHAnsi" w:cstheme="minorHAnsi"/>
                <w:sz w:val="20"/>
                <w:szCs w:val="20"/>
                <w:lang w:val="sk-SK"/>
              </w:rPr>
              <w:t>ov</w:t>
            </w:r>
            <w:r w:rsidRPr="00517D73">
              <w:rPr>
                <w:rFonts w:asciiTheme="minorHAnsi" w:hAnsiTheme="minorHAnsi" w:cstheme="minorHAnsi"/>
                <w:sz w:val="20"/>
                <w:szCs w:val="20"/>
                <w:lang w:val="sk-SK"/>
              </w:rPr>
              <w:t>, ktor</w:t>
            </w:r>
            <w:r>
              <w:rPr>
                <w:rFonts w:asciiTheme="minorHAnsi" w:hAnsiTheme="minorHAnsi" w:cstheme="minorHAnsi"/>
                <w:sz w:val="20"/>
                <w:szCs w:val="20"/>
                <w:lang w:val="sk-SK"/>
              </w:rPr>
              <w:t>í</w:t>
            </w:r>
            <w:r w:rsidRPr="00517D73">
              <w:rPr>
                <w:rFonts w:asciiTheme="minorHAnsi" w:hAnsiTheme="minorHAnsi" w:cstheme="minorHAnsi"/>
                <w:sz w:val="20"/>
                <w:szCs w:val="20"/>
                <w:lang w:val="sk-SK"/>
              </w:rPr>
              <w:t xml:space="preserve"> dosiahl</w:t>
            </w:r>
            <w:r>
              <w:rPr>
                <w:rFonts w:asciiTheme="minorHAnsi" w:hAnsiTheme="minorHAnsi" w:cstheme="minorHAnsi"/>
                <w:sz w:val="20"/>
                <w:szCs w:val="20"/>
                <w:lang w:val="sk-SK"/>
              </w:rPr>
              <w:t>i</w:t>
            </w:r>
            <w:r w:rsidRPr="00517D73">
              <w:rPr>
                <w:rFonts w:asciiTheme="minorHAnsi" w:hAnsiTheme="minorHAnsi" w:cstheme="minorHAnsi"/>
                <w:sz w:val="20"/>
                <w:szCs w:val="20"/>
                <w:lang w:val="sk-SK"/>
              </w:rPr>
              <w:t xml:space="preserve"> vzdelanie nižšie ako stredné odborné vzdelanie</w:t>
            </w:r>
            <w:r w:rsidRPr="008B03C6">
              <w:rPr>
                <w:rFonts w:asciiTheme="minorHAnsi" w:hAnsiTheme="minorHAnsi" w:cstheme="minorHAnsi"/>
                <w:sz w:val="20"/>
                <w:szCs w:val="20"/>
                <w:lang w:val="sk-SK"/>
              </w:rPr>
              <w:t xml:space="preserve">. </w:t>
            </w:r>
            <w:r>
              <w:rPr>
                <w:rFonts w:asciiTheme="minorHAnsi" w:hAnsiTheme="minorHAnsi" w:cstheme="minorHAnsi"/>
                <w:sz w:val="20"/>
                <w:lang w:val="sk-SK"/>
              </w:rPr>
              <w:t>I</w:t>
            </w:r>
            <w:r w:rsidRPr="00B4330E">
              <w:rPr>
                <w:rFonts w:asciiTheme="minorHAnsi" w:hAnsiTheme="minorHAnsi" w:cstheme="minorHAnsi"/>
                <w:sz w:val="20"/>
                <w:lang w:val="sk-SK"/>
              </w:rPr>
              <w:t>ch podiel</w:t>
            </w:r>
            <w:r>
              <w:rPr>
                <w:rFonts w:asciiTheme="minorHAnsi" w:hAnsiTheme="minorHAnsi" w:cstheme="minorHAnsi"/>
                <w:sz w:val="20"/>
                <w:lang w:val="sk-SK"/>
              </w:rPr>
              <w:t xml:space="preserve"> sa</w:t>
            </w:r>
            <w:r w:rsidRPr="00B4330E">
              <w:rPr>
                <w:rFonts w:asciiTheme="minorHAnsi" w:hAnsiTheme="minorHAnsi" w:cstheme="minorHAnsi"/>
                <w:sz w:val="20"/>
                <w:lang w:val="sk-SK"/>
              </w:rPr>
              <w:t xml:space="preserve"> dlhodobo pohybuje okolo úrovne 30% z celkového počtu nezamestnaných. V ich prípade je najväčším problémom nedostatok zručností, prípadne nesúlad zručností s potrebami trhu práce. Celkovo však z dlhodobého hľadiska dochádza k sústavnému poklesu počtu </w:t>
            </w:r>
            <w:proofErr w:type="spellStart"/>
            <w:r w:rsidRPr="00B4330E">
              <w:rPr>
                <w:rFonts w:asciiTheme="minorHAnsi" w:hAnsiTheme="minorHAnsi" w:cstheme="minorHAnsi"/>
                <w:sz w:val="20"/>
                <w:lang w:val="sk-SK"/>
              </w:rPr>
              <w:t>UoZ</w:t>
            </w:r>
            <w:proofErr w:type="spellEnd"/>
            <w:r w:rsidRPr="00B4330E">
              <w:rPr>
                <w:rFonts w:asciiTheme="minorHAnsi" w:hAnsiTheme="minorHAnsi" w:cstheme="minorHAnsi"/>
                <w:sz w:val="20"/>
                <w:lang w:val="sk-SK"/>
              </w:rPr>
              <w:t xml:space="preserve"> s nízkym vzdelaním. Zatiaľ čo v roku 2014 bolo evidovaných vyše 123 tis. </w:t>
            </w:r>
            <w:proofErr w:type="spellStart"/>
            <w:r w:rsidRPr="00B4330E">
              <w:rPr>
                <w:rFonts w:asciiTheme="minorHAnsi" w:hAnsiTheme="minorHAnsi" w:cstheme="minorHAnsi"/>
                <w:sz w:val="20"/>
                <w:lang w:val="sk-SK"/>
              </w:rPr>
              <w:t>UoZ</w:t>
            </w:r>
            <w:proofErr w:type="spellEnd"/>
            <w:r w:rsidRPr="00B4330E">
              <w:rPr>
                <w:rFonts w:asciiTheme="minorHAnsi" w:hAnsiTheme="minorHAnsi" w:cstheme="minorHAnsi"/>
                <w:sz w:val="20"/>
                <w:lang w:val="sk-SK"/>
              </w:rPr>
              <w:t xml:space="preserve"> s nízkym vzdelaním, začiatkom roku 2020 ich bolo cca 53 tis. čo je pokles o viac ako 70 tis. V dôsledku pandémie došlo k opätovnému nárastu počtu nezamestnaných s nízkym vzdelaním, pričom maximá boli dosiahnuté v lete roku 2021 – vyše 71 tis., čím došlo k nárastu o cca 18 tis. K </w:t>
            </w:r>
            <w:r w:rsidR="00A20D57">
              <w:rPr>
                <w:rFonts w:asciiTheme="minorHAnsi" w:hAnsiTheme="minorHAnsi" w:cstheme="minorHAnsi"/>
                <w:sz w:val="20"/>
                <w:lang w:val="sk-SK"/>
              </w:rPr>
              <w:t>marcu</w:t>
            </w:r>
            <w:r w:rsidR="00A20D57" w:rsidRPr="00B4330E">
              <w:rPr>
                <w:rFonts w:asciiTheme="minorHAnsi" w:hAnsiTheme="minorHAnsi" w:cstheme="minorHAnsi"/>
                <w:sz w:val="20"/>
                <w:lang w:val="sk-SK"/>
              </w:rPr>
              <w:t xml:space="preserve"> </w:t>
            </w:r>
            <w:r w:rsidRPr="00B4330E">
              <w:rPr>
                <w:rFonts w:asciiTheme="minorHAnsi" w:hAnsiTheme="minorHAnsi" w:cstheme="minorHAnsi"/>
                <w:sz w:val="20"/>
                <w:lang w:val="sk-SK"/>
              </w:rPr>
              <w:t xml:space="preserve">2023 </w:t>
            </w:r>
            <w:r w:rsidR="00A20D57">
              <w:rPr>
                <w:rFonts w:asciiTheme="minorHAnsi" w:hAnsiTheme="minorHAnsi" w:cstheme="minorHAnsi"/>
                <w:sz w:val="20"/>
                <w:lang w:val="sk-SK"/>
              </w:rPr>
              <w:t>bolo</w:t>
            </w:r>
            <w:r w:rsidR="00A20D57" w:rsidRPr="00B4330E">
              <w:rPr>
                <w:rFonts w:asciiTheme="minorHAnsi" w:hAnsiTheme="minorHAnsi" w:cstheme="minorHAnsi"/>
                <w:sz w:val="20"/>
                <w:lang w:val="sk-SK"/>
              </w:rPr>
              <w:t xml:space="preserve"> </w:t>
            </w:r>
            <w:r w:rsidRPr="00B4330E">
              <w:rPr>
                <w:rFonts w:asciiTheme="minorHAnsi" w:hAnsiTheme="minorHAnsi" w:cstheme="minorHAnsi"/>
                <w:sz w:val="20"/>
                <w:lang w:val="sk-SK"/>
              </w:rPr>
              <w:t xml:space="preserve">evidovaných </w:t>
            </w:r>
            <w:r w:rsidR="00A20D57">
              <w:rPr>
                <w:rFonts w:asciiTheme="minorHAnsi" w:hAnsiTheme="minorHAnsi" w:cstheme="minorHAnsi"/>
                <w:sz w:val="20"/>
                <w:lang w:val="sk-SK"/>
              </w:rPr>
              <w:t xml:space="preserve">takmer </w:t>
            </w:r>
            <w:r w:rsidRPr="00B4330E">
              <w:rPr>
                <w:rFonts w:asciiTheme="minorHAnsi" w:hAnsiTheme="minorHAnsi" w:cstheme="minorHAnsi"/>
                <w:sz w:val="20"/>
                <w:lang w:val="sk-SK"/>
              </w:rPr>
              <w:t>59 tis.</w:t>
            </w:r>
            <w:r>
              <w:rPr>
                <w:rFonts w:asciiTheme="minorHAnsi" w:hAnsiTheme="minorHAnsi" w:cstheme="minorHAnsi"/>
                <w:sz w:val="20"/>
                <w:lang w:val="sk-SK"/>
              </w:rPr>
              <w:t xml:space="preserve"> </w:t>
            </w:r>
            <w:proofErr w:type="spellStart"/>
            <w:r>
              <w:rPr>
                <w:rFonts w:asciiTheme="minorHAnsi" w:hAnsiTheme="minorHAnsi" w:cstheme="minorHAnsi"/>
                <w:sz w:val="20"/>
                <w:lang w:val="sk-SK"/>
              </w:rPr>
              <w:t>UoZ</w:t>
            </w:r>
            <w:proofErr w:type="spellEnd"/>
            <w:r>
              <w:rPr>
                <w:rFonts w:asciiTheme="minorHAnsi" w:hAnsiTheme="minorHAnsi" w:cstheme="minorHAnsi"/>
                <w:sz w:val="20"/>
                <w:lang w:val="sk-SK"/>
              </w:rPr>
              <w:t xml:space="preserve"> s </w:t>
            </w:r>
            <w:r w:rsidRPr="00B4330E">
              <w:rPr>
                <w:rFonts w:asciiTheme="minorHAnsi" w:hAnsiTheme="minorHAnsi" w:cstheme="minorHAnsi"/>
                <w:sz w:val="20"/>
                <w:lang w:val="sk-SK"/>
              </w:rPr>
              <w:t>nízko</w:t>
            </w:r>
            <w:r>
              <w:rPr>
                <w:rFonts w:asciiTheme="minorHAnsi" w:hAnsiTheme="minorHAnsi" w:cstheme="minorHAnsi"/>
                <w:sz w:val="20"/>
                <w:lang w:val="sk-SK"/>
              </w:rPr>
              <w:t xml:space="preserve">u </w:t>
            </w:r>
            <w:r w:rsidRPr="00B4330E">
              <w:rPr>
                <w:rFonts w:asciiTheme="minorHAnsi" w:hAnsiTheme="minorHAnsi" w:cstheme="minorHAnsi"/>
                <w:sz w:val="20"/>
                <w:lang w:val="sk-SK"/>
              </w:rPr>
              <w:t>kvalifik</w:t>
            </w:r>
            <w:r>
              <w:rPr>
                <w:rFonts w:asciiTheme="minorHAnsi" w:hAnsiTheme="minorHAnsi" w:cstheme="minorHAnsi"/>
                <w:sz w:val="20"/>
                <w:lang w:val="sk-SK"/>
              </w:rPr>
              <w:t>áciou</w:t>
            </w:r>
            <w:r w:rsidRPr="00B4330E">
              <w:rPr>
                <w:rFonts w:asciiTheme="minorHAnsi" w:hAnsiTheme="minorHAnsi" w:cstheme="minorHAnsi"/>
                <w:sz w:val="20"/>
                <w:lang w:val="sk-SK"/>
              </w:rPr>
              <w:t>.</w:t>
            </w:r>
          </w:p>
          <w:p w14:paraId="052836E4" w14:textId="77777777" w:rsidR="0071631A" w:rsidRPr="00B4330E" w:rsidRDefault="0071631A" w:rsidP="0071631A">
            <w:pPr>
              <w:widowControl/>
              <w:autoSpaceDE/>
              <w:autoSpaceDN/>
              <w:jc w:val="both"/>
              <w:rPr>
                <w:rFonts w:asciiTheme="minorHAnsi" w:hAnsiTheme="minorHAnsi" w:cstheme="minorHAnsi"/>
                <w:sz w:val="20"/>
                <w:lang w:val="sk-SK"/>
              </w:rPr>
            </w:pPr>
          </w:p>
          <w:p w14:paraId="72CE896A" w14:textId="29BA13E7" w:rsidR="0071631A" w:rsidRDefault="0071631A" w:rsidP="0071631A">
            <w:pPr>
              <w:widowControl/>
              <w:autoSpaceDE/>
              <w:autoSpaceDN/>
              <w:jc w:val="both"/>
              <w:rPr>
                <w:rFonts w:asciiTheme="minorHAnsi" w:hAnsiTheme="minorHAnsi" w:cstheme="minorHAnsi"/>
                <w:sz w:val="20"/>
                <w:lang w:val="sk-SK"/>
              </w:rPr>
            </w:pPr>
            <w:r w:rsidRPr="002B3821">
              <w:rPr>
                <w:rFonts w:asciiTheme="minorHAnsi" w:hAnsiTheme="minorHAnsi" w:cstheme="minorHAnsi"/>
                <w:sz w:val="20"/>
                <w:lang w:val="sk-SK"/>
              </w:rPr>
              <w:t xml:space="preserve">Nezanedbateľnou skupinou nezamestnaných sú </w:t>
            </w:r>
            <w:r w:rsidRPr="002B3821">
              <w:rPr>
                <w:rFonts w:asciiTheme="minorHAnsi" w:hAnsiTheme="minorHAnsi" w:cstheme="minorHAnsi"/>
                <w:b/>
                <w:sz w:val="20"/>
                <w:lang w:val="sk-SK"/>
              </w:rPr>
              <w:t>osoby so zdravotným postihnutím</w:t>
            </w:r>
            <w:r w:rsidRPr="00B4330E">
              <w:rPr>
                <w:rFonts w:asciiTheme="minorHAnsi" w:hAnsiTheme="minorHAnsi" w:cstheme="minorHAnsi"/>
                <w:sz w:val="20"/>
                <w:lang w:val="sk-SK"/>
              </w:rPr>
              <w:t xml:space="preserve"> </w:t>
            </w:r>
            <w:r>
              <w:rPr>
                <w:rFonts w:asciiTheme="minorHAnsi" w:hAnsiTheme="minorHAnsi" w:cstheme="minorHAnsi"/>
                <w:sz w:val="20"/>
                <w:lang w:val="sk-SK"/>
              </w:rPr>
              <w:t xml:space="preserve">(OZP) v zmysle </w:t>
            </w:r>
            <w:r>
              <w:rPr>
                <w:rFonts w:asciiTheme="minorHAnsi" w:hAnsiTheme="minorHAnsi" w:cstheme="minorHAnsi"/>
                <w:sz w:val="20"/>
                <w:szCs w:val="20"/>
                <w:lang w:val="sk-SK"/>
              </w:rPr>
              <w:t xml:space="preserve">§ 8 ods. 1 písm. h) zákona o službách zamestnanosti, ktorí </w:t>
            </w:r>
            <w:r w:rsidRPr="00B4330E">
              <w:rPr>
                <w:rFonts w:asciiTheme="minorHAnsi" w:hAnsiTheme="minorHAnsi" w:cstheme="minorHAnsi"/>
                <w:sz w:val="20"/>
                <w:lang w:val="sk-SK"/>
              </w:rPr>
              <w:t xml:space="preserve">tvoria dlhodobo 3,0% - 3,5% zo všetkých </w:t>
            </w:r>
            <w:bookmarkStart w:id="9" w:name="_Hlk132716650"/>
            <w:r w:rsidR="00C70131">
              <w:rPr>
                <w:rFonts w:asciiTheme="minorHAnsi" w:hAnsiTheme="minorHAnsi" w:cstheme="minorHAnsi"/>
                <w:sz w:val="20"/>
                <w:lang w:val="sk-SK"/>
              </w:rPr>
              <w:t xml:space="preserve">evidovaných </w:t>
            </w:r>
            <w:bookmarkEnd w:id="9"/>
            <w:proofErr w:type="spellStart"/>
            <w:r w:rsidR="00A20D57">
              <w:rPr>
                <w:rFonts w:asciiTheme="minorHAnsi" w:hAnsiTheme="minorHAnsi" w:cstheme="minorHAnsi"/>
                <w:sz w:val="20"/>
                <w:lang w:val="sk-SK"/>
              </w:rPr>
              <w:t>UoZ</w:t>
            </w:r>
            <w:proofErr w:type="spellEnd"/>
            <w:r>
              <w:rPr>
                <w:rFonts w:asciiTheme="minorHAnsi" w:hAnsiTheme="minorHAnsi" w:cstheme="minorHAnsi"/>
                <w:sz w:val="20"/>
                <w:lang w:val="sk-SK"/>
              </w:rPr>
              <w:t xml:space="preserve">, pričom k </w:t>
            </w:r>
            <w:r w:rsidR="00A20D57">
              <w:rPr>
                <w:rFonts w:asciiTheme="minorHAnsi" w:hAnsiTheme="minorHAnsi" w:cstheme="minorHAnsi"/>
                <w:sz w:val="20"/>
                <w:lang w:val="sk-SK"/>
              </w:rPr>
              <w:t>marcu</w:t>
            </w:r>
            <w:r w:rsidR="00A20D57" w:rsidRPr="00B4330E">
              <w:rPr>
                <w:rFonts w:asciiTheme="minorHAnsi" w:hAnsiTheme="minorHAnsi" w:cstheme="minorHAnsi"/>
                <w:sz w:val="20"/>
                <w:lang w:val="sk-SK"/>
              </w:rPr>
              <w:t xml:space="preserve"> </w:t>
            </w:r>
            <w:r w:rsidRPr="00B4330E">
              <w:rPr>
                <w:rFonts w:asciiTheme="minorHAnsi" w:hAnsiTheme="minorHAnsi" w:cstheme="minorHAnsi"/>
                <w:sz w:val="20"/>
                <w:lang w:val="sk-SK"/>
              </w:rPr>
              <w:t xml:space="preserve">2023 </w:t>
            </w:r>
            <w:r w:rsidR="00A20D57">
              <w:rPr>
                <w:rFonts w:asciiTheme="minorHAnsi" w:hAnsiTheme="minorHAnsi" w:cstheme="minorHAnsi"/>
                <w:sz w:val="20"/>
                <w:lang w:val="sk-SK"/>
              </w:rPr>
              <w:t>bolo</w:t>
            </w:r>
            <w:r w:rsidR="00A20D57" w:rsidRPr="00B4330E">
              <w:rPr>
                <w:rFonts w:asciiTheme="minorHAnsi" w:hAnsiTheme="minorHAnsi" w:cstheme="minorHAnsi"/>
                <w:sz w:val="20"/>
                <w:lang w:val="sk-SK"/>
              </w:rPr>
              <w:t xml:space="preserve"> </w:t>
            </w:r>
            <w:r w:rsidRPr="00B4330E">
              <w:rPr>
                <w:rFonts w:asciiTheme="minorHAnsi" w:hAnsiTheme="minorHAnsi" w:cstheme="minorHAnsi"/>
                <w:sz w:val="20"/>
                <w:lang w:val="sk-SK"/>
              </w:rPr>
              <w:t xml:space="preserve">evidovaných </w:t>
            </w:r>
            <w:r w:rsidR="00A20D57">
              <w:rPr>
                <w:rFonts w:asciiTheme="minorHAnsi" w:hAnsiTheme="minorHAnsi" w:cstheme="minorHAnsi"/>
                <w:sz w:val="20"/>
                <w:lang w:val="sk-SK"/>
              </w:rPr>
              <w:t xml:space="preserve">takmer </w:t>
            </w:r>
            <w:r w:rsidRPr="00B4330E">
              <w:rPr>
                <w:rFonts w:asciiTheme="minorHAnsi" w:hAnsiTheme="minorHAnsi" w:cstheme="minorHAnsi"/>
                <w:sz w:val="20"/>
                <w:lang w:val="sk-SK"/>
              </w:rPr>
              <w:t>6 tis. občanov so zdravotným postihnutím.</w:t>
            </w:r>
            <w:r>
              <w:rPr>
                <w:rFonts w:asciiTheme="minorHAnsi" w:hAnsiTheme="minorHAnsi" w:cstheme="minorHAnsi"/>
                <w:sz w:val="20"/>
                <w:lang w:val="sk-SK"/>
              </w:rPr>
              <w:t xml:space="preserve"> P</w:t>
            </w:r>
            <w:r w:rsidRPr="00B4330E">
              <w:rPr>
                <w:rFonts w:asciiTheme="minorHAnsi" w:hAnsiTheme="minorHAnsi" w:cstheme="minorHAnsi"/>
                <w:sz w:val="20"/>
                <w:lang w:val="sk-SK"/>
              </w:rPr>
              <w:t xml:space="preserve">atria k rizikovej skupine ľudí citlivo reagujúcej na zmeny na trhu práce. </w:t>
            </w:r>
          </w:p>
          <w:p w14:paraId="787A975F" w14:textId="77777777" w:rsidR="0071631A" w:rsidRPr="00B4330E" w:rsidRDefault="0071631A" w:rsidP="0071631A">
            <w:pPr>
              <w:widowControl/>
              <w:autoSpaceDE/>
              <w:autoSpaceDN/>
              <w:jc w:val="both"/>
              <w:rPr>
                <w:rFonts w:asciiTheme="minorHAnsi" w:hAnsiTheme="minorHAnsi" w:cstheme="minorHAnsi"/>
                <w:sz w:val="20"/>
                <w:lang w:val="sk-SK"/>
              </w:rPr>
            </w:pPr>
          </w:p>
          <w:p w14:paraId="120E1F0F" w14:textId="73ABB95A" w:rsidR="0071631A" w:rsidRPr="004260D1" w:rsidRDefault="0071631A" w:rsidP="0071631A">
            <w:pPr>
              <w:widowControl/>
              <w:autoSpaceDE/>
              <w:autoSpaceDN/>
              <w:jc w:val="both"/>
              <w:rPr>
                <w:rFonts w:asciiTheme="minorHAnsi" w:hAnsiTheme="minorHAnsi" w:cstheme="minorHAnsi"/>
                <w:sz w:val="20"/>
                <w:szCs w:val="20"/>
                <w:lang w:val="sk-SK"/>
              </w:rPr>
            </w:pPr>
            <w:r w:rsidRPr="00B4330E">
              <w:rPr>
                <w:rFonts w:asciiTheme="minorHAnsi" w:hAnsiTheme="minorHAnsi" w:cstheme="minorHAnsi"/>
                <w:b/>
                <w:sz w:val="20"/>
                <w:lang w:val="sk-SK"/>
              </w:rPr>
              <w:t xml:space="preserve">Mladí </w:t>
            </w:r>
            <w:proofErr w:type="spellStart"/>
            <w:r>
              <w:rPr>
                <w:rFonts w:asciiTheme="minorHAnsi" w:hAnsiTheme="minorHAnsi" w:cstheme="minorHAnsi"/>
                <w:b/>
                <w:sz w:val="20"/>
                <w:lang w:val="sk-SK"/>
              </w:rPr>
              <w:t>UoZ</w:t>
            </w:r>
            <w:proofErr w:type="spellEnd"/>
            <w:r w:rsidRPr="00517D73">
              <w:rPr>
                <w:rFonts w:asciiTheme="minorHAnsi" w:hAnsiTheme="minorHAnsi" w:cstheme="minorHAnsi"/>
                <w:sz w:val="20"/>
                <w:lang w:val="sk-SK"/>
              </w:rPr>
              <w:t xml:space="preserve">, sú </w:t>
            </w:r>
            <w:r w:rsidRPr="00517D73">
              <w:rPr>
                <w:rFonts w:asciiTheme="minorHAnsi" w:hAnsiTheme="minorHAnsi" w:cstheme="minorHAnsi"/>
                <w:sz w:val="20"/>
                <w:szCs w:val="20"/>
                <w:lang w:val="sk-SK"/>
              </w:rPr>
              <w:t>uchádzač</w:t>
            </w:r>
            <w:r>
              <w:rPr>
                <w:rFonts w:asciiTheme="minorHAnsi" w:hAnsiTheme="minorHAnsi" w:cstheme="minorHAnsi"/>
                <w:sz w:val="20"/>
                <w:szCs w:val="20"/>
                <w:lang w:val="sk-SK"/>
              </w:rPr>
              <w:t>i</w:t>
            </w:r>
            <w:r w:rsidRPr="00517D73">
              <w:rPr>
                <w:rFonts w:asciiTheme="minorHAnsi" w:hAnsiTheme="minorHAnsi" w:cstheme="minorHAnsi"/>
                <w:sz w:val="20"/>
                <w:szCs w:val="20"/>
                <w:lang w:val="sk-SK"/>
              </w:rPr>
              <w:t xml:space="preserve"> o zamestnanie vo veku do 30 rokov (30 rokov mínus 1 deň)</w:t>
            </w:r>
            <w:r>
              <w:rPr>
                <w:rFonts w:asciiTheme="minorHAnsi" w:hAnsiTheme="minorHAnsi" w:cstheme="minorHAnsi"/>
                <w:sz w:val="20"/>
                <w:szCs w:val="20"/>
                <w:lang w:val="sk-SK"/>
              </w:rPr>
              <w:t xml:space="preserve">. Účastníkom projektu bude mladý </w:t>
            </w:r>
            <w:proofErr w:type="spellStart"/>
            <w:r>
              <w:rPr>
                <w:rFonts w:asciiTheme="minorHAnsi" w:hAnsiTheme="minorHAnsi" w:cstheme="minorHAnsi"/>
                <w:sz w:val="20"/>
                <w:szCs w:val="20"/>
                <w:lang w:val="sk-SK"/>
              </w:rPr>
              <w:t>UoZ</w:t>
            </w:r>
            <w:proofErr w:type="spellEnd"/>
            <w:r w:rsidRPr="00517D73">
              <w:rPr>
                <w:rFonts w:asciiTheme="minorHAnsi" w:hAnsiTheme="minorHAnsi" w:cstheme="minorHAnsi"/>
                <w:sz w:val="20"/>
                <w:szCs w:val="20"/>
                <w:lang w:val="sk-SK"/>
              </w:rPr>
              <w:t>, ktor</w:t>
            </w:r>
            <w:r>
              <w:rPr>
                <w:rFonts w:asciiTheme="minorHAnsi" w:hAnsiTheme="minorHAnsi" w:cstheme="minorHAnsi"/>
                <w:sz w:val="20"/>
                <w:szCs w:val="20"/>
                <w:lang w:val="sk-SK"/>
              </w:rPr>
              <w:t>ý</w:t>
            </w:r>
            <w:r w:rsidRPr="00517D73">
              <w:rPr>
                <w:rFonts w:asciiTheme="minorHAnsi" w:hAnsiTheme="minorHAnsi" w:cstheme="minorHAnsi"/>
                <w:sz w:val="20"/>
                <w:szCs w:val="20"/>
                <w:lang w:val="sk-SK"/>
              </w:rPr>
              <w:t xml:space="preserve"> dosiah</w:t>
            </w:r>
            <w:r>
              <w:rPr>
                <w:rFonts w:asciiTheme="minorHAnsi" w:hAnsiTheme="minorHAnsi" w:cstheme="minorHAnsi"/>
                <w:sz w:val="20"/>
                <w:szCs w:val="20"/>
                <w:lang w:val="sk-SK"/>
              </w:rPr>
              <w:t>ol</w:t>
            </w:r>
            <w:r w:rsidRPr="00517D73">
              <w:rPr>
                <w:rFonts w:asciiTheme="minorHAnsi" w:hAnsiTheme="minorHAnsi" w:cstheme="minorHAnsi"/>
                <w:sz w:val="20"/>
                <w:szCs w:val="20"/>
                <w:lang w:val="sk-SK"/>
              </w:rPr>
              <w:t xml:space="preserve"> vzdelanie nižšie ako stredné odborné vzdelanie alebo </w:t>
            </w:r>
            <w:r>
              <w:rPr>
                <w:rFonts w:asciiTheme="minorHAnsi" w:hAnsiTheme="minorHAnsi" w:cstheme="minorHAnsi"/>
                <w:sz w:val="20"/>
                <w:szCs w:val="20"/>
                <w:lang w:val="sk-SK"/>
              </w:rPr>
              <w:t>sú</w:t>
            </w:r>
            <w:r w:rsidRPr="00517D73">
              <w:rPr>
                <w:rFonts w:asciiTheme="minorHAnsi" w:hAnsiTheme="minorHAnsi" w:cstheme="minorHAnsi"/>
                <w:sz w:val="20"/>
                <w:szCs w:val="20"/>
                <w:lang w:val="sk-SK"/>
              </w:rPr>
              <w:t xml:space="preserve"> občanm</w:t>
            </w:r>
            <w:r>
              <w:rPr>
                <w:rFonts w:asciiTheme="minorHAnsi" w:hAnsiTheme="minorHAnsi" w:cstheme="minorHAnsi"/>
                <w:sz w:val="20"/>
                <w:szCs w:val="20"/>
                <w:lang w:val="sk-SK"/>
              </w:rPr>
              <w:t>i</w:t>
            </w:r>
            <w:r w:rsidRPr="00517D73">
              <w:rPr>
                <w:rFonts w:asciiTheme="minorHAnsi" w:hAnsiTheme="minorHAnsi" w:cstheme="minorHAnsi"/>
                <w:sz w:val="20"/>
                <w:szCs w:val="20"/>
                <w:lang w:val="sk-SK"/>
              </w:rPr>
              <w:t xml:space="preserve"> so zdravotným postihnutím alebo pred zaradením do evidencie uchádzačov o zamestnanie nemal pravidelne platené zamestnanie alebo neprevádzkoval </w:t>
            </w:r>
            <w:r w:rsidR="002B111A">
              <w:rPr>
                <w:rFonts w:asciiTheme="minorHAnsi" w:hAnsiTheme="minorHAnsi" w:cstheme="minorHAnsi"/>
                <w:sz w:val="20"/>
                <w:szCs w:val="20"/>
                <w:lang w:val="sk-SK"/>
              </w:rPr>
              <w:t>SZČ</w:t>
            </w:r>
            <w:r w:rsidRPr="00517D73">
              <w:rPr>
                <w:rFonts w:asciiTheme="minorHAnsi" w:hAnsiTheme="minorHAnsi" w:cstheme="minorHAnsi"/>
                <w:sz w:val="20"/>
                <w:szCs w:val="20"/>
                <w:lang w:val="sk-SK"/>
              </w:rPr>
              <w:t xml:space="preserve"> a zároveň je vedený v evidencii uchádzačov o zamestnanie minimálne 1 mesiac</w:t>
            </w:r>
            <w:r>
              <w:rPr>
                <w:rFonts w:asciiTheme="minorHAnsi" w:hAnsiTheme="minorHAnsi" w:cstheme="minorHAnsi"/>
                <w:sz w:val="20"/>
                <w:szCs w:val="20"/>
                <w:lang w:val="sk-SK"/>
              </w:rPr>
              <w:t xml:space="preserve">. Účastníkom projektu bude aj mladý </w:t>
            </w:r>
            <w:proofErr w:type="spellStart"/>
            <w:r>
              <w:rPr>
                <w:rFonts w:asciiTheme="minorHAnsi" w:hAnsiTheme="minorHAnsi" w:cstheme="minorHAnsi"/>
                <w:sz w:val="20"/>
                <w:szCs w:val="20"/>
                <w:lang w:val="sk-SK"/>
              </w:rPr>
              <w:t>UoZ</w:t>
            </w:r>
            <w:proofErr w:type="spellEnd"/>
            <w:r w:rsidR="00742A26">
              <w:rPr>
                <w:rFonts w:asciiTheme="minorHAnsi" w:hAnsiTheme="minorHAnsi" w:cstheme="minorHAnsi"/>
                <w:sz w:val="20"/>
                <w:szCs w:val="20"/>
                <w:lang w:val="sk-SK"/>
              </w:rPr>
              <w:t>, ktorý dosiahol</w:t>
            </w:r>
            <w:r w:rsidR="002B31E2">
              <w:rPr>
                <w:rFonts w:asciiTheme="minorHAnsi" w:hAnsiTheme="minorHAnsi" w:cstheme="minorHAnsi"/>
                <w:sz w:val="20"/>
                <w:szCs w:val="20"/>
                <w:lang w:val="sk-SK"/>
              </w:rPr>
              <w:t xml:space="preserve"> </w:t>
            </w:r>
            <w:r w:rsidR="002B31E2" w:rsidRPr="005D6231">
              <w:rPr>
                <w:rFonts w:asciiTheme="minorHAnsi" w:hAnsiTheme="minorHAnsi" w:cstheme="minorHAnsi"/>
                <w:sz w:val="20"/>
                <w:szCs w:val="20"/>
                <w:lang w:val="sk-SK"/>
              </w:rPr>
              <w:t xml:space="preserve">stredné odborné vzdelanie </w:t>
            </w:r>
            <w:r w:rsidR="002B31E2">
              <w:rPr>
                <w:rFonts w:asciiTheme="minorHAnsi" w:hAnsiTheme="minorHAnsi" w:cstheme="minorHAnsi"/>
                <w:sz w:val="20"/>
                <w:szCs w:val="20"/>
                <w:lang w:val="sk-SK"/>
              </w:rPr>
              <w:t>alebo vyšší stupeň vzdelania</w:t>
            </w:r>
            <w:r w:rsidR="002B31E2" w:rsidRPr="00517D73">
              <w:rPr>
                <w:rFonts w:asciiTheme="minorHAnsi" w:hAnsiTheme="minorHAnsi" w:cstheme="minorHAnsi"/>
                <w:sz w:val="20"/>
                <w:szCs w:val="20"/>
                <w:lang w:val="sk-SK"/>
              </w:rPr>
              <w:t xml:space="preserve"> </w:t>
            </w:r>
            <w:r w:rsidRPr="00517D73">
              <w:rPr>
                <w:rFonts w:asciiTheme="minorHAnsi" w:hAnsiTheme="minorHAnsi" w:cstheme="minorHAnsi"/>
                <w:sz w:val="20"/>
                <w:szCs w:val="20"/>
                <w:lang w:val="sk-SK"/>
              </w:rPr>
              <w:t>a je vedený v evidencii uchádzačov o zamestnanie minimálne 3 mesiace</w:t>
            </w:r>
            <w:r>
              <w:rPr>
                <w:rFonts w:asciiTheme="minorHAnsi" w:hAnsiTheme="minorHAnsi" w:cstheme="minorHAnsi"/>
                <w:sz w:val="20"/>
                <w:szCs w:val="20"/>
                <w:lang w:val="sk-SK"/>
              </w:rPr>
              <w:t xml:space="preserve">. </w:t>
            </w:r>
            <w:r>
              <w:rPr>
                <w:rFonts w:asciiTheme="minorHAnsi" w:hAnsiTheme="minorHAnsi" w:cstheme="minorHAnsi"/>
                <w:sz w:val="20"/>
                <w:lang w:val="sk-SK"/>
              </w:rPr>
              <w:t>Mladí ľudia</w:t>
            </w:r>
            <w:r w:rsidRPr="00B4330E">
              <w:rPr>
                <w:rFonts w:asciiTheme="minorHAnsi" w:hAnsiTheme="minorHAnsi" w:cstheme="minorHAnsi"/>
                <w:sz w:val="20"/>
                <w:lang w:val="sk-SK"/>
              </w:rPr>
              <w:t xml:space="preserve"> čelia špecifickým prekážkam vzhľadom na nedostatok pracovných návykov a skúseností. Tiež majú nedostatok informácií o fungovaní pracovného trhu a dostupných opatreniach AOTP. K </w:t>
            </w:r>
            <w:r w:rsidR="0014021F">
              <w:rPr>
                <w:rFonts w:asciiTheme="minorHAnsi" w:hAnsiTheme="minorHAnsi" w:cstheme="minorHAnsi"/>
                <w:sz w:val="20"/>
                <w:lang w:val="sk-SK"/>
              </w:rPr>
              <w:t>marcu</w:t>
            </w:r>
            <w:r w:rsidRPr="00B4330E">
              <w:rPr>
                <w:rFonts w:asciiTheme="minorHAnsi" w:hAnsiTheme="minorHAnsi" w:cstheme="minorHAnsi"/>
                <w:sz w:val="20"/>
                <w:lang w:val="sk-SK"/>
              </w:rPr>
              <w:t xml:space="preserve"> </w:t>
            </w:r>
            <w:r w:rsidR="006B2857">
              <w:rPr>
                <w:rFonts w:asciiTheme="minorHAnsi" w:hAnsiTheme="minorHAnsi" w:cstheme="minorHAnsi"/>
                <w:sz w:val="20"/>
                <w:lang w:val="sk-SK"/>
              </w:rPr>
              <w:t>2023 je evidovaných 39</w:t>
            </w:r>
            <w:r w:rsidRPr="00B4330E">
              <w:rPr>
                <w:rFonts w:asciiTheme="minorHAnsi" w:hAnsiTheme="minorHAnsi" w:cstheme="minorHAnsi"/>
                <w:sz w:val="20"/>
                <w:lang w:val="sk-SK"/>
              </w:rPr>
              <w:t xml:space="preserve"> tis. </w:t>
            </w:r>
            <w:proofErr w:type="spellStart"/>
            <w:r w:rsidRPr="00B4330E">
              <w:rPr>
                <w:rFonts w:asciiTheme="minorHAnsi" w:hAnsiTheme="minorHAnsi" w:cstheme="minorHAnsi"/>
                <w:sz w:val="20"/>
                <w:lang w:val="sk-SK"/>
              </w:rPr>
              <w:t>UoZ</w:t>
            </w:r>
            <w:proofErr w:type="spellEnd"/>
            <w:r w:rsidRPr="00B4330E">
              <w:rPr>
                <w:rFonts w:asciiTheme="minorHAnsi" w:hAnsiTheme="minorHAnsi" w:cstheme="minorHAnsi"/>
                <w:sz w:val="20"/>
                <w:lang w:val="sk-SK"/>
              </w:rPr>
              <w:t xml:space="preserve"> do </w:t>
            </w:r>
            <w:ins w:id="10" w:author="Pecho Daniel" w:date="2023-05-05T14:17:00Z">
              <w:r w:rsidR="00F46C0B">
                <w:rPr>
                  <w:rFonts w:asciiTheme="minorHAnsi" w:hAnsiTheme="minorHAnsi" w:cstheme="minorHAnsi"/>
                  <w:sz w:val="20"/>
                  <w:lang w:val="sk-SK"/>
                </w:rPr>
                <w:t>30</w:t>
              </w:r>
            </w:ins>
            <w:r w:rsidR="00B07862" w:rsidRPr="00B4330E">
              <w:rPr>
                <w:rFonts w:asciiTheme="minorHAnsi" w:hAnsiTheme="minorHAnsi" w:cstheme="minorHAnsi"/>
                <w:sz w:val="20"/>
                <w:lang w:val="sk-SK"/>
              </w:rPr>
              <w:t xml:space="preserve"> </w:t>
            </w:r>
            <w:r w:rsidRPr="00B4330E">
              <w:rPr>
                <w:rFonts w:asciiTheme="minorHAnsi" w:hAnsiTheme="minorHAnsi" w:cstheme="minorHAnsi"/>
                <w:sz w:val="20"/>
                <w:lang w:val="sk-SK"/>
              </w:rPr>
              <w:t>rokov</w:t>
            </w:r>
            <w:r w:rsidR="00F46C0B">
              <w:rPr>
                <w:rFonts w:asciiTheme="minorHAnsi" w:hAnsiTheme="minorHAnsi" w:cstheme="minorHAnsi"/>
                <w:sz w:val="20"/>
                <w:lang w:val="sk-SK"/>
              </w:rPr>
              <w:t>.</w:t>
            </w:r>
          </w:p>
          <w:p w14:paraId="42CA4C8E" w14:textId="77777777" w:rsidR="0071631A" w:rsidRDefault="0071631A" w:rsidP="0071631A">
            <w:pPr>
              <w:adjustRightInd w:val="0"/>
              <w:jc w:val="both"/>
              <w:rPr>
                <w:rFonts w:asciiTheme="minorHAnsi" w:hAnsiTheme="minorHAnsi" w:cstheme="minorHAnsi"/>
                <w:color w:val="548DD4" w:themeColor="text2" w:themeTint="99"/>
                <w:sz w:val="20"/>
                <w:szCs w:val="20"/>
                <w:lang w:val="sk-SK"/>
              </w:rPr>
            </w:pPr>
          </w:p>
          <w:p w14:paraId="65E7AFB6" w14:textId="5AEFBCA7" w:rsidR="0071631A" w:rsidRDefault="0071631A" w:rsidP="0071631A">
            <w:pPr>
              <w:adjustRightInd w:val="0"/>
              <w:jc w:val="both"/>
              <w:rPr>
                <w:rFonts w:asciiTheme="minorHAnsi" w:hAnsiTheme="minorHAnsi" w:cstheme="minorHAnsi"/>
                <w:sz w:val="20"/>
                <w:szCs w:val="20"/>
                <w:lang w:val="sk-SK"/>
              </w:rPr>
            </w:pPr>
            <w:r w:rsidRPr="0003688A">
              <w:rPr>
                <w:rFonts w:asciiTheme="minorHAnsi" w:hAnsiTheme="minorHAnsi" w:cstheme="minorHAnsi"/>
                <w:sz w:val="20"/>
                <w:szCs w:val="20"/>
                <w:lang w:val="sk-SK"/>
              </w:rPr>
              <w:t>Cieľov</w:t>
            </w:r>
            <w:r>
              <w:rPr>
                <w:rFonts w:asciiTheme="minorHAnsi" w:hAnsiTheme="minorHAnsi" w:cstheme="minorHAnsi"/>
                <w:sz w:val="20"/>
                <w:szCs w:val="20"/>
                <w:lang w:val="sk-SK"/>
              </w:rPr>
              <w:t>ými</w:t>
            </w:r>
            <w:r w:rsidRPr="0003688A">
              <w:rPr>
                <w:rFonts w:asciiTheme="minorHAnsi" w:hAnsiTheme="minorHAnsi" w:cstheme="minorHAnsi"/>
                <w:sz w:val="20"/>
                <w:szCs w:val="20"/>
                <w:lang w:val="sk-SK"/>
              </w:rPr>
              <w:t xml:space="preserve"> skupin</w:t>
            </w:r>
            <w:r>
              <w:rPr>
                <w:rFonts w:asciiTheme="minorHAnsi" w:hAnsiTheme="minorHAnsi" w:cstheme="minorHAnsi"/>
                <w:sz w:val="20"/>
                <w:szCs w:val="20"/>
                <w:lang w:val="sk-SK"/>
              </w:rPr>
              <w:t>ami</w:t>
            </w:r>
            <w:r w:rsidRPr="0003688A">
              <w:rPr>
                <w:rFonts w:asciiTheme="minorHAnsi" w:hAnsiTheme="minorHAnsi" w:cstheme="minorHAnsi"/>
                <w:sz w:val="20"/>
                <w:szCs w:val="20"/>
                <w:lang w:val="sk-SK"/>
              </w:rPr>
              <w:t xml:space="preserve"> NP</w:t>
            </w:r>
            <w:r>
              <w:rPr>
                <w:rFonts w:asciiTheme="minorHAnsi" w:hAnsiTheme="minorHAnsi" w:cstheme="minorHAnsi"/>
                <w:sz w:val="20"/>
                <w:szCs w:val="20"/>
                <w:lang w:val="sk-SK"/>
              </w:rPr>
              <w:t xml:space="preserve"> sú aj nasledovní </w:t>
            </w:r>
            <w:proofErr w:type="spellStart"/>
            <w:r w:rsidR="002E120C">
              <w:rPr>
                <w:rFonts w:asciiTheme="minorHAnsi" w:hAnsiTheme="minorHAnsi" w:cstheme="minorHAnsi"/>
                <w:sz w:val="20"/>
                <w:szCs w:val="20"/>
                <w:lang w:val="sk-SK"/>
              </w:rPr>
              <w:t>Z</w:t>
            </w:r>
            <w:r>
              <w:rPr>
                <w:rFonts w:asciiTheme="minorHAnsi" w:hAnsiTheme="minorHAnsi" w:cstheme="minorHAnsi"/>
                <w:sz w:val="20"/>
                <w:szCs w:val="20"/>
                <w:lang w:val="sk-SK"/>
              </w:rPr>
              <w:t>UoZ</w:t>
            </w:r>
            <w:proofErr w:type="spellEnd"/>
            <w:r w:rsidRPr="0003688A">
              <w:rPr>
                <w:rFonts w:asciiTheme="minorHAnsi" w:hAnsiTheme="minorHAnsi" w:cstheme="minorHAnsi"/>
                <w:sz w:val="20"/>
                <w:szCs w:val="20"/>
                <w:lang w:val="sk-SK"/>
              </w:rPr>
              <w:t>:</w:t>
            </w:r>
          </w:p>
          <w:p w14:paraId="3A253D97" w14:textId="19178DDD" w:rsidR="0014021F" w:rsidRDefault="0014021F" w:rsidP="0014021F">
            <w:pPr>
              <w:pStyle w:val="Odsekzoznamu"/>
              <w:widowControl/>
              <w:numPr>
                <w:ilvl w:val="0"/>
                <w:numId w:val="15"/>
              </w:numPr>
              <w:autoSpaceDE/>
              <w:autoSpaceDN/>
              <w:spacing w:before="0"/>
              <w:contextualSpacing/>
              <w:jc w:val="both"/>
              <w:rPr>
                <w:rFonts w:asciiTheme="minorHAnsi" w:eastAsia="Arial" w:hAnsiTheme="minorHAnsi" w:cstheme="minorHAnsi"/>
                <w:sz w:val="20"/>
                <w:szCs w:val="20"/>
                <w:lang w:val="sk-SK"/>
              </w:rPr>
            </w:pPr>
            <w:r w:rsidRPr="00B4330E">
              <w:rPr>
                <w:rFonts w:asciiTheme="minorHAnsi" w:eastAsia="Arial" w:hAnsiTheme="minorHAnsi" w:cstheme="minorHAnsi"/>
                <w:sz w:val="20"/>
                <w:szCs w:val="20"/>
                <w:lang w:val="sk-SK"/>
              </w:rPr>
              <w:t xml:space="preserve">občan starší ako 50 rokov - § 8 ods. 1 písm. </w:t>
            </w:r>
            <w:r>
              <w:rPr>
                <w:rFonts w:asciiTheme="minorHAnsi" w:eastAsia="Arial" w:hAnsiTheme="minorHAnsi" w:cstheme="minorHAnsi"/>
                <w:sz w:val="20"/>
                <w:szCs w:val="20"/>
                <w:lang w:val="sk-SK"/>
              </w:rPr>
              <w:t>b</w:t>
            </w:r>
            <w:r w:rsidRPr="00B4330E">
              <w:rPr>
                <w:rFonts w:asciiTheme="minorHAnsi" w:eastAsia="Arial" w:hAnsiTheme="minorHAnsi" w:cstheme="minorHAnsi"/>
                <w:sz w:val="20"/>
                <w:szCs w:val="20"/>
                <w:lang w:val="sk-SK"/>
              </w:rPr>
              <w:t>)</w:t>
            </w:r>
            <w:r>
              <w:rPr>
                <w:rFonts w:asciiTheme="minorHAnsi" w:eastAsia="Arial" w:hAnsiTheme="minorHAnsi" w:cstheme="minorHAnsi"/>
                <w:sz w:val="20"/>
                <w:szCs w:val="20"/>
                <w:lang w:val="sk-SK"/>
              </w:rPr>
              <w:t xml:space="preserve"> zákona o službách zamestnanosti</w:t>
            </w:r>
          </w:p>
          <w:p w14:paraId="37AA24C3" w14:textId="7CE769EE" w:rsidR="0014021F" w:rsidRPr="0014021F" w:rsidRDefault="0014021F" w:rsidP="0014021F">
            <w:pPr>
              <w:pStyle w:val="Odsekzoznamu"/>
              <w:widowControl/>
              <w:numPr>
                <w:ilvl w:val="0"/>
                <w:numId w:val="15"/>
              </w:numPr>
              <w:autoSpaceDE/>
              <w:autoSpaceDN/>
              <w:spacing w:before="0"/>
              <w:contextualSpacing/>
              <w:jc w:val="both"/>
              <w:rPr>
                <w:rFonts w:asciiTheme="minorHAnsi" w:eastAsia="Arial" w:hAnsiTheme="minorHAnsi" w:cstheme="minorHAnsi"/>
                <w:sz w:val="20"/>
                <w:szCs w:val="20"/>
                <w:lang w:val="sk-SK"/>
              </w:rPr>
            </w:pPr>
            <w:r w:rsidRPr="00B4330E">
              <w:rPr>
                <w:rFonts w:asciiTheme="minorHAnsi" w:hAnsiTheme="minorHAnsi" w:cstheme="minorHAnsi"/>
                <w:sz w:val="20"/>
                <w:szCs w:val="20"/>
                <w:lang w:val="sk-SK"/>
              </w:rPr>
              <w:t xml:space="preserve">občan, ktorý v období najmenej 12 po sebe nasledujúcich kalendárnych mesiacov pred zaradením do evidencie uchádzačov o zamestnanie nemal pravidelne platené zamestnanie a nevykonával alebo neprevádzkoval </w:t>
            </w:r>
            <w:r>
              <w:rPr>
                <w:rFonts w:asciiTheme="minorHAnsi" w:hAnsiTheme="minorHAnsi" w:cstheme="minorHAnsi"/>
                <w:sz w:val="20"/>
                <w:szCs w:val="20"/>
                <w:lang w:val="sk-SK"/>
              </w:rPr>
              <w:t>SZČ</w:t>
            </w:r>
            <w:r w:rsidRPr="00B4330E">
              <w:rPr>
                <w:rFonts w:asciiTheme="minorHAnsi" w:hAnsiTheme="minorHAnsi" w:cstheme="minorHAnsi"/>
                <w:sz w:val="20"/>
                <w:szCs w:val="20"/>
                <w:lang w:val="sk-SK"/>
              </w:rPr>
              <w:t xml:space="preserve"> dlhšie ako 6 po sebe nasledujúcich mesiacov </w:t>
            </w:r>
            <w:r>
              <w:rPr>
                <w:rFonts w:asciiTheme="minorHAnsi" w:hAnsiTheme="minorHAnsi" w:cstheme="minorHAnsi"/>
                <w:sz w:val="20"/>
                <w:szCs w:val="20"/>
                <w:lang w:val="sk-SK"/>
              </w:rPr>
              <w:t xml:space="preserve">- </w:t>
            </w:r>
            <w:r w:rsidRPr="00B4330E">
              <w:rPr>
                <w:rFonts w:asciiTheme="minorHAnsi" w:hAnsiTheme="minorHAnsi" w:cstheme="minorHAnsi"/>
                <w:sz w:val="20"/>
                <w:szCs w:val="20"/>
                <w:lang w:val="sk-SK"/>
              </w:rPr>
              <w:t>§ 8 ods. 1 písm. e)</w:t>
            </w:r>
            <w:r>
              <w:rPr>
                <w:rFonts w:asciiTheme="minorHAnsi" w:hAnsiTheme="minorHAnsi" w:cstheme="minorHAnsi"/>
                <w:sz w:val="20"/>
                <w:szCs w:val="20"/>
                <w:lang w:val="sk-SK"/>
              </w:rPr>
              <w:t xml:space="preserve"> </w:t>
            </w:r>
            <w:r>
              <w:rPr>
                <w:rFonts w:asciiTheme="minorHAnsi" w:eastAsia="Arial" w:hAnsiTheme="minorHAnsi" w:cstheme="minorHAnsi"/>
                <w:sz w:val="20"/>
                <w:szCs w:val="20"/>
                <w:lang w:val="sk-SK"/>
              </w:rPr>
              <w:t>zákona o službách zamestnanosti</w:t>
            </w:r>
          </w:p>
          <w:p w14:paraId="044CC7F1" w14:textId="63D5ABA8" w:rsidR="0071631A" w:rsidRPr="00B4330E" w:rsidRDefault="0071631A" w:rsidP="004819BF">
            <w:pPr>
              <w:pStyle w:val="Odsekzoznamu"/>
              <w:widowControl/>
              <w:numPr>
                <w:ilvl w:val="0"/>
                <w:numId w:val="15"/>
              </w:numPr>
              <w:autoSpaceDE/>
              <w:autoSpaceDN/>
              <w:spacing w:before="0"/>
              <w:contextualSpacing/>
              <w:jc w:val="both"/>
              <w:rPr>
                <w:rFonts w:asciiTheme="minorHAnsi" w:eastAsia="Arial" w:hAnsiTheme="minorHAnsi" w:cstheme="minorHAnsi"/>
                <w:sz w:val="20"/>
                <w:szCs w:val="20"/>
                <w:lang w:val="sk-SK"/>
              </w:rPr>
            </w:pPr>
            <w:r w:rsidRPr="00B4330E">
              <w:rPr>
                <w:rFonts w:asciiTheme="minorHAnsi" w:eastAsia="Arial" w:hAnsiTheme="minorHAnsi" w:cstheme="minorHAnsi"/>
                <w:sz w:val="20"/>
                <w:szCs w:val="20"/>
                <w:lang w:val="sk-SK"/>
              </w:rPr>
              <w:t xml:space="preserve">občan, ktorý ukončil poberanie materského alebo poberanie rodičovského príspevku menej ako dva roky pred zaradením do evidencie uchádzačov o zamestnanie a ktorý počas poberania materského alebo počas poberania rodičovského príspevku nemal príjem zo zárobkovej činnosti zamestnanca a zo </w:t>
            </w:r>
            <w:r w:rsidR="002B111A">
              <w:rPr>
                <w:rFonts w:asciiTheme="minorHAnsi" w:eastAsia="Arial" w:hAnsiTheme="minorHAnsi" w:cstheme="minorHAnsi"/>
                <w:sz w:val="20"/>
                <w:szCs w:val="20"/>
                <w:lang w:val="sk-SK"/>
              </w:rPr>
              <w:t>SZČ</w:t>
            </w:r>
            <w:r>
              <w:rPr>
                <w:rFonts w:asciiTheme="minorHAnsi" w:eastAsia="Arial" w:hAnsiTheme="minorHAnsi" w:cstheme="minorHAnsi"/>
                <w:sz w:val="20"/>
                <w:szCs w:val="20"/>
                <w:lang w:val="sk-SK"/>
              </w:rPr>
              <w:t xml:space="preserve"> - </w:t>
            </w:r>
            <w:r w:rsidRPr="00B4330E">
              <w:rPr>
                <w:rFonts w:asciiTheme="minorHAnsi" w:eastAsia="Arial" w:hAnsiTheme="minorHAnsi" w:cstheme="minorHAnsi"/>
                <w:sz w:val="20"/>
                <w:szCs w:val="20"/>
                <w:lang w:val="sk-SK"/>
              </w:rPr>
              <w:t>§ 8 ods. 1 písm. i)</w:t>
            </w:r>
            <w:r>
              <w:rPr>
                <w:rFonts w:asciiTheme="minorHAnsi" w:eastAsia="Arial" w:hAnsiTheme="minorHAnsi" w:cstheme="minorHAnsi"/>
                <w:sz w:val="20"/>
                <w:szCs w:val="20"/>
                <w:lang w:val="sk-SK"/>
              </w:rPr>
              <w:t xml:space="preserve"> zákona o službách zamestnanosti</w:t>
            </w:r>
          </w:p>
          <w:p w14:paraId="40FAC1A0" w14:textId="77777777" w:rsidR="0071631A" w:rsidRPr="00517D73" w:rsidRDefault="0071631A" w:rsidP="004819BF">
            <w:pPr>
              <w:pStyle w:val="Odsekzoznamu"/>
              <w:widowControl/>
              <w:numPr>
                <w:ilvl w:val="0"/>
                <w:numId w:val="15"/>
              </w:numPr>
              <w:autoSpaceDE/>
              <w:autoSpaceDN/>
              <w:spacing w:before="0"/>
              <w:contextualSpacing/>
              <w:jc w:val="both"/>
              <w:rPr>
                <w:rFonts w:asciiTheme="minorHAnsi" w:eastAsia="Arial" w:hAnsiTheme="minorHAnsi" w:cstheme="minorHAnsi"/>
                <w:sz w:val="20"/>
                <w:szCs w:val="20"/>
                <w:lang w:val="sk-SK"/>
              </w:rPr>
            </w:pPr>
            <w:proofErr w:type="spellStart"/>
            <w:r w:rsidRPr="00B07D96">
              <w:rPr>
                <w:rFonts w:asciiTheme="minorHAnsi" w:hAnsiTheme="minorHAnsi" w:cstheme="minorHAnsi"/>
                <w:color w:val="000000"/>
                <w:sz w:val="20"/>
                <w:szCs w:val="20"/>
                <w:shd w:val="clear" w:color="auto" w:fill="FFFFFF"/>
              </w:rPr>
              <w:t>štátny</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príslušník</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tretej</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krajiny</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ktorému</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bol</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udelený</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azyl</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alebo</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ktorému</w:t>
            </w:r>
            <w:proofErr w:type="spellEnd"/>
            <w:r w:rsidRPr="00B07D96">
              <w:rPr>
                <w:rFonts w:asciiTheme="minorHAnsi" w:hAnsiTheme="minorHAnsi" w:cstheme="minorHAnsi"/>
                <w:color w:val="000000"/>
                <w:sz w:val="20"/>
                <w:szCs w:val="20"/>
                <w:shd w:val="clear" w:color="auto" w:fill="FFFFFF"/>
              </w:rPr>
              <w:t xml:space="preserve"> bola </w:t>
            </w:r>
            <w:proofErr w:type="spellStart"/>
            <w:r w:rsidRPr="00B07D96">
              <w:rPr>
                <w:rFonts w:asciiTheme="minorHAnsi" w:hAnsiTheme="minorHAnsi" w:cstheme="minorHAnsi"/>
                <w:color w:val="000000"/>
                <w:sz w:val="20"/>
                <w:szCs w:val="20"/>
                <w:shd w:val="clear" w:color="auto" w:fill="FFFFFF"/>
              </w:rPr>
              <w:t>poskytnutá</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doplnková</w:t>
            </w:r>
            <w:proofErr w:type="spellEnd"/>
            <w:r w:rsidRPr="00B07D96">
              <w:rPr>
                <w:rFonts w:asciiTheme="minorHAnsi" w:hAnsiTheme="minorHAnsi" w:cstheme="minorHAnsi"/>
                <w:color w:val="000000"/>
                <w:sz w:val="20"/>
                <w:szCs w:val="20"/>
                <w:shd w:val="clear" w:color="auto" w:fill="FFFFFF"/>
              </w:rPr>
              <w:t xml:space="preserve"> </w:t>
            </w:r>
            <w:proofErr w:type="spellStart"/>
            <w:r w:rsidRPr="00B07D96">
              <w:rPr>
                <w:rFonts w:asciiTheme="minorHAnsi" w:hAnsiTheme="minorHAnsi" w:cstheme="minorHAnsi"/>
                <w:color w:val="000000"/>
                <w:sz w:val="20"/>
                <w:szCs w:val="20"/>
                <w:shd w:val="clear" w:color="auto" w:fill="FFFFFF"/>
              </w:rPr>
              <w:t>ochrana</w:t>
            </w:r>
            <w:proofErr w:type="spellEnd"/>
            <w:r w:rsidRPr="00B07D96">
              <w:rPr>
                <w:rFonts w:asciiTheme="minorHAnsi" w:hAnsiTheme="minorHAnsi" w:cstheme="minorHAnsi"/>
                <w:color w:val="000000"/>
                <w:sz w:val="20"/>
                <w:szCs w:val="20"/>
                <w:shd w:val="clear" w:color="auto" w:fill="FFFFFF"/>
              </w:rPr>
              <w:t xml:space="preserve"> - § 8 </w:t>
            </w:r>
            <w:proofErr w:type="spellStart"/>
            <w:r w:rsidRPr="00B07D96">
              <w:rPr>
                <w:rFonts w:asciiTheme="minorHAnsi" w:hAnsiTheme="minorHAnsi" w:cstheme="minorHAnsi"/>
                <w:color w:val="000000"/>
                <w:sz w:val="20"/>
                <w:szCs w:val="20"/>
                <w:shd w:val="clear" w:color="auto" w:fill="FFFFFF"/>
              </w:rPr>
              <w:t>ods</w:t>
            </w:r>
            <w:proofErr w:type="spellEnd"/>
            <w:r w:rsidRPr="00B07D96">
              <w:rPr>
                <w:rFonts w:asciiTheme="minorHAnsi" w:hAnsiTheme="minorHAnsi" w:cstheme="minorHAnsi"/>
                <w:color w:val="000000"/>
                <w:sz w:val="20"/>
                <w:szCs w:val="20"/>
                <w:shd w:val="clear" w:color="auto" w:fill="FFFFFF"/>
              </w:rPr>
              <w:t xml:space="preserve">. 1 </w:t>
            </w:r>
            <w:proofErr w:type="spellStart"/>
            <w:r w:rsidRPr="00B07D96">
              <w:rPr>
                <w:rFonts w:asciiTheme="minorHAnsi" w:hAnsiTheme="minorHAnsi" w:cstheme="minorHAnsi"/>
                <w:color w:val="000000"/>
                <w:sz w:val="20"/>
                <w:szCs w:val="20"/>
                <w:shd w:val="clear" w:color="auto" w:fill="FFFFFF"/>
              </w:rPr>
              <w:t>písm</w:t>
            </w:r>
            <w:proofErr w:type="spellEnd"/>
            <w:r w:rsidRPr="00B07D96">
              <w:rPr>
                <w:rFonts w:asciiTheme="minorHAnsi" w:hAnsiTheme="minorHAnsi" w:cstheme="minorHAnsi"/>
                <w:color w:val="000000"/>
                <w:sz w:val="20"/>
                <w:szCs w:val="20"/>
                <w:shd w:val="clear" w:color="auto" w:fill="FFFFFF"/>
              </w:rPr>
              <w:t xml:space="preserve">. </w:t>
            </w:r>
            <w:r w:rsidRPr="000B279B">
              <w:rPr>
                <w:rFonts w:asciiTheme="minorHAnsi" w:hAnsiTheme="minorHAnsi" w:cstheme="minorHAnsi"/>
                <w:color w:val="000000"/>
                <w:sz w:val="20"/>
                <w:szCs w:val="20"/>
                <w:shd w:val="clear" w:color="auto" w:fill="FFFFFF"/>
              </w:rPr>
              <w:t>f</w:t>
            </w:r>
            <w:r w:rsidRPr="00B07D96">
              <w:rPr>
                <w:rFonts w:asciiTheme="minorHAnsi" w:hAnsiTheme="minorHAnsi" w:cstheme="minorHAnsi"/>
                <w:color w:val="000000"/>
                <w:sz w:val="20"/>
                <w:szCs w:val="20"/>
                <w:shd w:val="clear" w:color="auto" w:fill="FFFFFF"/>
              </w:rPr>
              <w:t>)</w:t>
            </w:r>
            <w:r>
              <w:rPr>
                <w:rFonts w:asciiTheme="minorHAnsi" w:hAnsiTheme="minorHAnsi" w:cstheme="minorHAnsi"/>
                <w:color w:val="000000"/>
                <w:sz w:val="20"/>
                <w:szCs w:val="20"/>
                <w:shd w:val="clear" w:color="auto" w:fill="FFFFFF"/>
              </w:rPr>
              <w:t xml:space="preserve"> </w:t>
            </w:r>
            <w:r>
              <w:rPr>
                <w:rFonts w:asciiTheme="minorHAnsi" w:eastAsia="Arial" w:hAnsiTheme="minorHAnsi" w:cstheme="minorHAnsi"/>
                <w:sz w:val="20"/>
                <w:szCs w:val="20"/>
                <w:lang w:val="sk-SK"/>
              </w:rPr>
              <w:t>zákona o službách zamestnanosti</w:t>
            </w:r>
          </w:p>
          <w:p w14:paraId="6EE2DB28" w14:textId="77777777" w:rsidR="0071631A" w:rsidRPr="00B4330E" w:rsidRDefault="0071631A" w:rsidP="0071631A">
            <w:pPr>
              <w:pStyle w:val="Odsekzoznamu"/>
              <w:widowControl/>
              <w:autoSpaceDE/>
              <w:autoSpaceDN/>
              <w:spacing w:before="0"/>
              <w:ind w:left="360" w:firstLine="0"/>
              <w:contextualSpacing/>
              <w:jc w:val="both"/>
              <w:rPr>
                <w:rFonts w:asciiTheme="minorHAnsi" w:eastAsia="Arial" w:hAnsiTheme="minorHAnsi" w:cstheme="minorHAnsi"/>
                <w:sz w:val="20"/>
                <w:szCs w:val="20"/>
                <w:lang w:val="sk-SK"/>
              </w:rPr>
            </w:pPr>
          </w:p>
          <w:p w14:paraId="0FFE8B0A" w14:textId="77777777" w:rsidR="0071631A" w:rsidRDefault="0071631A" w:rsidP="0071631A">
            <w:pPr>
              <w:jc w:val="both"/>
              <w:rPr>
                <w:rFonts w:asciiTheme="minorHAnsi" w:hAnsiTheme="minorHAnsi" w:cstheme="minorHAnsi"/>
                <w:sz w:val="20"/>
                <w:szCs w:val="20"/>
                <w:lang w:val="sk-SK"/>
              </w:rPr>
            </w:pPr>
            <w:r>
              <w:rPr>
                <w:rFonts w:asciiTheme="minorHAnsi" w:hAnsiTheme="minorHAnsi" w:cstheme="minorHAnsi"/>
                <w:sz w:val="20"/>
                <w:szCs w:val="20"/>
                <w:lang w:val="sk-SK"/>
              </w:rPr>
              <w:t xml:space="preserve">Cieľovou skupinou NP sú aj </w:t>
            </w:r>
            <w:r w:rsidRPr="00B4330E">
              <w:rPr>
                <w:rFonts w:asciiTheme="minorHAnsi" w:hAnsiTheme="minorHAnsi" w:cstheme="minorHAnsi"/>
                <w:sz w:val="20"/>
                <w:szCs w:val="20"/>
                <w:lang w:val="sk-SK"/>
              </w:rPr>
              <w:t>príslušníci marginalizovan</w:t>
            </w:r>
            <w:r>
              <w:rPr>
                <w:rFonts w:asciiTheme="minorHAnsi" w:hAnsiTheme="minorHAnsi" w:cstheme="minorHAnsi"/>
                <w:sz w:val="20"/>
                <w:szCs w:val="20"/>
                <w:lang w:val="sk-SK"/>
              </w:rPr>
              <w:t>ých</w:t>
            </w:r>
            <w:r w:rsidRPr="00B4330E">
              <w:rPr>
                <w:rFonts w:asciiTheme="minorHAnsi" w:hAnsiTheme="minorHAnsi" w:cstheme="minorHAnsi"/>
                <w:sz w:val="20"/>
                <w:szCs w:val="20"/>
                <w:lang w:val="sk-SK"/>
              </w:rPr>
              <w:t xml:space="preserve"> rómsk</w:t>
            </w:r>
            <w:r>
              <w:rPr>
                <w:rFonts w:asciiTheme="minorHAnsi" w:hAnsiTheme="minorHAnsi" w:cstheme="minorHAnsi"/>
                <w:sz w:val="20"/>
                <w:szCs w:val="20"/>
                <w:lang w:val="sk-SK"/>
              </w:rPr>
              <w:t>ych</w:t>
            </w:r>
            <w:r w:rsidRPr="00B4330E">
              <w:rPr>
                <w:rFonts w:asciiTheme="minorHAnsi" w:hAnsiTheme="minorHAnsi" w:cstheme="minorHAnsi"/>
                <w:sz w:val="20"/>
                <w:szCs w:val="20"/>
                <w:lang w:val="sk-SK"/>
              </w:rPr>
              <w:t xml:space="preserve"> komun</w:t>
            </w:r>
            <w:r>
              <w:rPr>
                <w:rFonts w:asciiTheme="minorHAnsi" w:hAnsiTheme="minorHAnsi" w:cstheme="minorHAnsi"/>
                <w:sz w:val="20"/>
                <w:szCs w:val="20"/>
                <w:lang w:val="sk-SK"/>
              </w:rPr>
              <w:t>ít</w:t>
            </w:r>
            <w:r w:rsidRPr="00B4330E">
              <w:rPr>
                <w:rFonts w:asciiTheme="minorHAnsi" w:hAnsiTheme="minorHAnsi" w:cstheme="minorHAnsi"/>
                <w:sz w:val="20"/>
                <w:szCs w:val="20"/>
                <w:lang w:val="sk-SK"/>
              </w:rPr>
              <w:t xml:space="preserve">, </w:t>
            </w:r>
            <w:r>
              <w:rPr>
                <w:rFonts w:asciiTheme="minorHAnsi" w:hAnsiTheme="minorHAnsi" w:cstheme="minorHAnsi"/>
                <w:sz w:val="20"/>
                <w:szCs w:val="20"/>
                <w:lang w:val="sk-SK"/>
              </w:rPr>
              <w:t xml:space="preserve">ich znevýhodnenie sa posudzuje tak, ako je uvedené vyššie. </w:t>
            </w:r>
          </w:p>
          <w:p w14:paraId="3328BBB3" w14:textId="77777777" w:rsidR="00B97947" w:rsidRDefault="00B97947" w:rsidP="00666560">
            <w:pPr>
              <w:widowControl/>
              <w:adjustRightInd w:val="0"/>
              <w:contextualSpacing/>
              <w:jc w:val="both"/>
              <w:rPr>
                <w:rFonts w:asciiTheme="minorHAnsi" w:eastAsiaTheme="minorEastAsia" w:hAnsiTheme="minorHAnsi" w:cstheme="minorHAnsi"/>
                <w:color w:val="548DD4" w:themeColor="text2" w:themeTint="99"/>
                <w:sz w:val="20"/>
                <w:szCs w:val="20"/>
                <w:lang w:val="sk-SK" w:eastAsia="sk-SK"/>
              </w:rPr>
            </w:pPr>
          </w:p>
          <w:p w14:paraId="3CB59D4A" w14:textId="77777777" w:rsidR="00B212C0" w:rsidRPr="00B212C0" w:rsidRDefault="00B212C0" w:rsidP="00666560">
            <w:pPr>
              <w:widowControl/>
              <w:adjustRightInd w:val="0"/>
              <w:contextualSpacing/>
              <w:jc w:val="both"/>
              <w:rPr>
                <w:rFonts w:asciiTheme="minorHAnsi" w:eastAsiaTheme="minorEastAsia" w:hAnsiTheme="minorHAnsi" w:cstheme="minorHAnsi"/>
                <w:b/>
                <w:sz w:val="20"/>
                <w:szCs w:val="20"/>
                <w:lang w:val="sk-SK" w:eastAsia="sk-SK"/>
              </w:rPr>
            </w:pPr>
            <w:r w:rsidRPr="00B212C0">
              <w:rPr>
                <w:rFonts w:asciiTheme="minorHAnsi" w:eastAsiaTheme="minorEastAsia" w:hAnsiTheme="minorHAnsi" w:cstheme="minorHAnsi"/>
                <w:b/>
                <w:sz w:val="20"/>
                <w:szCs w:val="20"/>
                <w:lang w:val="sk-SK" w:eastAsia="sk-SK"/>
              </w:rPr>
              <w:t>Aktivita 1:</w:t>
            </w:r>
          </w:p>
          <w:p w14:paraId="1E6002DE" w14:textId="77777777" w:rsidR="00B212C0" w:rsidRPr="00B212C0" w:rsidRDefault="00B212C0" w:rsidP="00666560">
            <w:pPr>
              <w:widowControl/>
              <w:adjustRightInd w:val="0"/>
              <w:contextualSpacing/>
              <w:jc w:val="both"/>
              <w:rPr>
                <w:rFonts w:asciiTheme="minorHAnsi" w:eastAsiaTheme="minorEastAsia" w:hAnsiTheme="minorHAnsi" w:cstheme="minorHAnsi"/>
                <w:b/>
                <w:color w:val="548DD4" w:themeColor="text2" w:themeTint="99"/>
                <w:sz w:val="20"/>
                <w:szCs w:val="20"/>
                <w:lang w:val="sk-SK" w:eastAsia="sk-SK"/>
              </w:rPr>
            </w:pPr>
          </w:p>
          <w:p w14:paraId="645AB019" w14:textId="77777777" w:rsidR="00B97947" w:rsidRPr="009951DE" w:rsidRDefault="00677576"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LDR - Vytváranie udržateľných pracovných miest pre znevýhodnených uchádzačov o zamestnanie, vrátane individualizovanej podpory pri ich zapracovaní na vytvorenom pracovnom mieste</w:t>
            </w:r>
          </w:p>
          <w:p w14:paraId="0622AACB" w14:textId="77777777" w:rsidR="00B97947" w:rsidRPr="009951DE" w:rsidRDefault="00677576"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MDR - Vytváranie udržateľných pracovných miest pre znevýhodnených uchádzačov o zamestnanie, vrátane individualizovanej podpory pri ich zapracovaní na vytvorenom pracovnom mieste</w:t>
            </w:r>
          </w:p>
          <w:p w14:paraId="7AFEDCF3" w14:textId="77777777" w:rsidR="00677576" w:rsidRPr="009951DE" w:rsidRDefault="00DE744E"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 xml:space="preserve">LDR - </w:t>
            </w:r>
            <w:r w:rsidR="00677576" w:rsidRPr="009951DE">
              <w:rPr>
                <w:rFonts w:asciiTheme="minorHAnsi" w:eastAsia="Times New Roman" w:hAnsiTheme="minorHAnsi" w:cstheme="minorHAnsi"/>
                <w:b/>
                <w:sz w:val="20"/>
                <w:szCs w:val="20"/>
                <w:lang w:val="sk-SK"/>
              </w:rPr>
              <w:t>Vytváranie udržateľných pracovných miest pre mladých ľudí v situácii NEET</w:t>
            </w:r>
          </w:p>
          <w:p w14:paraId="1E6F40C1" w14:textId="77777777" w:rsidR="00677576" w:rsidRPr="009951DE" w:rsidRDefault="00677576"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MDR - Vytváranie udržateľných pracovných miest pre mladých ľudí v situácii NEET</w:t>
            </w:r>
          </w:p>
          <w:p w14:paraId="2D13E3F0" w14:textId="77777777" w:rsidR="00B97947" w:rsidRPr="009951DE" w:rsidRDefault="00B97947" w:rsidP="00666560">
            <w:pPr>
              <w:widowControl/>
              <w:adjustRightInd w:val="0"/>
              <w:contextualSpacing/>
              <w:jc w:val="both"/>
              <w:rPr>
                <w:rFonts w:asciiTheme="minorHAnsi" w:eastAsia="Times New Roman" w:hAnsiTheme="minorHAnsi" w:cstheme="minorHAnsi"/>
                <w:sz w:val="20"/>
                <w:szCs w:val="20"/>
                <w:lang w:val="sk-SK"/>
              </w:rPr>
            </w:pPr>
          </w:p>
          <w:p w14:paraId="6F1C2E06" w14:textId="6CCA1169" w:rsidR="00ED1D61" w:rsidRPr="00B212C0" w:rsidRDefault="00B212C0" w:rsidP="00666560">
            <w:pPr>
              <w:jc w:val="both"/>
              <w:rPr>
                <w:rFonts w:asciiTheme="minorHAnsi" w:hAnsiTheme="minorHAnsi" w:cstheme="minorHAnsi"/>
                <w:b/>
                <w:sz w:val="20"/>
                <w:szCs w:val="20"/>
                <w:lang w:val="sk-SK"/>
              </w:rPr>
            </w:pPr>
            <w:proofErr w:type="spellStart"/>
            <w:r>
              <w:rPr>
                <w:rFonts w:asciiTheme="minorHAnsi" w:hAnsiTheme="minorHAnsi" w:cstheme="minorHAnsi"/>
                <w:b/>
                <w:sz w:val="20"/>
                <w:szCs w:val="20"/>
                <w:lang w:val="sk-SK"/>
              </w:rPr>
              <w:t>Podaktivita</w:t>
            </w:r>
            <w:proofErr w:type="spellEnd"/>
            <w:r>
              <w:rPr>
                <w:rFonts w:asciiTheme="minorHAnsi" w:hAnsiTheme="minorHAnsi" w:cstheme="minorHAnsi"/>
                <w:b/>
                <w:sz w:val="20"/>
                <w:szCs w:val="20"/>
                <w:lang w:val="sk-SK"/>
              </w:rPr>
              <w:t xml:space="preserve"> </w:t>
            </w:r>
            <w:ins w:id="11" w:author="Pecho Daniel" w:date="2023-05-05T13:15:00Z">
              <w:r w:rsidR="00BC5C9F">
                <w:rPr>
                  <w:rFonts w:asciiTheme="minorHAnsi" w:hAnsiTheme="minorHAnsi" w:cstheme="minorHAnsi"/>
                  <w:b/>
                  <w:sz w:val="20"/>
                  <w:szCs w:val="20"/>
                  <w:lang w:val="sk-SK"/>
                </w:rPr>
                <w:t>1.</w:t>
              </w:r>
            </w:ins>
            <w:r>
              <w:rPr>
                <w:rFonts w:asciiTheme="minorHAnsi" w:hAnsiTheme="minorHAnsi" w:cstheme="minorHAnsi"/>
                <w:b/>
                <w:sz w:val="20"/>
                <w:szCs w:val="20"/>
                <w:lang w:val="sk-SK"/>
              </w:rPr>
              <w:t xml:space="preserve">1: </w:t>
            </w:r>
            <w:r w:rsidR="00ED1D61" w:rsidRPr="009951DE">
              <w:rPr>
                <w:rFonts w:asciiTheme="minorHAnsi" w:hAnsiTheme="minorHAnsi" w:cstheme="minorHAnsi"/>
                <w:b/>
                <w:sz w:val="20"/>
                <w:szCs w:val="20"/>
                <w:lang w:val="sk-SK"/>
              </w:rPr>
              <w:t xml:space="preserve">Poskytovanie finančných príspevkov zamestnávateľom </w:t>
            </w:r>
            <w:r w:rsidR="00562A12">
              <w:rPr>
                <w:rFonts w:asciiTheme="minorHAnsi" w:hAnsiTheme="minorHAnsi" w:cstheme="minorHAnsi"/>
                <w:b/>
                <w:sz w:val="20"/>
                <w:szCs w:val="20"/>
                <w:lang w:val="sk-SK"/>
              </w:rPr>
              <w:t>(</w:t>
            </w:r>
            <w:r w:rsidR="00562A12" w:rsidRPr="00562A12">
              <w:rPr>
                <w:rFonts w:asciiTheme="minorHAnsi" w:hAnsiTheme="minorHAnsi" w:cstheme="minorHAnsi"/>
                <w:b/>
                <w:sz w:val="20"/>
                <w:szCs w:val="20"/>
                <w:lang w:val="sk-SK"/>
              </w:rPr>
              <w:t>Mentorované zapracovanie</w:t>
            </w:r>
            <w:r w:rsidR="00562A12">
              <w:rPr>
                <w:rFonts w:asciiTheme="minorHAnsi" w:hAnsiTheme="minorHAnsi" w:cstheme="minorHAnsi"/>
                <w:b/>
                <w:sz w:val="20"/>
                <w:szCs w:val="20"/>
                <w:lang w:val="sk-SK"/>
              </w:rPr>
              <w:t>)</w:t>
            </w:r>
          </w:p>
          <w:p w14:paraId="5A02FCDB" w14:textId="77777777" w:rsidR="00742A26" w:rsidRDefault="00B212C0" w:rsidP="00666560">
            <w:pPr>
              <w:jc w:val="both"/>
              <w:rPr>
                <w:rFonts w:asciiTheme="minorHAnsi" w:hAnsiTheme="minorHAnsi" w:cstheme="minorHAnsi"/>
                <w:sz w:val="20"/>
                <w:szCs w:val="20"/>
                <w:lang w:val="sk-SK"/>
              </w:rPr>
            </w:pPr>
            <w:r w:rsidRPr="00B212C0">
              <w:rPr>
                <w:rFonts w:asciiTheme="minorHAnsi" w:hAnsiTheme="minorHAnsi" w:cstheme="minorHAnsi"/>
                <w:sz w:val="20"/>
                <w:szCs w:val="20"/>
                <w:lang w:val="sk-SK"/>
              </w:rPr>
              <w:t xml:space="preserve">Aktivita zameraná na vytváranie udržateľných pracovných miest nadviaže na individuálne poradenstvo a podporí individualizovaný prístup. Po nástupe do zamestnania, budú podporení zamestnávatelia pri zabezpečovaní mentorovaného </w:t>
            </w:r>
            <w:r w:rsidRPr="00B212C0">
              <w:rPr>
                <w:rFonts w:asciiTheme="minorHAnsi" w:hAnsiTheme="minorHAnsi" w:cstheme="minorHAnsi"/>
                <w:sz w:val="20"/>
                <w:szCs w:val="20"/>
                <w:lang w:val="sk-SK"/>
              </w:rPr>
              <w:lastRenderedPageBreak/>
              <w:t xml:space="preserve">zapracovania novoprijatého zamestnanca, čím sa uľahčí jeho adaptácia, podporí nadobúdanie dôvery, pracovných návykov, ako aj osvojenie si pracovných postupov. Podpora sa poskytne len v nadväznosti na udržateľné a odolné pracovné miesto, a to formou finančných príspevkov pre tých zamestnávateľov, ktorí vytvoria časovo neobmedzované pracovné príležitosti pre osoby, ktoré majú dlhodobo problém nájsť uplatnenie na trhu práce </w:t>
            </w:r>
            <w:r w:rsidRPr="00DC3023">
              <w:rPr>
                <w:rFonts w:asciiTheme="minorHAnsi" w:hAnsiTheme="minorHAnsi" w:cstheme="minorHAnsi"/>
                <w:sz w:val="20"/>
                <w:szCs w:val="20"/>
                <w:lang w:val="sk-SK"/>
              </w:rPr>
              <w:t>(</w:t>
            </w:r>
            <w:r w:rsidRPr="002B3821">
              <w:rPr>
                <w:rFonts w:asciiTheme="minorHAnsi" w:hAnsiTheme="minorHAnsi" w:cstheme="minorHAnsi"/>
                <w:sz w:val="20"/>
                <w:szCs w:val="20"/>
                <w:lang w:val="sk-SK"/>
              </w:rPr>
              <w:t>dlhodobo nezamestnaní, nízko kvalifikovaní</w:t>
            </w:r>
            <w:r w:rsidR="00DC3023" w:rsidRPr="002B3821">
              <w:rPr>
                <w:rFonts w:asciiTheme="minorHAnsi" w:hAnsiTheme="minorHAnsi" w:cstheme="minorHAnsi"/>
                <w:sz w:val="20"/>
                <w:szCs w:val="20"/>
                <w:lang w:val="sk-SK"/>
              </w:rPr>
              <w:t xml:space="preserve">, </w:t>
            </w:r>
            <w:r w:rsidR="00C70131">
              <w:rPr>
                <w:rFonts w:asciiTheme="minorHAnsi" w:hAnsiTheme="minorHAnsi" w:cstheme="minorHAnsi"/>
                <w:sz w:val="20"/>
                <w:szCs w:val="20"/>
                <w:lang w:val="sk-SK"/>
              </w:rPr>
              <w:t>OZP, starší</w:t>
            </w:r>
            <w:r w:rsidRPr="002B3821">
              <w:rPr>
                <w:rFonts w:asciiTheme="minorHAnsi" w:hAnsiTheme="minorHAnsi" w:cstheme="minorHAnsi"/>
                <w:sz w:val="20"/>
                <w:szCs w:val="20"/>
                <w:lang w:val="sk-SK"/>
              </w:rPr>
              <w:t xml:space="preserve"> a mladí </w:t>
            </w:r>
            <w:proofErr w:type="spellStart"/>
            <w:r w:rsidRPr="002B3821">
              <w:rPr>
                <w:rFonts w:asciiTheme="minorHAnsi" w:hAnsiTheme="minorHAnsi" w:cstheme="minorHAnsi"/>
                <w:sz w:val="20"/>
                <w:szCs w:val="20"/>
                <w:lang w:val="sk-SK"/>
              </w:rPr>
              <w:t>UoZ</w:t>
            </w:r>
            <w:proofErr w:type="spellEnd"/>
            <w:r w:rsidRPr="002B3821">
              <w:rPr>
                <w:rFonts w:asciiTheme="minorHAnsi" w:hAnsiTheme="minorHAnsi" w:cstheme="minorHAnsi"/>
                <w:sz w:val="20"/>
                <w:szCs w:val="20"/>
                <w:lang w:val="sk-SK"/>
              </w:rPr>
              <w:t xml:space="preserve"> a rodičia malých detí).</w:t>
            </w:r>
            <w:r w:rsidRPr="00B212C0">
              <w:rPr>
                <w:rFonts w:asciiTheme="minorHAnsi" w:hAnsiTheme="minorHAnsi" w:cstheme="minorHAnsi"/>
                <w:sz w:val="20"/>
                <w:szCs w:val="20"/>
                <w:lang w:val="sk-SK"/>
              </w:rPr>
              <w:t xml:space="preserve"> Mentora určí zamestnávateľ z radov svojich zamestnancov. Pracovná zmluva musí byť uzavretá na dobu neurčitú v rozsahu najmenej 20 hodín týždenne. Dĺžka </w:t>
            </w:r>
            <w:proofErr w:type="spellStart"/>
            <w:r w:rsidRPr="00B212C0">
              <w:rPr>
                <w:rFonts w:asciiTheme="minorHAnsi" w:hAnsiTheme="minorHAnsi" w:cstheme="minorHAnsi"/>
                <w:sz w:val="20"/>
                <w:szCs w:val="20"/>
                <w:lang w:val="sk-SK"/>
              </w:rPr>
              <w:t>mentoringu</w:t>
            </w:r>
            <w:proofErr w:type="spellEnd"/>
            <w:r w:rsidRPr="00B212C0">
              <w:rPr>
                <w:rFonts w:asciiTheme="minorHAnsi" w:hAnsiTheme="minorHAnsi" w:cstheme="minorHAnsi"/>
                <w:sz w:val="20"/>
                <w:szCs w:val="20"/>
                <w:lang w:val="sk-SK"/>
              </w:rPr>
              <w:t>, dĺžka podpory</w:t>
            </w:r>
            <w:r w:rsidR="00801776">
              <w:rPr>
                <w:rFonts w:asciiTheme="minorHAnsi" w:hAnsiTheme="minorHAnsi" w:cstheme="minorHAnsi"/>
                <w:sz w:val="20"/>
                <w:szCs w:val="20"/>
                <w:lang w:val="sk-SK"/>
              </w:rPr>
              <w:t>,</w:t>
            </w:r>
            <w:r w:rsidRPr="00B212C0">
              <w:rPr>
                <w:rFonts w:asciiTheme="minorHAnsi" w:hAnsiTheme="minorHAnsi" w:cstheme="minorHAnsi"/>
                <w:sz w:val="20"/>
                <w:szCs w:val="20"/>
                <w:lang w:val="sk-SK"/>
              </w:rPr>
              <w:t xml:space="preserve"> jej výška</w:t>
            </w:r>
            <w:r w:rsidR="00801776">
              <w:rPr>
                <w:rFonts w:asciiTheme="minorHAnsi" w:hAnsiTheme="minorHAnsi" w:cstheme="minorHAnsi"/>
                <w:sz w:val="20"/>
                <w:szCs w:val="20"/>
                <w:lang w:val="sk-SK"/>
              </w:rPr>
              <w:t xml:space="preserve"> a dĺžka udržateľnosti pracovného miesta po skončení podpory</w:t>
            </w:r>
            <w:r w:rsidRPr="00B212C0">
              <w:rPr>
                <w:rFonts w:asciiTheme="minorHAnsi" w:hAnsiTheme="minorHAnsi" w:cstheme="minorHAnsi"/>
                <w:sz w:val="20"/>
                <w:szCs w:val="20"/>
                <w:lang w:val="sk-SK"/>
              </w:rPr>
              <w:t xml:space="preserve"> sú </w:t>
            </w:r>
            <w:r w:rsidRPr="004304BC">
              <w:rPr>
                <w:rFonts w:asciiTheme="minorHAnsi" w:hAnsiTheme="minorHAnsi" w:cstheme="minorHAnsi"/>
                <w:sz w:val="20"/>
                <w:szCs w:val="20"/>
                <w:lang w:val="sk-SK"/>
              </w:rPr>
              <w:t>stanovené v Prílohe č. 1. Pri poskytovaní podpory majú prednosť nasledujúce znevýhodnenia: dlhodobá nezamestnanosť, nízka kvalifikácia a zdravotné</w:t>
            </w:r>
            <w:r w:rsidRPr="00B212C0">
              <w:rPr>
                <w:rFonts w:asciiTheme="minorHAnsi" w:hAnsiTheme="minorHAnsi" w:cstheme="minorHAnsi"/>
                <w:sz w:val="20"/>
                <w:szCs w:val="20"/>
                <w:lang w:val="sk-SK"/>
              </w:rPr>
              <w:t xml:space="preserve"> postihnutie.</w:t>
            </w:r>
            <w:r w:rsidR="00DF2C5C">
              <w:rPr>
                <w:rFonts w:asciiTheme="minorHAnsi" w:hAnsiTheme="minorHAnsi" w:cstheme="minorHAnsi"/>
                <w:sz w:val="20"/>
                <w:szCs w:val="20"/>
                <w:lang w:val="sk-SK"/>
              </w:rPr>
              <w:t xml:space="preserve"> Príspevok na mentora nebude poskytnutý, v prípade ak zamestnávateľ prijal zamestnanca, ktorého predtým zamestnával v rámci praxe pre mladých alebo práce na skúšku.</w:t>
            </w:r>
            <w:r w:rsidR="00BE3869">
              <w:rPr>
                <w:rFonts w:asciiTheme="minorHAnsi" w:hAnsiTheme="minorHAnsi" w:cstheme="minorHAnsi"/>
                <w:sz w:val="20"/>
                <w:szCs w:val="20"/>
                <w:lang w:val="sk-SK"/>
              </w:rPr>
              <w:t xml:space="preserve"> </w:t>
            </w:r>
          </w:p>
          <w:p w14:paraId="3083AC4D" w14:textId="77777777" w:rsidR="00742A26" w:rsidRDefault="00742A26" w:rsidP="00666560">
            <w:pPr>
              <w:jc w:val="both"/>
              <w:rPr>
                <w:rFonts w:asciiTheme="minorHAnsi" w:hAnsiTheme="minorHAnsi" w:cstheme="minorHAnsi"/>
                <w:sz w:val="20"/>
                <w:szCs w:val="20"/>
                <w:lang w:val="sk-SK"/>
              </w:rPr>
            </w:pPr>
          </w:p>
          <w:p w14:paraId="271E9318" w14:textId="73B2E18C" w:rsidR="00B212C0" w:rsidRDefault="00BE3869" w:rsidP="00666560">
            <w:pPr>
              <w:jc w:val="both"/>
              <w:rPr>
                <w:rFonts w:asciiTheme="minorHAnsi" w:hAnsiTheme="minorHAnsi" w:cstheme="minorHAnsi"/>
                <w:sz w:val="20"/>
                <w:szCs w:val="20"/>
                <w:lang w:val="sk-SK"/>
              </w:rPr>
            </w:pPr>
            <w:r w:rsidRPr="00BE3869">
              <w:rPr>
                <w:rFonts w:asciiTheme="minorHAnsi" w:hAnsiTheme="minorHAnsi" w:cstheme="minorHAnsi"/>
                <w:sz w:val="20"/>
                <w:szCs w:val="20"/>
                <w:lang w:val="sk-SK"/>
              </w:rPr>
              <w:t>Príspevok</w:t>
            </w:r>
            <w:r w:rsidR="00B24EFA">
              <w:rPr>
                <w:rFonts w:asciiTheme="minorHAnsi" w:hAnsiTheme="minorHAnsi" w:cstheme="minorHAnsi"/>
                <w:sz w:val="20"/>
                <w:szCs w:val="20"/>
                <w:lang w:val="sk-SK"/>
              </w:rPr>
              <w:t xml:space="preserve"> (</w:t>
            </w:r>
            <w:r>
              <w:rPr>
                <w:rFonts w:asciiTheme="minorHAnsi" w:hAnsiTheme="minorHAnsi" w:cstheme="minorHAnsi"/>
                <w:sz w:val="20"/>
                <w:szCs w:val="20"/>
                <w:lang w:val="sk-SK"/>
              </w:rPr>
              <w:t>bez mentorovaného zapracovania</w:t>
            </w:r>
            <w:r w:rsidR="00B24EFA">
              <w:rPr>
                <w:rFonts w:asciiTheme="minorHAnsi" w:hAnsiTheme="minorHAnsi" w:cstheme="minorHAnsi"/>
                <w:sz w:val="20"/>
                <w:szCs w:val="20"/>
                <w:lang w:val="sk-SK"/>
              </w:rPr>
              <w:t>)</w:t>
            </w:r>
            <w:r>
              <w:rPr>
                <w:rFonts w:asciiTheme="minorHAnsi" w:hAnsiTheme="minorHAnsi" w:cstheme="minorHAnsi"/>
                <w:sz w:val="20"/>
                <w:szCs w:val="20"/>
                <w:lang w:val="sk-SK"/>
              </w:rPr>
              <w:t xml:space="preserve"> bude poskytnutý aj</w:t>
            </w:r>
            <w:r w:rsidRPr="00BE3869">
              <w:rPr>
                <w:rFonts w:asciiTheme="minorHAnsi" w:hAnsiTheme="minorHAnsi" w:cstheme="minorHAnsi"/>
                <w:sz w:val="20"/>
                <w:szCs w:val="20"/>
                <w:lang w:val="sk-SK"/>
              </w:rPr>
              <w:t xml:space="preserve"> na podporu udržania zamestnancov a SZČO, ktorí sa počas trvania zamestnania alebo vykonávania SZČ stali OZP</w:t>
            </w:r>
            <w:r>
              <w:rPr>
                <w:rFonts w:asciiTheme="minorHAnsi" w:hAnsiTheme="minorHAnsi" w:cstheme="minorHAnsi"/>
                <w:sz w:val="20"/>
                <w:szCs w:val="20"/>
                <w:lang w:val="sk-SK"/>
              </w:rPr>
              <w:t>. Výška a dĺžka podpory je stanovená v Prílohe č. 1.</w:t>
            </w:r>
          </w:p>
          <w:p w14:paraId="5AFDBD62" w14:textId="77777777" w:rsidR="00B212C0" w:rsidRPr="009951DE" w:rsidRDefault="00B212C0" w:rsidP="00666560">
            <w:pPr>
              <w:jc w:val="both"/>
              <w:rPr>
                <w:rFonts w:asciiTheme="minorHAnsi" w:hAnsiTheme="minorHAnsi" w:cstheme="minorHAnsi"/>
                <w:sz w:val="20"/>
                <w:szCs w:val="20"/>
                <w:lang w:val="sk-SK"/>
              </w:rPr>
            </w:pPr>
          </w:p>
          <w:p w14:paraId="5D38C15F" w14:textId="77777777" w:rsidR="0014021F" w:rsidRDefault="00ED1D61" w:rsidP="0014021F">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Podpora sa bude poskytovať v nasledujúcich situáciách: vytvorenie pracovného miesta pre </w:t>
            </w:r>
            <w:proofErr w:type="spellStart"/>
            <w:r w:rsidRPr="009951DE">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zamestnanie </w:t>
            </w:r>
            <w:proofErr w:type="spellStart"/>
            <w:r w:rsidRPr="009951DE">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na miestach, ktoré boli identifikované ako vhodné pre </w:t>
            </w:r>
            <w:proofErr w:type="spellStart"/>
            <w:r w:rsidRPr="009951DE">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počas predchádzajúcej spolupráce služieb zamestnanosti a zamestnávateľov a zamestnávanie najťažšie umiestniteľných </w:t>
            </w:r>
            <w:proofErr w:type="spellStart"/>
            <w:r w:rsidR="002B3821">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ktorí vyžadujú špeciálnu podporu zo strany mentora. Podpora bude tiež poskytnutá </w:t>
            </w:r>
            <w:r w:rsidR="000123EA" w:rsidRPr="009951DE">
              <w:rPr>
                <w:rFonts w:asciiTheme="minorHAnsi" w:hAnsiTheme="minorHAnsi" w:cstheme="minorHAnsi"/>
                <w:sz w:val="20"/>
                <w:szCs w:val="20"/>
                <w:lang w:val="sk-SK"/>
              </w:rPr>
              <w:t>zamestnávateľo</w:t>
            </w:r>
            <w:r w:rsidR="000123EA">
              <w:rPr>
                <w:rFonts w:asciiTheme="minorHAnsi" w:hAnsiTheme="minorHAnsi" w:cstheme="minorHAnsi"/>
                <w:sz w:val="20"/>
                <w:szCs w:val="20"/>
                <w:lang w:val="sk-SK"/>
              </w:rPr>
              <w:t>m</w:t>
            </w:r>
            <w:r w:rsidRPr="009951DE">
              <w:rPr>
                <w:rFonts w:asciiTheme="minorHAnsi" w:hAnsiTheme="minorHAnsi" w:cstheme="minorHAnsi"/>
                <w:sz w:val="20"/>
                <w:szCs w:val="20"/>
                <w:lang w:val="sk-SK"/>
              </w:rPr>
              <w:t xml:space="preserve">, ktorých zamestnanec sa stal OZP a zamestnávateľ ho preradil na inú pracovnú pozíciu. </w:t>
            </w:r>
            <w:r w:rsidR="0014021F" w:rsidRPr="00CA5D42">
              <w:rPr>
                <w:rFonts w:asciiTheme="minorHAnsi" w:hAnsiTheme="minorHAnsi" w:cstheme="minorHAnsi"/>
                <w:sz w:val="20"/>
                <w:szCs w:val="20"/>
                <w:lang w:val="sk-SK"/>
              </w:rPr>
              <w:t xml:space="preserve">Príspevok na </w:t>
            </w:r>
            <w:proofErr w:type="spellStart"/>
            <w:r w:rsidR="0014021F" w:rsidRPr="00CA5D42">
              <w:rPr>
                <w:rFonts w:asciiTheme="minorHAnsi" w:hAnsiTheme="minorHAnsi" w:cstheme="minorHAnsi"/>
                <w:sz w:val="20"/>
                <w:szCs w:val="20"/>
                <w:lang w:val="sk-SK"/>
              </w:rPr>
              <w:t>mentoring</w:t>
            </w:r>
            <w:proofErr w:type="spellEnd"/>
            <w:r w:rsidR="0014021F" w:rsidRPr="00CA5D42">
              <w:rPr>
                <w:rFonts w:asciiTheme="minorHAnsi" w:hAnsiTheme="minorHAnsi" w:cstheme="minorHAnsi"/>
                <w:sz w:val="20"/>
                <w:szCs w:val="20"/>
                <w:lang w:val="sk-SK"/>
              </w:rPr>
              <w:t xml:space="preserve"> sa zamestnávateľovi neposkytuje na zamestnanie zamestnanca, ktorý bol  pred uzatvorením pracovnej zmluvy uchádzačom o zamestnanie so OZP alebo DNO a u zamestnávateľa pred prijatím do pracovného pomeru vykonával prácu na skúšku.  </w:t>
            </w:r>
          </w:p>
          <w:p w14:paraId="5357453F" w14:textId="08FCE73A" w:rsidR="00B212C0" w:rsidRDefault="00B212C0" w:rsidP="00666560">
            <w:pPr>
              <w:jc w:val="both"/>
              <w:rPr>
                <w:rFonts w:asciiTheme="minorHAnsi" w:hAnsiTheme="minorHAnsi" w:cstheme="minorHAnsi"/>
                <w:sz w:val="20"/>
                <w:szCs w:val="20"/>
                <w:lang w:val="sk-SK"/>
              </w:rPr>
            </w:pPr>
          </w:p>
          <w:p w14:paraId="56086A43" w14:textId="77777777" w:rsidR="001D695F" w:rsidRPr="009951DE" w:rsidRDefault="001D695F" w:rsidP="00666560">
            <w:pPr>
              <w:jc w:val="both"/>
              <w:rPr>
                <w:rFonts w:asciiTheme="minorHAnsi" w:hAnsiTheme="minorHAnsi" w:cstheme="minorHAnsi"/>
                <w:sz w:val="20"/>
                <w:szCs w:val="20"/>
                <w:lang w:val="sk-SK"/>
              </w:rPr>
            </w:pPr>
          </w:p>
          <w:p w14:paraId="1BE16728" w14:textId="13B54C25" w:rsidR="00B212C0" w:rsidRDefault="00B212C0" w:rsidP="00666560">
            <w:pPr>
              <w:jc w:val="both"/>
              <w:rPr>
                <w:rFonts w:asciiTheme="minorHAnsi" w:eastAsiaTheme="minorEastAsia" w:hAnsiTheme="minorHAnsi" w:cstheme="minorHAnsi"/>
                <w:b/>
                <w:sz w:val="20"/>
                <w:szCs w:val="20"/>
                <w:lang w:val="sk-SK"/>
              </w:rPr>
            </w:pPr>
            <w:bookmarkStart w:id="12" w:name="_Hlk132714503"/>
            <w:proofErr w:type="spellStart"/>
            <w:r>
              <w:rPr>
                <w:rFonts w:asciiTheme="minorHAnsi" w:hAnsiTheme="minorHAnsi" w:cstheme="minorHAnsi"/>
                <w:b/>
                <w:sz w:val="20"/>
                <w:szCs w:val="20"/>
                <w:lang w:val="sk-SK"/>
              </w:rPr>
              <w:t>Podaktivita</w:t>
            </w:r>
            <w:proofErr w:type="spellEnd"/>
            <w:r>
              <w:rPr>
                <w:rFonts w:asciiTheme="minorHAnsi" w:hAnsiTheme="minorHAnsi" w:cstheme="minorHAnsi"/>
                <w:b/>
                <w:sz w:val="20"/>
                <w:szCs w:val="20"/>
                <w:lang w:val="sk-SK"/>
              </w:rPr>
              <w:t xml:space="preserve"> 2: </w:t>
            </w:r>
            <w:r w:rsidR="00ED1D61" w:rsidRPr="00B212C0">
              <w:rPr>
                <w:rFonts w:asciiTheme="minorHAnsi" w:eastAsiaTheme="minorEastAsia" w:hAnsiTheme="minorHAnsi" w:cstheme="minorHAnsi"/>
                <w:b/>
                <w:sz w:val="20"/>
                <w:szCs w:val="20"/>
                <w:lang w:val="sk-SK"/>
              </w:rPr>
              <w:t xml:space="preserve">Príspevok pre zamestnávateľov, ktorí majú zriadené </w:t>
            </w:r>
            <w:r w:rsidR="00F36389">
              <w:rPr>
                <w:rFonts w:asciiTheme="minorHAnsi" w:eastAsiaTheme="minorEastAsia" w:hAnsiTheme="minorHAnsi" w:cstheme="minorHAnsi"/>
                <w:b/>
                <w:sz w:val="20"/>
                <w:szCs w:val="20"/>
                <w:lang w:val="sk-SK"/>
              </w:rPr>
              <w:t xml:space="preserve">chránené dielne alebo </w:t>
            </w:r>
            <w:r w:rsidR="00ED1D61" w:rsidRPr="00B212C0">
              <w:rPr>
                <w:rFonts w:asciiTheme="minorHAnsi" w:eastAsiaTheme="minorEastAsia" w:hAnsiTheme="minorHAnsi" w:cstheme="minorHAnsi"/>
                <w:b/>
                <w:sz w:val="20"/>
                <w:szCs w:val="20"/>
                <w:lang w:val="sk-SK"/>
              </w:rPr>
              <w:t xml:space="preserve">chránené </w:t>
            </w:r>
            <w:r w:rsidR="00A81897">
              <w:rPr>
                <w:rFonts w:asciiTheme="minorHAnsi" w:eastAsiaTheme="minorEastAsia" w:hAnsiTheme="minorHAnsi" w:cstheme="minorHAnsi"/>
                <w:b/>
                <w:sz w:val="20"/>
                <w:szCs w:val="20"/>
                <w:lang w:val="sk-SK"/>
              </w:rPr>
              <w:t>pracoviská</w:t>
            </w:r>
            <w:r w:rsidR="001830D0" w:rsidRPr="00B212C0">
              <w:rPr>
                <w:rFonts w:asciiTheme="minorHAnsi" w:eastAsiaTheme="minorEastAsia" w:hAnsiTheme="minorHAnsi" w:cstheme="minorHAnsi"/>
                <w:b/>
                <w:sz w:val="20"/>
                <w:szCs w:val="20"/>
                <w:lang w:val="sk-SK"/>
              </w:rPr>
              <w:t xml:space="preserve"> </w:t>
            </w:r>
            <w:r w:rsidR="00443C97">
              <w:rPr>
                <w:rFonts w:asciiTheme="minorHAnsi" w:eastAsiaTheme="minorEastAsia" w:hAnsiTheme="minorHAnsi" w:cstheme="minorHAnsi"/>
                <w:b/>
                <w:sz w:val="20"/>
                <w:szCs w:val="20"/>
                <w:lang w:val="sk-SK"/>
              </w:rPr>
              <w:t>(</w:t>
            </w:r>
            <w:r w:rsidR="0014021F">
              <w:rPr>
                <w:rFonts w:asciiTheme="minorHAnsi" w:eastAsiaTheme="minorEastAsia" w:hAnsiTheme="minorHAnsi" w:cstheme="minorHAnsi"/>
                <w:b/>
                <w:sz w:val="20"/>
                <w:szCs w:val="20"/>
                <w:lang w:val="sk-SK"/>
              </w:rPr>
              <w:t>Odmena za umiestnenie na otvorenom trhu práce</w:t>
            </w:r>
            <w:r w:rsidR="00443C97">
              <w:rPr>
                <w:rFonts w:asciiTheme="minorHAnsi" w:eastAsiaTheme="minorEastAsia" w:hAnsiTheme="minorHAnsi" w:cstheme="minorHAnsi"/>
                <w:b/>
                <w:sz w:val="20"/>
                <w:szCs w:val="20"/>
                <w:lang w:val="sk-SK"/>
              </w:rPr>
              <w:t>)</w:t>
            </w:r>
          </w:p>
          <w:bookmarkEnd w:id="12"/>
          <w:p w14:paraId="313F22B4" w14:textId="1ACFC742" w:rsidR="00ED1D61" w:rsidRDefault="00ED1D61"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Podpora zamestnávateľov, ktorí majú zriadené </w:t>
            </w:r>
            <w:r w:rsidR="004E6809">
              <w:rPr>
                <w:rFonts w:asciiTheme="minorHAnsi" w:hAnsiTheme="minorHAnsi" w:cstheme="minorHAnsi"/>
                <w:sz w:val="20"/>
                <w:szCs w:val="20"/>
                <w:lang w:val="sk-SK"/>
              </w:rPr>
              <w:t>chránené dielne alebo </w:t>
            </w:r>
            <w:r w:rsidRPr="009951DE">
              <w:rPr>
                <w:rFonts w:asciiTheme="minorHAnsi" w:hAnsiTheme="minorHAnsi" w:cstheme="minorHAnsi"/>
                <w:sz w:val="20"/>
                <w:szCs w:val="20"/>
                <w:lang w:val="sk-SK"/>
              </w:rPr>
              <w:t xml:space="preserve">chránené </w:t>
            </w:r>
            <w:r w:rsidR="00A81897">
              <w:rPr>
                <w:rFonts w:asciiTheme="minorHAnsi" w:hAnsiTheme="minorHAnsi" w:cstheme="minorHAnsi"/>
                <w:sz w:val="20"/>
                <w:szCs w:val="20"/>
                <w:lang w:val="sk-SK"/>
              </w:rPr>
              <w:t>pracoviská</w:t>
            </w:r>
            <w:r w:rsidRPr="009951DE">
              <w:rPr>
                <w:rFonts w:asciiTheme="minorHAnsi" w:hAnsiTheme="minorHAnsi" w:cstheme="minorHAnsi"/>
                <w:sz w:val="20"/>
                <w:szCs w:val="20"/>
                <w:lang w:val="sk-SK"/>
              </w:rPr>
              <w:t xml:space="preserve"> pri umiestňovaní ich zamestnancov –</w:t>
            </w:r>
            <w:r w:rsidR="00681D77">
              <w:rPr>
                <w:rFonts w:asciiTheme="minorHAnsi" w:hAnsiTheme="minorHAnsi" w:cstheme="minorHAnsi"/>
                <w:sz w:val="20"/>
                <w:szCs w:val="20"/>
                <w:lang w:val="sk-SK"/>
              </w:rPr>
              <w:t xml:space="preserve"> </w:t>
            </w:r>
            <w:r w:rsidR="009660E3">
              <w:rPr>
                <w:rFonts w:asciiTheme="minorHAnsi" w:hAnsiTheme="minorHAnsi" w:cstheme="minorHAnsi"/>
                <w:sz w:val="20"/>
                <w:szCs w:val="20"/>
                <w:lang w:val="sk-SK"/>
              </w:rPr>
              <w:t xml:space="preserve">OZP </w:t>
            </w:r>
            <w:r w:rsidRPr="009951DE">
              <w:rPr>
                <w:rFonts w:asciiTheme="minorHAnsi" w:hAnsiTheme="minorHAnsi" w:cstheme="minorHAnsi"/>
                <w:sz w:val="20"/>
                <w:szCs w:val="20"/>
                <w:lang w:val="sk-SK"/>
              </w:rPr>
              <w:t>na otvorený trh práce (</w:t>
            </w:r>
            <w:proofErr w:type="spellStart"/>
            <w:r w:rsidRPr="009951DE">
              <w:rPr>
                <w:rFonts w:asciiTheme="minorHAnsi" w:hAnsiTheme="minorHAnsi" w:cstheme="minorHAnsi"/>
                <w:sz w:val="20"/>
                <w:szCs w:val="20"/>
                <w:lang w:val="sk-SK"/>
              </w:rPr>
              <w:t>t.j</w:t>
            </w:r>
            <w:proofErr w:type="spellEnd"/>
            <w:r w:rsidRPr="009951DE">
              <w:rPr>
                <w:rFonts w:asciiTheme="minorHAnsi" w:hAnsiTheme="minorHAnsi" w:cstheme="minorHAnsi"/>
                <w:sz w:val="20"/>
                <w:szCs w:val="20"/>
                <w:lang w:val="sk-SK"/>
              </w:rPr>
              <w:t xml:space="preserve">. mimo </w:t>
            </w:r>
            <w:r w:rsidR="00DC3023">
              <w:rPr>
                <w:rFonts w:asciiTheme="minorHAnsi" w:hAnsiTheme="minorHAnsi" w:cstheme="minorHAnsi"/>
                <w:sz w:val="20"/>
                <w:szCs w:val="20"/>
                <w:lang w:val="sk-SK"/>
              </w:rPr>
              <w:t>chránených dielní</w:t>
            </w:r>
            <w:r w:rsidR="00314046">
              <w:rPr>
                <w:rFonts w:asciiTheme="minorHAnsi" w:hAnsiTheme="minorHAnsi" w:cstheme="minorHAnsi"/>
                <w:sz w:val="20"/>
                <w:szCs w:val="20"/>
                <w:lang w:val="sk-SK"/>
              </w:rPr>
              <w:t xml:space="preserve">, </w:t>
            </w:r>
            <w:r w:rsidRPr="009951DE">
              <w:rPr>
                <w:rFonts w:asciiTheme="minorHAnsi" w:hAnsiTheme="minorHAnsi" w:cstheme="minorHAnsi"/>
                <w:sz w:val="20"/>
                <w:szCs w:val="20"/>
                <w:lang w:val="sk-SK"/>
              </w:rPr>
              <w:t xml:space="preserve">chránených </w:t>
            </w:r>
            <w:r w:rsidR="00A81897">
              <w:rPr>
                <w:rFonts w:asciiTheme="minorHAnsi" w:hAnsiTheme="minorHAnsi" w:cstheme="minorHAnsi"/>
                <w:sz w:val="20"/>
                <w:szCs w:val="20"/>
                <w:lang w:val="sk-SK"/>
              </w:rPr>
              <w:t>pracovísk</w:t>
            </w:r>
            <w:r w:rsidRPr="009951DE">
              <w:rPr>
                <w:rFonts w:asciiTheme="minorHAnsi" w:hAnsiTheme="minorHAnsi" w:cstheme="minorHAnsi"/>
                <w:sz w:val="20"/>
                <w:szCs w:val="20"/>
                <w:lang w:val="sk-SK"/>
              </w:rPr>
              <w:t xml:space="preserve">) prostredníctvom </w:t>
            </w:r>
            <w:r w:rsidR="0014021F">
              <w:rPr>
                <w:rFonts w:asciiTheme="minorHAnsi" w:hAnsiTheme="minorHAnsi" w:cstheme="minorHAnsi"/>
                <w:sz w:val="20"/>
                <w:szCs w:val="20"/>
                <w:lang w:val="sk-SK"/>
              </w:rPr>
              <w:t xml:space="preserve">odmeny </w:t>
            </w:r>
            <w:r w:rsidRPr="009951DE">
              <w:rPr>
                <w:rFonts w:asciiTheme="minorHAnsi" w:hAnsiTheme="minorHAnsi" w:cstheme="minorHAnsi"/>
                <w:sz w:val="20"/>
                <w:szCs w:val="20"/>
                <w:lang w:val="sk-SK"/>
              </w:rPr>
              <w:t xml:space="preserve">s cieľom podporiť ich motiváciu k prechodu svojich zamestnancov z chráneného zamestnania na otvorený trh práce. </w:t>
            </w:r>
            <w:r w:rsidR="0014021F">
              <w:rPr>
                <w:rFonts w:asciiTheme="minorHAnsi" w:hAnsiTheme="minorHAnsi" w:cstheme="minorHAnsi"/>
                <w:sz w:val="20"/>
                <w:szCs w:val="20"/>
                <w:lang w:val="sk-SK"/>
              </w:rPr>
              <w:t>Odmena môže byť poskytnutá</w:t>
            </w:r>
            <w:r w:rsidR="001830D0" w:rsidRPr="002B3821">
              <w:rPr>
                <w:rFonts w:asciiTheme="minorHAnsi" w:hAnsiTheme="minorHAnsi" w:cstheme="minorHAnsi"/>
                <w:sz w:val="20"/>
                <w:szCs w:val="20"/>
                <w:lang w:val="sk-SK"/>
              </w:rPr>
              <w:t xml:space="preserve"> len </w:t>
            </w:r>
            <w:r w:rsidR="00D6410B">
              <w:rPr>
                <w:rFonts w:asciiTheme="minorHAnsi" w:hAnsiTheme="minorHAnsi" w:cstheme="minorHAnsi"/>
                <w:sz w:val="20"/>
                <w:szCs w:val="20"/>
                <w:lang w:val="sk-SK"/>
              </w:rPr>
              <w:t>zamestnávateľo</w:t>
            </w:r>
            <w:r w:rsidR="00314046">
              <w:rPr>
                <w:rFonts w:asciiTheme="minorHAnsi" w:hAnsiTheme="minorHAnsi" w:cstheme="minorHAnsi"/>
                <w:sz w:val="20"/>
                <w:szCs w:val="20"/>
                <w:lang w:val="sk-SK"/>
              </w:rPr>
              <w:t>m</w:t>
            </w:r>
            <w:r w:rsidR="00D6410B">
              <w:rPr>
                <w:rFonts w:asciiTheme="minorHAnsi" w:hAnsiTheme="minorHAnsi" w:cstheme="minorHAnsi"/>
                <w:sz w:val="20"/>
                <w:szCs w:val="20"/>
                <w:lang w:val="sk-SK"/>
              </w:rPr>
              <w:t>, ktor</w:t>
            </w:r>
            <w:r w:rsidR="00314046">
              <w:rPr>
                <w:rFonts w:asciiTheme="minorHAnsi" w:hAnsiTheme="minorHAnsi" w:cstheme="minorHAnsi"/>
                <w:sz w:val="20"/>
                <w:szCs w:val="20"/>
                <w:lang w:val="sk-SK"/>
              </w:rPr>
              <w:t>í</w:t>
            </w:r>
            <w:r w:rsidR="00D6410B">
              <w:rPr>
                <w:rFonts w:asciiTheme="minorHAnsi" w:hAnsiTheme="minorHAnsi" w:cstheme="minorHAnsi"/>
                <w:sz w:val="20"/>
                <w:szCs w:val="20"/>
                <w:lang w:val="sk-SK"/>
              </w:rPr>
              <w:t xml:space="preserve"> </w:t>
            </w:r>
            <w:r w:rsidR="009660E3">
              <w:rPr>
                <w:rFonts w:asciiTheme="minorHAnsi" w:hAnsiTheme="minorHAnsi" w:cstheme="minorHAnsi"/>
                <w:sz w:val="20"/>
                <w:szCs w:val="20"/>
                <w:lang w:val="sk-SK"/>
              </w:rPr>
              <w:t>majú priznan</w:t>
            </w:r>
            <w:r w:rsidR="0003440F">
              <w:rPr>
                <w:rFonts w:asciiTheme="minorHAnsi" w:hAnsiTheme="minorHAnsi" w:cstheme="minorHAnsi"/>
                <w:sz w:val="20"/>
                <w:szCs w:val="20"/>
                <w:lang w:val="sk-SK"/>
              </w:rPr>
              <w:t>é</w:t>
            </w:r>
            <w:r w:rsidR="009660E3">
              <w:rPr>
                <w:rFonts w:asciiTheme="minorHAnsi" w:hAnsiTheme="minorHAnsi" w:cstheme="minorHAnsi"/>
                <w:sz w:val="20"/>
                <w:szCs w:val="20"/>
                <w:lang w:val="sk-SK"/>
              </w:rPr>
              <w:t xml:space="preserve"> postaveni</w:t>
            </w:r>
            <w:r w:rsidR="0003440F">
              <w:rPr>
                <w:rFonts w:asciiTheme="minorHAnsi" w:hAnsiTheme="minorHAnsi" w:cstheme="minorHAnsi"/>
                <w:sz w:val="20"/>
                <w:szCs w:val="20"/>
                <w:lang w:val="sk-SK"/>
              </w:rPr>
              <w:t>e</w:t>
            </w:r>
            <w:r w:rsidR="009660E3">
              <w:rPr>
                <w:rFonts w:asciiTheme="minorHAnsi" w:hAnsiTheme="minorHAnsi" w:cstheme="minorHAnsi"/>
                <w:sz w:val="20"/>
                <w:szCs w:val="20"/>
                <w:lang w:val="sk-SK"/>
              </w:rPr>
              <w:t xml:space="preserve"> chránenej dielne alebo chráneného pracoviska úradom a bezprostredne pr</w:t>
            </w:r>
            <w:r w:rsidR="00691AA4">
              <w:rPr>
                <w:rFonts w:asciiTheme="minorHAnsi" w:hAnsiTheme="minorHAnsi" w:cstheme="minorHAnsi"/>
                <w:sz w:val="20"/>
                <w:szCs w:val="20"/>
                <w:lang w:val="sk-SK"/>
              </w:rPr>
              <w:t>ed</w:t>
            </w:r>
            <w:r w:rsidR="009660E3">
              <w:rPr>
                <w:rFonts w:asciiTheme="minorHAnsi" w:hAnsiTheme="minorHAnsi" w:cstheme="minorHAnsi"/>
                <w:sz w:val="20"/>
                <w:szCs w:val="20"/>
                <w:lang w:val="sk-SK"/>
              </w:rPr>
              <w:t xml:space="preserve"> umiestnením OZP na otvorený trh práce boli zamestnávateľom </w:t>
            </w:r>
            <w:r w:rsidR="00691AA4">
              <w:rPr>
                <w:rFonts w:asciiTheme="minorHAnsi" w:hAnsiTheme="minorHAnsi" w:cstheme="minorHAnsi"/>
                <w:sz w:val="20"/>
                <w:szCs w:val="20"/>
                <w:lang w:val="sk-SK"/>
              </w:rPr>
              <w:t>tohto občana</w:t>
            </w:r>
            <w:r w:rsidR="009660E3">
              <w:rPr>
                <w:rFonts w:asciiTheme="minorHAnsi" w:hAnsiTheme="minorHAnsi" w:cstheme="minorHAnsi"/>
                <w:sz w:val="20"/>
                <w:szCs w:val="20"/>
                <w:lang w:val="sk-SK"/>
              </w:rPr>
              <w:t xml:space="preserve">, na ktorého </w:t>
            </w:r>
            <w:r w:rsidR="00D6410B">
              <w:rPr>
                <w:rFonts w:asciiTheme="minorHAnsi" w:hAnsiTheme="minorHAnsi" w:cstheme="minorHAnsi"/>
                <w:sz w:val="20"/>
                <w:szCs w:val="20"/>
                <w:lang w:val="sk-SK"/>
              </w:rPr>
              <w:t>úrad poskytoval príspevok podľa zákona o službách zamestnanosti</w:t>
            </w:r>
            <w:r w:rsidR="0003440F">
              <w:rPr>
                <w:rFonts w:asciiTheme="minorHAnsi" w:hAnsiTheme="minorHAnsi" w:cstheme="minorHAnsi"/>
                <w:sz w:val="20"/>
                <w:szCs w:val="20"/>
                <w:lang w:val="sk-SK"/>
              </w:rPr>
              <w:t>.</w:t>
            </w:r>
            <w:r w:rsidR="004C2E34" w:rsidRPr="009660E3">
              <w:rPr>
                <w:rFonts w:asciiTheme="minorHAnsi" w:hAnsiTheme="minorHAnsi" w:cstheme="minorHAnsi"/>
                <w:sz w:val="20"/>
                <w:szCs w:val="20"/>
                <w:lang w:val="sk-SK"/>
              </w:rPr>
              <w:t xml:space="preserve"> </w:t>
            </w:r>
            <w:r w:rsidR="0003440F" w:rsidRPr="00B212C0">
              <w:rPr>
                <w:rFonts w:asciiTheme="minorHAnsi" w:hAnsiTheme="minorHAnsi" w:cstheme="minorHAnsi"/>
                <w:sz w:val="20"/>
                <w:szCs w:val="20"/>
                <w:lang w:val="sk-SK"/>
              </w:rPr>
              <w:t xml:space="preserve">Pracovná zmluva musí byť uzavretá na dobu neurčitú v rozsahu najmenej 20 hodín týždenne. </w:t>
            </w:r>
            <w:r w:rsidR="004C2E34" w:rsidRPr="009660E3">
              <w:rPr>
                <w:rFonts w:asciiTheme="minorHAnsi" w:hAnsiTheme="minorHAnsi" w:cstheme="minorHAnsi"/>
                <w:sz w:val="20"/>
                <w:szCs w:val="20"/>
                <w:lang w:val="sk-SK"/>
              </w:rPr>
              <w:t>Dĺžka podpory</w:t>
            </w:r>
            <w:r w:rsidR="006A6CF8">
              <w:rPr>
                <w:rFonts w:asciiTheme="minorHAnsi" w:hAnsiTheme="minorHAnsi" w:cstheme="minorHAnsi"/>
                <w:sz w:val="20"/>
                <w:szCs w:val="20"/>
                <w:lang w:val="sk-SK"/>
              </w:rPr>
              <w:t xml:space="preserve"> a</w:t>
            </w:r>
            <w:r w:rsidR="004C2E34" w:rsidRPr="009660E3">
              <w:rPr>
                <w:rFonts w:asciiTheme="minorHAnsi" w:hAnsiTheme="minorHAnsi" w:cstheme="minorHAnsi"/>
                <w:sz w:val="20"/>
                <w:szCs w:val="20"/>
                <w:lang w:val="sk-SK"/>
              </w:rPr>
              <w:t xml:space="preserve"> jej výška</w:t>
            </w:r>
            <w:r w:rsidR="00AB490B">
              <w:rPr>
                <w:rFonts w:asciiTheme="minorHAnsi" w:hAnsiTheme="minorHAnsi" w:cstheme="minorHAnsi"/>
                <w:sz w:val="20"/>
                <w:szCs w:val="20"/>
                <w:lang w:val="sk-SK"/>
              </w:rPr>
              <w:t xml:space="preserve"> sú</w:t>
            </w:r>
            <w:r w:rsidR="004C2E34" w:rsidRPr="009660E3">
              <w:rPr>
                <w:rFonts w:asciiTheme="minorHAnsi" w:hAnsiTheme="minorHAnsi" w:cstheme="minorHAnsi"/>
                <w:sz w:val="20"/>
                <w:szCs w:val="20"/>
                <w:lang w:val="sk-SK"/>
              </w:rPr>
              <w:t xml:space="preserve"> stanovené v Prílohe č. 1.</w:t>
            </w:r>
          </w:p>
          <w:p w14:paraId="5E231D91" w14:textId="77777777" w:rsidR="00E20278" w:rsidRPr="00B212C0" w:rsidRDefault="00E20278" w:rsidP="00666560">
            <w:pPr>
              <w:jc w:val="both"/>
              <w:rPr>
                <w:rFonts w:asciiTheme="minorHAnsi" w:eastAsiaTheme="minorEastAsia" w:hAnsiTheme="minorHAnsi" w:cstheme="minorHAnsi"/>
                <w:b/>
                <w:sz w:val="20"/>
                <w:szCs w:val="20"/>
                <w:lang w:val="sk-SK"/>
              </w:rPr>
            </w:pPr>
          </w:p>
          <w:p w14:paraId="04323D23" w14:textId="02B520C2" w:rsidR="00ED1D61" w:rsidRPr="009951DE" w:rsidRDefault="00B212C0" w:rsidP="00666560">
            <w:pPr>
              <w:jc w:val="both"/>
              <w:rPr>
                <w:rFonts w:asciiTheme="minorHAnsi" w:hAnsiTheme="minorHAnsi" w:cstheme="minorHAnsi"/>
                <w:b/>
                <w:sz w:val="20"/>
                <w:szCs w:val="20"/>
                <w:lang w:val="sk-SK"/>
              </w:rPr>
            </w:pPr>
            <w:proofErr w:type="spellStart"/>
            <w:r>
              <w:rPr>
                <w:rFonts w:asciiTheme="minorHAnsi" w:hAnsiTheme="minorHAnsi" w:cstheme="minorHAnsi"/>
                <w:b/>
                <w:sz w:val="20"/>
                <w:szCs w:val="20"/>
                <w:lang w:val="sk-SK"/>
              </w:rPr>
              <w:t>Podaktivita</w:t>
            </w:r>
            <w:proofErr w:type="spellEnd"/>
            <w:r>
              <w:rPr>
                <w:rFonts w:asciiTheme="minorHAnsi" w:hAnsiTheme="minorHAnsi" w:cstheme="minorHAnsi"/>
                <w:b/>
                <w:sz w:val="20"/>
                <w:szCs w:val="20"/>
                <w:lang w:val="sk-SK"/>
              </w:rPr>
              <w:t xml:space="preserve"> 3: </w:t>
            </w:r>
            <w:r w:rsidR="00ED1D61" w:rsidRPr="009951DE">
              <w:rPr>
                <w:rFonts w:asciiTheme="minorHAnsi" w:hAnsiTheme="minorHAnsi" w:cstheme="minorHAnsi"/>
                <w:b/>
                <w:sz w:val="20"/>
                <w:szCs w:val="20"/>
                <w:lang w:val="sk-SK"/>
              </w:rPr>
              <w:t>Poskytov</w:t>
            </w:r>
            <w:r w:rsidR="00742A26">
              <w:rPr>
                <w:rFonts w:asciiTheme="minorHAnsi" w:hAnsiTheme="minorHAnsi" w:cstheme="minorHAnsi"/>
                <w:b/>
                <w:sz w:val="20"/>
                <w:szCs w:val="20"/>
                <w:lang w:val="sk-SK"/>
              </w:rPr>
              <w:t xml:space="preserve">anie finančných príspevkov </w:t>
            </w:r>
            <w:proofErr w:type="spellStart"/>
            <w:r w:rsidR="00742A26">
              <w:rPr>
                <w:rFonts w:asciiTheme="minorHAnsi" w:hAnsiTheme="minorHAnsi" w:cstheme="minorHAnsi"/>
                <w:b/>
                <w:sz w:val="20"/>
                <w:szCs w:val="20"/>
                <w:lang w:val="sk-SK"/>
              </w:rPr>
              <w:t>ZUoZ</w:t>
            </w:r>
            <w:proofErr w:type="spellEnd"/>
            <w:r w:rsidR="00443C97">
              <w:rPr>
                <w:rFonts w:asciiTheme="minorHAnsi" w:hAnsiTheme="minorHAnsi" w:cstheme="minorHAnsi"/>
                <w:b/>
                <w:sz w:val="20"/>
                <w:szCs w:val="20"/>
                <w:lang w:val="sk-SK"/>
              </w:rPr>
              <w:t xml:space="preserve"> (</w:t>
            </w:r>
            <w:r w:rsidR="00443C97" w:rsidRPr="00443C97">
              <w:rPr>
                <w:rFonts w:asciiTheme="minorHAnsi" w:hAnsiTheme="minorHAnsi" w:cstheme="minorHAnsi"/>
                <w:b/>
                <w:sz w:val="20"/>
                <w:szCs w:val="20"/>
                <w:lang w:val="sk-SK"/>
              </w:rPr>
              <w:t>Motivačný príspevok</w:t>
            </w:r>
            <w:r w:rsidR="00443C97">
              <w:rPr>
                <w:rFonts w:asciiTheme="minorHAnsi" w:hAnsiTheme="minorHAnsi" w:cstheme="minorHAnsi"/>
                <w:b/>
                <w:sz w:val="20"/>
                <w:szCs w:val="20"/>
                <w:lang w:val="sk-SK"/>
              </w:rPr>
              <w:t>)</w:t>
            </w:r>
          </w:p>
          <w:p w14:paraId="16602C0D" w14:textId="67C404C8" w:rsidR="00ED1D61" w:rsidRPr="00B212C0" w:rsidRDefault="00B212C0" w:rsidP="00666560">
            <w:pPr>
              <w:widowControl/>
              <w:autoSpaceDE/>
              <w:autoSpaceDN/>
              <w:contextualSpacing/>
              <w:jc w:val="both"/>
              <w:rPr>
                <w:rFonts w:asciiTheme="minorHAnsi" w:hAnsiTheme="minorHAnsi" w:cstheme="minorHAnsi"/>
                <w:sz w:val="20"/>
                <w:szCs w:val="20"/>
                <w:lang w:val="sk-SK"/>
              </w:rPr>
            </w:pPr>
            <w:r>
              <w:rPr>
                <w:rFonts w:asciiTheme="minorHAnsi" w:hAnsiTheme="minorHAnsi" w:cstheme="minorHAnsi"/>
                <w:sz w:val="20"/>
                <w:szCs w:val="20"/>
                <w:lang w:val="sk-SK"/>
              </w:rPr>
              <w:t>P</w:t>
            </w:r>
            <w:r w:rsidR="00ED1D61" w:rsidRPr="00B212C0">
              <w:rPr>
                <w:rFonts w:asciiTheme="minorHAnsi" w:hAnsiTheme="minorHAnsi" w:cstheme="minorHAnsi"/>
                <w:sz w:val="20"/>
                <w:szCs w:val="20"/>
                <w:lang w:val="sk-SK"/>
              </w:rPr>
              <w:t xml:space="preserve">odpora začlenenia </w:t>
            </w:r>
            <w:proofErr w:type="spellStart"/>
            <w:r w:rsidR="00ED1D61" w:rsidRPr="00B212C0">
              <w:rPr>
                <w:rFonts w:asciiTheme="minorHAnsi" w:hAnsiTheme="minorHAnsi" w:cstheme="minorHAnsi"/>
                <w:sz w:val="20"/>
                <w:szCs w:val="20"/>
                <w:lang w:val="sk-SK"/>
              </w:rPr>
              <w:t>ZUoZ</w:t>
            </w:r>
            <w:proofErr w:type="spellEnd"/>
            <w:r w:rsidR="00ED1D61" w:rsidRPr="00B212C0">
              <w:rPr>
                <w:rFonts w:asciiTheme="minorHAnsi" w:hAnsiTheme="minorHAnsi" w:cstheme="minorHAnsi"/>
                <w:sz w:val="20"/>
                <w:szCs w:val="20"/>
                <w:lang w:val="sk-SK"/>
              </w:rPr>
              <w:t>, ktorý bol členom domácnosti, ktorej sa poskytuje pomoc v hmotnej núdzi, na trh práce. Účelom príspevku je zvýšenie motivácie k stabilnému zamestnaniu a postup</w:t>
            </w:r>
            <w:r w:rsidR="00742A26">
              <w:rPr>
                <w:rFonts w:asciiTheme="minorHAnsi" w:hAnsiTheme="minorHAnsi" w:cstheme="minorHAnsi"/>
                <w:sz w:val="20"/>
                <w:szCs w:val="20"/>
                <w:lang w:val="sk-SK"/>
              </w:rPr>
              <w:t>nému útlmu aktivačnej činnosti.</w:t>
            </w:r>
            <w:r w:rsidR="00AB490B">
              <w:rPr>
                <w:rFonts w:asciiTheme="minorHAnsi" w:hAnsiTheme="minorHAnsi" w:cstheme="minorHAnsi"/>
                <w:sz w:val="20"/>
                <w:szCs w:val="20"/>
                <w:lang w:val="sk-SK"/>
              </w:rPr>
              <w:t xml:space="preserve"> </w:t>
            </w:r>
            <w:r w:rsidR="00AB490B" w:rsidRPr="009660E3">
              <w:rPr>
                <w:rFonts w:asciiTheme="minorHAnsi" w:hAnsiTheme="minorHAnsi" w:cstheme="minorHAnsi"/>
                <w:sz w:val="20"/>
                <w:szCs w:val="20"/>
                <w:lang w:val="sk-SK"/>
              </w:rPr>
              <w:t>Dĺžka podpory</w:t>
            </w:r>
            <w:r w:rsidR="006A6CF8">
              <w:rPr>
                <w:rFonts w:asciiTheme="minorHAnsi" w:hAnsiTheme="minorHAnsi" w:cstheme="minorHAnsi"/>
                <w:sz w:val="20"/>
                <w:szCs w:val="20"/>
                <w:lang w:val="sk-SK"/>
              </w:rPr>
              <w:t xml:space="preserve"> a</w:t>
            </w:r>
            <w:r w:rsidR="00AB490B" w:rsidRPr="009660E3">
              <w:rPr>
                <w:rFonts w:asciiTheme="minorHAnsi" w:hAnsiTheme="minorHAnsi" w:cstheme="minorHAnsi"/>
                <w:sz w:val="20"/>
                <w:szCs w:val="20"/>
                <w:lang w:val="sk-SK"/>
              </w:rPr>
              <w:t xml:space="preserve"> jej výška</w:t>
            </w:r>
            <w:r w:rsidR="00AB490B">
              <w:rPr>
                <w:rFonts w:asciiTheme="minorHAnsi" w:hAnsiTheme="minorHAnsi" w:cstheme="minorHAnsi"/>
                <w:sz w:val="20"/>
                <w:szCs w:val="20"/>
                <w:lang w:val="sk-SK"/>
              </w:rPr>
              <w:t xml:space="preserve"> sú</w:t>
            </w:r>
            <w:r w:rsidR="00AB490B" w:rsidRPr="009660E3">
              <w:rPr>
                <w:rFonts w:asciiTheme="minorHAnsi" w:hAnsiTheme="minorHAnsi" w:cstheme="minorHAnsi"/>
                <w:sz w:val="20"/>
                <w:szCs w:val="20"/>
                <w:lang w:val="sk-SK"/>
              </w:rPr>
              <w:t xml:space="preserve"> stanovené v Prílohe č. 1.</w:t>
            </w:r>
          </w:p>
          <w:p w14:paraId="0286BB61" w14:textId="77777777" w:rsidR="00ED1D61" w:rsidRPr="009951DE" w:rsidRDefault="00ED1D61" w:rsidP="00666560">
            <w:pPr>
              <w:pStyle w:val="Odsekzoznamu"/>
              <w:ind w:left="360"/>
              <w:jc w:val="both"/>
              <w:rPr>
                <w:rFonts w:asciiTheme="minorHAnsi" w:hAnsiTheme="minorHAnsi" w:cstheme="minorHAnsi"/>
                <w:sz w:val="20"/>
                <w:szCs w:val="20"/>
                <w:lang w:val="sk-SK"/>
              </w:rPr>
            </w:pPr>
          </w:p>
          <w:p w14:paraId="05CF24C0" w14:textId="30CD7A27" w:rsidR="00B212C0" w:rsidRPr="00B212C0" w:rsidRDefault="00B212C0" w:rsidP="00666560">
            <w:pPr>
              <w:jc w:val="both"/>
              <w:rPr>
                <w:rFonts w:asciiTheme="minorHAnsi" w:eastAsia="Times New Roman" w:hAnsiTheme="minorHAnsi" w:cstheme="minorHAnsi"/>
                <w:b/>
                <w:sz w:val="20"/>
                <w:szCs w:val="20"/>
                <w:lang w:val="sk-SK"/>
              </w:rPr>
            </w:pPr>
            <w:proofErr w:type="spellStart"/>
            <w:r w:rsidRPr="00B212C0">
              <w:rPr>
                <w:rFonts w:asciiTheme="minorHAnsi" w:eastAsia="Times New Roman" w:hAnsiTheme="minorHAnsi" w:cstheme="minorHAnsi"/>
                <w:b/>
                <w:sz w:val="20"/>
                <w:szCs w:val="20"/>
                <w:lang w:val="sk-SK"/>
              </w:rPr>
              <w:t>Podaktivita</w:t>
            </w:r>
            <w:proofErr w:type="spellEnd"/>
            <w:r w:rsidRPr="00B212C0">
              <w:rPr>
                <w:rFonts w:asciiTheme="minorHAnsi" w:eastAsia="Times New Roman" w:hAnsiTheme="minorHAnsi" w:cstheme="minorHAnsi"/>
                <w:b/>
                <w:sz w:val="20"/>
                <w:szCs w:val="20"/>
                <w:lang w:val="sk-SK"/>
              </w:rPr>
              <w:t xml:space="preserve"> 4:</w:t>
            </w:r>
            <w:r w:rsidR="00B22CF1">
              <w:rPr>
                <w:rFonts w:asciiTheme="minorHAnsi" w:eastAsia="Times New Roman" w:hAnsiTheme="minorHAnsi" w:cstheme="minorHAnsi"/>
                <w:b/>
                <w:sz w:val="20"/>
                <w:szCs w:val="20"/>
                <w:lang w:val="sk-SK"/>
              </w:rPr>
              <w:t xml:space="preserve"> </w:t>
            </w:r>
            <w:r w:rsidR="00B22CF1" w:rsidRPr="009951DE">
              <w:rPr>
                <w:rFonts w:asciiTheme="minorHAnsi" w:hAnsiTheme="minorHAnsi" w:cstheme="minorHAnsi"/>
                <w:b/>
                <w:sz w:val="20"/>
                <w:szCs w:val="20"/>
                <w:lang w:val="sk-SK"/>
              </w:rPr>
              <w:t xml:space="preserve">Poskytovanie finančných príspevkov zamestnávateľom a súčasne aj </w:t>
            </w:r>
            <w:proofErr w:type="spellStart"/>
            <w:r w:rsidR="00B22CF1" w:rsidRPr="009951DE">
              <w:rPr>
                <w:rFonts w:asciiTheme="minorHAnsi" w:hAnsiTheme="minorHAnsi" w:cstheme="minorHAnsi"/>
                <w:b/>
                <w:sz w:val="20"/>
                <w:szCs w:val="20"/>
                <w:lang w:val="sk-SK"/>
              </w:rPr>
              <w:t>ZUoZ</w:t>
            </w:r>
            <w:proofErr w:type="spellEnd"/>
            <w:r w:rsidR="00B22CF1">
              <w:rPr>
                <w:rFonts w:asciiTheme="minorHAnsi" w:hAnsiTheme="minorHAnsi" w:cstheme="minorHAnsi"/>
                <w:b/>
                <w:sz w:val="20"/>
                <w:szCs w:val="20"/>
                <w:lang w:val="sk-SK"/>
              </w:rPr>
              <w:t xml:space="preserve"> (</w:t>
            </w:r>
            <w:r w:rsidR="00B22CF1" w:rsidRPr="0036177C">
              <w:rPr>
                <w:rFonts w:asciiTheme="minorHAnsi" w:hAnsiTheme="minorHAnsi" w:cstheme="minorHAnsi"/>
                <w:b/>
                <w:sz w:val="20"/>
                <w:szCs w:val="20"/>
                <w:lang w:val="sk-SK"/>
              </w:rPr>
              <w:t>Práca na skúšku)</w:t>
            </w:r>
          </w:p>
          <w:p w14:paraId="76C1892E" w14:textId="3892E88A" w:rsidR="00ED1D61" w:rsidRDefault="00B22CF1" w:rsidP="00666560">
            <w:pPr>
              <w:jc w:val="both"/>
              <w:rPr>
                <w:rFonts w:asciiTheme="minorHAnsi" w:hAnsiTheme="minorHAnsi" w:cstheme="minorHAnsi"/>
                <w:sz w:val="20"/>
                <w:szCs w:val="20"/>
                <w:lang w:val="sk-SK"/>
              </w:rPr>
            </w:pPr>
            <w:r>
              <w:rPr>
                <w:rFonts w:asciiTheme="minorHAnsi" w:hAnsiTheme="minorHAnsi" w:cstheme="minorHAnsi"/>
                <w:sz w:val="20"/>
                <w:szCs w:val="20"/>
                <w:lang w:val="sk-SK"/>
              </w:rPr>
              <w:t>P</w:t>
            </w:r>
            <w:r w:rsidR="00ED1D61" w:rsidRPr="009951DE">
              <w:rPr>
                <w:rFonts w:asciiTheme="minorHAnsi" w:hAnsiTheme="minorHAnsi" w:cstheme="minorHAnsi"/>
                <w:sz w:val="20"/>
                <w:szCs w:val="20"/>
                <w:lang w:val="sk-SK"/>
              </w:rPr>
              <w:t xml:space="preserve">odpora práce </w:t>
            </w:r>
            <w:r w:rsidR="00691AA4">
              <w:rPr>
                <w:rFonts w:asciiTheme="minorHAnsi" w:hAnsiTheme="minorHAnsi" w:cstheme="minorHAnsi"/>
                <w:sz w:val="20"/>
                <w:szCs w:val="20"/>
                <w:lang w:val="sk-SK"/>
              </w:rPr>
              <w:t>OZP</w:t>
            </w:r>
            <w:r w:rsidR="00ED1D61" w:rsidRPr="009951DE">
              <w:rPr>
                <w:rFonts w:asciiTheme="minorHAnsi" w:hAnsiTheme="minorHAnsi" w:cstheme="minorHAnsi"/>
                <w:sz w:val="20"/>
                <w:szCs w:val="20"/>
                <w:lang w:val="sk-SK"/>
              </w:rPr>
              <w:t xml:space="preserve"> a DNO poskytnutím </w:t>
            </w:r>
            <w:bookmarkStart w:id="13" w:name="_Hlk132698978"/>
            <w:r w:rsidR="00ED1D61" w:rsidRPr="009951DE">
              <w:rPr>
                <w:rFonts w:asciiTheme="minorHAnsi" w:hAnsiTheme="minorHAnsi" w:cstheme="minorHAnsi"/>
                <w:sz w:val="20"/>
                <w:szCs w:val="20"/>
                <w:lang w:val="sk-SK"/>
              </w:rPr>
              <w:t xml:space="preserve">príspevku zamestnávateľovi na úhradu časti nevyhnutných nákladov </w:t>
            </w:r>
            <w:r w:rsidR="00E03520">
              <w:rPr>
                <w:rFonts w:asciiTheme="minorHAnsi" w:hAnsiTheme="minorHAnsi" w:cstheme="minorHAnsi"/>
                <w:sz w:val="20"/>
                <w:szCs w:val="20"/>
                <w:lang w:val="sk-SK"/>
              </w:rPr>
              <w:t xml:space="preserve">súvisiacich s prácou na skúšku </w:t>
            </w:r>
            <w:r w:rsidR="00ED1D61" w:rsidRPr="009951DE">
              <w:rPr>
                <w:rFonts w:asciiTheme="minorHAnsi" w:hAnsiTheme="minorHAnsi" w:cstheme="minorHAnsi"/>
                <w:sz w:val="20"/>
                <w:szCs w:val="20"/>
                <w:lang w:val="sk-SK"/>
              </w:rPr>
              <w:t xml:space="preserve">a poskytnutím príspevku </w:t>
            </w:r>
            <w:proofErr w:type="spellStart"/>
            <w:r>
              <w:rPr>
                <w:rFonts w:asciiTheme="minorHAnsi" w:hAnsiTheme="minorHAnsi" w:cstheme="minorHAnsi"/>
                <w:sz w:val="20"/>
                <w:szCs w:val="20"/>
                <w:lang w:val="sk-SK"/>
              </w:rPr>
              <w:t>UoZ</w:t>
            </w:r>
            <w:proofErr w:type="spellEnd"/>
            <w:r w:rsidR="00E03520">
              <w:rPr>
                <w:rFonts w:asciiTheme="minorHAnsi" w:hAnsiTheme="minorHAnsi" w:cstheme="minorHAnsi"/>
                <w:sz w:val="20"/>
                <w:szCs w:val="20"/>
                <w:lang w:val="sk-SK"/>
              </w:rPr>
              <w:t xml:space="preserve">, ktorý je </w:t>
            </w:r>
            <w:r w:rsidR="00691AA4">
              <w:rPr>
                <w:rFonts w:asciiTheme="minorHAnsi" w:hAnsiTheme="minorHAnsi" w:cstheme="minorHAnsi"/>
                <w:sz w:val="20"/>
                <w:szCs w:val="20"/>
                <w:lang w:val="sk-SK"/>
              </w:rPr>
              <w:t>OZP</w:t>
            </w:r>
            <w:r w:rsidR="00E03520">
              <w:rPr>
                <w:rFonts w:asciiTheme="minorHAnsi" w:hAnsiTheme="minorHAnsi" w:cstheme="minorHAnsi"/>
                <w:sz w:val="20"/>
                <w:szCs w:val="20"/>
                <w:lang w:val="sk-SK"/>
              </w:rPr>
              <w:t xml:space="preserve"> alebo DNO </w:t>
            </w:r>
            <w:r w:rsidR="00ED1D61" w:rsidRPr="009951DE">
              <w:rPr>
                <w:rFonts w:asciiTheme="minorHAnsi" w:hAnsiTheme="minorHAnsi" w:cstheme="minorHAnsi"/>
                <w:sz w:val="20"/>
                <w:szCs w:val="20"/>
                <w:lang w:val="sk-SK"/>
              </w:rPr>
              <w:t xml:space="preserve">vo výške </w:t>
            </w:r>
            <w:r w:rsidR="00A557E4">
              <w:rPr>
                <w:rFonts w:asciiTheme="minorHAnsi" w:hAnsiTheme="minorHAnsi" w:cstheme="minorHAnsi"/>
                <w:sz w:val="20"/>
                <w:szCs w:val="20"/>
                <w:lang w:val="sk-SK"/>
              </w:rPr>
              <w:t xml:space="preserve">sumy </w:t>
            </w:r>
            <w:r w:rsidR="00ED1D61" w:rsidRPr="009951DE">
              <w:rPr>
                <w:rFonts w:asciiTheme="minorHAnsi" w:hAnsiTheme="minorHAnsi" w:cstheme="minorHAnsi"/>
                <w:sz w:val="20"/>
                <w:szCs w:val="20"/>
                <w:lang w:val="sk-SK"/>
              </w:rPr>
              <w:t>ži</w:t>
            </w:r>
            <w:r w:rsidR="00FE61DB">
              <w:rPr>
                <w:rFonts w:asciiTheme="minorHAnsi" w:hAnsiTheme="minorHAnsi" w:cstheme="minorHAnsi"/>
                <w:sz w:val="20"/>
                <w:szCs w:val="20"/>
                <w:lang w:val="sk-SK"/>
              </w:rPr>
              <w:t>votného minima</w:t>
            </w:r>
            <w:r w:rsidR="008667BF">
              <w:rPr>
                <w:rFonts w:asciiTheme="minorHAnsi" w:hAnsiTheme="minorHAnsi" w:cstheme="minorHAnsi"/>
                <w:sz w:val="20"/>
                <w:szCs w:val="20"/>
                <w:lang w:val="sk-SK"/>
              </w:rPr>
              <w:t>, na úhradu nevyhnutných výdavkov spojených s vykonávaním práce na skúšku</w:t>
            </w:r>
            <w:r w:rsidR="009D75BF">
              <w:rPr>
                <w:rFonts w:asciiTheme="minorHAnsi" w:hAnsiTheme="minorHAnsi" w:cstheme="minorHAnsi"/>
                <w:sz w:val="20"/>
                <w:szCs w:val="20"/>
                <w:lang w:val="sk-SK"/>
              </w:rPr>
              <w:t>, ak sa práca na skúšku vykonáva v rozsahu 20 hodín týždenne</w:t>
            </w:r>
            <w:r w:rsidR="008667BF">
              <w:rPr>
                <w:rFonts w:asciiTheme="minorHAnsi" w:hAnsiTheme="minorHAnsi" w:cstheme="minorHAnsi"/>
                <w:sz w:val="20"/>
                <w:szCs w:val="20"/>
                <w:lang w:val="sk-SK"/>
              </w:rPr>
              <w:t xml:space="preserve">. </w:t>
            </w:r>
            <w:bookmarkEnd w:id="13"/>
            <w:r w:rsidR="00AA291F">
              <w:rPr>
                <w:rFonts w:asciiTheme="minorHAnsi" w:hAnsiTheme="minorHAnsi" w:cstheme="minorHAnsi"/>
                <w:sz w:val="20"/>
                <w:szCs w:val="20"/>
                <w:lang w:val="sk-SK"/>
              </w:rPr>
              <w:t>V prípade nižšie</w:t>
            </w:r>
            <w:r w:rsidR="00691AA4">
              <w:rPr>
                <w:rFonts w:asciiTheme="minorHAnsi" w:hAnsiTheme="minorHAnsi" w:cstheme="minorHAnsi"/>
                <w:sz w:val="20"/>
                <w:szCs w:val="20"/>
                <w:lang w:val="sk-SK"/>
              </w:rPr>
              <w:t>ho</w:t>
            </w:r>
            <w:r w:rsidR="00AA291F">
              <w:rPr>
                <w:rFonts w:asciiTheme="minorHAnsi" w:hAnsiTheme="minorHAnsi" w:cstheme="minorHAnsi"/>
                <w:sz w:val="20"/>
                <w:szCs w:val="20"/>
                <w:lang w:val="sk-SK"/>
              </w:rPr>
              <w:t xml:space="preserve"> rozsahu </w:t>
            </w:r>
            <w:r w:rsidR="00A557E4">
              <w:rPr>
                <w:rFonts w:asciiTheme="minorHAnsi" w:hAnsiTheme="minorHAnsi" w:cstheme="minorHAnsi"/>
                <w:sz w:val="20"/>
                <w:szCs w:val="20"/>
                <w:lang w:val="sk-SK"/>
              </w:rPr>
              <w:t xml:space="preserve">vykonávania práce na skúšku </w:t>
            </w:r>
            <w:r w:rsidR="00AA291F">
              <w:rPr>
                <w:rFonts w:asciiTheme="minorHAnsi" w:hAnsiTheme="minorHAnsi" w:cstheme="minorHAnsi"/>
                <w:sz w:val="20"/>
                <w:szCs w:val="20"/>
                <w:lang w:val="sk-SK"/>
              </w:rPr>
              <w:t>sa výška príspevk</w:t>
            </w:r>
            <w:r w:rsidR="00C77176">
              <w:rPr>
                <w:rFonts w:asciiTheme="minorHAnsi" w:hAnsiTheme="minorHAnsi" w:cstheme="minorHAnsi"/>
                <w:sz w:val="20"/>
                <w:szCs w:val="20"/>
                <w:lang w:val="sk-SK"/>
              </w:rPr>
              <w:t>ov</w:t>
            </w:r>
            <w:r w:rsidR="00AA291F">
              <w:rPr>
                <w:rFonts w:asciiTheme="minorHAnsi" w:hAnsiTheme="minorHAnsi" w:cstheme="minorHAnsi"/>
                <w:sz w:val="20"/>
                <w:szCs w:val="20"/>
                <w:lang w:val="sk-SK"/>
              </w:rPr>
              <w:t xml:space="preserve"> alikvotne kráti. </w:t>
            </w:r>
            <w:r w:rsidR="00ED1D61" w:rsidRPr="001941AD">
              <w:rPr>
                <w:rFonts w:asciiTheme="minorHAnsi" w:hAnsiTheme="minorHAnsi" w:cstheme="minorHAnsi"/>
                <w:sz w:val="20"/>
                <w:szCs w:val="20"/>
                <w:lang w:val="sk-SK"/>
              </w:rPr>
              <w:t xml:space="preserve">Podpora je poskytovaná </w:t>
            </w:r>
            <w:r w:rsidR="00283797">
              <w:rPr>
                <w:rFonts w:asciiTheme="minorHAnsi" w:hAnsiTheme="minorHAnsi" w:cstheme="minorHAnsi"/>
                <w:sz w:val="20"/>
                <w:szCs w:val="20"/>
                <w:lang w:val="sk-SK"/>
              </w:rPr>
              <w:t xml:space="preserve">aj </w:t>
            </w:r>
            <w:r w:rsidR="00ED1D61" w:rsidRPr="001941AD">
              <w:rPr>
                <w:rFonts w:asciiTheme="minorHAnsi" w:hAnsiTheme="minorHAnsi" w:cstheme="minorHAnsi"/>
                <w:sz w:val="20"/>
                <w:szCs w:val="20"/>
                <w:lang w:val="sk-SK"/>
              </w:rPr>
              <w:t>v spolupráci s APZ.</w:t>
            </w:r>
            <w:r w:rsidR="00AB490B">
              <w:rPr>
                <w:rFonts w:asciiTheme="minorHAnsi" w:hAnsiTheme="minorHAnsi" w:cstheme="minorHAnsi"/>
                <w:sz w:val="20"/>
                <w:szCs w:val="20"/>
                <w:lang w:val="sk-SK"/>
              </w:rPr>
              <w:t xml:space="preserve"> </w:t>
            </w:r>
            <w:r w:rsidR="00AB490B" w:rsidRPr="009660E3">
              <w:rPr>
                <w:rFonts w:asciiTheme="minorHAnsi" w:hAnsiTheme="minorHAnsi" w:cstheme="minorHAnsi"/>
                <w:sz w:val="20"/>
                <w:szCs w:val="20"/>
                <w:lang w:val="sk-SK"/>
              </w:rPr>
              <w:t>Dĺžka podpory</w:t>
            </w:r>
            <w:r w:rsidR="007F4DC3">
              <w:rPr>
                <w:rFonts w:asciiTheme="minorHAnsi" w:hAnsiTheme="minorHAnsi" w:cstheme="minorHAnsi"/>
                <w:sz w:val="20"/>
                <w:szCs w:val="20"/>
                <w:lang w:val="sk-SK"/>
              </w:rPr>
              <w:t xml:space="preserve"> </w:t>
            </w:r>
            <w:r w:rsidR="006A6CF8">
              <w:rPr>
                <w:rFonts w:asciiTheme="minorHAnsi" w:hAnsiTheme="minorHAnsi" w:cstheme="minorHAnsi"/>
                <w:sz w:val="20"/>
                <w:szCs w:val="20"/>
                <w:lang w:val="sk-SK"/>
              </w:rPr>
              <w:t>je stanovená</w:t>
            </w:r>
            <w:r w:rsidR="00AB490B" w:rsidRPr="009660E3">
              <w:rPr>
                <w:rFonts w:asciiTheme="minorHAnsi" w:hAnsiTheme="minorHAnsi" w:cstheme="minorHAnsi"/>
                <w:sz w:val="20"/>
                <w:szCs w:val="20"/>
                <w:lang w:val="sk-SK"/>
              </w:rPr>
              <w:t xml:space="preserve"> v Prílohe č. 1.</w:t>
            </w:r>
          </w:p>
          <w:p w14:paraId="5D500528" w14:textId="7E2F2F04" w:rsidR="00AB490B" w:rsidRPr="009951DE" w:rsidRDefault="00AB490B" w:rsidP="00666560">
            <w:pPr>
              <w:jc w:val="both"/>
              <w:rPr>
                <w:rFonts w:asciiTheme="minorHAnsi" w:hAnsiTheme="minorHAnsi" w:cstheme="minorHAnsi"/>
                <w:sz w:val="20"/>
                <w:szCs w:val="20"/>
                <w:lang w:val="sk-SK"/>
              </w:rPr>
            </w:pPr>
          </w:p>
          <w:p w14:paraId="39EE07AE" w14:textId="77777777" w:rsidR="00B97947" w:rsidRPr="009951DE" w:rsidRDefault="00B97947"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Pri poskytovaní </w:t>
            </w:r>
            <w:r w:rsidR="005E6052" w:rsidRPr="009951DE">
              <w:rPr>
                <w:rFonts w:asciiTheme="minorHAnsi" w:hAnsiTheme="minorHAnsi" w:cstheme="minorHAnsi"/>
                <w:sz w:val="20"/>
                <w:szCs w:val="20"/>
                <w:lang w:val="sk-SK"/>
              </w:rPr>
              <w:t xml:space="preserve">príspevkov </w:t>
            </w:r>
            <w:r w:rsidRPr="009951DE">
              <w:rPr>
                <w:rFonts w:asciiTheme="minorHAnsi" w:hAnsiTheme="minorHAnsi" w:cstheme="minorHAnsi"/>
                <w:sz w:val="20"/>
                <w:szCs w:val="20"/>
                <w:lang w:val="sk-SK"/>
              </w:rPr>
              <w:t>bude žiadateľ využívať vlastné personálne, materiálne, priestorové, technické možnosti.</w:t>
            </w:r>
          </w:p>
          <w:p w14:paraId="7BA95DF9" w14:textId="77777777" w:rsidR="00B97947" w:rsidRPr="009951DE" w:rsidRDefault="00B97947" w:rsidP="00666560">
            <w:pPr>
              <w:jc w:val="both"/>
              <w:rPr>
                <w:rFonts w:asciiTheme="minorHAnsi" w:hAnsiTheme="minorHAnsi" w:cstheme="minorHAnsi"/>
                <w:sz w:val="20"/>
                <w:szCs w:val="20"/>
                <w:lang w:val="sk-SK"/>
              </w:rPr>
            </w:pPr>
          </w:p>
          <w:p w14:paraId="2B870967" w14:textId="77777777" w:rsidR="00B97947" w:rsidRPr="009951DE" w:rsidRDefault="00B97947"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Verejné obstarávania v súvislosti s týmto projektom nie je plánované.</w:t>
            </w:r>
          </w:p>
          <w:p w14:paraId="76807647" w14:textId="77777777" w:rsidR="00B97947" w:rsidRPr="009951DE" w:rsidRDefault="00B97947" w:rsidP="00666560">
            <w:pPr>
              <w:jc w:val="both"/>
              <w:rPr>
                <w:rFonts w:asciiTheme="minorHAnsi" w:hAnsiTheme="minorHAnsi" w:cstheme="minorHAnsi"/>
                <w:sz w:val="20"/>
                <w:szCs w:val="20"/>
                <w:lang w:val="sk-SK"/>
              </w:rPr>
            </w:pPr>
          </w:p>
          <w:p w14:paraId="39467509" w14:textId="0BA2D201" w:rsidR="00B97947" w:rsidRDefault="002B111A" w:rsidP="00666560">
            <w:pPr>
              <w:jc w:val="both"/>
              <w:rPr>
                <w:rFonts w:asciiTheme="minorHAnsi" w:hAnsiTheme="minorHAnsi" w:cstheme="minorHAnsi"/>
                <w:sz w:val="20"/>
                <w:szCs w:val="20"/>
                <w:lang w:val="sk-SK"/>
              </w:rPr>
            </w:pPr>
            <w:r>
              <w:rPr>
                <w:rFonts w:asciiTheme="minorHAnsi" w:hAnsiTheme="minorHAnsi" w:cstheme="minorHAnsi"/>
                <w:sz w:val="20"/>
                <w:szCs w:val="20"/>
                <w:lang w:val="sk-SK"/>
              </w:rPr>
              <w:t>NP</w:t>
            </w:r>
            <w:r w:rsidR="00DE744E" w:rsidRPr="009951DE">
              <w:rPr>
                <w:rFonts w:asciiTheme="minorHAnsi" w:hAnsiTheme="minorHAnsi" w:cstheme="minorHAnsi"/>
                <w:sz w:val="20"/>
                <w:szCs w:val="20"/>
                <w:lang w:val="sk-SK"/>
              </w:rPr>
              <w:t xml:space="preserve"> priblíži </w:t>
            </w:r>
            <w:proofErr w:type="spellStart"/>
            <w:r w:rsidR="00DE744E" w:rsidRPr="009951DE">
              <w:rPr>
                <w:rFonts w:asciiTheme="minorHAnsi" w:hAnsiTheme="minorHAnsi" w:cstheme="minorHAnsi"/>
                <w:sz w:val="20"/>
                <w:szCs w:val="20"/>
                <w:lang w:val="sk-SK"/>
              </w:rPr>
              <w:t>ZUoZ</w:t>
            </w:r>
            <w:proofErr w:type="spellEnd"/>
            <w:r w:rsidR="00DE744E" w:rsidRPr="009951DE">
              <w:rPr>
                <w:rFonts w:asciiTheme="minorHAnsi" w:hAnsiTheme="minorHAnsi" w:cstheme="minorHAnsi"/>
                <w:sz w:val="20"/>
                <w:szCs w:val="20"/>
                <w:lang w:val="sk-SK"/>
              </w:rPr>
              <w:t xml:space="preserve"> k trhu práce. </w:t>
            </w:r>
            <w:r w:rsidR="00B97947" w:rsidRPr="009951DE">
              <w:rPr>
                <w:rFonts w:asciiTheme="minorHAnsi" w:hAnsiTheme="minorHAnsi" w:cstheme="minorHAnsi"/>
                <w:sz w:val="20"/>
                <w:szCs w:val="20"/>
                <w:lang w:val="sk-SK"/>
              </w:rPr>
              <w:t xml:space="preserve">Očakáva sa, že realizovaný NP prispeje k zlepšeniu uplatniteľnosti </w:t>
            </w:r>
            <w:r w:rsidR="00E15E80">
              <w:rPr>
                <w:rFonts w:asciiTheme="minorHAnsi" w:hAnsiTheme="minorHAnsi" w:cstheme="minorHAnsi"/>
                <w:sz w:val="20"/>
                <w:szCs w:val="20"/>
                <w:lang w:val="sk-SK"/>
              </w:rPr>
              <w:t>28 355</w:t>
            </w:r>
            <w:r w:rsidR="00E15E80" w:rsidRPr="00115E4E">
              <w:rPr>
                <w:rFonts w:asciiTheme="minorHAnsi" w:hAnsiTheme="minorHAnsi" w:cstheme="minorHAnsi"/>
                <w:sz w:val="20"/>
                <w:szCs w:val="20"/>
                <w:lang w:val="sk-SK"/>
              </w:rPr>
              <w:t xml:space="preserve"> </w:t>
            </w:r>
            <w:proofErr w:type="spellStart"/>
            <w:r w:rsidR="00B97947" w:rsidRPr="009951DE">
              <w:rPr>
                <w:rFonts w:asciiTheme="minorHAnsi" w:hAnsiTheme="minorHAnsi" w:cstheme="minorHAnsi"/>
                <w:sz w:val="20"/>
                <w:szCs w:val="20"/>
                <w:lang w:val="sk-SK"/>
              </w:rPr>
              <w:t>ZUoZ</w:t>
            </w:r>
            <w:proofErr w:type="spellEnd"/>
            <w:r w:rsidR="00B97947" w:rsidRPr="009951DE">
              <w:rPr>
                <w:rFonts w:asciiTheme="minorHAnsi" w:hAnsiTheme="minorHAnsi" w:cstheme="minorHAnsi"/>
                <w:sz w:val="20"/>
                <w:szCs w:val="20"/>
                <w:lang w:val="sk-SK"/>
              </w:rPr>
              <w:t xml:space="preserve"> a</w:t>
            </w:r>
            <w:r w:rsidR="00436716">
              <w:rPr>
                <w:rFonts w:asciiTheme="minorHAnsi" w:hAnsiTheme="minorHAnsi" w:cstheme="minorHAnsi"/>
                <w:sz w:val="20"/>
                <w:szCs w:val="20"/>
                <w:lang w:val="sk-SK"/>
              </w:rPr>
              <w:t> </w:t>
            </w:r>
            <w:r w:rsidR="00436716" w:rsidRPr="00436716">
              <w:rPr>
                <w:rFonts w:asciiTheme="minorHAnsi" w:hAnsiTheme="minorHAnsi" w:cstheme="minorHAnsi"/>
                <w:sz w:val="20"/>
                <w:szCs w:val="20"/>
                <w:lang w:val="sk-SK"/>
              </w:rPr>
              <w:t>11</w:t>
            </w:r>
            <w:r w:rsidR="00436716">
              <w:rPr>
                <w:rFonts w:asciiTheme="minorHAnsi" w:hAnsiTheme="minorHAnsi" w:cstheme="minorHAnsi"/>
                <w:sz w:val="20"/>
                <w:szCs w:val="20"/>
                <w:lang w:val="sk-SK"/>
              </w:rPr>
              <w:t xml:space="preserve"> </w:t>
            </w:r>
            <w:r w:rsidR="00E15E80">
              <w:rPr>
                <w:rFonts w:asciiTheme="minorHAnsi" w:hAnsiTheme="minorHAnsi" w:cstheme="minorHAnsi"/>
                <w:sz w:val="20"/>
                <w:szCs w:val="20"/>
                <w:lang w:val="sk-SK"/>
              </w:rPr>
              <w:t>121</w:t>
            </w:r>
            <w:r w:rsidR="00436716">
              <w:rPr>
                <w:rFonts w:asciiTheme="minorHAnsi" w:hAnsiTheme="minorHAnsi" w:cstheme="minorHAnsi"/>
                <w:sz w:val="20"/>
                <w:szCs w:val="20"/>
                <w:lang w:val="sk-SK"/>
              </w:rPr>
              <w:t xml:space="preserve"> mladých</w:t>
            </w:r>
            <w:r w:rsidR="00010204">
              <w:rPr>
                <w:rFonts w:asciiTheme="minorHAnsi" w:hAnsiTheme="minorHAnsi" w:cstheme="minorHAnsi"/>
                <w:sz w:val="20"/>
                <w:szCs w:val="20"/>
                <w:lang w:val="sk-SK"/>
              </w:rPr>
              <w:t xml:space="preserve"> </w:t>
            </w:r>
            <w:proofErr w:type="spellStart"/>
            <w:r w:rsidR="00B422D4" w:rsidRPr="009951DE">
              <w:rPr>
                <w:rFonts w:asciiTheme="minorHAnsi" w:hAnsiTheme="minorHAnsi" w:cstheme="minorHAnsi"/>
                <w:sz w:val="20"/>
                <w:szCs w:val="20"/>
                <w:lang w:val="sk-SK"/>
              </w:rPr>
              <w:t>UoZ</w:t>
            </w:r>
            <w:proofErr w:type="spellEnd"/>
            <w:r w:rsidR="00B97947" w:rsidRPr="009951DE">
              <w:rPr>
                <w:rFonts w:asciiTheme="minorHAnsi" w:hAnsiTheme="minorHAnsi" w:cstheme="minorHAnsi"/>
                <w:sz w:val="20"/>
                <w:szCs w:val="20"/>
                <w:lang w:val="sk-SK"/>
              </w:rPr>
              <w:t>.</w:t>
            </w:r>
          </w:p>
          <w:p w14:paraId="005F2844" w14:textId="1AC37110" w:rsidR="0014021F" w:rsidRDefault="0014021F" w:rsidP="00666560">
            <w:pPr>
              <w:jc w:val="both"/>
              <w:rPr>
                <w:rFonts w:asciiTheme="minorHAnsi" w:hAnsiTheme="minorHAnsi" w:cstheme="minorHAnsi"/>
                <w:sz w:val="20"/>
                <w:szCs w:val="20"/>
                <w:lang w:val="sk-SK"/>
              </w:rPr>
            </w:pPr>
          </w:p>
          <w:p w14:paraId="560B97BB" w14:textId="12312399" w:rsidR="00F46C0B" w:rsidRPr="00F46C0B" w:rsidRDefault="00F46C0B" w:rsidP="00F46C0B">
            <w:pPr>
              <w:jc w:val="both"/>
              <w:rPr>
                <w:ins w:id="14" w:author="Pecho Daniel" w:date="2023-05-05T14:19:00Z"/>
                <w:rFonts w:asciiTheme="minorHAnsi" w:hAnsiTheme="minorHAnsi" w:cstheme="minorHAnsi"/>
                <w:b/>
                <w:sz w:val="20"/>
                <w:szCs w:val="20"/>
                <w:lang w:val="sk-SK"/>
              </w:rPr>
            </w:pPr>
            <w:proofErr w:type="spellStart"/>
            <w:ins w:id="15" w:author="Pecho Daniel" w:date="2023-05-05T14:20:00Z">
              <w:r w:rsidRPr="00F46C0B">
                <w:rPr>
                  <w:rFonts w:asciiTheme="minorHAnsi" w:eastAsia="Times New Roman" w:hAnsiTheme="minorHAnsi" w:cstheme="minorHAnsi"/>
                  <w:b/>
                  <w:sz w:val="20"/>
                  <w:szCs w:val="20"/>
                  <w:lang w:val="sk-SK"/>
                </w:rPr>
                <w:t>Podaktivita</w:t>
              </w:r>
              <w:proofErr w:type="spellEnd"/>
              <w:r w:rsidRPr="00F46C0B">
                <w:rPr>
                  <w:rFonts w:asciiTheme="minorHAnsi" w:eastAsia="Times New Roman" w:hAnsiTheme="minorHAnsi" w:cstheme="minorHAnsi"/>
                  <w:b/>
                  <w:sz w:val="20"/>
                  <w:szCs w:val="20"/>
                  <w:lang w:val="sk-SK"/>
                </w:rPr>
                <w:t xml:space="preserve"> 5: </w:t>
              </w:r>
            </w:ins>
            <w:ins w:id="16" w:author="Pecho Daniel" w:date="2023-05-05T14:19:00Z">
              <w:r w:rsidRPr="00F46C0B">
                <w:rPr>
                  <w:rFonts w:asciiTheme="minorHAnsi" w:hAnsiTheme="minorHAnsi" w:cstheme="minorHAnsi"/>
                  <w:b/>
                  <w:sz w:val="20"/>
                  <w:szCs w:val="20"/>
                  <w:lang w:val="sk-SK"/>
                </w:rPr>
                <w:t>Udržanie občana so zdravotným postihnutím v zamestnaní na otvorenom trhu práce</w:t>
              </w:r>
            </w:ins>
            <w:r w:rsidR="00A75ABC">
              <w:rPr>
                <w:rFonts w:asciiTheme="minorHAnsi" w:hAnsiTheme="minorHAnsi" w:cstheme="minorHAnsi"/>
                <w:b/>
                <w:sz w:val="20"/>
                <w:szCs w:val="20"/>
                <w:lang w:val="sk-SK"/>
              </w:rPr>
              <w:t xml:space="preserve"> </w:t>
            </w:r>
            <w:ins w:id="17" w:author="Pecho Daniel" w:date="2023-05-05T14:58:00Z">
              <w:r w:rsidR="00A75ABC">
                <w:rPr>
                  <w:rFonts w:asciiTheme="minorHAnsi" w:hAnsiTheme="minorHAnsi" w:cstheme="minorHAnsi"/>
                  <w:b/>
                  <w:sz w:val="20"/>
                  <w:szCs w:val="20"/>
                  <w:lang w:val="sk-SK"/>
                </w:rPr>
                <w:t>(</w:t>
              </w:r>
              <w:r w:rsidR="00A75ABC" w:rsidRPr="00A75ABC">
                <w:rPr>
                  <w:rFonts w:asciiTheme="minorHAnsi" w:hAnsiTheme="minorHAnsi" w:cstheme="minorHAnsi"/>
                  <w:b/>
                  <w:sz w:val="20"/>
                  <w:szCs w:val="20"/>
                  <w:lang w:val="sk-SK"/>
                </w:rPr>
                <w:t>Udržanie OZP na otvorenom trhu práce</w:t>
              </w:r>
            </w:ins>
            <w:ins w:id="18" w:author="Pecho Daniel" w:date="2023-05-05T14:59:00Z">
              <w:r w:rsidR="00A75ABC">
                <w:rPr>
                  <w:rFonts w:asciiTheme="minorHAnsi" w:hAnsiTheme="minorHAnsi" w:cstheme="minorHAnsi"/>
                  <w:b/>
                  <w:sz w:val="20"/>
                  <w:szCs w:val="20"/>
                  <w:lang w:val="sk-SK"/>
                </w:rPr>
                <w:t>)</w:t>
              </w:r>
            </w:ins>
          </w:p>
          <w:p w14:paraId="56D537F8" w14:textId="0C4694E0" w:rsidR="0014021F" w:rsidRPr="009951DE" w:rsidRDefault="00F46C0B" w:rsidP="00F46C0B">
            <w:pPr>
              <w:jc w:val="both"/>
              <w:rPr>
                <w:rFonts w:asciiTheme="minorHAnsi" w:hAnsiTheme="minorHAnsi" w:cstheme="minorHAnsi"/>
                <w:sz w:val="20"/>
                <w:szCs w:val="20"/>
                <w:lang w:val="sk-SK"/>
              </w:rPr>
            </w:pPr>
            <w:ins w:id="19" w:author="Pecho Daniel" w:date="2023-05-05T14:19:00Z">
              <w:r w:rsidRPr="00F46C0B">
                <w:rPr>
                  <w:rFonts w:asciiTheme="minorHAnsi" w:hAnsiTheme="minorHAnsi" w:cstheme="minorHAnsi"/>
                  <w:sz w:val="20"/>
                  <w:szCs w:val="20"/>
                  <w:lang w:val="sk-SK"/>
                </w:rPr>
                <w:t>Podpora udržania v zamestnaní zamestnanca, ktorý sa stal p</w:t>
              </w:r>
              <w:r>
                <w:rPr>
                  <w:rFonts w:asciiTheme="minorHAnsi" w:hAnsiTheme="minorHAnsi" w:cstheme="minorHAnsi"/>
                  <w:sz w:val="20"/>
                  <w:szCs w:val="20"/>
                  <w:lang w:val="sk-SK"/>
                </w:rPr>
                <w:t>očas trvania pracovného pomeru</w:t>
              </w:r>
            </w:ins>
            <w:ins w:id="20" w:author="Pecho Daniel" w:date="2023-05-05T14:20:00Z">
              <w:r>
                <w:rPr>
                  <w:rFonts w:asciiTheme="minorHAnsi" w:hAnsiTheme="minorHAnsi" w:cstheme="minorHAnsi"/>
                  <w:sz w:val="20"/>
                  <w:szCs w:val="20"/>
                  <w:lang w:val="sk-SK"/>
                </w:rPr>
                <w:t xml:space="preserve"> </w:t>
              </w:r>
            </w:ins>
            <w:ins w:id="21" w:author="Pecho Daniel" w:date="2023-05-05T14:19:00Z">
              <w:r w:rsidRPr="00F46C0B">
                <w:rPr>
                  <w:rFonts w:asciiTheme="minorHAnsi" w:hAnsiTheme="minorHAnsi" w:cstheme="minorHAnsi"/>
                  <w:sz w:val="20"/>
                  <w:szCs w:val="20"/>
                  <w:lang w:val="sk-SK"/>
                </w:rPr>
                <w:t xml:space="preserve">občanom so zdravotným postihnutím u zamestnávateľa pôsobiaceho na otvorenom trhu práce. Motivácia zamestnávateľa zachovať pracovné miesto pre zamestnanca, na ktorom vykonával pracovnú činnosť pred jeho uznaním za invalidného podľa osobitného predpisu alebo zamestnávať zamestnanca na inom pracovnom mieste zodpovedajúcom jeho zdravotnému stavu, ak bol tento zamestnanec </w:t>
              </w:r>
              <w:r w:rsidRPr="00F46C0B">
                <w:rPr>
                  <w:rFonts w:asciiTheme="minorHAnsi" w:hAnsiTheme="minorHAnsi" w:cstheme="minorHAnsi"/>
                  <w:sz w:val="20"/>
                  <w:szCs w:val="20"/>
                  <w:lang w:val="sk-SK"/>
                </w:rPr>
                <w:lastRenderedPageBreak/>
                <w:t>uznaný za invalidného a z dôvodu zmeny zdravotného stavu nie je spôsobilým na vykonávanie doterajšej pracovnej  činnosti. Po uplynutí podpornej doby bude zamestnávateľ povinný udržať podporovaného zamestnanca so zdravotným postihnutím minimálne po dobu dĺžky poberania podporného obdobia. Dĺžka podpory a jej výška sú stanovené v Prílohe č. 1.</w:t>
              </w:r>
            </w:ins>
          </w:p>
          <w:p w14:paraId="5F049BD5" w14:textId="77777777" w:rsidR="00B97947" w:rsidRDefault="00B97947" w:rsidP="00666560">
            <w:pPr>
              <w:widowControl/>
              <w:adjustRightInd w:val="0"/>
              <w:contextualSpacing/>
              <w:jc w:val="both"/>
              <w:rPr>
                <w:rFonts w:asciiTheme="minorHAnsi" w:eastAsia="Times New Roman" w:hAnsiTheme="minorHAnsi" w:cstheme="minorHAnsi"/>
                <w:sz w:val="20"/>
                <w:szCs w:val="20"/>
                <w:lang w:val="sk-SK"/>
              </w:rPr>
            </w:pPr>
          </w:p>
          <w:p w14:paraId="4EDB11BF" w14:textId="77777777" w:rsidR="00B212C0" w:rsidRPr="00B212C0" w:rsidRDefault="00B212C0" w:rsidP="00666560">
            <w:pPr>
              <w:widowControl/>
              <w:adjustRightInd w:val="0"/>
              <w:contextualSpacing/>
              <w:jc w:val="both"/>
              <w:rPr>
                <w:rFonts w:asciiTheme="minorHAnsi" w:eastAsia="Times New Roman" w:hAnsiTheme="minorHAnsi" w:cstheme="minorHAnsi"/>
                <w:b/>
                <w:sz w:val="20"/>
                <w:szCs w:val="20"/>
                <w:lang w:val="sk-SK"/>
              </w:rPr>
            </w:pPr>
            <w:r w:rsidRPr="00B212C0">
              <w:rPr>
                <w:rFonts w:asciiTheme="minorHAnsi" w:eastAsia="Times New Roman" w:hAnsiTheme="minorHAnsi" w:cstheme="minorHAnsi"/>
                <w:b/>
                <w:sz w:val="20"/>
                <w:szCs w:val="20"/>
                <w:lang w:val="sk-SK"/>
              </w:rPr>
              <w:t>Aktivita 2:</w:t>
            </w:r>
          </w:p>
          <w:p w14:paraId="45449E49" w14:textId="77777777" w:rsidR="00B212C0" w:rsidRPr="009951DE" w:rsidRDefault="00B212C0" w:rsidP="00666560">
            <w:pPr>
              <w:widowControl/>
              <w:adjustRightInd w:val="0"/>
              <w:contextualSpacing/>
              <w:jc w:val="both"/>
              <w:rPr>
                <w:rFonts w:asciiTheme="minorHAnsi" w:eastAsia="Times New Roman" w:hAnsiTheme="minorHAnsi" w:cstheme="minorHAnsi"/>
                <w:sz w:val="20"/>
                <w:szCs w:val="20"/>
                <w:lang w:val="sk-SK"/>
              </w:rPr>
            </w:pPr>
          </w:p>
          <w:p w14:paraId="74791E73" w14:textId="77777777" w:rsidR="00B97947" w:rsidRPr="009951DE" w:rsidRDefault="00B97947"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 xml:space="preserve">LDR - </w:t>
            </w:r>
            <w:r w:rsidR="00677576" w:rsidRPr="009951DE">
              <w:rPr>
                <w:rFonts w:asciiTheme="minorHAnsi" w:eastAsia="Times New Roman" w:hAnsiTheme="minorHAnsi" w:cstheme="minorHAnsi"/>
                <w:b/>
                <w:sz w:val="20"/>
                <w:szCs w:val="20"/>
                <w:lang w:val="sk-SK"/>
              </w:rPr>
              <w:t>Poskytovanie finančných príspevkov znevýhodneným uchádzačom o zamestnanie na začatie vykonávania samostatnej zárobkovej činnosti</w:t>
            </w:r>
          </w:p>
          <w:p w14:paraId="65920A00" w14:textId="77777777" w:rsidR="00B97947" w:rsidRPr="009951DE" w:rsidRDefault="00B97947"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 xml:space="preserve">MDR - </w:t>
            </w:r>
            <w:r w:rsidR="00677576" w:rsidRPr="009951DE">
              <w:rPr>
                <w:rFonts w:asciiTheme="minorHAnsi" w:eastAsia="Times New Roman" w:hAnsiTheme="minorHAnsi" w:cstheme="minorHAnsi"/>
                <w:b/>
                <w:sz w:val="20"/>
                <w:szCs w:val="20"/>
                <w:lang w:val="sk-SK"/>
              </w:rPr>
              <w:t>Poskytovanie finančných príspevkov znevýhodneným uchádzačom o zamestnanie na začatie vykonávania samostatnej zárobkovej činnosti</w:t>
            </w:r>
          </w:p>
          <w:p w14:paraId="2E969551" w14:textId="77777777" w:rsidR="00677576" w:rsidRPr="009951DE" w:rsidRDefault="00677576"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LDR - Poskytovanie finančných príspevkov na začatie vykonávania samostatnej zárobkovej činnosti</w:t>
            </w:r>
          </w:p>
          <w:p w14:paraId="61EB0CCE" w14:textId="77777777" w:rsidR="00677576" w:rsidRPr="009951DE" w:rsidRDefault="00677576" w:rsidP="00666560">
            <w:pPr>
              <w:widowControl/>
              <w:adjustRightInd w:val="0"/>
              <w:contextualSpacing/>
              <w:jc w:val="both"/>
              <w:rPr>
                <w:rFonts w:asciiTheme="minorHAnsi" w:eastAsia="Times New Roman" w:hAnsiTheme="minorHAnsi" w:cstheme="minorHAnsi"/>
                <w:b/>
                <w:sz w:val="20"/>
                <w:szCs w:val="20"/>
                <w:lang w:val="sk-SK"/>
              </w:rPr>
            </w:pPr>
            <w:r w:rsidRPr="009951DE">
              <w:rPr>
                <w:rFonts w:asciiTheme="minorHAnsi" w:eastAsia="Times New Roman" w:hAnsiTheme="minorHAnsi" w:cstheme="minorHAnsi"/>
                <w:b/>
                <w:sz w:val="20"/>
                <w:szCs w:val="20"/>
                <w:lang w:val="sk-SK"/>
              </w:rPr>
              <w:t>MDR - Poskytovanie finančných príspevkov na začatie vykonávania samostatnej zárobkovej činnosti</w:t>
            </w:r>
          </w:p>
          <w:p w14:paraId="11572683" w14:textId="16001F5F" w:rsidR="00B212C0" w:rsidRPr="009951DE" w:rsidRDefault="00B212C0" w:rsidP="00666560">
            <w:pPr>
              <w:spacing w:before="120" w:after="120"/>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V rámci aktivity zameranej na </w:t>
            </w:r>
            <w:r w:rsidRPr="009951DE">
              <w:rPr>
                <w:rFonts w:asciiTheme="minorHAnsi" w:hAnsiTheme="minorHAnsi" w:cstheme="minorHAnsi"/>
                <w:b/>
                <w:sz w:val="20"/>
                <w:szCs w:val="20"/>
                <w:lang w:val="sk-SK"/>
              </w:rPr>
              <w:t>podporu samostatne zárobkovej činnosti</w:t>
            </w:r>
            <w:r w:rsidR="002B111A">
              <w:rPr>
                <w:rFonts w:asciiTheme="minorHAnsi" w:hAnsiTheme="minorHAnsi" w:cstheme="minorHAnsi"/>
                <w:b/>
                <w:sz w:val="20"/>
                <w:szCs w:val="20"/>
                <w:lang w:val="sk-SK"/>
              </w:rPr>
              <w:t xml:space="preserve"> (SZČ)</w:t>
            </w:r>
            <w:r w:rsidRPr="009951DE">
              <w:rPr>
                <w:rFonts w:asciiTheme="minorHAnsi" w:hAnsiTheme="minorHAnsi" w:cstheme="minorHAnsi"/>
                <w:sz w:val="20"/>
                <w:szCs w:val="20"/>
                <w:lang w:val="sk-SK"/>
              </w:rPr>
              <w:t xml:space="preserve"> budú </w:t>
            </w:r>
            <w:r w:rsidR="00D8459D">
              <w:rPr>
                <w:rFonts w:asciiTheme="minorHAnsi" w:hAnsiTheme="minorHAnsi" w:cstheme="minorHAnsi"/>
                <w:sz w:val="20"/>
                <w:szCs w:val="20"/>
                <w:lang w:val="sk-SK"/>
              </w:rPr>
              <w:t xml:space="preserve">úrady </w:t>
            </w:r>
            <w:r w:rsidRPr="009951DE">
              <w:rPr>
                <w:rFonts w:asciiTheme="minorHAnsi" w:hAnsiTheme="minorHAnsi" w:cstheme="minorHAnsi"/>
                <w:sz w:val="20"/>
                <w:szCs w:val="20"/>
                <w:lang w:val="sk-SK"/>
              </w:rPr>
              <w:t xml:space="preserve">poskytovať príspevky na </w:t>
            </w:r>
            <w:r w:rsidR="002B111A">
              <w:rPr>
                <w:rFonts w:asciiTheme="minorHAnsi" w:hAnsiTheme="minorHAnsi" w:cstheme="minorHAnsi"/>
                <w:sz w:val="20"/>
                <w:szCs w:val="20"/>
                <w:lang w:val="sk-SK"/>
              </w:rPr>
              <w:t>SZČ</w:t>
            </w:r>
            <w:r w:rsidRPr="009951DE">
              <w:rPr>
                <w:rFonts w:asciiTheme="minorHAnsi" w:hAnsiTheme="minorHAnsi" w:cstheme="minorHAnsi"/>
                <w:sz w:val="20"/>
                <w:szCs w:val="20"/>
                <w:lang w:val="sk-SK"/>
              </w:rPr>
              <w:t xml:space="preserve">. Verejné služby zamestnanosti budú uvedenou formou podporovať </w:t>
            </w:r>
            <w:proofErr w:type="spellStart"/>
            <w:r w:rsidR="002E120C">
              <w:rPr>
                <w:rFonts w:asciiTheme="minorHAnsi" w:hAnsiTheme="minorHAnsi" w:cstheme="minorHAnsi"/>
                <w:sz w:val="20"/>
                <w:szCs w:val="20"/>
                <w:lang w:val="sk-SK"/>
              </w:rPr>
              <w:t>Z</w:t>
            </w:r>
            <w:r w:rsidRPr="009951DE">
              <w:rPr>
                <w:rFonts w:asciiTheme="minorHAnsi" w:hAnsiTheme="minorHAnsi" w:cstheme="minorHAnsi"/>
                <w:sz w:val="20"/>
                <w:szCs w:val="20"/>
                <w:lang w:val="sk-SK"/>
              </w:rPr>
              <w:t>UoZ</w:t>
            </w:r>
            <w:proofErr w:type="spellEnd"/>
            <w:r w:rsidR="001B33FA">
              <w:rPr>
                <w:rFonts w:asciiTheme="minorHAnsi" w:hAnsiTheme="minorHAnsi" w:cstheme="minorHAnsi"/>
                <w:sz w:val="20"/>
                <w:szCs w:val="20"/>
                <w:lang w:val="sk-SK"/>
              </w:rPr>
              <w:t xml:space="preserve"> a mladých </w:t>
            </w:r>
            <w:proofErr w:type="spellStart"/>
            <w:r w:rsidR="001B33FA">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ktorí majú záujem o podnikanie. Aktivita bude doplnená inou aktivitou „profesijné poradenstvo pre </w:t>
            </w:r>
            <w:proofErr w:type="spellStart"/>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Záujemcovia o SZČ budú mať povinnosť absolvovať poradenstvo zamerané na vypracovanie podnikateľského zámeru, zabezpečenie potrebnej dokumentácie</w:t>
            </w:r>
            <w:r w:rsidR="00FD486F">
              <w:rPr>
                <w:rFonts w:asciiTheme="minorHAnsi" w:hAnsiTheme="minorHAnsi" w:cstheme="minorHAnsi"/>
                <w:sz w:val="20"/>
                <w:szCs w:val="20"/>
                <w:lang w:val="sk-SK"/>
              </w:rPr>
              <w:t>,</w:t>
            </w:r>
            <w:r w:rsidRPr="009951DE">
              <w:rPr>
                <w:rFonts w:asciiTheme="minorHAnsi" w:hAnsiTheme="minorHAnsi" w:cstheme="minorHAnsi"/>
                <w:sz w:val="20"/>
                <w:szCs w:val="20"/>
                <w:lang w:val="sk-SK"/>
              </w:rPr>
              <w:t xml:space="preserve"> ako aj školenia zaoberajúce sa</w:t>
            </w:r>
            <w:r w:rsidR="00836900">
              <w:rPr>
                <w:rFonts w:asciiTheme="minorHAnsi" w:hAnsiTheme="minorHAnsi" w:cstheme="minorHAnsi"/>
                <w:sz w:val="20"/>
                <w:szCs w:val="20"/>
                <w:lang w:val="sk-SK"/>
              </w:rPr>
              <w:t xml:space="preserve"> okrem iného aj</w:t>
            </w:r>
            <w:r w:rsidRPr="009951DE">
              <w:rPr>
                <w:rFonts w:asciiTheme="minorHAnsi" w:hAnsiTheme="minorHAnsi" w:cstheme="minorHAnsi"/>
                <w:sz w:val="20"/>
                <w:szCs w:val="20"/>
                <w:lang w:val="sk-SK"/>
              </w:rPr>
              <w:t xml:space="preserve"> legislatívou, finančným manažmentom a marketingom. Povinnou súčasťou prípravy na začatie prevádzkovania SZČ je aj vypra</w:t>
            </w:r>
            <w:r w:rsidR="004A3A1E">
              <w:rPr>
                <w:rFonts w:asciiTheme="minorHAnsi" w:hAnsiTheme="minorHAnsi" w:cstheme="minorHAnsi"/>
                <w:sz w:val="20"/>
                <w:szCs w:val="20"/>
                <w:lang w:val="sk-SK"/>
              </w:rPr>
              <w:t xml:space="preserve">covanie podnikateľského zámeru. </w:t>
            </w:r>
            <w:r w:rsidR="004A3A1E" w:rsidRPr="00845878">
              <w:rPr>
                <w:rFonts w:asciiTheme="minorHAnsi" w:hAnsiTheme="minorHAnsi" w:cstheme="minorHAnsi"/>
                <w:sz w:val="20"/>
                <w:szCs w:val="20"/>
                <w:lang w:val="sk-SK"/>
              </w:rPr>
              <w:t>Úrad</w:t>
            </w:r>
            <w:r w:rsidRPr="00845878">
              <w:rPr>
                <w:rFonts w:asciiTheme="minorHAnsi" w:hAnsiTheme="minorHAnsi" w:cstheme="minorHAnsi"/>
                <w:sz w:val="20"/>
                <w:szCs w:val="20"/>
                <w:lang w:val="sk-SK"/>
              </w:rPr>
              <w:t xml:space="preserve"> na základe uzatvorenej písomnej dohody s oprávneným žiadateľ</w:t>
            </w:r>
            <w:r w:rsidR="00845878">
              <w:rPr>
                <w:rFonts w:asciiTheme="minorHAnsi" w:hAnsiTheme="minorHAnsi" w:cstheme="minorHAnsi"/>
                <w:sz w:val="20"/>
                <w:szCs w:val="20"/>
                <w:lang w:val="sk-SK"/>
              </w:rPr>
              <w:t>om jednorazovo vyplatí príspevok, ktorého výška je uvedená v </w:t>
            </w:r>
            <w:r w:rsidR="00845878" w:rsidRPr="00361C75">
              <w:rPr>
                <w:rFonts w:asciiTheme="minorHAnsi" w:hAnsiTheme="minorHAnsi" w:cstheme="minorHAnsi"/>
                <w:sz w:val="20"/>
                <w:szCs w:val="20"/>
                <w:lang w:val="sk-SK"/>
              </w:rPr>
              <w:t>Prílohe č. 1</w:t>
            </w:r>
            <w:r w:rsidR="004A3A1E" w:rsidRPr="00845878">
              <w:rPr>
                <w:rFonts w:asciiTheme="minorHAnsi" w:hAnsiTheme="minorHAnsi" w:cstheme="minorHAnsi"/>
                <w:sz w:val="20"/>
                <w:szCs w:val="20"/>
                <w:lang w:val="sk-SK"/>
              </w:rPr>
              <w:t>, pričom povinnosťou úradu bude nastaviť podmienky tak</w:t>
            </w:r>
            <w:r w:rsidR="00FD486F">
              <w:rPr>
                <w:rFonts w:asciiTheme="minorHAnsi" w:hAnsiTheme="minorHAnsi" w:cstheme="minorHAnsi"/>
                <w:sz w:val="20"/>
                <w:szCs w:val="20"/>
                <w:lang w:val="sk-SK"/>
              </w:rPr>
              <w:t>,</w:t>
            </w:r>
            <w:r w:rsidR="00845878">
              <w:rPr>
                <w:rFonts w:asciiTheme="minorHAnsi" w:hAnsiTheme="minorHAnsi" w:cstheme="minorHAnsi"/>
                <w:sz w:val="20"/>
                <w:szCs w:val="20"/>
                <w:lang w:val="sk-SK"/>
              </w:rPr>
              <w:t xml:space="preserve"> aby</w:t>
            </w:r>
            <w:r w:rsidR="004A3A1E" w:rsidRPr="00845878">
              <w:rPr>
                <w:rFonts w:asciiTheme="minorHAnsi" w:hAnsiTheme="minorHAnsi" w:cstheme="minorHAnsi"/>
                <w:sz w:val="20"/>
                <w:szCs w:val="20"/>
                <w:lang w:val="sk-SK"/>
              </w:rPr>
              <w:t xml:space="preserve"> </w:t>
            </w:r>
            <w:r w:rsidR="00A47B55" w:rsidRPr="00845878">
              <w:rPr>
                <w:rFonts w:asciiTheme="minorHAnsi" w:hAnsiTheme="minorHAnsi" w:cstheme="minorHAnsi"/>
                <w:sz w:val="20"/>
                <w:szCs w:val="20"/>
                <w:lang w:val="sk-SK"/>
              </w:rPr>
              <w:t>SCŽ nebola iba náhradou za zamestnanie.</w:t>
            </w:r>
            <w:r w:rsidR="004A3A1E" w:rsidRPr="00845878">
              <w:rPr>
                <w:rFonts w:asciiTheme="minorHAnsi" w:hAnsiTheme="minorHAnsi" w:cstheme="minorHAnsi"/>
                <w:sz w:val="20"/>
                <w:szCs w:val="20"/>
                <w:lang w:val="sk-SK"/>
              </w:rPr>
              <w:t xml:space="preserve"> </w:t>
            </w:r>
          </w:p>
          <w:p w14:paraId="576D23BD" w14:textId="1385BE8D" w:rsidR="00B97947" w:rsidRPr="009951DE" w:rsidRDefault="00ED1D61"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Verejné služby zamestnanosti budú uvedenou formou podporovať </w:t>
            </w:r>
            <w:proofErr w:type="spellStart"/>
            <w:r w:rsidR="002E120C">
              <w:rPr>
                <w:rFonts w:asciiTheme="minorHAnsi" w:hAnsiTheme="minorHAnsi" w:cstheme="minorHAnsi"/>
                <w:sz w:val="20"/>
                <w:szCs w:val="20"/>
                <w:lang w:val="sk-SK"/>
              </w:rPr>
              <w:t>Z</w:t>
            </w:r>
            <w:r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ktorí majú záujem o</w:t>
            </w:r>
            <w:r w:rsidR="00D8459D">
              <w:rPr>
                <w:rFonts w:asciiTheme="minorHAnsi" w:hAnsiTheme="minorHAnsi" w:cstheme="minorHAnsi"/>
                <w:sz w:val="20"/>
                <w:szCs w:val="20"/>
                <w:lang w:val="sk-SK"/>
              </w:rPr>
              <w:t> </w:t>
            </w:r>
            <w:r w:rsidRPr="009951DE">
              <w:rPr>
                <w:rFonts w:asciiTheme="minorHAnsi" w:hAnsiTheme="minorHAnsi" w:cstheme="minorHAnsi"/>
                <w:sz w:val="20"/>
                <w:szCs w:val="20"/>
                <w:lang w:val="sk-SK"/>
              </w:rPr>
              <w:t>podnikanie</w:t>
            </w:r>
            <w:r w:rsidR="00D8459D">
              <w:rPr>
                <w:rFonts w:asciiTheme="minorHAnsi" w:hAnsiTheme="minorHAnsi" w:cstheme="minorHAnsi"/>
                <w:sz w:val="20"/>
                <w:szCs w:val="20"/>
                <w:lang w:val="sk-SK"/>
              </w:rPr>
              <w:t>.</w:t>
            </w:r>
            <w:r w:rsidRPr="009951DE">
              <w:rPr>
                <w:rFonts w:asciiTheme="minorHAnsi" w:hAnsiTheme="minorHAnsi" w:cstheme="minorHAnsi"/>
                <w:sz w:val="20"/>
                <w:szCs w:val="20"/>
                <w:lang w:val="sk-SK"/>
              </w:rPr>
              <w:t xml:space="preserve"> </w:t>
            </w:r>
          </w:p>
          <w:p w14:paraId="1100F3B0" w14:textId="77777777" w:rsidR="004A3A1E" w:rsidRDefault="004A3A1E" w:rsidP="00666560">
            <w:pPr>
              <w:jc w:val="both"/>
              <w:rPr>
                <w:rFonts w:asciiTheme="minorHAnsi" w:hAnsiTheme="minorHAnsi" w:cstheme="minorHAnsi"/>
                <w:sz w:val="20"/>
                <w:szCs w:val="20"/>
                <w:lang w:val="sk-SK"/>
              </w:rPr>
            </w:pPr>
          </w:p>
          <w:p w14:paraId="6C915B3C" w14:textId="77777777" w:rsidR="005B41F4" w:rsidRPr="009951DE" w:rsidRDefault="005B41F4"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Pri poskytovaní bude žiadateľ využívať vlastné personálne, materiálne, priestorové, technické možnosti.</w:t>
            </w:r>
          </w:p>
          <w:p w14:paraId="1F6604C2" w14:textId="77777777" w:rsidR="00B97947" w:rsidRPr="009951DE" w:rsidRDefault="00B97947" w:rsidP="00666560">
            <w:pPr>
              <w:jc w:val="both"/>
              <w:rPr>
                <w:rFonts w:asciiTheme="minorHAnsi" w:hAnsiTheme="minorHAnsi" w:cstheme="minorHAnsi"/>
                <w:sz w:val="20"/>
                <w:szCs w:val="20"/>
                <w:lang w:val="sk-SK"/>
              </w:rPr>
            </w:pPr>
          </w:p>
          <w:p w14:paraId="27D158F9" w14:textId="77777777" w:rsidR="00B97947" w:rsidRPr="009951DE" w:rsidRDefault="00B97947"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Verejné obstarávania v súvislosti s týmto projektom nie je plánované.</w:t>
            </w:r>
          </w:p>
          <w:p w14:paraId="254F21C6" w14:textId="77777777" w:rsidR="00B97947" w:rsidRPr="009951DE" w:rsidRDefault="00B97947" w:rsidP="00666560">
            <w:pPr>
              <w:jc w:val="both"/>
              <w:rPr>
                <w:rFonts w:asciiTheme="minorHAnsi" w:hAnsiTheme="minorHAnsi" w:cstheme="minorHAnsi"/>
                <w:sz w:val="20"/>
                <w:szCs w:val="20"/>
                <w:lang w:val="sk-SK"/>
              </w:rPr>
            </w:pPr>
          </w:p>
          <w:p w14:paraId="67CF702F" w14:textId="663AD4B2" w:rsidR="00B97947" w:rsidRPr="009951DE" w:rsidRDefault="00ED1D61" w:rsidP="00666560">
            <w:pPr>
              <w:widowControl/>
              <w:adjustRightInd w:val="0"/>
              <w:contextualSpacing/>
              <w:jc w:val="both"/>
              <w:rPr>
                <w:rFonts w:asciiTheme="minorHAnsi" w:hAnsiTheme="minorHAnsi" w:cstheme="minorHAnsi"/>
                <w:sz w:val="20"/>
                <w:szCs w:val="20"/>
                <w:lang w:val="sk-SK"/>
              </w:rPr>
            </w:pPr>
            <w:r w:rsidRPr="009951DE">
              <w:rPr>
                <w:rFonts w:asciiTheme="minorHAnsi" w:eastAsia="Times New Roman" w:hAnsiTheme="minorHAnsi" w:cstheme="minorHAnsi"/>
                <w:sz w:val="20"/>
                <w:szCs w:val="20"/>
                <w:lang w:val="sk-SK"/>
              </w:rPr>
              <w:t>Podpora SZČ zlepší</w:t>
            </w:r>
            <w:r w:rsidR="00B97947" w:rsidRPr="009951DE">
              <w:rPr>
                <w:rFonts w:asciiTheme="minorHAnsi" w:eastAsia="Times New Roman" w:hAnsiTheme="minorHAnsi" w:cstheme="minorHAnsi"/>
                <w:sz w:val="20"/>
                <w:szCs w:val="20"/>
                <w:lang w:val="sk-SK"/>
              </w:rPr>
              <w:t xml:space="preserve"> možnosti podnikania </w:t>
            </w:r>
            <w:proofErr w:type="spellStart"/>
            <w:r w:rsidR="00B97947" w:rsidRPr="009951DE">
              <w:rPr>
                <w:rFonts w:asciiTheme="minorHAnsi" w:eastAsia="Times New Roman" w:hAnsiTheme="minorHAnsi" w:cstheme="minorHAnsi"/>
                <w:sz w:val="20"/>
                <w:szCs w:val="20"/>
                <w:lang w:val="sk-SK"/>
              </w:rPr>
              <w:t>ZUoZ</w:t>
            </w:r>
            <w:proofErr w:type="spellEnd"/>
            <w:r w:rsidR="00B97947" w:rsidRPr="009951DE">
              <w:rPr>
                <w:rFonts w:asciiTheme="minorHAnsi" w:eastAsia="Times New Roman" w:hAnsiTheme="minorHAnsi" w:cstheme="minorHAnsi"/>
                <w:sz w:val="20"/>
                <w:szCs w:val="20"/>
                <w:lang w:val="sk-SK"/>
              </w:rPr>
              <w:t xml:space="preserve">. </w:t>
            </w:r>
            <w:r w:rsidR="00B97947" w:rsidRPr="009951DE">
              <w:rPr>
                <w:rFonts w:asciiTheme="minorHAnsi" w:hAnsiTheme="minorHAnsi" w:cstheme="minorHAnsi"/>
                <w:sz w:val="20"/>
                <w:szCs w:val="20"/>
                <w:lang w:val="sk-SK"/>
              </w:rPr>
              <w:t xml:space="preserve">Podpora bude poskytnutá </w:t>
            </w:r>
            <w:r w:rsidR="00877FDC">
              <w:rPr>
                <w:rFonts w:asciiTheme="minorHAnsi" w:hAnsiTheme="minorHAnsi" w:cstheme="minorHAnsi"/>
                <w:sz w:val="20"/>
                <w:szCs w:val="20"/>
                <w:lang w:val="sk-SK"/>
              </w:rPr>
              <w:t>7 000</w:t>
            </w:r>
            <w:r w:rsidRPr="009951DE">
              <w:rPr>
                <w:rFonts w:ascii="Arial Narrow" w:hAnsi="Arial Narrow"/>
                <w:lang w:val="sk-SK"/>
              </w:rPr>
              <w:t xml:space="preserve"> </w:t>
            </w:r>
            <w:r w:rsidR="00B97947" w:rsidRPr="009951DE">
              <w:rPr>
                <w:rFonts w:asciiTheme="minorHAnsi" w:hAnsiTheme="minorHAnsi" w:cstheme="minorHAnsi"/>
                <w:sz w:val="20"/>
                <w:szCs w:val="20"/>
                <w:lang w:val="sk-SK"/>
              </w:rPr>
              <w:t>záujemcom</w:t>
            </w:r>
            <w:r w:rsidRPr="009951DE">
              <w:rPr>
                <w:rFonts w:asciiTheme="minorHAnsi" w:hAnsiTheme="minorHAnsi" w:cstheme="minorHAnsi"/>
                <w:sz w:val="20"/>
                <w:szCs w:val="20"/>
                <w:lang w:val="sk-SK"/>
              </w:rPr>
              <w:t xml:space="preserve">, ktorí sú </w:t>
            </w:r>
            <w:proofErr w:type="spellStart"/>
            <w:r w:rsidRPr="009951DE">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a</w:t>
            </w:r>
            <w:r w:rsidR="00B5570F">
              <w:rPr>
                <w:rFonts w:asciiTheme="minorHAnsi" w:hAnsiTheme="minorHAnsi" w:cstheme="minorHAnsi"/>
                <w:sz w:val="20"/>
                <w:szCs w:val="20"/>
                <w:lang w:val="sk-SK"/>
              </w:rPr>
              <w:t> </w:t>
            </w:r>
            <w:r w:rsidR="00877FDC">
              <w:rPr>
                <w:rFonts w:asciiTheme="minorHAnsi" w:hAnsiTheme="minorHAnsi" w:cstheme="minorHAnsi"/>
                <w:sz w:val="20"/>
                <w:szCs w:val="20"/>
                <w:lang w:val="sk-SK"/>
              </w:rPr>
              <w:t>6</w:t>
            </w:r>
            <w:r w:rsidR="00B5570F">
              <w:rPr>
                <w:rFonts w:asciiTheme="minorHAnsi" w:hAnsiTheme="minorHAnsi" w:cstheme="minorHAnsi"/>
                <w:sz w:val="20"/>
                <w:szCs w:val="20"/>
                <w:lang w:val="sk-SK"/>
              </w:rPr>
              <w:t xml:space="preserve"> </w:t>
            </w:r>
            <w:r w:rsidR="00877FDC">
              <w:rPr>
                <w:rFonts w:asciiTheme="minorHAnsi" w:hAnsiTheme="minorHAnsi" w:cstheme="minorHAnsi"/>
                <w:sz w:val="20"/>
                <w:szCs w:val="20"/>
                <w:lang w:val="sk-SK"/>
              </w:rPr>
              <w:t xml:space="preserve">000 </w:t>
            </w:r>
            <w:r w:rsidR="00010204">
              <w:rPr>
                <w:rFonts w:asciiTheme="minorHAnsi" w:hAnsiTheme="minorHAnsi" w:cstheme="minorHAnsi"/>
                <w:sz w:val="20"/>
                <w:szCs w:val="20"/>
                <w:lang w:val="sk-SK"/>
              </w:rPr>
              <w:t xml:space="preserve">mladým </w:t>
            </w:r>
            <w:proofErr w:type="spellStart"/>
            <w:r w:rsidR="00B422D4" w:rsidRPr="009951DE">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w:t>
            </w:r>
          </w:p>
          <w:p w14:paraId="1C0FB150" w14:textId="77777777" w:rsidR="00677576" w:rsidRDefault="00677576" w:rsidP="00666560">
            <w:pPr>
              <w:widowControl/>
              <w:adjustRightInd w:val="0"/>
              <w:contextualSpacing/>
              <w:jc w:val="both"/>
              <w:rPr>
                <w:rFonts w:asciiTheme="minorHAnsi" w:hAnsiTheme="minorHAnsi" w:cstheme="minorHAnsi"/>
                <w:sz w:val="20"/>
                <w:szCs w:val="20"/>
                <w:lang w:val="sk-SK"/>
              </w:rPr>
            </w:pPr>
          </w:p>
          <w:p w14:paraId="211215AB" w14:textId="77777777" w:rsidR="00B212C0" w:rsidRPr="00B212C0" w:rsidRDefault="00B212C0" w:rsidP="00666560">
            <w:pPr>
              <w:widowControl/>
              <w:adjustRightInd w:val="0"/>
              <w:contextualSpacing/>
              <w:jc w:val="both"/>
              <w:rPr>
                <w:rFonts w:asciiTheme="minorHAnsi" w:eastAsia="Times New Roman" w:hAnsiTheme="minorHAnsi" w:cstheme="minorHAnsi"/>
                <w:b/>
                <w:sz w:val="20"/>
                <w:szCs w:val="20"/>
                <w:lang w:val="sk-SK"/>
              </w:rPr>
            </w:pPr>
            <w:r>
              <w:rPr>
                <w:rFonts w:asciiTheme="minorHAnsi" w:eastAsia="Times New Roman" w:hAnsiTheme="minorHAnsi" w:cstheme="minorHAnsi"/>
                <w:b/>
                <w:sz w:val="20"/>
                <w:szCs w:val="20"/>
                <w:lang w:val="sk-SK"/>
              </w:rPr>
              <w:t>Aktivita 3</w:t>
            </w:r>
            <w:r w:rsidRPr="00B212C0">
              <w:rPr>
                <w:rFonts w:asciiTheme="minorHAnsi" w:eastAsia="Times New Roman" w:hAnsiTheme="minorHAnsi" w:cstheme="minorHAnsi"/>
                <w:b/>
                <w:sz w:val="20"/>
                <w:szCs w:val="20"/>
                <w:lang w:val="sk-SK"/>
              </w:rPr>
              <w:t>:</w:t>
            </w:r>
          </w:p>
          <w:p w14:paraId="4DD5FF29" w14:textId="77777777" w:rsidR="00B212C0" w:rsidRPr="009951DE" w:rsidRDefault="00B212C0" w:rsidP="00666560">
            <w:pPr>
              <w:widowControl/>
              <w:adjustRightInd w:val="0"/>
              <w:contextualSpacing/>
              <w:jc w:val="both"/>
              <w:rPr>
                <w:rFonts w:asciiTheme="minorHAnsi" w:hAnsiTheme="minorHAnsi" w:cstheme="minorHAnsi"/>
                <w:sz w:val="20"/>
                <w:szCs w:val="20"/>
                <w:lang w:val="sk-SK"/>
              </w:rPr>
            </w:pPr>
          </w:p>
          <w:p w14:paraId="25AAB105" w14:textId="77777777" w:rsidR="00677576" w:rsidRPr="009951DE" w:rsidRDefault="00677576" w:rsidP="00666560">
            <w:pPr>
              <w:widowControl/>
              <w:adjustRightInd w:val="0"/>
              <w:contextualSpacing/>
              <w:jc w:val="both"/>
              <w:rPr>
                <w:rFonts w:asciiTheme="minorHAnsi" w:hAnsiTheme="minorHAnsi" w:cstheme="minorHAnsi"/>
                <w:b/>
                <w:sz w:val="20"/>
                <w:szCs w:val="20"/>
                <w:lang w:val="sk-SK"/>
              </w:rPr>
            </w:pPr>
            <w:r w:rsidRPr="009951DE">
              <w:rPr>
                <w:rFonts w:asciiTheme="minorHAnsi" w:hAnsiTheme="minorHAnsi" w:cstheme="minorHAnsi"/>
                <w:b/>
                <w:sz w:val="20"/>
                <w:szCs w:val="20"/>
                <w:lang w:val="sk-SK"/>
              </w:rPr>
              <w:t>LDR - Poskytovanie finančných príspevkov na vykonávanie absolventskej praxe (Prax pre mladých)</w:t>
            </w:r>
          </w:p>
          <w:p w14:paraId="2055E097" w14:textId="77777777" w:rsidR="00E20278" w:rsidRDefault="00677576" w:rsidP="00666560">
            <w:pPr>
              <w:widowControl/>
              <w:adjustRightInd w:val="0"/>
              <w:contextualSpacing/>
              <w:jc w:val="both"/>
              <w:rPr>
                <w:rFonts w:asciiTheme="minorHAnsi" w:hAnsiTheme="minorHAnsi" w:cstheme="minorHAnsi"/>
                <w:b/>
                <w:sz w:val="20"/>
                <w:szCs w:val="20"/>
                <w:lang w:val="sk-SK"/>
              </w:rPr>
            </w:pPr>
            <w:r w:rsidRPr="009951DE">
              <w:rPr>
                <w:rFonts w:asciiTheme="minorHAnsi" w:hAnsiTheme="minorHAnsi" w:cstheme="minorHAnsi"/>
                <w:b/>
                <w:sz w:val="20"/>
                <w:szCs w:val="20"/>
                <w:lang w:val="sk-SK"/>
              </w:rPr>
              <w:t>MDR- Poskytovanie finančných príspevkov na vykonávanie absolventskej praxe (Prax pre mladých)</w:t>
            </w:r>
          </w:p>
          <w:p w14:paraId="1995B72E" w14:textId="2BD87EB0" w:rsidR="005B41F4" w:rsidRPr="009951DE" w:rsidRDefault="00E20278" w:rsidP="00845878">
            <w:pPr>
              <w:spacing w:before="120" w:after="120"/>
              <w:jc w:val="both"/>
              <w:rPr>
                <w:rFonts w:asciiTheme="minorHAnsi" w:hAnsiTheme="minorHAnsi" w:cstheme="minorHAnsi"/>
                <w:sz w:val="20"/>
                <w:szCs w:val="20"/>
                <w:lang w:val="sk-SK"/>
              </w:rPr>
            </w:pPr>
            <w:r w:rsidRPr="009951DE">
              <w:rPr>
                <w:rFonts w:asciiTheme="minorHAnsi" w:hAnsiTheme="minorHAnsi" w:cstheme="minorHAnsi"/>
                <w:b/>
                <w:sz w:val="20"/>
                <w:szCs w:val="20"/>
                <w:lang w:val="sk-SK"/>
              </w:rPr>
              <w:t>Prax pre mladých</w:t>
            </w:r>
            <w:ins w:id="22" w:author="Pecho Daniel" w:date="2023-05-05T13:15:00Z">
              <w:r w:rsidR="00BC5C9F">
                <w:rPr>
                  <w:rFonts w:asciiTheme="minorHAnsi" w:hAnsiTheme="minorHAnsi" w:cstheme="minorHAnsi"/>
                  <w:b/>
                  <w:sz w:val="20"/>
                  <w:szCs w:val="20"/>
                  <w:lang w:val="sk-SK"/>
                </w:rPr>
                <w:t xml:space="preserve"> </w:t>
              </w:r>
            </w:ins>
            <w:r w:rsidRPr="009951DE">
              <w:rPr>
                <w:rFonts w:asciiTheme="minorHAnsi" w:hAnsiTheme="minorHAnsi" w:cstheme="minorHAnsi"/>
                <w:sz w:val="20"/>
                <w:szCs w:val="20"/>
                <w:lang w:val="sk-SK"/>
              </w:rPr>
              <w:t xml:space="preserve"> pomôže mladým</w:t>
            </w:r>
            <w:r w:rsidR="00283797">
              <w:rPr>
                <w:rFonts w:asciiTheme="minorHAnsi" w:hAnsiTheme="minorHAnsi" w:cstheme="minorHAnsi"/>
                <w:sz w:val="20"/>
                <w:szCs w:val="20"/>
                <w:lang w:val="sk-SK"/>
              </w:rPr>
              <w:t xml:space="preserve"> </w:t>
            </w:r>
            <w:proofErr w:type="spellStart"/>
            <w:r w:rsidR="00742A26">
              <w:rPr>
                <w:rFonts w:asciiTheme="minorHAnsi" w:hAnsiTheme="minorHAnsi" w:cstheme="minorHAnsi"/>
                <w:sz w:val="20"/>
                <w:szCs w:val="20"/>
                <w:lang w:val="sk-SK"/>
              </w:rPr>
              <w:t>UoZ</w:t>
            </w:r>
            <w:proofErr w:type="spellEnd"/>
            <w:r w:rsidRPr="009951DE">
              <w:rPr>
                <w:rFonts w:asciiTheme="minorHAnsi" w:hAnsiTheme="minorHAnsi" w:cstheme="minorHAnsi"/>
                <w:sz w:val="20"/>
                <w:szCs w:val="20"/>
                <w:lang w:val="sk-SK"/>
              </w:rPr>
              <w:t xml:space="preserve"> získať v pomerne krátkom čase po skončení školy pracovné skúsenosti a zamestnanie. Zamestnávateľom umožní spoznať mladého človeka a ponúknuť mu aj pracovnú príležitosť, najmä v súkromnom sektore.</w:t>
            </w:r>
            <w:r w:rsidR="009421D0">
              <w:rPr>
                <w:rFonts w:asciiTheme="minorHAnsi" w:hAnsiTheme="minorHAnsi" w:cstheme="minorHAnsi"/>
                <w:sz w:val="20"/>
                <w:szCs w:val="20"/>
                <w:lang w:val="sk-SK"/>
              </w:rPr>
              <w:t xml:space="preserve"> </w:t>
            </w:r>
            <w:r w:rsidR="005B41F4" w:rsidRPr="009951DE">
              <w:rPr>
                <w:rFonts w:asciiTheme="minorHAnsi" w:hAnsiTheme="minorHAnsi" w:cstheme="minorHAnsi"/>
                <w:sz w:val="20"/>
                <w:szCs w:val="20"/>
                <w:lang w:val="sk-SK"/>
              </w:rPr>
              <w:t xml:space="preserve">Cieľovou skupinou aktivity je </w:t>
            </w:r>
            <w:proofErr w:type="spellStart"/>
            <w:r w:rsidR="00B22CF1">
              <w:rPr>
                <w:rFonts w:asciiTheme="minorHAnsi" w:hAnsiTheme="minorHAnsi" w:cstheme="minorHAnsi"/>
                <w:sz w:val="20"/>
                <w:szCs w:val="20"/>
                <w:lang w:val="sk-SK"/>
              </w:rPr>
              <w:t>UoZ</w:t>
            </w:r>
            <w:proofErr w:type="spellEnd"/>
            <w:r w:rsidR="005B41F4" w:rsidRPr="009951DE">
              <w:rPr>
                <w:rFonts w:asciiTheme="minorHAnsi" w:hAnsiTheme="minorHAnsi" w:cstheme="minorHAnsi"/>
                <w:sz w:val="20"/>
                <w:szCs w:val="20"/>
                <w:lang w:val="sk-SK"/>
              </w:rPr>
              <w:t xml:space="preserve"> vo veku do 30 rokov (30 rokov mínus 1 deň), ktorý dosiahol vzdelanie nižšie ako stredné odborné vzdelanie a je vedený v evidencii </w:t>
            </w:r>
            <w:proofErr w:type="spellStart"/>
            <w:r w:rsidR="00B22CF1">
              <w:rPr>
                <w:rFonts w:asciiTheme="minorHAnsi" w:hAnsiTheme="minorHAnsi" w:cstheme="minorHAnsi"/>
                <w:sz w:val="20"/>
                <w:szCs w:val="20"/>
                <w:lang w:val="sk-SK"/>
              </w:rPr>
              <w:t>UoZ</w:t>
            </w:r>
            <w:proofErr w:type="spellEnd"/>
            <w:r w:rsidR="009421D0">
              <w:rPr>
                <w:rFonts w:asciiTheme="minorHAnsi" w:hAnsiTheme="minorHAnsi" w:cstheme="minorHAnsi"/>
                <w:sz w:val="20"/>
                <w:szCs w:val="20"/>
                <w:lang w:val="sk-SK"/>
              </w:rPr>
              <w:t xml:space="preserve"> minimálne 1 mesiac. </w:t>
            </w:r>
            <w:r w:rsidR="005B41F4" w:rsidRPr="009951DE">
              <w:rPr>
                <w:rFonts w:asciiTheme="minorHAnsi" w:hAnsiTheme="minorHAnsi" w:cstheme="minorHAnsi"/>
                <w:sz w:val="20"/>
                <w:szCs w:val="20"/>
                <w:lang w:val="sk-SK"/>
              </w:rPr>
              <w:t xml:space="preserve">Prax sa vykonáva najmenej 3 a najviac 6 mesiacov bez možnosti jej predĺženia a opakovaného vykonávania, v rozsahu 20 hodín týždenne. Začiatok vykonávania praxe a jej rozsah určuje zamestnávateľ. Po jej skončení vydá zamestnávateľ </w:t>
            </w:r>
            <w:proofErr w:type="spellStart"/>
            <w:r w:rsidR="00B22CF1">
              <w:rPr>
                <w:rFonts w:asciiTheme="minorHAnsi" w:hAnsiTheme="minorHAnsi" w:cstheme="minorHAnsi"/>
                <w:sz w:val="20"/>
                <w:szCs w:val="20"/>
                <w:lang w:val="sk-SK"/>
              </w:rPr>
              <w:t>UoZ</w:t>
            </w:r>
            <w:proofErr w:type="spellEnd"/>
            <w:r w:rsidR="005B41F4" w:rsidRPr="009951DE">
              <w:rPr>
                <w:rFonts w:asciiTheme="minorHAnsi" w:hAnsiTheme="minorHAnsi" w:cstheme="minorHAnsi"/>
                <w:sz w:val="20"/>
                <w:szCs w:val="20"/>
                <w:lang w:val="sk-SK"/>
              </w:rPr>
              <w:t xml:space="preserve"> potvrdenie o vykonaní praxe. Finančný príspevok na vykonávanie praxe poskytuje </w:t>
            </w:r>
            <w:proofErr w:type="spellStart"/>
            <w:r w:rsidR="00B22CF1">
              <w:rPr>
                <w:rFonts w:asciiTheme="minorHAnsi" w:hAnsiTheme="minorHAnsi" w:cstheme="minorHAnsi"/>
                <w:sz w:val="20"/>
                <w:szCs w:val="20"/>
                <w:lang w:val="sk-SK"/>
              </w:rPr>
              <w:t>UoZ</w:t>
            </w:r>
            <w:proofErr w:type="spellEnd"/>
            <w:r w:rsidR="00B22CF1">
              <w:rPr>
                <w:rFonts w:asciiTheme="minorHAnsi" w:hAnsiTheme="minorHAnsi" w:cstheme="minorHAnsi"/>
                <w:sz w:val="20"/>
                <w:szCs w:val="20"/>
                <w:lang w:val="sk-SK"/>
              </w:rPr>
              <w:t xml:space="preserve"> </w:t>
            </w:r>
            <w:r w:rsidR="005B41F4" w:rsidRPr="009951DE">
              <w:rPr>
                <w:rFonts w:asciiTheme="minorHAnsi" w:hAnsiTheme="minorHAnsi" w:cstheme="minorHAnsi"/>
                <w:sz w:val="20"/>
                <w:szCs w:val="20"/>
                <w:lang w:val="sk-SK"/>
              </w:rPr>
              <w:t>príslu</w:t>
            </w:r>
            <w:r w:rsidR="00742A26">
              <w:rPr>
                <w:rFonts w:asciiTheme="minorHAnsi" w:hAnsiTheme="minorHAnsi" w:cstheme="minorHAnsi"/>
                <w:sz w:val="20"/>
                <w:szCs w:val="20"/>
                <w:lang w:val="sk-SK"/>
              </w:rPr>
              <w:t>šný úrad</w:t>
            </w:r>
            <w:r w:rsidR="005B41F4" w:rsidRPr="009951DE">
              <w:rPr>
                <w:rFonts w:asciiTheme="minorHAnsi" w:hAnsiTheme="minorHAnsi" w:cstheme="minorHAnsi"/>
                <w:sz w:val="20"/>
                <w:szCs w:val="20"/>
                <w:lang w:val="sk-SK"/>
              </w:rPr>
              <w:t xml:space="preserve"> mesačne počas najviac 6 mesiacov vykonávania praxe vo výške sumy ži</w:t>
            </w:r>
            <w:r w:rsidR="00915C1C">
              <w:rPr>
                <w:rFonts w:asciiTheme="minorHAnsi" w:hAnsiTheme="minorHAnsi" w:cstheme="minorHAnsi"/>
                <w:sz w:val="20"/>
                <w:szCs w:val="20"/>
                <w:lang w:val="sk-SK"/>
              </w:rPr>
              <w:t>votného minima</w:t>
            </w:r>
            <w:r w:rsidR="001830D0" w:rsidRPr="009951DE">
              <w:rPr>
                <w:rFonts w:asciiTheme="minorHAnsi" w:hAnsiTheme="minorHAnsi" w:cstheme="minorHAnsi"/>
                <w:sz w:val="20"/>
                <w:szCs w:val="20"/>
                <w:lang w:val="sk-SK"/>
              </w:rPr>
              <w:t xml:space="preserve">. </w:t>
            </w:r>
            <w:r w:rsidR="005B41F4" w:rsidRPr="009951DE">
              <w:rPr>
                <w:rFonts w:asciiTheme="minorHAnsi" w:hAnsiTheme="minorHAnsi" w:cstheme="minorHAnsi"/>
                <w:sz w:val="20"/>
                <w:szCs w:val="20"/>
                <w:lang w:val="sk-SK"/>
              </w:rPr>
              <w:t xml:space="preserve">Finančný príspevok nie je určený pre špecializovaných a vysoko kvalifikovaných </w:t>
            </w:r>
            <w:proofErr w:type="spellStart"/>
            <w:r w:rsidR="00B22CF1">
              <w:rPr>
                <w:rFonts w:asciiTheme="minorHAnsi" w:hAnsiTheme="minorHAnsi" w:cstheme="minorHAnsi"/>
                <w:sz w:val="20"/>
                <w:szCs w:val="20"/>
                <w:lang w:val="sk-SK"/>
              </w:rPr>
              <w:t>UoZ</w:t>
            </w:r>
            <w:proofErr w:type="spellEnd"/>
            <w:r w:rsidR="005B41F4" w:rsidRPr="009951DE">
              <w:rPr>
                <w:rFonts w:asciiTheme="minorHAnsi" w:hAnsiTheme="minorHAnsi" w:cstheme="minorHAnsi"/>
                <w:sz w:val="20"/>
                <w:szCs w:val="20"/>
                <w:lang w:val="sk-SK"/>
              </w:rPr>
              <w:t xml:space="preserve"> a bude zameraný na pracovné pozície v odvetviach, ktoré sú v súlade s prioritami zelenej, sociálnej a digitálnej ekonomiky, pričom pracovná zmluva po ukonče</w:t>
            </w:r>
            <w:r w:rsidR="00845878">
              <w:rPr>
                <w:rFonts w:asciiTheme="minorHAnsi" w:hAnsiTheme="minorHAnsi" w:cstheme="minorHAnsi"/>
                <w:sz w:val="20"/>
                <w:szCs w:val="20"/>
                <w:lang w:val="sk-SK"/>
              </w:rPr>
              <w:t>ní praxe bude na dobu neurčitú.</w:t>
            </w:r>
          </w:p>
          <w:p w14:paraId="1FA12DA3" w14:textId="77777777" w:rsidR="005B41F4" w:rsidRDefault="005B41F4"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Pri poskytovaní </w:t>
            </w:r>
            <w:r w:rsidR="002C562F" w:rsidRPr="009951DE">
              <w:rPr>
                <w:rFonts w:asciiTheme="minorHAnsi" w:hAnsiTheme="minorHAnsi" w:cstheme="minorHAnsi"/>
                <w:sz w:val="20"/>
                <w:szCs w:val="20"/>
                <w:lang w:val="sk-SK"/>
              </w:rPr>
              <w:t>príspevkov</w:t>
            </w:r>
            <w:r w:rsidR="005E6052" w:rsidRPr="009951DE">
              <w:rPr>
                <w:rFonts w:asciiTheme="minorHAnsi" w:hAnsiTheme="minorHAnsi" w:cstheme="minorHAnsi"/>
                <w:sz w:val="20"/>
                <w:szCs w:val="20"/>
                <w:lang w:val="sk-SK"/>
              </w:rPr>
              <w:t xml:space="preserve"> </w:t>
            </w:r>
            <w:r w:rsidRPr="009951DE">
              <w:rPr>
                <w:rFonts w:asciiTheme="minorHAnsi" w:hAnsiTheme="minorHAnsi" w:cstheme="minorHAnsi"/>
                <w:sz w:val="20"/>
                <w:szCs w:val="20"/>
                <w:lang w:val="sk-SK"/>
              </w:rPr>
              <w:t>bude žiadateľ využívať vlastné personálne, materiálne, p</w:t>
            </w:r>
            <w:r w:rsidR="00845878">
              <w:rPr>
                <w:rFonts w:asciiTheme="minorHAnsi" w:hAnsiTheme="minorHAnsi" w:cstheme="minorHAnsi"/>
                <w:sz w:val="20"/>
                <w:szCs w:val="20"/>
                <w:lang w:val="sk-SK"/>
              </w:rPr>
              <w:t>riestorové, technické možnosti.</w:t>
            </w:r>
          </w:p>
          <w:p w14:paraId="05609C76" w14:textId="77777777" w:rsidR="00845878" w:rsidRPr="009951DE" w:rsidRDefault="00845878" w:rsidP="00666560">
            <w:pPr>
              <w:jc w:val="both"/>
              <w:rPr>
                <w:rFonts w:asciiTheme="minorHAnsi" w:hAnsiTheme="minorHAnsi" w:cstheme="minorHAnsi"/>
                <w:sz w:val="20"/>
                <w:szCs w:val="20"/>
                <w:lang w:val="sk-SK"/>
              </w:rPr>
            </w:pPr>
          </w:p>
          <w:p w14:paraId="665F10F7" w14:textId="77777777" w:rsidR="005B41F4" w:rsidRPr="009951DE" w:rsidRDefault="005B41F4"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Verejné obstarávania v súvislosti s týmto projektom nie je plánované.</w:t>
            </w:r>
          </w:p>
          <w:p w14:paraId="681AB31D" w14:textId="77777777" w:rsidR="005B41F4" w:rsidRPr="009951DE" w:rsidRDefault="005B41F4" w:rsidP="00666560">
            <w:pPr>
              <w:jc w:val="both"/>
              <w:rPr>
                <w:rFonts w:asciiTheme="minorHAnsi" w:hAnsiTheme="minorHAnsi" w:cstheme="minorHAnsi"/>
                <w:sz w:val="20"/>
                <w:szCs w:val="20"/>
                <w:lang w:val="sk-SK"/>
              </w:rPr>
            </w:pPr>
          </w:p>
          <w:p w14:paraId="7FB8C7C6" w14:textId="0BBE2310" w:rsidR="00637F70" w:rsidRPr="009951DE" w:rsidRDefault="005B41F4" w:rsidP="00666560">
            <w:pPr>
              <w:widowControl/>
              <w:adjustRightInd w:val="0"/>
              <w:contextualSpacing/>
              <w:jc w:val="both"/>
              <w:rPr>
                <w:rFonts w:asciiTheme="minorHAnsi" w:hAnsiTheme="minorHAnsi" w:cstheme="minorHAnsi"/>
                <w:sz w:val="20"/>
                <w:szCs w:val="20"/>
                <w:lang w:val="sk-SK"/>
              </w:rPr>
            </w:pPr>
            <w:r w:rsidRPr="009951DE">
              <w:rPr>
                <w:rFonts w:asciiTheme="minorHAnsi" w:eastAsia="Times New Roman" w:hAnsiTheme="minorHAnsi" w:cstheme="minorHAnsi"/>
                <w:sz w:val="20"/>
                <w:szCs w:val="20"/>
                <w:lang w:val="sk-SK"/>
              </w:rPr>
              <w:t xml:space="preserve">Podporených bude </w:t>
            </w:r>
            <w:r w:rsidR="00877FDC">
              <w:rPr>
                <w:rFonts w:asciiTheme="minorHAnsi" w:eastAsia="Times New Roman" w:hAnsiTheme="minorHAnsi" w:cstheme="minorHAnsi"/>
                <w:sz w:val="20"/>
                <w:szCs w:val="20"/>
                <w:lang w:val="sk-SK"/>
              </w:rPr>
              <w:t>25 000</w:t>
            </w:r>
            <w:r w:rsidRPr="009951DE">
              <w:rPr>
                <w:rFonts w:asciiTheme="minorHAnsi" w:eastAsia="Times New Roman" w:hAnsiTheme="minorHAnsi" w:cstheme="minorHAnsi"/>
                <w:sz w:val="20"/>
                <w:szCs w:val="20"/>
                <w:lang w:val="sk-SK"/>
              </w:rPr>
              <w:t xml:space="preserve"> účastníkov praxe pre mladých.</w:t>
            </w:r>
          </w:p>
          <w:p w14:paraId="7F343A6A" w14:textId="77777777" w:rsidR="00677576" w:rsidRDefault="00677576" w:rsidP="00666560">
            <w:pPr>
              <w:widowControl/>
              <w:adjustRightInd w:val="0"/>
              <w:contextualSpacing/>
              <w:jc w:val="both"/>
              <w:rPr>
                <w:rFonts w:asciiTheme="minorHAnsi" w:hAnsiTheme="minorHAnsi" w:cstheme="minorHAnsi"/>
                <w:b/>
                <w:sz w:val="20"/>
                <w:szCs w:val="20"/>
                <w:lang w:val="sk-SK"/>
              </w:rPr>
            </w:pPr>
          </w:p>
          <w:p w14:paraId="11B1DE76" w14:textId="77777777" w:rsidR="00B212C0" w:rsidRDefault="00B212C0" w:rsidP="00666560">
            <w:pPr>
              <w:widowControl/>
              <w:adjustRightInd w:val="0"/>
              <w:contextualSpacing/>
              <w:jc w:val="both"/>
              <w:rPr>
                <w:rFonts w:asciiTheme="minorHAnsi" w:hAnsiTheme="minorHAnsi" w:cstheme="minorHAnsi"/>
                <w:b/>
                <w:sz w:val="20"/>
                <w:szCs w:val="20"/>
                <w:lang w:val="sk-SK"/>
              </w:rPr>
            </w:pPr>
            <w:r>
              <w:rPr>
                <w:rFonts w:asciiTheme="minorHAnsi" w:hAnsiTheme="minorHAnsi" w:cstheme="minorHAnsi"/>
                <w:b/>
                <w:sz w:val="20"/>
                <w:szCs w:val="20"/>
                <w:lang w:val="sk-SK"/>
              </w:rPr>
              <w:t>Aktivita 4:</w:t>
            </w:r>
          </w:p>
          <w:p w14:paraId="6FB00259" w14:textId="77777777" w:rsidR="00B212C0" w:rsidRPr="009951DE" w:rsidRDefault="00B212C0" w:rsidP="00666560">
            <w:pPr>
              <w:widowControl/>
              <w:adjustRightInd w:val="0"/>
              <w:contextualSpacing/>
              <w:jc w:val="both"/>
              <w:rPr>
                <w:rFonts w:asciiTheme="minorHAnsi" w:hAnsiTheme="minorHAnsi" w:cstheme="minorHAnsi"/>
                <w:b/>
                <w:sz w:val="20"/>
                <w:szCs w:val="20"/>
                <w:lang w:val="sk-SK"/>
              </w:rPr>
            </w:pPr>
          </w:p>
          <w:p w14:paraId="4E56F3FC" w14:textId="77777777" w:rsidR="00677576" w:rsidRPr="009951DE" w:rsidRDefault="00677576" w:rsidP="00666560">
            <w:pPr>
              <w:widowControl/>
              <w:adjustRightInd w:val="0"/>
              <w:contextualSpacing/>
              <w:jc w:val="both"/>
              <w:rPr>
                <w:rFonts w:asciiTheme="minorHAnsi" w:hAnsiTheme="minorHAnsi" w:cstheme="minorHAnsi"/>
                <w:b/>
                <w:sz w:val="20"/>
                <w:szCs w:val="20"/>
                <w:lang w:val="sk-SK"/>
              </w:rPr>
            </w:pPr>
            <w:r w:rsidRPr="009951DE">
              <w:rPr>
                <w:rFonts w:asciiTheme="minorHAnsi" w:hAnsiTheme="minorHAnsi" w:cstheme="minorHAnsi"/>
                <w:b/>
                <w:sz w:val="20"/>
                <w:szCs w:val="20"/>
                <w:lang w:val="sk-SK"/>
              </w:rPr>
              <w:t xml:space="preserve">LDR - </w:t>
            </w:r>
            <w:bookmarkStart w:id="23" w:name="_Hlk132705463"/>
            <w:proofErr w:type="spellStart"/>
            <w:r w:rsidRPr="009951DE">
              <w:rPr>
                <w:rFonts w:asciiTheme="minorHAnsi" w:hAnsiTheme="minorHAnsi" w:cstheme="minorHAnsi"/>
                <w:b/>
                <w:sz w:val="20"/>
                <w:szCs w:val="20"/>
                <w:lang w:val="sk-SK"/>
              </w:rPr>
              <w:t>debarierizácia</w:t>
            </w:r>
            <w:proofErr w:type="spellEnd"/>
            <w:r w:rsidRPr="009951DE">
              <w:rPr>
                <w:rFonts w:asciiTheme="minorHAnsi" w:hAnsiTheme="minorHAnsi" w:cstheme="minorHAnsi"/>
                <w:b/>
                <w:sz w:val="20"/>
                <w:szCs w:val="20"/>
                <w:lang w:val="sk-SK"/>
              </w:rPr>
              <w:t xml:space="preserve"> pracovísk u zamestnávateľov</w:t>
            </w:r>
            <w:bookmarkEnd w:id="23"/>
          </w:p>
          <w:p w14:paraId="78DAFADC" w14:textId="77777777" w:rsidR="00677576" w:rsidRPr="009951DE" w:rsidRDefault="00677576" w:rsidP="00666560">
            <w:pPr>
              <w:widowControl/>
              <w:adjustRightInd w:val="0"/>
              <w:contextualSpacing/>
              <w:jc w:val="both"/>
              <w:rPr>
                <w:rFonts w:asciiTheme="minorHAnsi" w:hAnsiTheme="minorHAnsi" w:cstheme="minorHAnsi"/>
                <w:b/>
                <w:sz w:val="20"/>
                <w:szCs w:val="20"/>
                <w:lang w:val="sk-SK"/>
              </w:rPr>
            </w:pPr>
            <w:r w:rsidRPr="009951DE">
              <w:rPr>
                <w:rFonts w:asciiTheme="minorHAnsi" w:hAnsiTheme="minorHAnsi" w:cstheme="minorHAnsi"/>
                <w:b/>
                <w:sz w:val="20"/>
                <w:szCs w:val="20"/>
                <w:lang w:val="sk-SK"/>
              </w:rPr>
              <w:t>MD</w:t>
            </w:r>
            <w:r w:rsidR="00DE744E" w:rsidRPr="009951DE">
              <w:rPr>
                <w:rFonts w:asciiTheme="minorHAnsi" w:hAnsiTheme="minorHAnsi" w:cstheme="minorHAnsi"/>
                <w:b/>
                <w:sz w:val="20"/>
                <w:szCs w:val="20"/>
                <w:lang w:val="sk-SK"/>
              </w:rPr>
              <w:t>R -</w:t>
            </w:r>
            <w:r w:rsidR="007C6B03" w:rsidRPr="009951DE">
              <w:rPr>
                <w:rFonts w:asciiTheme="minorHAnsi" w:hAnsiTheme="minorHAnsi" w:cstheme="minorHAnsi"/>
                <w:b/>
                <w:sz w:val="20"/>
                <w:szCs w:val="20"/>
                <w:lang w:val="sk-SK"/>
              </w:rPr>
              <w:t xml:space="preserve"> </w:t>
            </w:r>
            <w:proofErr w:type="spellStart"/>
            <w:r w:rsidR="007C6B03" w:rsidRPr="009951DE">
              <w:rPr>
                <w:rFonts w:asciiTheme="minorHAnsi" w:hAnsiTheme="minorHAnsi" w:cstheme="minorHAnsi"/>
                <w:b/>
                <w:sz w:val="20"/>
                <w:szCs w:val="20"/>
                <w:lang w:val="sk-SK"/>
              </w:rPr>
              <w:t>debarierizácia</w:t>
            </w:r>
            <w:proofErr w:type="spellEnd"/>
            <w:r w:rsidR="007C6B03" w:rsidRPr="009951DE">
              <w:rPr>
                <w:rFonts w:asciiTheme="minorHAnsi" w:hAnsiTheme="minorHAnsi" w:cstheme="minorHAnsi"/>
                <w:b/>
                <w:sz w:val="20"/>
                <w:szCs w:val="20"/>
                <w:lang w:val="sk-SK"/>
              </w:rPr>
              <w:t xml:space="preserve"> pracovísk u zamestnávateľov</w:t>
            </w:r>
          </w:p>
          <w:p w14:paraId="03D6D4D8" w14:textId="77777777" w:rsidR="005B41F4" w:rsidRDefault="005B41F4" w:rsidP="00666560">
            <w:pPr>
              <w:widowControl/>
              <w:adjustRightInd w:val="0"/>
              <w:contextualSpacing/>
              <w:jc w:val="both"/>
              <w:rPr>
                <w:rFonts w:asciiTheme="minorHAnsi" w:hAnsiTheme="minorHAnsi" w:cstheme="minorHAnsi"/>
                <w:b/>
                <w:sz w:val="20"/>
                <w:szCs w:val="20"/>
                <w:lang w:val="sk-SK"/>
              </w:rPr>
            </w:pPr>
          </w:p>
          <w:p w14:paraId="63B00CF4" w14:textId="233B7DEC" w:rsidR="005B41F4" w:rsidRDefault="00B212C0" w:rsidP="00F46C0B">
            <w:pPr>
              <w:pStyle w:val="Nadpis1"/>
              <w:tabs>
                <w:tab w:val="left" w:pos="1000"/>
              </w:tabs>
              <w:spacing w:before="0"/>
              <w:ind w:left="0" w:firstLine="0"/>
              <w:contextualSpacing/>
              <w:jc w:val="both"/>
              <w:rPr>
                <w:rFonts w:asciiTheme="minorHAnsi" w:hAnsiTheme="minorHAnsi" w:cstheme="minorHAnsi"/>
                <w:b w:val="0"/>
                <w:sz w:val="20"/>
                <w:szCs w:val="20"/>
                <w:lang w:val="sk-SK"/>
              </w:rPr>
            </w:pPr>
            <w:r w:rsidRPr="00233FE8">
              <w:rPr>
                <w:rFonts w:asciiTheme="minorHAnsi" w:hAnsiTheme="minorHAnsi" w:cstheme="minorHAnsi"/>
                <w:b w:val="0"/>
                <w:sz w:val="20"/>
                <w:szCs w:val="20"/>
                <w:lang w:val="sk-SK"/>
              </w:rPr>
              <w:t xml:space="preserve">Aktivita prostredníctvom, ktorej budú upravené pracoviská u zamestnávateľov má </w:t>
            </w:r>
            <w:r w:rsidR="00845878" w:rsidRPr="00233FE8">
              <w:rPr>
                <w:rFonts w:asciiTheme="minorHAnsi" w:hAnsiTheme="minorHAnsi" w:cstheme="minorHAnsi"/>
                <w:b w:val="0"/>
                <w:sz w:val="20"/>
                <w:szCs w:val="20"/>
                <w:lang w:val="sk-SK"/>
              </w:rPr>
              <w:t>zlepšiť zamestnávanie OZP</w:t>
            </w:r>
            <w:r w:rsidRPr="00233FE8">
              <w:rPr>
                <w:rFonts w:asciiTheme="minorHAnsi" w:hAnsiTheme="minorHAnsi" w:cstheme="minorHAnsi"/>
                <w:b w:val="0"/>
                <w:sz w:val="20"/>
                <w:szCs w:val="20"/>
                <w:lang w:val="sk-SK"/>
              </w:rPr>
              <w:t xml:space="preserve"> na otvorenom trhu práce. </w:t>
            </w:r>
            <w:r w:rsidR="005B41F4" w:rsidRPr="00233FE8">
              <w:rPr>
                <w:rFonts w:asciiTheme="minorHAnsi" w:hAnsiTheme="minorHAnsi" w:cstheme="minorHAnsi"/>
                <w:b w:val="0"/>
                <w:sz w:val="20"/>
                <w:szCs w:val="20"/>
                <w:lang w:val="sk-SK"/>
              </w:rPr>
              <w:t xml:space="preserve">Príspevok </w:t>
            </w:r>
            <w:r w:rsidR="00BE4A6C" w:rsidRPr="00233FE8">
              <w:rPr>
                <w:rFonts w:asciiTheme="minorHAnsi" w:hAnsiTheme="minorHAnsi" w:cstheme="minorHAnsi"/>
                <w:b w:val="0"/>
                <w:sz w:val="20"/>
                <w:szCs w:val="20"/>
                <w:lang w:val="sk-SK"/>
              </w:rPr>
              <w:t xml:space="preserve">je určený </w:t>
            </w:r>
            <w:r w:rsidR="005B41F4" w:rsidRPr="00233FE8">
              <w:rPr>
                <w:rFonts w:asciiTheme="minorHAnsi" w:hAnsiTheme="minorHAnsi" w:cstheme="minorHAnsi"/>
                <w:b w:val="0"/>
                <w:sz w:val="20"/>
                <w:szCs w:val="20"/>
                <w:lang w:val="sk-SK"/>
              </w:rPr>
              <w:t>pre zamestnávateľov, ktorí zamestnajú osoby</w:t>
            </w:r>
            <w:r w:rsidR="000026C7" w:rsidRPr="00233FE8">
              <w:rPr>
                <w:rFonts w:asciiTheme="minorHAnsi" w:hAnsiTheme="minorHAnsi" w:cstheme="minorHAnsi"/>
                <w:b w:val="0"/>
                <w:sz w:val="20"/>
                <w:szCs w:val="20"/>
                <w:lang w:val="sk-SK"/>
              </w:rPr>
              <w:t xml:space="preserve"> na otvorenom trhu práce</w:t>
            </w:r>
            <w:r w:rsidR="005B41F4" w:rsidRPr="00233FE8">
              <w:rPr>
                <w:rFonts w:asciiTheme="minorHAnsi" w:hAnsiTheme="minorHAnsi" w:cstheme="minorHAnsi"/>
                <w:b w:val="0"/>
                <w:sz w:val="20"/>
                <w:szCs w:val="20"/>
                <w:lang w:val="sk-SK"/>
              </w:rPr>
              <w:t xml:space="preserve">, ktorých zdravotný </w:t>
            </w:r>
            <w:r w:rsidR="005B41F4" w:rsidRPr="00233FE8">
              <w:rPr>
                <w:rFonts w:asciiTheme="minorHAnsi" w:hAnsiTheme="minorHAnsi" w:cstheme="minorHAnsi"/>
                <w:b w:val="0"/>
                <w:sz w:val="20"/>
                <w:szCs w:val="20"/>
                <w:lang w:val="sk-SK"/>
              </w:rPr>
              <w:lastRenderedPageBreak/>
              <w:t>stav si vyžaduje špecif</w:t>
            </w:r>
            <w:r w:rsidR="00DE744E" w:rsidRPr="00233FE8">
              <w:rPr>
                <w:rFonts w:asciiTheme="minorHAnsi" w:hAnsiTheme="minorHAnsi" w:cstheme="minorHAnsi"/>
                <w:b w:val="0"/>
                <w:sz w:val="20"/>
                <w:szCs w:val="20"/>
                <w:lang w:val="sk-SK"/>
              </w:rPr>
              <w:t>ickú úpravu pracovného miesta</w:t>
            </w:r>
            <w:r w:rsidR="001C7C74" w:rsidRPr="00233FE8">
              <w:rPr>
                <w:rFonts w:asciiTheme="minorHAnsi" w:hAnsiTheme="minorHAnsi" w:cstheme="minorHAnsi"/>
                <w:b w:val="0"/>
                <w:sz w:val="20"/>
                <w:szCs w:val="20"/>
                <w:lang w:val="sk-SK"/>
              </w:rPr>
              <w:t xml:space="preserve"> a tiež pre zamestnávateľov, ktorých zamestnanec sa stal OZP.</w:t>
            </w:r>
            <w:r w:rsidR="001A6ECA" w:rsidRPr="00233FE8">
              <w:rPr>
                <w:rFonts w:asciiTheme="minorHAnsi" w:hAnsiTheme="minorHAnsi" w:cstheme="minorHAnsi"/>
                <w:b w:val="0"/>
                <w:sz w:val="20"/>
                <w:szCs w:val="20"/>
                <w:lang w:val="sk-SK"/>
              </w:rPr>
              <w:t xml:space="preserve"> </w:t>
            </w:r>
            <w:r w:rsidR="001C7C74" w:rsidRPr="00233FE8">
              <w:rPr>
                <w:rFonts w:asciiTheme="minorHAnsi" w:hAnsiTheme="minorHAnsi" w:cstheme="minorHAnsi"/>
                <w:b w:val="0"/>
                <w:sz w:val="20"/>
                <w:szCs w:val="20"/>
                <w:lang w:val="sk-SK"/>
              </w:rPr>
              <w:t>Príspevok bude poskytnutý aj zamestnávateľovi, ku ktorému prejde OZP plynulo z predchádzajúceho zamestnania.</w:t>
            </w:r>
            <w:r w:rsidR="001C7C74" w:rsidRPr="00233FE8">
              <w:rPr>
                <w:b w:val="0"/>
              </w:rPr>
              <w:t xml:space="preserve"> </w:t>
            </w:r>
            <w:r w:rsidR="001C7C74" w:rsidRPr="00233FE8">
              <w:rPr>
                <w:rFonts w:asciiTheme="minorHAnsi" w:hAnsiTheme="minorHAnsi" w:cstheme="minorHAnsi"/>
                <w:b w:val="0"/>
                <w:sz w:val="20"/>
                <w:szCs w:val="20"/>
                <w:lang w:val="sk-SK"/>
              </w:rPr>
              <w:t xml:space="preserve">Tento príspevok môže byť poskytnutý pre SZČ za rovnakých podmienok ako pre zamestnanca. </w:t>
            </w:r>
            <w:r w:rsidR="00801776" w:rsidRPr="00233FE8">
              <w:rPr>
                <w:rFonts w:asciiTheme="minorHAnsi" w:hAnsiTheme="minorHAnsi" w:cstheme="minorHAnsi"/>
                <w:b w:val="0"/>
                <w:sz w:val="20"/>
                <w:szCs w:val="20"/>
                <w:lang w:val="sk-SK"/>
              </w:rPr>
              <w:t>Príspevok sa poskytne zálohovo vo výške 70 %</w:t>
            </w:r>
            <w:r w:rsidR="00992764">
              <w:rPr>
                <w:rFonts w:asciiTheme="minorHAnsi" w:hAnsiTheme="minorHAnsi" w:cstheme="minorHAnsi"/>
                <w:b w:val="0"/>
                <w:sz w:val="20"/>
                <w:szCs w:val="20"/>
                <w:lang w:val="sk-SK"/>
              </w:rPr>
              <w:t xml:space="preserve"> </w:t>
            </w:r>
            <w:r w:rsidR="00992764" w:rsidRPr="00233FE8">
              <w:rPr>
                <w:rFonts w:asciiTheme="minorHAnsi" w:hAnsiTheme="minorHAnsi" w:cstheme="minorHAnsi"/>
                <w:b w:val="0"/>
                <w:sz w:val="20"/>
                <w:szCs w:val="20"/>
                <w:lang w:val="sk-SK"/>
              </w:rPr>
              <w:t>opravených výdavkov</w:t>
            </w:r>
            <w:r w:rsidR="00801776" w:rsidRPr="00233FE8">
              <w:rPr>
                <w:rFonts w:asciiTheme="minorHAnsi" w:hAnsiTheme="minorHAnsi" w:cstheme="minorHAnsi"/>
                <w:b w:val="0"/>
                <w:sz w:val="20"/>
                <w:szCs w:val="20"/>
                <w:lang w:val="sk-SK"/>
              </w:rPr>
              <w:t>. Zostávajúcu časť príspevku</w:t>
            </w:r>
            <w:r w:rsidR="006B725F">
              <w:rPr>
                <w:rFonts w:asciiTheme="minorHAnsi" w:hAnsiTheme="minorHAnsi" w:cstheme="minorHAnsi"/>
                <w:b w:val="0"/>
                <w:sz w:val="20"/>
                <w:szCs w:val="20"/>
                <w:lang w:val="sk-SK"/>
              </w:rPr>
              <w:t xml:space="preserve"> (10%)</w:t>
            </w:r>
            <w:r w:rsidR="006B725F" w:rsidRPr="00233FE8">
              <w:rPr>
                <w:rFonts w:asciiTheme="minorHAnsi" w:hAnsiTheme="minorHAnsi" w:cstheme="minorHAnsi"/>
                <w:b w:val="0"/>
                <w:sz w:val="20"/>
                <w:szCs w:val="20"/>
                <w:lang w:val="sk-SK"/>
              </w:rPr>
              <w:t xml:space="preserve"> </w:t>
            </w:r>
            <w:r w:rsidR="00801776" w:rsidRPr="00233FE8">
              <w:rPr>
                <w:rFonts w:asciiTheme="minorHAnsi" w:hAnsiTheme="minorHAnsi" w:cstheme="minorHAnsi"/>
                <w:b w:val="0"/>
                <w:sz w:val="20"/>
                <w:szCs w:val="20"/>
                <w:lang w:val="sk-SK"/>
              </w:rPr>
              <w:t>úrad poskytne po predložení dokladov preukazujúci</w:t>
            </w:r>
            <w:r w:rsidR="00992764">
              <w:rPr>
                <w:rFonts w:asciiTheme="minorHAnsi" w:hAnsiTheme="minorHAnsi" w:cstheme="minorHAnsi"/>
                <w:b w:val="0"/>
                <w:sz w:val="20"/>
                <w:szCs w:val="20"/>
                <w:lang w:val="sk-SK"/>
              </w:rPr>
              <w:t xml:space="preserve">ch skutočne vynaložené náklady. </w:t>
            </w:r>
            <w:r w:rsidR="003C0808" w:rsidRPr="00233FE8">
              <w:rPr>
                <w:rFonts w:asciiTheme="minorHAnsi" w:hAnsiTheme="minorHAnsi" w:cstheme="minorHAnsi"/>
                <w:b w:val="0"/>
                <w:sz w:val="20"/>
                <w:szCs w:val="20"/>
                <w:lang w:val="sk-SK"/>
              </w:rPr>
              <w:t xml:space="preserve">Príspevok sa poskytuje do výšky 80% </w:t>
            </w:r>
            <w:r w:rsidR="00BE3869" w:rsidRPr="00233FE8">
              <w:rPr>
                <w:rFonts w:asciiTheme="minorHAnsi" w:hAnsiTheme="minorHAnsi" w:cstheme="minorHAnsi"/>
                <w:b w:val="0"/>
                <w:sz w:val="20"/>
                <w:szCs w:val="20"/>
                <w:lang w:val="sk-SK"/>
              </w:rPr>
              <w:t>opravených výdavkov</w:t>
            </w:r>
            <w:r w:rsidR="003C0808" w:rsidRPr="00233FE8">
              <w:rPr>
                <w:rFonts w:asciiTheme="minorHAnsi" w:hAnsiTheme="minorHAnsi" w:cstheme="minorHAnsi"/>
                <w:b w:val="0"/>
                <w:sz w:val="20"/>
                <w:szCs w:val="20"/>
                <w:lang w:val="sk-SK"/>
              </w:rPr>
              <w:t xml:space="preserve">. </w:t>
            </w:r>
            <w:r w:rsidR="00801776" w:rsidRPr="00233FE8">
              <w:rPr>
                <w:rFonts w:asciiTheme="minorHAnsi" w:hAnsiTheme="minorHAnsi" w:cstheme="minorHAnsi"/>
                <w:b w:val="0"/>
                <w:sz w:val="20"/>
                <w:szCs w:val="20"/>
                <w:lang w:val="sk-SK"/>
              </w:rPr>
              <w:t>Maximálna výška príspevku je uvedená v Prílohe č. 1.</w:t>
            </w:r>
            <w:r w:rsidR="001C7C74" w:rsidRPr="00233FE8">
              <w:rPr>
                <w:rFonts w:asciiTheme="minorHAnsi" w:hAnsiTheme="minorHAnsi" w:cstheme="minorHAnsi"/>
                <w:b w:val="0"/>
                <w:sz w:val="20"/>
                <w:szCs w:val="20"/>
                <w:lang w:val="sk-SK"/>
              </w:rPr>
              <w:t xml:space="preserve"> </w:t>
            </w:r>
          </w:p>
          <w:p w14:paraId="3C5A8646" w14:textId="77777777" w:rsidR="00F46C0B" w:rsidRPr="00F46C0B" w:rsidRDefault="00F46C0B" w:rsidP="00F46C0B">
            <w:pPr>
              <w:pStyle w:val="Nadpis1"/>
              <w:tabs>
                <w:tab w:val="left" w:pos="1000"/>
              </w:tabs>
              <w:spacing w:before="0"/>
              <w:ind w:left="0" w:firstLine="0"/>
              <w:contextualSpacing/>
              <w:jc w:val="both"/>
              <w:rPr>
                <w:rFonts w:asciiTheme="minorHAnsi" w:hAnsiTheme="minorHAnsi" w:cstheme="minorHAnsi"/>
                <w:b w:val="0"/>
                <w:sz w:val="20"/>
                <w:szCs w:val="20"/>
                <w:lang w:val="sk-SK"/>
              </w:rPr>
            </w:pPr>
          </w:p>
          <w:p w14:paraId="73EDC61A" w14:textId="77777777" w:rsidR="005B41F4" w:rsidRPr="009951DE" w:rsidRDefault="005B41F4"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Pri poskytovaní </w:t>
            </w:r>
            <w:r w:rsidR="005E6052" w:rsidRPr="009951DE">
              <w:rPr>
                <w:rFonts w:asciiTheme="minorHAnsi" w:hAnsiTheme="minorHAnsi" w:cstheme="minorHAnsi"/>
                <w:sz w:val="20"/>
                <w:szCs w:val="20"/>
                <w:lang w:val="sk-SK"/>
              </w:rPr>
              <w:t xml:space="preserve">príspevkov </w:t>
            </w:r>
            <w:r w:rsidRPr="009951DE">
              <w:rPr>
                <w:rFonts w:asciiTheme="minorHAnsi" w:hAnsiTheme="minorHAnsi" w:cstheme="minorHAnsi"/>
                <w:sz w:val="20"/>
                <w:szCs w:val="20"/>
                <w:lang w:val="sk-SK"/>
              </w:rPr>
              <w:t>bude žiadateľ využívať vlastné personálne, materiálne, priestorové, technické možnosti.</w:t>
            </w:r>
          </w:p>
          <w:p w14:paraId="6B3D0566" w14:textId="77777777" w:rsidR="0096158D" w:rsidRPr="009951DE" w:rsidRDefault="0096158D" w:rsidP="00666560">
            <w:pPr>
              <w:jc w:val="both"/>
              <w:rPr>
                <w:rFonts w:asciiTheme="minorHAnsi" w:hAnsiTheme="minorHAnsi" w:cstheme="minorHAnsi"/>
                <w:sz w:val="20"/>
                <w:szCs w:val="20"/>
                <w:lang w:val="sk-SK"/>
              </w:rPr>
            </w:pPr>
          </w:p>
          <w:p w14:paraId="3C732112" w14:textId="77777777" w:rsidR="005B41F4" w:rsidRPr="009951DE" w:rsidRDefault="005B41F4"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Verejné obstarávani</w:t>
            </w:r>
            <w:r w:rsidR="007A2A58">
              <w:rPr>
                <w:rFonts w:asciiTheme="minorHAnsi" w:hAnsiTheme="minorHAnsi" w:cstheme="minorHAnsi"/>
                <w:sz w:val="20"/>
                <w:szCs w:val="20"/>
                <w:lang w:val="sk-SK"/>
              </w:rPr>
              <w:t>e</w:t>
            </w:r>
            <w:r w:rsidRPr="009951DE">
              <w:rPr>
                <w:rFonts w:asciiTheme="minorHAnsi" w:hAnsiTheme="minorHAnsi" w:cstheme="minorHAnsi"/>
                <w:sz w:val="20"/>
                <w:szCs w:val="20"/>
                <w:lang w:val="sk-SK"/>
              </w:rPr>
              <w:t xml:space="preserve"> v súvislosti s týmto projektom nie je plánované.</w:t>
            </w:r>
          </w:p>
          <w:p w14:paraId="27C882DC" w14:textId="77777777" w:rsidR="005B41F4" w:rsidRPr="009951DE" w:rsidRDefault="005B41F4" w:rsidP="00666560">
            <w:pPr>
              <w:jc w:val="both"/>
              <w:rPr>
                <w:rFonts w:asciiTheme="minorHAnsi" w:hAnsiTheme="minorHAnsi" w:cstheme="minorHAnsi"/>
                <w:sz w:val="20"/>
                <w:szCs w:val="20"/>
                <w:lang w:val="sk-SK"/>
              </w:rPr>
            </w:pPr>
          </w:p>
          <w:p w14:paraId="52510B29" w14:textId="77777777" w:rsidR="005B41F4" w:rsidRPr="009951DE" w:rsidRDefault="005B41F4" w:rsidP="00666560">
            <w:pPr>
              <w:widowControl/>
              <w:adjustRightInd w:val="0"/>
              <w:contextualSpacing/>
              <w:jc w:val="both"/>
              <w:rPr>
                <w:rFonts w:asciiTheme="minorHAnsi" w:hAnsiTheme="minorHAnsi" w:cstheme="minorHAnsi"/>
                <w:sz w:val="20"/>
                <w:szCs w:val="20"/>
                <w:lang w:val="sk-SK"/>
              </w:rPr>
            </w:pPr>
            <w:r w:rsidRPr="009951DE">
              <w:rPr>
                <w:rFonts w:asciiTheme="minorHAnsi" w:eastAsia="Times New Roman" w:hAnsiTheme="minorHAnsi" w:cstheme="minorHAnsi"/>
                <w:sz w:val="20"/>
                <w:szCs w:val="20"/>
                <w:lang w:val="sk-SK"/>
              </w:rPr>
              <w:t>Podporených bude 20 pracovísk.</w:t>
            </w:r>
          </w:p>
          <w:p w14:paraId="0A260A8D" w14:textId="77777777" w:rsidR="00D629AC" w:rsidRPr="009951DE" w:rsidRDefault="00D629AC" w:rsidP="00666560">
            <w:pPr>
              <w:adjustRightInd w:val="0"/>
              <w:jc w:val="both"/>
              <w:rPr>
                <w:rFonts w:asciiTheme="minorHAnsi" w:hAnsiTheme="minorHAnsi" w:cstheme="minorHAnsi"/>
                <w:color w:val="548DD4" w:themeColor="text2" w:themeTint="99"/>
                <w:sz w:val="20"/>
                <w:szCs w:val="20"/>
                <w:lang w:val="sk-SK"/>
              </w:rPr>
            </w:pPr>
          </w:p>
          <w:p w14:paraId="706F70DA" w14:textId="77777777" w:rsidR="007607B4" w:rsidRPr="009951DE" w:rsidRDefault="007607B4" w:rsidP="00666560">
            <w:pPr>
              <w:adjustRightInd w:val="0"/>
              <w:jc w:val="both"/>
              <w:rPr>
                <w:rFonts w:asciiTheme="minorHAnsi" w:hAnsiTheme="minorHAnsi" w:cstheme="minorHAnsi"/>
                <w:color w:val="548DD4" w:themeColor="text2" w:themeTint="99"/>
                <w:sz w:val="20"/>
                <w:szCs w:val="20"/>
                <w:lang w:val="sk-SK"/>
              </w:rPr>
            </w:pPr>
            <w:r w:rsidRPr="009951DE">
              <w:rPr>
                <w:rFonts w:asciiTheme="minorHAnsi" w:hAnsiTheme="minorHAnsi" w:cstheme="minorHAnsi"/>
                <w:sz w:val="20"/>
                <w:lang w:val="sk-SK"/>
              </w:rPr>
              <w:t xml:space="preserve">Účastník projektu je </w:t>
            </w:r>
            <w:proofErr w:type="spellStart"/>
            <w:r w:rsidR="002E120C">
              <w:rPr>
                <w:rFonts w:asciiTheme="minorHAnsi" w:hAnsiTheme="minorHAnsi" w:cstheme="minorHAnsi"/>
                <w:sz w:val="20"/>
                <w:lang w:val="sk-SK"/>
              </w:rPr>
              <w:t>ZUoZ</w:t>
            </w:r>
            <w:proofErr w:type="spellEnd"/>
            <w:r w:rsidRPr="009951DE">
              <w:rPr>
                <w:rFonts w:asciiTheme="minorHAnsi" w:hAnsiTheme="minorHAnsi" w:cstheme="minorHAnsi"/>
                <w:sz w:val="20"/>
                <w:lang w:val="sk-SK"/>
              </w:rPr>
              <w:t>, ktor</w:t>
            </w:r>
            <w:r w:rsidR="009951DE" w:rsidRPr="009951DE">
              <w:rPr>
                <w:rFonts w:asciiTheme="minorHAnsi" w:hAnsiTheme="minorHAnsi" w:cstheme="minorHAnsi"/>
                <w:sz w:val="20"/>
                <w:lang w:val="sk-SK"/>
              </w:rPr>
              <w:t xml:space="preserve">ý sa začlenil na trh práce </w:t>
            </w:r>
            <w:r w:rsidRPr="009951DE">
              <w:rPr>
                <w:rFonts w:asciiTheme="minorHAnsi" w:hAnsiTheme="minorHAnsi" w:cstheme="minorHAnsi"/>
                <w:sz w:val="20"/>
                <w:lang w:val="sk-SK"/>
              </w:rPr>
              <w:t xml:space="preserve">na základe poskytnutého príspevku zamestnávateľovi, </w:t>
            </w:r>
            <w:proofErr w:type="spellStart"/>
            <w:r w:rsidRPr="009951DE">
              <w:rPr>
                <w:rFonts w:asciiTheme="minorHAnsi" w:hAnsiTheme="minorHAnsi" w:cstheme="minorHAnsi"/>
                <w:sz w:val="20"/>
                <w:lang w:val="sk-SK"/>
              </w:rPr>
              <w:t>ZUoZ</w:t>
            </w:r>
            <w:proofErr w:type="spellEnd"/>
            <w:r w:rsidRPr="009951DE">
              <w:rPr>
                <w:rFonts w:asciiTheme="minorHAnsi" w:hAnsiTheme="minorHAnsi" w:cstheme="minorHAnsi"/>
                <w:sz w:val="20"/>
                <w:lang w:val="sk-SK"/>
              </w:rPr>
              <w:t xml:space="preserve"> alebo zamestnávateľovi a </w:t>
            </w:r>
            <w:proofErr w:type="spellStart"/>
            <w:r w:rsidRPr="009951DE">
              <w:rPr>
                <w:rFonts w:asciiTheme="minorHAnsi" w:hAnsiTheme="minorHAnsi" w:cstheme="minorHAnsi"/>
                <w:sz w:val="20"/>
                <w:lang w:val="sk-SK"/>
              </w:rPr>
              <w:t>ZUoZ</w:t>
            </w:r>
            <w:proofErr w:type="spellEnd"/>
            <w:r w:rsidRPr="009951DE">
              <w:rPr>
                <w:rFonts w:asciiTheme="minorHAnsi" w:hAnsiTheme="minorHAnsi" w:cstheme="minorHAnsi"/>
                <w:sz w:val="20"/>
                <w:lang w:val="sk-SK"/>
              </w:rPr>
              <w:t xml:space="preserve"> súčasne. </w:t>
            </w:r>
          </w:p>
          <w:p w14:paraId="7E494CC8" w14:textId="77777777" w:rsidR="008C789A" w:rsidRPr="009951DE" w:rsidRDefault="008C789A" w:rsidP="00666560">
            <w:pPr>
              <w:adjustRightInd w:val="0"/>
              <w:jc w:val="both"/>
              <w:rPr>
                <w:rFonts w:asciiTheme="minorHAnsi" w:hAnsiTheme="minorHAnsi" w:cstheme="minorHAnsi"/>
                <w:color w:val="548DD4" w:themeColor="text2" w:themeTint="99"/>
                <w:sz w:val="20"/>
                <w:szCs w:val="20"/>
                <w:lang w:val="sk-SK"/>
              </w:rPr>
            </w:pPr>
          </w:p>
          <w:p w14:paraId="5D13A2F2" w14:textId="01A063D5" w:rsidR="00E844E7" w:rsidRDefault="002B111A" w:rsidP="00666560">
            <w:pPr>
              <w:adjustRightInd w:val="0"/>
              <w:jc w:val="both"/>
              <w:rPr>
                <w:rFonts w:asciiTheme="minorHAnsi" w:hAnsiTheme="minorHAnsi" w:cstheme="minorHAnsi"/>
                <w:sz w:val="20"/>
                <w:lang w:val="sk-SK"/>
              </w:rPr>
            </w:pPr>
            <w:r>
              <w:rPr>
                <w:rFonts w:asciiTheme="minorHAnsi" w:hAnsiTheme="minorHAnsi" w:cstheme="minorHAnsi"/>
                <w:sz w:val="20"/>
                <w:lang w:val="sk-SK"/>
              </w:rPr>
              <w:t>NP</w:t>
            </w:r>
            <w:r w:rsidR="00E844E7" w:rsidRPr="009951DE">
              <w:rPr>
                <w:rFonts w:asciiTheme="minorHAnsi" w:hAnsiTheme="minorHAnsi" w:cstheme="minorHAnsi"/>
                <w:sz w:val="20"/>
                <w:lang w:val="sk-SK"/>
              </w:rPr>
              <w:t xml:space="preserve"> je orientovaný na pomoc znevýhodneným skupinám obyvateľstva z pohľadu trhu práce. Osoby so zdravotným postihnutím sú považované za znevýhodnené na základe zákona o službách zamestnanosti a budú priamo </w:t>
            </w:r>
            <w:r w:rsidR="002C562F" w:rsidRPr="009951DE">
              <w:rPr>
                <w:rFonts w:asciiTheme="minorHAnsi" w:hAnsiTheme="minorHAnsi" w:cstheme="minorHAnsi"/>
                <w:sz w:val="20"/>
                <w:lang w:val="sk-SK"/>
              </w:rPr>
              <w:t>účastníkmi</w:t>
            </w:r>
            <w:r w:rsidR="00E844E7" w:rsidRPr="009951DE">
              <w:rPr>
                <w:rFonts w:asciiTheme="minorHAnsi" w:hAnsiTheme="minorHAnsi" w:cstheme="minorHAnsi"/>
                <w:sz w:val="20"/>
                <w:lang w:val="sk-SK"/>
              </w:rPr>
              <w:t xml:space="preserve"> projektu.</w:t>
            </w:r>
          </w:p>
          <w:p w14:paraId="01229A18" w14:textId="13841885" w:rsidR="00834735" w:rsidRDefault="00834735" w:rsidP="00666560">
            <w:pPr>
              <w:adjustRightInd w:val="0"/>
              <w:jc w:val="both"/>
              <w:rPr>
                <w:rFonts w:asciiTheme="minorHAnsi" w:hAnsiTheme="minorHAnsi" w:cstheme="minorHAnsi"/>
                <w:sz w:val="20"/>
                <w:lang w:val="sk-SK"/>
              </w:rPr>
            </w:pPr>
          </w:p>
          <w:p w14:paraId="5EFC8F74" w14:textId="589533BF" w:rsidR="00B07862" w:rsidRPr="009951DE" w:rsidDel="00A75ABC" w:rsidRDefault="00F46C0B" w:rsidP="00666560">
            <w:pPr>
              <w:adjustRightInd w:val="0"/>
              <w:jc w:val="both"/>
              <w:rPr>
                <w:del w:id="24" w:author="Pecho Daniel" w:date="2023-05-05T14:57:00Z"/>
                <w:rFonts w:asciiTheme="minorHAnsi" w:hAnsiTheme="minorHAnsi" w:cstheme="minorHAnsi"/>
                <w:sz w:val="20"/>
                <w:lang w:val="sk-SK"/>
              </w:rPr>
            </w:pPr>
            <w:ins w:id="25" w:author="Pecho Daniel" w:date="2023-05-05T14:18:00Z">
              <w:r w:rsidRPr="00834735">
                <w:rPr>
                  <w:rFonts w:asciiTheme="minorHAnsi" w:hAnsiTheme="minorHAnsi" w:cstheme="minorHAnsi"/>
                  <w:sz w:val="20"/>
                  <w:lang w:val="sk-SK"/>
                </w:rPr>
                <w:t>Projekt bude realizovaný v súlade s horizontálnymi princípmi s povinnosťou dodržania súladu projektu s Chartou  základných práv Európskej únie, rodovou rovnosťou , nediskrimináciou  a prístupnosťou osôb so zdravotným postihnutím , ktoré sú definované v Partnerskej dohode SR na roky 2021 – 2027 a v čl. 9 nariadenie o spoločných ustanoveniach , berúc do úvahy Chartu základných práv Európskej únie a povinnosti vyplývajúce z Dohovoru OSN o právach osôb so zdravotným postihnutím a zabezpečenia prístupnosti v súlade s jeho článkom 9, ako horizontálne základné podmienky.                                                                                                                                                                                                                                                                 Pri implementácii plánovaných aktivít projektu je potrebné dodržiavať všetky články Charty ZP EÚ s dôrazom najmä na články Charty ZP EÚ, ktoré sa najviac vzťahujú k plánovaným intervenciám, aktivitám a cieľovým skupinám.</w:t>
              </w:r>
            </w:ins>
          </w:p>
          <w:p w14:paraId="555EF55B" w14:textId="77777777" w:rsidR="00E844E7" w:rsidRPr="009951DE" w:rsidRDefault="00E844E7" w:rsidP="00666560">
            <w:pPr>
              <w:adjustRightInd w:val="0"/>
              <w:jc w:val="both"/>
              <w:rPr>
                <w:rFonts w:asciiTheme="minorHAnsi" w:hAnsiTheme="minorHAnsi" w:cstheme="minorHAnsi"/>
                <w:sz w:val="20"/>
                <w:lang w:val="sk-SK"/>
              </w:rPr>
            </w:pPr>
          </w:p>
          <w:p w14:paraId="25104E75" w14:textId="63BDCF72" w:rsidR="00D629AC" w:rsidDel="00BC5C9F" w:rsidRDefault="00BC5C9F" w:rsidP="00637F70">
            <w:pPr>
              <w:adjustRightInd w:val="0"/>
              <w:jc w:val="both"/>
              <w:rPr>
                <w:del w:id="26" w:author="Pecho Daniel" w:date="2023-05-05T13:12:00Z"/>
                <w:rFonts w:asciiTheme="minorHAnsi" w:hAnsiTheme="minorHAnsi" w:cstheme="minorHAnsi"/>
                <w:color w:val="FF0000"/>
                <w:sz w:val="20"/>
                <w:szCs w:val="20"/>
                <w:lang w:val="sk-SK"/>
              </w:rPr>
            </w:pPr>
            <w:ins w:id="27" w:author="Pecho Daniel" w:date="2023-05-05T13:12:00Z">
              <w:r>
                <w:rPr>
                  <w:rFonts w:asciiTheme="minorHAnsi" w:hAnsiTheme="minorHAnsi" w:cstheme="minorHAnsi"/>
                  <w:color w:val="FF0000"/>
                  <w:sz w:val="20"/>
                  <w:szCs w:val="20"/>
                  <w:lang w:val="sk-SK"/>
                </w:rPr>
                <w:t>V súlade s pravidlami o štátnej pomoci sa pri realizácii jednotlivých aktivít budú uplatňovať platné schémy pomoci.</w:t>
              </w:r>
            </w:ins>
          </w:p>
          <w:p w14:paraId="57236D45" w14:textId="77777777" w:rsidR="00BC5C9F" w:rsidRPr="00637F70" w:rsidRDefault="00BC5C9F" w:rsidP="00637F70">
            <w:pPr>
              <w:adjustRightInd w:val="0"/>
              <w:jc w:val="both"/>
              <w:rPr>
                <w:ins w:id="28" w:author="Pecho Daniel" w:date="2023-05-05T13:12:00Z"/>
                <w:rFonts w:asciiTheme="minorHAnsi" w:hAnsiTheme="minorHAnsi" w:cstheme="minorHAnsi"/>
                <w:sz w:val="20"/>
                <w:lang w:val="sk-SK"/>
              </w:rPr>
            </w:pPr>
          </w:p>
          <w:p w14:paraId="7D9EB1AC" w14:textId="77777777" w:rsidR="00FE5201" w:rsidRPr="009951DE" w:rsidRDefault="00E844E7" w:rsidP="00666560">
            <w:pPr>
              <w:jc w:val="both"/>
              <w:rPr>
                <w:rFonts w:asciiTheme="minorHAnsi" w:hAnsiTheme="minorHAnsi" w:cstheme="minorHAnsi"/>
                <w:color w:val="548DD4" w:themeColor="text2" w:themeTint="99"/>
                <w:sz w:val="20"/>
                <w:szCs w:val="20"/>
                <w:lang w:val="sk-SK"/>
              </w:rPr>
            </w:pPr>
            <w:r w:rsidRPr="009951DE">
              <w:rPr>
                <w:rFonts w:asciiTheme="minorHAnsi" w:hAnsiTheme="minorHAnsi" w:cstheme="minorHAnsi"/>
                <w:sz w:val="20"/>
                <w:szCs w:val="20"/>
                <w:lang w:val="sk-SK"/>
              </w:rPr>
              <w:t>Okrem hlavnej aktivity budú súčasťou projektu informovanosť a publicita, riadenie projektu</w:t>
            </w:r>
            <w:r w:rsidR="00D629AC">
              <w:rPr>
                <w:rFonts w:asciiTheme="minorHAnsi" w:hAnsiTheme="minorHAnsi" w:cstheme="minorHAnsi"/>
                <w:sz w:val="20"/>
                <w:szCs w:val="20"/>
                <w:lang w:val="sk-SK"/>
              </w:rPr>
              <w:t xml:space="preserve"> a iné podporné činnosti, ktoré</w:t>
            </w:r>
            <w:r w:rsidRPr="009951DE">
              <w:rPr>
                <w:rFonts w:asciiTheme="minorHAnsi" w:hAnsiTheme="minorHAnsi" w:cstheme="minorHAnsi"/>
                <w:sz w:val="20"/>
                <w:szCs w:val="20"/>
                <w:lang w:val="sk-SK"/>
              </w:rPr>
              <w:t xml:space="preserve"> majú charakter buď nepriamych nákladov, alebo zostávajúcich nákladov iných ako priamych nákladov na zamestnancov.</w:t>
            </w:r>
          </w:p>
          <w:p w14:paraId="4C130526" w14:textId="77777777" w:rsidR="001D072F" w:rsidRPr="009951DE" w:rsidRDefault="001D072F" w:rsidP="00666560">
            <w:pPr>
              <w:jc w:val="both"/>
              <w:rPr>
                <w:rFonts w:asciiTheme="minorHAnsi" w:hAnsiTheme="minorHAnsi" w:cstheme="minorHAnsi"/>
                <w:color w:val="548DD4" w:themeColor="text2" w:themeTint="99"/>
                <w:sz w:val="20"/>
                <w:szCs w:val="20"/>
                <w:lang w:val="sk-SK"/>
              </w:rPr>
            </w:pPr>
          </w:p>
        </w:tc>
      </w:tr>
      <w:tr w:rsidR="00B8332B" w:rsidRPr="009951DE" w14:paraId="226FC098" w14:textId="77777777" w:rsidTr="00B312F7">
        <w:tc>
          <w:tcPr>
            <w:tcW w:w="5000" w:type="pct"/>
            <w:shd w:val="clear" w:color="auto" w:fill="F2F2F2" w:themeFill="background1" w:themeFillShade="F2"/>
          </w:tcPr>
          <w:p w14:paraId="354E9325" w14:textId="77777777" w:rsidR="00B8332B" w:rsidRPr="009951DE" w:rsidRDefault="00A70221" w:rsidP="00666560">
            <w:pPr>
              <w:tabs>
                <w:tab w:val="left" w:pos="709"/>
              </w:tabs>
              <w:contextualSpacing/>
              <w:jc w:val="both"/>
              <w:rPr>
                <w:rFonts w:ascii="Calibri" w:hAnsi="Calibri" w:cs="Arial"/>
                <w:b/>
                <w:lang w:val="sk-SK"/>
              </w:rPr>
            </w:pPr>
            <w:r w:rsidRPr="009951DE">
              <w:rPr>
                <w:rFonts w:ascii="Calibri" w:hAnsi="Calibri" w:cs="Arial"/>
                <w:b/>
                <w:lang w:val="sk-SK"/>
              </w:rPr>
              <w:lastRenderedPageBreak/>
              <w:t>Situácia po realizácii projektu</w:t>
            </w:r>
            <w:r w:rsidR="00111755" w:rsidRPr="009951DE">
              <w:rPr>
                <w:rFonts w:ascii="Calibri" w:hAnsi="Calibri" w:cs="Arial"/>
                <w:b/>
                <w:lang w:val="sk-SK"/>
              </w:rPr>
              <w:t xml:space="preserve"> a</w:t>
            </w:r>
            <w:r w:rsidRPr="009951DE">
              <w:rPr>
                <w:rFonts w:ascii="Calibri" w:hAnsi="Calibri" w:cs="Arial"/>
                <w:b/>
                <w:lang w:val="sk-SK"/>
              </w:rPr>
              <w:t xml:space="preserve"> udržateľnosť</w:t>
            </w:r>
            <w:r w:rsidR="00111755" w:rsidRPr="009951DE">
              <w:rPr>
                <w:rFonts w:ascii="Calibri" w:hAnsi="Calibri" w:cs="Arial"/>
                <w:b/>
                <w:lang w:val="sk-SK"/>
              </w:rPr>
              <w:t xml:space="preserve"> projektu</w:t>
            </w:r>
          </w:p>
        </w:tc>
      </w:tr>
      <w:tr w:rsidR="00B8332B" w:rsidRPr="009951DE" w14:paraId="65124F66" w14:textId="77777777" w:rsidTr="00D34886">
        <w:trPr>
          <w:trHeight w:val="699"/>
        </w:trPr>
        <w:tc>
          <w:tcPr>
            <w:tcW w:w="5000" w:type="pct"/>
            <w:shd w:val="clear" w:color="auto" w:fill="auto"/>
          </w:tcPr>
          <w:p w14:paraId="6C496ADD" w14:textId="192B030A" w:rsidR="00B73BCC" w:rsidRPr="009951DE" w:rsidRDefault="00B73BCC" w:rsidP="00B73BCC">
            <w:pPr>
              <w:jc w:val="both"/>
              <w:rPr>
                <w:rFonts w:asciiTheme="minorHAnsi" w:hAnsiTheme="minorHAnsi" w:cstheme="minorHAnsi"/>
                <w:sz w:val="20"/>
                <w:szCs w:val="20"/>
                <w:lang w:val="sk-SK"/>
              </w:rPr>
            </w:pPr>
            <w:r>
              <w:rPr>
                <w:rFonts w:asciiTheme="minorHAnsi" w:hAnsiTheme="minorHAnsi" w:cstheme="minorHAnsi"/>
                <w:sz w:val="20"/>
                <w:szCs w:val="20"/>
                <w:lang w:val="sk-SK"/>
              </w:rPr>
              <w:t>NP P</w:t>
            </w:r>
            <w:r w:rsidRPr="009951DE">
              <w:rPr>
                <w:rFonts w:asciiTheme="minorHAnsi" w:hAnsiTheme="minorHAnsi" w:cstheme="minorHAnsi"/>
                <w:sz w:val="20"/>
                <w:szCs w:val="20"/>
                <w:lang w:val="sk-SK"/>
              </w:rPr>
              <w:t xml:space="preserve">rispeje </w:t>
            </w:r>
            <w:r>
              <w:rPr>
                <w:rFonts w:asciiTheme="minorHAnsi" w:hAnsiTheme="minorHAnsi" w:cstheme="minorHAnsi"/>
                <w:sz w:val="20"/>
                <w:szCs w:val="20"/>
                <w:lang w:val="sk-SK"/>
              </w:rPr>
              <w:t xml:space="preserve">k </w:t>
            </w:r>
            <w:r w:rsidRPr="009951DE">
              <w:rPr>
                <w:rFonts w:asciiTheme="minorHAnsi" w:hAnsiTheme="minorHAnsi" w:cstheme="minorHAnsi"/>
                <w:sz w:val="20"/>
                <w:szCs w:val="20"/>
                <w:lang w:val="sk-SK"/>
              </w:rPr>
              <w:t xml:space="preserve">zvýšeniu </w:t>
            </w:r>
            <w:r>
              <w:rPr>
                <w:rFonts w:asciiTheme="minorHAnsi" w:hAnsiTheme="minorHAnsi" w:cstheme="minorHAnsi"/>
                <w:sz w:val="20"/>
                <w:szCs w:val="20"/>
                <w:lang w:val="sk-SK"/>
              </w:rPr>
              <w:t xml:space="preserve">zamestnanosti a </w:t>
            </w:r>
            <w:proofErr w:type="spellStart"/>
            <w:r w:rsidRPr="009951DE">
              <w:rPr>
                <w:rFonts w:asciiTheme="minorHAnsi" w:hAnsiTheme="minorHAnsi" w:cstheme="minorHAnsi"/>
                <w:sz w:val="20"/>
                <w:szCs w:val="20"/>
                <w:lang w:val="sk-SK"/>
              </w:rPr>
              <w:t>zamestnateľnosti</w:t>
            </w:r>
            <w:proofErr w:type="spellEnd"/>
            <w:r w:rsidRPr="009951DE">
              <w:rPr>
                <w:rFonts w:asciiTheme="minorHAnsi" w:hAnsiTheme="minorHAnsi" w:cstheme="minorHAnsi"/>
                <w:sz w:val="20"/>
                <w:szCs w:val="20"/>
                <w:lang w:val="sk-SK"/>
              </w:rPr>
              <w:t xml:space="preserve"> </w:t>
            </w:r>
            <w:proofErr w:type="spellStart"/>
            <w:r w:rsidRPr="009951DE">
              <w:rPr>
                <w:rFonts w:asciiTheme="minorHAnsi" w:hAnsiTheme="minorHAnsi" w:cstheme="minorHAnsi"/>
                <w:sz w:val="20"/>
                <w:szCs w:val="20"/>
                <w:lang w:val="sk-SK"/>
              </w:rPr>
              <w:t>ZUoZ</w:t>
            </w:r>
            <w:proofErr w:type="spellEnd"/>
            <w:r w:rsidRPr="009951DE">
              <w:rPr>
                <w:rFonts w:asciiTheme="minorHAnsi" w:hAnsiTheme="minorHAnsi" w:cstheme="minorHAnsi"/>
                <w:sz w:val="20"/>
                <w:szCs w:val="20"/>
                <w:lang w:val="sk-SK"/>
              </w:rPr>
              <w:t xml:space="preserve"> prostredníctvom poskytovania príspevkov. </w:t>
            </w:r>
            <w:ins w:id="29" w:author="Pecho Daniel" w:date="2023-05-05T14:45:00Z">
              <w:r w:rsidR="007C628D" w:rsidRPr="00B70AB3">
                <w:rPr>
                  <w:rFonts w:asciiTheme="minorHAnsi" w:hAnsiTheme="minorHAnsi" w:cstheme="minorHAnsi"/>
                  <w:sz w:val="20"/>
                  <w:szCs w:val="20"/>
                  <w:lang w:val="sk-SK"/>
                </w:rPr>
                <w:t>Projekt prispeje po skončení jeho realizácie, resp. po skončení financovania z prostriedkov NFP, k udržaniu výsledkov aktivít,  v tomto prípade k udržaniu pracovných miest, spravidla v rozsahu polovice podporného obdobia, počas ktorého boli pracovné miesta podporené príslušným finančným  príspevkom. Po skončení praxe projekt prispeje k zvýšeniu zamestnanosti mladých s pracovnou zmluvou na dobu neurčitú.</w:t>
              </w:r>
              <w:r w:rsidR="007C628D">
                <w:rPr>
                  <w:rFonts w:asciiTheme="minorHAnsi" w:hAnsiTheme="minorHAnsi" w:cstheme="minorHAnsi"/>
                  <w:sz w:val="20"/>
                  <w:szCs w:val="20"/>
                  <w:lang w:val="sk-SK"/>
                </w:rPr>
                <w:t xml:space="preserve"> </w:t>
              </w:r>
            </w:ins>
            <w:r w:rsidRPr="009951DE">
              <w:rPr>
                <w:rFonts w:asciiTheme="minorHAnsi" w:hAnsiTheme="minorHAnsi" w:cstheme="minorHAnsi"/>
                <w:sz w:val="20"/>
                <w:szCs w:val="20"/>
                <w:lang w:val="sk-SK"/>
              </w:rPr>
              <w:t>Projekt pomôže k zvýšeniu zamestnanosti v SR a bude mať pozitívny dopad na príjm</w:t>
            </w:r>
            <w:r>
              <w:rPr>
                <w:rFonts w:asciiTheme="minorHAnsi" w:hAnsiTheme="minorHAnsi" w:cstheme="minorHAnsi"/>
                <w:sz w:val="20"/>
                <w:szCs w:val="20"/>
                <w:lang w:val="sk-SK"/>
              </w:rPr>
              <w:t>y</w:t>
            </w:r>
            <w:r w:rsidRPr="009951DE">
              <w:rPr>
                <w:rFonts w:asciiTheme="minorHAnsi" w:hAnsiTheme="minorHAnsi" w:cstheme="minorHAnsi"/>
                <w:sz w:val="20"/>
                <w:szCs w:val="20"/>
                <w:lang w:val="sk-SK"/>
              </w:rPr>
              <w:t xml:space="preserve"> štátneho rozpočtu.</w:t>
            </w:r>
          </w:p>
          <w:p w14:paraId="083C9277" w14:textId="77777777" w:rsidR="00B97947" w:rsidRPr="009951DE" w:rsidRDefault="00B97947" w:rsidP="00666560">
            <w:p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Prispeje k nasledujúcim cieľom PD SK</w:t>
            </w:r>
            <w:r w:rsidR="00D629AC">
              <w:rPr>
                <w:rFonts w:asciiTheme="minorHAnsi" w:hAnsiTheme="minorHAnsi" w:cstheme="minorHAnsi"/>
                <w:sz w:val="20"/>
                <w:szCs w:val="20"/>
                <w:lang w:val="sk-SK"/>
              </w:rPr>
              <w:t xml:space="preserve"> a P SK</w:t>
            </w:r>
            <w:r w:rsidRPr="009951DE">
              <w:rPr>
                <w:rFonts w:asciiTheme="minorHAnsi" w:hAnsiTheme="minorHAnsi" w:cstheme="minorHAnsi"/>
                <w:sz w:val="20"/>
                <w:szCs w:val="20"/>
                <w:lang w:val="sk-SK"/>
              </w:rPr>
              <w:t xml:space="preserve">: </w:t>
            </w:r>
          </w:p>
          <w:p w14:paraId="16CB9961" w14:textId="77777777" w:rsidR="00B97947" w:rsidRPr="009951DE" w:rsidRDefault="00B97947" w:rsidP="00666560">
            <w:pPr>
              <w:jc w:val="both"/>
              <w:rPr>
                <w:rFonts w:asciiTheme="minorHAnsi" w:hAnsiTheme="minorHAnsi" w:cstheme="minorHAnsi"/>
                <w:sz w:val="20"/>
                <w:szCs w:val="20"/>
                <w:lang w:val="sk-SK"/>
              </w:rPr>
            </w:pPr>
          </w:p>
          <w:p w14:paraId="1BC7CFEB" w14:textId="77777777" w:rsidR="00B97947" w:rsidRPr="009951DE" w:rsidRDefault="00B97947" w:rsidP="00666560">
            <w:pPr>
              <w:jc w:val="both"/>
              <w:rPr>
                <w:rFonts w:asciiTheme="minorHAnsi" w:hAnsiTheme="minorHAnsi" w:cstheme="minorHAnsi"/>
                <w:sz w:val="20"/>
                <w:szCs w:val="20"/>
                <w:u w:val="single"/>
                <w:lang w:val="sk-SK"/>
              </w:rPr>
            </w:pPr>
            <w:r w:rsidRPr="009951DE">
              <w:rPr>
                <w:rFonts w:asciiTheme="minorHAnsi" w:hAnsiTheme="minorHAnsi" w:cstheme="minorHAnsi"/>
                <w:sz w:val="20"/>
                <w:szCs w:val="20"/>
                <w:u w:val="single"/>
                <w:lang w:val="sk-SK"/>
              </w:rPr>
              <w:t>V priorite 4P1. Adaptabilný a prístupný trh práce (APTP) prispieva k plneniu očakávaných výsledkov:</w:t>
            </w:r>
          </w:p>
          <w:p w14:paraId="5B802E41"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zvýšenie zamestnanosti obyvateľstva vo veku 20 – 64 rokov do roku 2030 na 76,5 %, </w:t>
            </w:r>
          </w:p>
          <w:p w14:paraId="5F7B632E"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podielu dlhodobo nezamestnaných osôb na celkovom počte nezamestnaných výrazne pod úroveň 30 % do roku 2030, </w:t>
            </w:r>
          </w:p>
          <w:p w14:paraId="1B98C74F"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podielu osôb s nízkou kvalifikáciou na celkovom počte nezamestnaných na menej ako 25 % do roku 2030, </w:t>
            </w:r>
          </w:p>
          <w:p w14:paraId="4F22F53E"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podielu osôb so zdravotným postihnutím na celkovom počte nezamestnaných na menej ako 3 % do roku 2030, </w:t>
            </w:r>
          </w:p>
          <w:p w14:paraId="0B2739AC" w14:textId="330A1EB4" w:rsidR="00B97947"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zvýšenie zamestnanosti mužov a </w:t>
            </w:r>
            <w:r w:rsidR="00144C76">
              <w:rPr>
                <w:rFonts w:asciiTheme="minorHAnsi" w:hAnsiTheme="minorHAnsi" w:cstheme="minorHAnsi"/>
                <w:sz w:val="20"/>
                <w:szCs w:val="20"/>
                <w:lang w:val="sk-SK"/>
              </w:rPr>
              <w:t>žien z MRK na 45 % do roku 2030,</w:t>
            </w:r>
          </w:p>
          <w:p w14:paraId="4B58397A" w14:textId="77777777" w:rsidR="007C628D" w:rsidRDefault="007C628D" w:rsidP="007C628D">
            <w:pPr>
              <w:numPr>
                <w:ilvl w:val="0"/>
                <w:numId w:val="7"/>
              </w:numPr>
              <w:jc w:val="both"/>
              <w:rPr>
                <w:ins w:id="30" w:author="Pecho Daniel" w:date="2023-05-05T14:42:00Z"/>
                <w:rFonts w:asciiTheme="minorHAnsi" w:hAnsiTheme="minorHAnsi" w:cstheme="minorHAnsi"/>
                <w:sz w:val="20"/>
                <w:szCs w:val="20"/>
                <w:lang w:val="sk-SK"/>
              </w:rPr>
            </w:pPr>
            <w:ins w:id="31" w:author="Pecho Daniel" w:date="2023-05-05T14:42:00Z">
              <w:r w:rsidRPr="00511988">
                <w:rPr>
                  <w:rFonts w:asciiTheme="minorHAnsi" w:hAnsiTheme="minorHAnsi" w:cstheme="minorHAnsi"/>
                  <w:sz w:val="20"/>
                  <w:szCs w:val="20"/>
                  <w:lang w:val="sk-SK"/>
                </w:rPr>
                <w:t>zvýšenie zamestnanosti žien z MRK na 41 % do roku 2030</w:t>
              </w:r>
              <w:r>
                <w:rPr>
                  <w:rFonts w:asciiTheme="minorHAnsi" w:hAnsiTheme="minorHAnsi" w:cstheme="minorHAnsi"/>
                  <w:sz w:val="20"/>
                  <w:szCs w:val="20"/>
                  <w:lang w:val="sk-SK"/>
                </w:rPr>
                <w:t>,</w:t>
              </w:r>
            </w:ins>
          </w:p>
          <w:p w14:paraId="12A1D391" w14:textId="77777777" w:rsidR="007C628D" w:rsidRPr="00511988" w:rsidRDefault="007C628D" w:rsidP="007C628D">
            <w:pPr>
              <w:numPr>
                <w:ilvl w:val="0"/>
                <w:numId w:val="7"/>
              </w:numPr>
              <w:jc w:val="both"/>
              <w:rPr>
                <w:ins w:id="32" w:author="Pecho Daniel" w:date="2023-05-05T14:42:00Z"/>
                <w:rFonts w:asciiTheme="minorHAnsi" w:hAnsiTheme="minorHAnsi" w:cstheme="minorHAnsi"/>
                <w:sz w:val="20"/>
                <w:szCs w:val="20"/>
                <w:lang w:val="sk-SK"/>
              </w:rPr>
            </w:pPr>
            <w:ins w:id="33" w:author="Pecho Daniel" w:date="2023-05-05T14:42:00Z">
              <w:r w:rsidRPr="00511988">
                <w:rPr>
                  <w:rFonts w:asciiTheme="minorHAnsi" w:hAnsiTheme="minorHAnsi" w:cstheme="minorHAnsi"/>
                  <w:sz w:val="20"/>
                  <w:szCs w:val="20"/>
                  <w:lang w:val="sk-SK"/>
                </w:rPr>
                <w:t>garancia individualizovaného prístupu pri zabezpečovaní verejných a neverejných služieb zamestnanosti</w:t>
              </w:r>
              <w:r>
                <w:rPr>
                  <w:rFonts w:asciiTheme="minorHAnsi" w:hAnsiTheme="minorHAnsi" w:cstheme="minorHAnsi"/>
                  <w:sz w:val="20"/>
                  <w:szCs w:val="20"/>
                  <w:lang w:val="sk-SK"/>
                </w:rPr>
                <w:t xml:space="preserve"> </w:t>
              </w:r>
              <w:r w:rsidRPr="00511988">
                <w:rPr>
                  <w:rFonts w:asciiTheme="minorHAnsi" w:hAnsiTheme="minorHAnsi" w:cstheme="minorHAnsi"/>
                  <w:sz w:val="20"/>
                  <w:szCs w:val="20"/>
                  <w:lang w:val="sk-SK"/>
                </w:rPr>
                <w:t>každému znevýhodnenému uchádzačovi o zamestnanie, vrátane dlhodobo nezamestnaných, Rómov</w:t>
              </w:r>
              <w:r>
                <w:rPr>
                  <w:rFonts w:asciiTheme="minorHAnsi" w:hAnsiTheme="minorHAnsi" w:cstheme="minorHAnsi"/>
                  <w:sz w:val="20"/>
                  <w:szCs w:val="20"/>
                  <w:lang w:val="sk-SK"/>
                </w:rPr>
                <w:t xml:space="preserve"> </w:t>
              </w:r>
              <w:r w:rsidRPr="00511988">
                <w:rPr>
                  <w:rFonts w:asciiTheme="minorHAnsi" w:hAnsiTheme="minorHAnsi" w:cstheme="minorHAnsi"/>
                  <w:sz w:val="20"/>
                  <w:szCs w:val="20"/>
                  <w:lang w:val="sk-SK"/>
                </w:rPr>
                <w:t>a štátnych príslušníkov tretích krajín, vrátane migrantov</w:t>
              </w:r>
            </w:ins>
          </w:p>
          <w:p w14:paraId="7ADC2F68" w14:textId="77777777" w:rsidR="00B97947" w:rsidRPr="009951DE" w:rsidRDefault="00B97947" w:rsidP="00666560">
            <w:pPr>
              <w:jc w:val="both"/>
              <w:rPr>
                <w:rFonts w:asciiTheme="minorHAnsi" w:hAnsiTheme="minorHAnsi" w:cstheme="minorHAnsi"/>
                <w:sz w:val="20"/>
                <w:szCs w:val="20"/>
                <w:u w:val="single"/>
                <w:lang w:val="sk-SK"/>
              </w:rPr>
            </w:pPr>
            <w:r w:rsidRPr="009951DE">
              <w:rPr>
                <w:rFonts w:asciiTheme="minorHAnsi" w:hAnsiTheme="minorHAnsi" w:cstheme="minorHAnsi"/>
                <w:sz w:val="20"/>
                <w:szCs w:val="20"/>
                <w:u w:val="single"/>
                <w:lang w:val="sk-SK"/>
              </w:rPr>
              <w:t>V priorite 4P4. Záruka pre mladých (Zamestnanosť mladých ľudí)</w:t>
            </w:r>
          </w:p>
          <w:p w14:paraId="6C13A443"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počtu mladých ľudí v situácii NEET na úroveň priemeru EÚ (9 %) do roku 2030%, </w:t>
            </w:r>
          </w:p>
          <w:p w14:paraId="4891855E"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podielu mladých ľudí v situácií NEET v lokalitách MRK na úroveň 40 % do roku 2030, </w:t>
            </w:r>
          </w:p>
          <w:p w14:paraId="11B637B3" w14:textId="77777777"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 xml:space="preserve">zníženie podielu mladých nezamestnaných do 30 rokov na celkovom počte nezamestnaných ľudí na menej ako 20 % do roku 2030, </w:t>
            </w:r>
          </w:p>
          <w:p w14:paraId="16838B9F" w14:textId="4D920935" w:rsidR="00B97947" w:rsidRPr="009951DE"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lastRenderedPageBreak/>
              <w:t xml:space="preserve">zníženie podielu dlhodobo nezamestnaných mladých ľudí do 30 rokov na celkovom počte nezamestnaných mladých ľudí do 30 rokov na menej </w:t>
            </w:r>
            <w:r w:rsidR="00144C76">
              <w:rPr>
                <w:rFonts w:asciiTheme="minorHAnsi" w:hAnsiTheme="minorHAnsi" w:cstheme="minorHAnsi"/>
                <w:sz w:val="20"/>
                <w:szCs w:val="20"/>
                <w:lang w:val="sk-SK"/>
              </w:rPr>
              <w:t>ako 20 % do roku 2030,</w:t>
            </w:r>
            <w:r w:rsidRPr="009951DE">
              <w:rPr>
                <w:rFonts w:asciiTheme="minorHAnsi" w:hAnsiTheme="minorHAnsi" w:cstheme="minorHAnsi"/>
                <w:sz w:val="20"/>
                <w:szCs w:val="20"/>
                <w:lang w:val="sk-SK"/>
              </w:rPr>
              <w:t xml:space="preserve"> </w:t>
            </w:r>
          </w:p>
          <w:p w14:paraId="689C669D" w14:textId="7FFAF4F1" w:rsidR="009B4F06" w:rsidRDefault="00B97947" w:rsidP="004819BF">
            <w:pPr>
              <w:numPr>
                <w:ilvl w:val="0"/>
                <w:numId w:val="7"/>
              </w:numPr>
              <w:jc w:val="both"/>
              <w:rPr>
                <w:rFonts w:asciiTheme="minorHAnsi" w:hAnsiTheme="minorHAnsi" w:cstheme="minorHAnsi"/>
                <w:sz w:val="20"/>
                <w:szCs w:val="20"/>
                <w:lang w:val="sk-SK"/>
              </w:rPr>
            </w:pPr>
            <w:r w:rsidRPr="009951DE">
              <w:rPr>
                <w:rFonts w:asciiTheme="minorHAnsi" w:hAnsiTheme="minorHAnsi" w:cstheme="minorHAnsi"/>
                <w:sz w:val="20"/>
                <w:szCs w:val="20"/>
                <w:lang w:val="sk-SK"/>
              </w:rPr>
              <w:t>zníženie podielu mladých ľudí do 30 rokov s nízkou kvalifikáciou na celkovom počte nezamestnaných mladých ľudí do 30 rokov na menej ako 30 % do roku 2030</w:t>
            </w:r>
            <w:r w:rsidR="00144C76">
              <w:rPr>
                <w:rFonts w:asciiTheme="minorHAnsi" w:hAnsiTheme="minorHAnsi" w:cstheme="minorHAnsi"/>
                <w:sz w:val="20"/>
                <w:szCs w:val="20"/>
                <w:lang w:val="sk-SK"/>
              </w:rPr>
              <w:t>,</w:t>
            </w:r>
          </w:p>
          <w:p w14:paraId="4F901213" w14:textId="16F8394E" w:rsidR="00511988" w:rsidRPr="00511988" w:rsidRDefault="00A40705" w:rsidP="00511988">
            <w:pPr>
              <w:numPr>
                <w:ilvl w:val="0"/>
                <w:numId w:val="7"/>
              </w:numPr>
              <w:jc w:val="both"/>
              <w:rPr>
                <w:rFonts w:asciiTheme="minorHAnsi" w:hAnsiTheme="minorHAnsi" w:cstheme="minorHAnsi"/>
                <w:sz w:val="20"/>
                <w:szCs w:val="20"/>
                <w:lang w:val="sk-SK"/>
              </w:rPr>
            </w:pPr>
            <w:ins w:id="34" w:author="Pecho Daniel" w:date="2023-05-05T15:46:00Z">
              <w:r w:rsidRPr="00511988">
                <w:rPr>
                  <w:rFonts w:asciiTheme="minorHAnsi" w:hAnsiTheme="minorHAnsi" w:cstheme="minorHAnsi"/>
                  <w:sz w:val="20"/>
                  <w:szCs w:val="20"/>
                  <w:lang w:val="sk-SK"/>
                </w:rPr>
                <w:t>zníženie podielu žien z MRK vo veku 16 – 24 rokov, ktoré nie sú zamestnané a ani už nie sú vo</w:t>
              </w:r>
              <w:r>
                <w:rPr>
                  <w:rFonts w:asciiTheme="minorHAnsi" w:hAnsiTheme="minorHAnsi" w:cstheme="minorHAnsi"/>
                  <w:sz w:val="20"/>
                  <w:szCs w:val="20"/>
                  <w:lang w:val="sk-SK"/>
                </w:rPr>
                <w:t xml:space="preserve"> </w:t>
              </w:r>
              <w:r w:rsidRPr="00511988">
                <w:rPr>
                  <w:rFonts w:asciiTheme="minorHAnsi" w:hAnsiTheme="minorHAnsi" w:cstheme="minorHAnsi"/>
                  <w:sz w:val="20"/>
                  <w:szCs w:val="20"/>
                  <w:lang w:val="sk-SK"/>
                </w:rPr>
                <w:t>vzdelávacom procese na 44 % v roku 2030</w:t>
              </w:r>
            </w:ins>
          </w:p>
        </w:tc>
      </w:tr>
      <w:tr w:rsidR="00B8332B" w:rsidRPr="009951DE" w14:paraId="723D82D3" w14:textId="77777777" w:rsidTr="00B312F7">
        <w:tc>
          <w:tcPr>
            <w:tcW w:w="5000" w:type="pct"/>
            <w:tcBorders>
              <w:bottom w:val="single" w:sz="4" w:space="0" w:color="auto"/>
            </w:tcBorders>
            <w:shd w:val="clear" w:color="auto" w:fill="F2F2F2" w:themeFill="background1" w:themeFillShade="F2"/>
          </w:tcPr>
          <w:p w14:paraId="0A7CD67F" w14:textId="77777777" w:rsidR="00B8332B" w:rsidRPr="009951DE" w:rsidRDefault="00A70221" w:rsidP="00666560">
            <w:pPr>
              <w:tabs>
                <w:tab w:val="left" w:pos="709"/>
              </w:tabs>
              <w:contextualSpacing/>
              <w:jc w:val="both"/>
              <w:rPr>
                <w:rFonts w:ascii="Calibri" w:hAnsi="Calibri" w:cs="Arial"/>
                <w:b/>
                <w:color w:val="0063A2"/>
                <w:lang w:val="sk-SK"/>
              </w:rPr>
            </w:pPr>
            <w:r w:rsidRPr="009951DE">
              <w:rPr>
                <w:rFonts w:ascii="Calibri" w:hAnsi="Calibri" w:cs="Arial"/>
                <w:b/>
                <w:lang w:val="sk-SK"/>
              </w:rPr>
              <w:lastRenderedPageBreak/>
              <w:t>Administratívna a prevádzková kapacita</w:t>
            </w:r>
            <w:r w:rsidRPr="009951DE">
              <w:rPr>
                <w:rFonts w:ascii="Calibri" w:hAnsi="Calibri" w:cs="Arial"/>
                <w:b/>
                <w:spacing w:val="-3"/>
                <w:lang w:val="sk-SK"/>
              </w:rPr>
              <w:t xml:space="preserve"> </w:t>
            </w:r>
            <w:r w:rsidRPr="009951DE">
              <w:rPr>
                <w:rFonts w:ascii="Calibri" w:hAnsi="Calibri" w:cs="Arial"/>
                <w:b/>
                <w:lang w:val="sk-SK"/>
              </w:rPr>
              <w:t>žiadateľa</w:t>
            </w:r>
            <w:r w:rsidR="00111755" w:rsidRPr="009951DE">
              <w:rPr>
                <w:rFonts w:ascii="Calibri" w:hAnsi="Calibri" w:cs="Arial"/>
                <w:b/>
                <w:lang w:val="sk-SK"/>
              </w:rPr>
              <w:t xml:space="preserve"> a</w:t>
            </w:r>
            <w:r w:rsidR="00B5570F">
              <w:rPr>
                <w:rFonts w:ascii="Calibri" w:hAnsi="Calibri" w:cs="Arial"/>
                <w:b/>
                <w:lang w:val="sk-SK"/>
              </w:rPr>
              <w:t> </w:t>
            </w:r>
            <w:r w:rsidR="00111755" w:rsidRPr="009951DE">
              <w:rPr>
                <w:rFonts w:ascii="Calibri" w:hAnsi="Calibri" w:cs="Arial"/>
                <w:b/>
                <w:lang w:val="sk-SK"/>
              </w:rPr>
              <w:t>partnera</w:t>
            </w:r>
          </w:p>
        </w:tc>
      </w:tr>
      <w:tr w:rsidR="00A0061F" w:rsidRPr="009951DE" w14:paraId="1F9CE45D" w14:textId="77777777" w:rsidTr="0089643E">
        <w:tc>
          <w:tcPr>
            <w:tcW w:w="5000" w:type="pct"/>
            <w:tcBorders>
              <w:bottom w:val="single" w:sz="4" w:space="0" w:color="auto"/>
            </w:tcBorders>
            <w:shd w:val="clear" w:color="auto" w:fill="auto"/>
          </w:tcPr>
          <w:p w14:paraId="2F4FB343" w14:textId="008B6C8F" w:rsidR="00695879" w:rsidRPr="002C0081" w:rsidRDefault="00695879" w:rsidP="00BA0BCF">
            <w:pPr>
              <w:jc w:val="both"/>
              <w:rPr>
                <w:rFonts w:asciiTheme="minorHAnsi" w:hAnsiTheme="minorHAnsi" w:cstheme="minorHAnsi"/>
                <w:color w:val="548DD4" w:themeColor="text2" w:themeTint="99"/>
                <w:sz w:val="20"/>
                <w:szCs w:val="20"/>
                <w:lang w:val="sk-SK"/>
              </w:rPr>
            </w:pPr>
            <w:r w:rsidRPr="00695879">
              <w:rPr>
                <w:rFonts w:asciiTheme="minorHAnsi" w:hAnsiTheme="minorHAnsi" w:cstheme="minorHAnsi"/>
                <w:sz w:val="20"/>
                <w:szCs w:val="20"/>
                <w:lang w:val="sk-SK"/>
              </w:rPr>
              <w:t xml:space="preserve">Ústredie je v zmysle § 2 Zákona č. 453/2003 o orgánoch štátnej správy v oblasti sociálnych vecí, rodiny a služieb zamestnanosti a o zmene a doplnení niektorých zákonov orgánom štátnej správy v oblasti sociálnych vecí a služieb zamestnanosti, rovnako ako úrady. Predmetný zákon ďalej vymedzuje ich postavenie. V nadväznosti na to a v súlade s ďalšou relevantnou legislatívou ústredie a úrady disponujú kapacitami potrebnými na zabezpečenie NP. </w:t>
            </w:r>
          </w:p>
        </w:tc>
      </w:tr>
    </w:tbl>
    <w:p w14:paraId="60F18126" w14:textId="77777777" w:rsidR="00B8332B" w:rsidRPr="009951DE" w:rsidRDefault="00B8332B" w:rsidP="00666560">
      <w:pPr>
        <w:ind w:left="143" w:firstLine="708"/>
        <w:jc w:val="both"/>
        <w:rPr>
          <w:rFonts w:ascii="Times New Roman" w:eastAsia="Calibri" w:hAnsi="Times New Roman"/>
          <w:sz w:val="2"/>
          <w:szCs w:val="2"/>
          <w:u w:val="single"/>
          <w:lang w:val="sk-SK"/>
        </w:rPr>
      </w:pPr>
    </w:p>
    <w:p w14:paraId="2BF485F1" w14:textId="77777777" w:rsidR="006F4D94" w:rsidRPr="009951DE" w:rsidRDefault="006F4D94" w:rsidP="00666560">
      <w:pPr>
        <w:ind w:left="143" w:firstLine="708"/>
        <w:jc w:val="both"/>
        <w:rPr>
          <w:rFonts w:ascii="Times New Roman" w:eastAsia="Calibri" w:hAnsi="Times New Roman"/>
          <w:sz w:val="2"/>
          <w:szCs w:val="2"/>
          <w:u w:val="single"/>
          <w:lang w:val="sk-SK"/>
        </w:rPr>
      </w:pPr>
    </w:p>
    <w:p w14:paraId="5EC3410C" w14:textId="77777777" w:rsidR="006F4D94" w:rsidRPr="009951DE" w:rsidRDefault="006F4D94" w:rsidP="00666560">
      <w:pPr>
        <w:ind w:left="143" w:firstLine="708"/>
        <w:jc w:val="both"/>
        <w:rPr>
          <w:rFonts w:ascii="Times New Roman" w:eastAsia="Calibri" w:hAnsi="Times New Roman"/>
          <w:sz w:val="2"/>
          <w:szCs w:val="2"/>
          <w:u w:val="single"/>
          <w:lang w:val="sk-SK"/>
        </w:rPr>
      </w:pPr>
    </w:p>
    <w:p w14:paraId="03A342AE" w14:textId="77777777" w:rsidR="00CD21ED" w:rsidRPr="009951DE" w:rsidRDefault="00CD21ED" w:rsidP="00666560">
      <w:pPr>
        <w:ind w:left="143" w:firstLine="708"/>
        <w:jc w:val="both"/>
        <w:rPr>
          <w:rFonts w:ascii="Times New Roman" w:eastAsia="Calibri" w:hAnsi="Times New Roman"/>
          <w:sz w:val="2"/>
          <w:szCs w:val="2"/>
          <w:u w:val="single"/>
          <w:lang w:val="sk-SK"/>
        </w:rPr>
      </w:pPr>
    </w:p>
    <w:p w14:paraId="2941AE1B" w14:textId="77777777" w:rsidR="00CD21ED" w:rsidRPr="009951DE" w:rsidRDefault="00CD21ED" w:rsidP="00666560">
      <w:pPr>
        <w:ind w:left="143" w:firstLine="708"/>
        <w:jc w:val="both"/>
        <w:rPr>
          <w:rFonts w:ascii="Times New Roman" w:eastAsia="Calibri" w:hAnsi="Times New Roman"/>
          <w:sz w:val="2"/>
          <w:szCs w:val="2"/>
          <w:u w:val="single"/>
          <w:lang w:val="sk-SK"/>
        </w:rPr>
      </w:pPr>
    </w:p>
    <w:p w14:paraId="57C111AE"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24D0322E"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6221CCC0"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45B8CAE0"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5D4BC725"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3F23B321" w14:textId="77777777" w:rsidR="00CD21ED" w:rsidRPr="009951DE" w:rsidRDefault="00CD21ED" w:rsidP="00666560">
      <w:pPr>
        <w:ind w:left="143" w:firstLine="708"/>
        <w:jc w:val="both"/>
        <w:rPr>
          <w:rFonts w:ascii="Times New Roman" w:eastAsia="Calibri" w:hAnsi="Times New Roman"/>
          <w:sz w:val="2"/>
          <w:szCs w:val="2"/>
          <w:u w:val="single"/>
          <w:lang w:val="sk-SK"/>
        </w:rPr>
      </w:pPr>
    </w:p>
    <w:p w14:paraId="579BC6EA"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0E2AD541"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1C43D4B7" w14:textId="77777777" w:rsidR="00A85F51" w:rsidRPr="009951DE" w:rsidRDefault="00A85F51" w:rsidP="00666560">
      <w:pPr>
        <w:jc w:val="both"/>
        <w:rPr>
          <w:rFonts w:ascii="Times New Roman" w:eastAsia="Calibri" w:hAnsi="Times New Roman"/>
          <w:sz w:val="2"/>
          <w:szCs w:val="2"/>
          <w:u w:val="single"/>
          <w:lang w:val="sk-SK"/>
        </w:rPr>
      </w:pPr>
    </w:p>
    <w:p w14:paraId="71442980" w14:textId="77777777" w:rsidR="00A85F51" w:rsidRPr="009951DE" w:rsidRDefault="00A85F51" w:rsidP="00666560">
      <w:pPr>
        <w:ind w:left="143" w:firstLine="708"/>
        <w:jc w:val="both"/>
        <w:rPr>
          <w:rFonts w:ascii="Times New Roman" w:eastAsia="Calibri" w:hAnsi="Times New Roman"/>
          <w:sz w:val="2"/>
          <w:szCs w:val="2"/>
          <w:u w:val="single"/>
          <w:lang w:val="sk-SK"/>
        </w:rPr>
      </w:pPr>
    </w:p>
    <w:p w14:paraId="5EF8F61B" w14:textId="77777777" w:rsidR="003A1BD1" w:rsidRPr="009951DE" w:rsidRDefault="003A1BD1" w:rsidP="00666560">
      <w:pPr>
        <w:tabs>
          <w:tab w:val="left" w:pos="1640"/>
        </w:tabs>
        <w:contextualSpacing/>
        <w:jc w:val="both"/>
        <w:rPr>
          <w:rFonts w:ascii="Calibri" w:hAnsi="Calibri" w:cs="Arial"/>
          <w:b/>
          <w:lang w:val="sk-SK"/>
        </w:rPr>
      </w:pPr>
    </w:p>
    <w:tbl>
      <w:tblPr>
        <w:tblStyle w:val="Mriekatabuky"/>
        <w:tblW w:w="5000" w:type="pct"/>
        <w:jc w:val="center"/>
        <w:shd w:val="clear" w:color="auto" w:fill="BFBFBF" w:themeFill="background1" w:themeFillShade="BF"/>
        <w:tblLook w:val="04A0" w:firstRow="1" w:lastRow="0" w:firstColumn="1" w:lastColumn="0" w:noHBand="0" w:noVBand="1"/>
      </w:tblPr>
      <w:tblGrid>
        <w:gridCol w:w="3573"/>
        <w:gridCol w:w="6754"/>
      </w:tblGrid>
      <w:tr w:rsidR="00665D8D" w:rsidRPr="009951DE" w14:paraId="5B978663" w14:textId="77777777" w:rsidTr="009F3387">
        <w:trPr>
          <w:jc w:val="center"/>
        </w:trPr>
        <w:tc>
          <w:tcPr>
            <w:tcW w:w="5000" w:type="pct"/>
            <w:gridSpan w:val="2"/>
            <w:shd w:val="clear" w:color="auto" w:fill="D9D9D9" w:themeFill="background1" w:themeFillShade="D9"/>
          </w:tcPr>
          <w:p w14:paraId="10064526" w14:textId="77777777" w:rsidR="00665D8D" w:rsidRPr="009951DE" w:rsidRDefault="00665D8D" w:rsidP="00666560">
            <w:pPr>
              <w:tabs>
                <w:tab w:val="left" w:pos="999"/>
                <w:tab w:val="left" w:pos="1000"/>
              </w:tabs>
              <w:contextualSpacing/>
              <w:jc w:val="both"/>
              <w:rPr>
                <w:rFonts w:ascii="Calibri" w:hAnsi="Calibri" w:cs="Arial"/>
                <w:b/>
                <w:sz w:val="28"/>
                <w:szCs w:val="28"/>
                <w:lang w:val="sk-SK"/>
              </w:rPr>
            </w:pPr>
            <w:r w:rsidRPr="009951DE">
              <w:rPr>
                <w:rFonts w:ascii="Calibri" w:hAnsi="Calibri" w:cs="Arial"/>
                <w:b/>
                <w:color w:val="0063A2"/>
                <w:sz w:val="28"/>
                <w:szCs w:val="28"/>
                <w:lang w:val="sk-SK"/>
              </w:rPr>
              <w:t>Rozpočet</w:t>
            </w:r>
            <w:r w:rsidRPr="009951DE">
              <w:rPr>
                <w:rFonts w:ascii="Calibri" w:hAnsi="Calibri" w:cs="Arial"/>
                <w:b/>
                <w:color w:val="0063A2"/>
                <w:spacing w:val="-2"/>
                <w:sz w:val="28"/>
                <w:szCs w:val="28"/>
                <w:lang w:val="sk-SK"/>
              </w:rPr>
              <w:t xml:space="preserve"> </w:t>
            </w:r>
            <w:r w:rsidRPr="009951DE">
              <w:rPr>
                <w:rFonts w:ascii="Calibri" w:hAnsi="Calibri" w:cs="Arial"/>
                <w:b/>
                <w:color w:val="0063A2"/>
                <w:sz w:val="28"/>
                <w:szCs w:val="28"/>
                <w:lang w:val="sk-SK"/>
              </w:rPr>
              <w:t>projektu</w:t>
            </w:r>
            <w:r w:rsidR="005E32C2" w:rsidRPr="009951DE">
              <w:rPr>
                <w:rFonts w:ascii="Calibri" w:hAnsi="Calibri" w:cs="Arial"/>
                <w:b/>
                <w:color w:val="0063A2"/>
                <w:sz w:val="28"/>
                <w:szCs w:val="28"/>
                <w:lang w:val="sk-SK"/>
              </w:rPr>
              <w:t xml:space="preserve"> </w:t>
            </w:r>
          </w:p>
        </w:tc>
      </w:tr>
      <w:tr w:rsidR="006E6006" w:rsidRPr="009951DE" w14:paraId="45FE900C" w14:textId="77777777" w:rsidTr="006E6006">
        <w:tblPrEx>
          <w:jc w:val="left"/>
          <w:shd w:val="clear" w:color="auto" w:fill="auto"/>
        </w:tblPrEx>
        <w:tc>
          <w:tcPr>
            <w:tcW w:w="1730" w:type="pct"/>
            <w:tcBorders>
              <w:bottom w:val="single" w:sz="4" w:space="0" w:color="auto"/>
            </w:tcBorders>
            <w:shd w:val="clear" w:color="auto" w:fill="F2F2F2" w:themeFill="background1" w:themeFillShade="F2"/>
          </w:tcPr>
          <w:p w14:paraId="5F0B7E05" w14:textId="77777777" w:rsidR="006E6006" w:rsidRPr="009951DE" w:rsidRDefault="006E6006" w:rsidP="00666560">
            <w:pPr>
              <w:contextualSpacing/>
              <w:jc w:val="both"/>
              <w:rPr>
                <w:rFonts w:ascii="Calibri" w:hAnsi="Calibri" w:cs="Arial"/>
                <w:b/>
                <w:lang w:val="sk-SK"/>
              </w:rPr>
            </w:pPr>
            <w:r w:rsidRPr="009951DE">
              <w:rPr>
                <w:rFonts w:ascii="Calibri" w:hAnsi="Calibri" w:cs="Arial"/>
                <w:b/>
                <w:bCs/>
                <w:lang w:val="sk-SK"/>
              </w:rPr>
              <w:t>Žiadateľ popíše, akým spôsobom bola odhadnutá cena za každú položku, napr. prieskum trhu, analýza minulých výdavkov spojených s podobnými aktivitami, nezávislý znalecký posudok</w:t>
            </w:r>
            <w:r w:rsidR="00176F91" w:rsidRPr="009951DE">
              <w:rPr>
                <w:rFonts w:ascii="Calibri" w:hAnsi="Calibri" w:cs="Arial"/>
                <w:b/>
                <w:bCs/>
                <w:lang w:val="sk-SK"/>
              </w:rPr>
              <w:t>.</w:t>
            </w:r>
            <w:r w:rsidRPr="009951DE">
              <w:rPr>
                <w:rFonts w:ascii="Calibri" w:hAnsi="Calibri" w:cs="Arial"/>
                <w:b/>
                <w:bCs/>
                <w:lang w:val="sk-SK"/>
              </w:rPr>
              <w:t xml:space="preserve"> </w:t>
            </w:r>
            <w:r w:rsidR="00176F91" w:rsidRPr="009951DE">
              <w:rPr>
                <w:rFonts w:ascii="Calibri" w:hAnsi="Calibri" w:cs="Arial"/>
                <w:b/>
                <w:bCs/>
                <w:lang w:val="sk-SK"/>
              </w:rPr>
              <w:t>V</w:t>
            </w:r>
            <w:r w:rsidRPr="009951DE">
              <w:rPr>
                <w:rFonts w:ascii="Calibri" w:hAnsi="Calibri" w:cs="Arial"/>
                <w:b/>
                <w:bCs/>
                <w:lang w:val="sk-SK"/>
              </w:rPr>
              <w:t xml:space="preserve"> prípade, ak príprave projektu predchádza vypracovanie štúdie uskutočniteľnosti, ktorej výsledkom je, o. i. aj určenie výšky alokácie, je potrebné uviesť túto štúdiu ako zdroj určenia výšky finančných prostriedkov.</w:t>
            </w:r>
          </w:p>
        </w:tc>
        <w:tc>
          <w:tcPr>
            <w:tcW w:w="3270" w:type="pct"/>
            <w:tcBorders>
              <w:bottom w:val="single" w:sz="4" w:space="0" w:color="auto"/>
            </w:tcBorders>
            <w:vAlign w:val="center"/>
          </w:tcPr>
          <w:p w14:paraId="56EE81E6" w14:textId="77777777" w:rsidR="00831ABF" w:rsidRDefault="00361C75" w:rsidP="00666560">
            <w:pPr>
              <w:pStyle w:val="TableParagraph"/>
              <w:contextualSpacing/>
              <w:jc w:val="both"/>
              <w:rPr>
                <w:rFonts w:ascii="Calibri" w:hAnsi="Calibri" w:cs="Arial"/>
                <w:b/>
                <w:lang w:val="sk-SK"/>
              </w:rPr>
            </w:pPr>
            <w:r w:rsidRPr="00361C75">
              <w:rPr>
                <w:rFonts w:ascii="Calibri" w:hAnsi="Calibri" w:cs="Arial"/>
                <w:b/>
                <w:lang w:val="sk-SK"/>
              </w:rPr>
              <w:t>Mentorované zapracovanie</w:t>
            </w:r>
            <w:r w:rsidR="00831ABF">
              <w:rPr>
                <w:rFonts w:ascii="Calibri" w:hAnsi="Calibri" w:cs="Arial"/>
                <w:b/>
                <w:lang w:val="sk-SK"/>
              </w:rPr>
              <w:t>:</w:t>
            </w:r>
            <w:r w:rsidR="00131F8A">
              <w:rPr>
                <w:rFonts w:ascii="Calibri" w:hAnsi="Calibri" w:cs="Arial"/>
                <w:b/>
                <w:lang w:val="sk-SK"/>
              </w:rPr>
              <w:t xml:space="preserve"> </w:t>
            </w:r>
            <w:r w:rsidR="006E565A" w:rsidRPr="006E565A">
              <w:rPr>
                <w:rFonts w:ascii="Calibri" w:hAnsi="Calibri" w:cs="Arial"/>
                <w:lang w:val="sk-SK"/>
              </w:rPr>
              <w:t>Náklady</w:t>
            </w:r>
            <w:r w:rsidR="00A70056">
              <w:rPr>
                <w:rFonts w:ascii="Calibri" w:hAnsi="Calibri" w:cs="Arial"/>
                <w:lang w:val="sk-SK"/>
              </w:rPr>
              <w:t xml:space="preserve"> boli</w:t>
            </w:r>
            <w:r w:rsidR="006E565A" w:rsidRPr="006E565A">
              <w:rPr>
                <w:rFonts w:ascii="Calibri" w:hAnsi="Calibri" w:cs="Arial"/>
                <w:lang w:val="sk-SK"/>
              </w:rPr>
              <w:t xml:space="preserve"> odhadnut</w:t>
            </w:r>
            <w:r w:rsidR="00A70056">
              <w:rPr>
                <w:rFonts w:ascii="Calibri" w:hAnsi="Calibri" w:cs="Arial"/>
                <w:lang w:val="sk-SK"/>
              </w:rPr>
              <w:t>é</w:t>
            </w:r>
            <w:r w:rsidR="006E565A" w:rsidRPr="006E565A">
              <w:rPr>
                <w:rFonts w:ascii="Calibri" w:hAnsi="Calibri" w:cs="Arial"/>
                <w:lang w:val="sk-SK"/>
              </w:rPr>
              <w:t xml:space="preserve"> na základe vlastných výpočtov a predpokladaného rastu miezd.</w:t>
            </w:r>
          </w:p>
          <w:p w14:paraId="16FA269B" w14:textId="77777777" w:rsidR="00831ABF" w:rsidRPr="006E565A" w:rsidRDefault="00831ABF" w:rsidP="00666560">
            <w:pPr>
              <w:pStyle w:val="TableParagraph"/>
              <w:contextualSpacing/>
              <w:jc w:val="both"/>
              <w:rPr>
                <w:rFonts w:ascii="Calibri" w:hAnsi="Calibri" w:cs="Arial"/>
                <w:lang w:val="sk-SK"/>
              </w:rPr>
            </w:pPr>
            <w:proofErr w:type="spellStart"/>
            <w:r w:rsidRPr="00831ABF">
              <w:rPr>
                <w:rFonts w:ascii="Calibri" w:hAnsi="Calibri" w:cs="Arial"/>
                <w:b/>
                <w:lang w:val="sk-SK"/>
              </w:rPr>
              <w:t>Umiestňovací</w:t>
            </w:r>
            <w:proofErr w:type="spellEnd"/>
            <w:r w:rsidRPr="00831ABF">
              <w:rPr>
                <w:rFonts w:ascii="Calibri" w:hAnsi="Calibri" w:cs="Arial"/>
                <w:b/>
                <w:lang w:val="sk-SK"/>
              </w:rPr>
              <w:t xml:space="preserve"> príspevok</w:t>
            </w:r>
            <w:r>
              <w:rPr>
                <w:rFonts w:ascii="Calibri" w:hAnsi="Calibri" w:cs="Arial"/>
                <w:b/>
                <w:lang w:val="sk-SK"/>
              </w:rPr>
              <w:t>:</w:t>
            </w:r>
            <w:r w:rsidR="006E565A">
              <w:rPr>
                <w:rFonts w:ascii="Calibri" w:hAnsi="Calibri" w:cs="Arial"/>
                <w:b/>
                <w:lang w:val="sk-SK"/>
              </w:rPr>
              <w:t xml:space="preserve"> </w:t>
            </w:r>
            <w:r w:rsidR="006E565A" w:rsidRPr="006E565A">
              <w:rPr>
                <w:rFonts w:ascii="Calibri" w:hAnsi="Calibri" w:cs="Arial"/>
                <w:lang w:val="sk-SK"/>
              </w:rPr>
              <w:t xml:space="preserve">Príspevok bol </w:t>
            </w:r>
            <w:bookmarkStart w:id="35" w:name="_Hlk132714781"/>
            <w:r w:rsidR="006E565A" w:rsidRPr="006E565A">
              <w:rPr>
                <w:rFonts w:ascii="Calibri" w:hAnsi="Calibri" w:cs="Arial"/>
                <w:lang w:val="sk-SK"/>
              </w:rPr>
              <w:t>nastavený</w:t>
            </w:r>
            <w:r w:rsidR="00D25B0A">
              <w:rPr>
                <w:rFonts w:ascii="Calibri" w:hAnsi="Calibri" w:cs="Arial"/>
                <w:lang w:val="sk-SK"/>
              </w:rPr>
              <w:t xml:space="preserve"> na základe </w:t>
            </w:r>
            <w:r w:rsidR="00D25B0A" w:rsidRPr="00D25B0A">
              <w:rPr>
                <w:rFonts w:ascii="Calibri" w:hAnsi="Calibri" w:cs="Arial"/>
                <w:lang w:val="sk-SK"/>
              </w:rPr>
              <w:t>§</w:t>
            </w:r>
            <w:r w:rsidR="00D25B0A">
              <w:rPr>
                <w:rFonts w:ascii="Calibri" w:hAnsi="Calibri" w:cs="Arial"/>
                <w:lang w:val="sk-SK"/>
              </w:rPr>
              <w:t xml:space="preserve"> </w:t>
            </w:r>
            <w:r w:rsidR="00D25B0A" w:rsidRPr="00D25B0A">
              <w:rPr>
                <w:rFonts w:ascii="Calibri" w:hAnsi="Calibri" w:cs="Arial"/>
                <w:lang w:val="sk-SK"/>
              </w:rPr>
              <w:t xml:space="preserve">19a </w:t>
            </w:r>
            <w:r w:rsidR="006E565A" w:rsidRPr="00D25B0A">
              <w:rPr>
                <w:rFonts w:ascii="Calibri" w:hAnsi="Calibri" w:cs="Arial"/>
                <w:lang w:val="sk-SK"/>
              </w:rPr>
              <w:t>zákona</w:t>
            </w:r>
            <w:r w:rsidR="00D25B0A">
              <w:rPr>
                <w:rFonts w:ascii="Calibri" w:hAnsi="Calibri" w:cs="Arial"/>
                <w:lang w:val="sk-SK"/>
              </w:rPr>
              <w:t xml:space="preserve"> č. </w:t>
            </w:r>
            <w:r w:rsidR="00D25B0A" w:rsidRPr="00D25B0A">
              <w:rPr>
                <w:rFonts w:ascii="Calibri" w:hAnsi="Calibri" w:cs="Arial"/>
                <w:lang w:val="sk-SK"/>
              </w:rPr>
              <w:t>112/2018 Z. z.</w:t>
            </w:r>
            <w:r w:rsidR="006E565A" w:rsidRPr="00D25B0A">
              <w:rPr>
                <w:rFonts w:ascii="Calibri" w:hAnsi="Calibri" w:cs="Arial"/>
                <w:lang w:val="sk-SK"/>
              </w:rPr>
              <w:t xml:space="preserve"> o sociálnej ekonomike</w:t>
            </w:r>
            <w:bookmarkEnd w:id="35"/>
            <w:r w:rsidR="006E565A" w:rsidRPr="00D25B0A">
              <w:rPr>
                <w:rFonts w:ascii="Calibri" w:hAnsi="Calibri" w:cs="Arial"/>
                <w:lang w:val="sk-SK"/>
              </w:rPr>
              <w:t>.</w:t>
            </w:r>
            <w:r w:rsidR="006E565A">
              <w:rPr>
                <w:rFonts w:ascii="Calibri" w:hAnsi="Calibri" w:cs="Arial"/>
                <w:lang w:val="sk-SK"/>
              </w:rPr>
              <w:t xml:space="preserve"> </w:t>
            </w:r>
          </w:p>
          <w:p w14:paraId="15A7B7D1" w14:textId="77777777" w:rsidR="00831ABF" w:rsidRDefault="00831ABF" w:rsidP="00666560">
            <w:pPr>
              <w:pStyle w:val="TableParagraph"/>
              <w:contextualSpacing/>
              <w:jc w:val="both"/>
              <w:rPr>
                <w:rFonts w:ascii="Calibri" w:hAnsi="Calibri" w:cs="Arial"/>
                <w:lang w:val="sk-SK"/>
              </w:rPr>
            </w:pPr>
            <w:r>
              <w:rPr>
                <w:rFonts w:ascii="Calibri" w:hAnsi="Calibri" w:cs="Arial"/>
                <w:b/>
                <w:lang w:val="sk-SK"/>
              </w:rPr>
              <w:t xml:space="preserve">Práca na skúšku: </w:t>
            </w:r>
            <w:r w:rsidR="00E269EC">
              <w:rPr>
                <w:rFonts w:ascii="Calibri" w:hAnsi="Calibri" w:cs="Arial"/>
                <w:lang w:val="sk-SK"/>
              </w:rPr>
              <w:t xml:space="preserve">Predpokladané náklady na prácu na skúšku boli stanovené expertným odhadom. </w:t>
            </w:r>
            <w:r>
              <w:rPr>
                <w:rFonts w:ascii="Calibri" w:hAnsi="Calibri" w:cs="Arial"/>
                <w:lang w:val="sk-SK"/>
              </w:rPr>
              <w:t>Pri výpočte bola zohľadnená indexácia vychádzajúca z prognózy nízkopríjmovej inflácie do roku 2026.</w:t>
            </w:r>
          </w:p>
          <w:p w14:paraId="5E43868B" w14:textId="77777777" w:rsidR="00831ABF" w:rsidRDefault="00831ABF" w:rsidP="00666560">
            <w:pPr>
              <w:pStyle w:val="TableParagraph"/>
              <w:contextualSpacing/>
              <w:jc w:val="both"/>
              <w:rPr>
                <w:rFonts w:ascii="Calibri" w:hAnsi="Calibri" w:cs="Arial"/>
                <w:b/>
                <w:lang w:val="sk-SK"/>
              </w:rPr>
            </w:pPr>
            <w:r w:rsidRPr="00831ABF">
              <w:rPr>
                <w:rFonts w:ascii="Calibri" w:hAnsi="Calibri" w:cs="Arial"/>
                <w:b/>
                <w:lang w:val="sk-SK"/>
              </w:rPr>
              <w:t>Motivačný príspevok:</w:t>
            </w:r>
            <w:r w:rsidR="00131F8A">
              <w:rPr>
                <w:rFonts w:ascii="Calibri" w:hAnsi="Calibri" w:cs="Arial"/>
                <w:b/>
                <w:lang w:val="sk-SK"/>
              </w:rPr>
              <w:t xml:space="preserve"> </w:t>
            </w:r>
            <w:r w:rsidR="00131F8A">
              <w:rPr>
                <w:rFonts w:ascii="Calibri" w:hAnsi="Calibri" w:cs="Arial"/>
                <w:lang w:val="sk-SK"/>
              </w:rPr>
              <w:t xml:space="preserve">Predpokladané náklady na </w:t>
            </w:r>
            <w:r w:rsidR="00E269EC">
              <w:rPr>
                <w:rFonts w:ascii="Calibri" w:hAnsi="Calibri" w:cs="Arial"/>
                <w:lang w:val="sk-SK"/>
              </w:rPr>
              <w:t xml:space="preserve">motivačný príspevok </w:t>
            </w:r>
            <w:r w:rsidR="00131F8A">
              <w:rPr>
                <w:rFonts w:ascii="Calibri" w:hAnsi="Calibri" w:cs="Arial"/>
                <w:lang w:val="sk-SK"/>
              </w:rPr>
              <w:t>boli stanovené expertným odhadom. Možnosť využiť historické dáta nebola, vzhľadom na to, že podobná aktivita nebola realizovaná.</w:t>
            </w:r>
          </w:p>
          <w:p w14:paraId="5F8D767C" w14:textId="77777777" w:rsidR="00831ABF" w:rsidRPr="00831ABF" w:rsidRDefault="00831ABF" w:rsidP="00666560">
            <w:pPr>
              <w:pStyle w:val="TableParagraph"/>
              <w:contextualSpacing/>
              <w:jc w:val="both"/>
              <w:rPr>
                <w:rFonts w:ascii="Calibri" w:hAnsi="Calibri" w:cs="Arial"/>
                <w:b/>
                <w:lang w:val="sk-SK"/>
              </w:rPr>
            </w:pPr>
            <w:r w:rsidRPr="00831ABF">
              <w:rPr>
                <w:rFonts w:ascii="Calibri" w:hAnsi="Calibri" w:cs="Arial"/>
                <w:b/>
                <w:lang w:val="sk-SK"/>
              </w:rPr>
              <w:t>SZČ</w:t>
            </w:r>
            <w:r>
              <w:rPr>
                <w:rFonts w:ascii="Calibri" w:hAnsi="Calibri" w:cs="Arial"/>
                <w:b/>
                <w:lang w:val="sk-SK"/>
              </w:rPr>
              <w:t>:</w:t>
            </w:r>
            <w:r w:rsidR="007228F9">
              <w:rPr>
                <w:rFonts w:ascii="Calibri" w:hAnsi="Calibri" w:cs="Arial"/>
                <w:b/>
                <w:lang w:val="sk-SK"/>
              </w:rPr>
              <w:t xml:space="preserve"> </w:t>
            </w:r>
            <w:r w:rsidR="007228F9" w:rsidRPr="007228F9">
              <w:rPr>
                <w:rFonts w:ascii="Calibri" w:hAnsi="Calibri" w:cs="Arial"/>
                <w:lang w:val="sk-SK"/>
              </w:rPr>
              <w:t xml:space="preserve">Poskytovanie finančného príspevku </w:t>
            </w:r>
            <w:r w:rsidR="00131F8A">
              <w:rPr>
                <w:rFonts w:ascii="Calibri" w:hAnsi="Calibri" w:cs="Arial"/>
                <w:lang w:val="sk-SK"/>
              </w:rPr>
              <w:t>je v súlade</w:t>
            </w:r>
            <w:r w:rsidR="007228F9" w:rsidRPr="007228F9">
              <w:rPr>
                <w:rFonts w:ascii="Calibri" w:hAnsi="Calibri" w:cs="Arial"/>
                <w:lang w:val="sk-SK"/>
              </w:rPr>
              <w:t xml:space="preserve"> </w:t>
            </w:r>
            <w:r w:rsidR="00131F8A">
              <w:rPr>
                <w:rFonts w:ascii="Calibri" w:hAnsi="Calibri" w:cs="Arial"/>
                <w:lang w:val="sk-SK"/>
              </w:rPr>
              <w:t xml:space="preserve">s </w:t>
            </w:r>
            <w:r w:rsidR="007228F9" w:rsidRPr="007228F9">
              <w:rPr>
                <w:rFonts w:ascii="Calibri" w:hAnsi="Calibri" w:cs="Arial"/>
                <w:lang w:val="sk-SK"/>
              </w:rPr>
              <w:t>§ 49 zákona č. 5/2004 Z. z. o službách zamestnanosti.</w:t>
            </w:r>
            <w:r w:rsidR="00131F8A">
              <w:rPr>
                <w:rFonts w:ascii="Calibri" w:hAnsi="Calibri" w:cs="Arial"/>
                <w:lang w:val="sk-SK"/>
              </w:rPr>
              <w:t xml:space="preserve"> Pri výpočte bola zohľadnená indexácia vychádzajúca z predpokladaného rastu miezd do roku 2026.</w:t>
            </w:r>
          </w:p>
          <w:p w14:paraId="510753C7" w14:textId="77777777" w:rsidR="00831ABF" w:rsidRPr="00131F8A" w:rsidRDefault="00831ABF" w:rsidP="00666560">
            <w:pPr>
              <w:pStyle w:val="TableParagraph"/>
              <w:contextualSpacing/>
              <w:jc w:val="both"/>
              <w:rPr>
                <w:rFonts w:ascii="Calibri" w:hAnsi="Calibri" w:cs="Arial"/>
                <w:lang w:val="sk-SK"/>
              </w:rPr>
            </w:pPr>
            <w:r>
              <w:rPr>
                <w:rFonts w:ascii="Calibri" w:hAnsi="Calibri" w:cs="Arial"/>
                <w:b/>
                <w:lang w:val="sk-SK"/>
              </w:rPr>
              <w:t>Úprava pracovísk:</w:t>
            </w:r>
            <w:r w:rsidR="00131F8A">
              <w:rPr>
                <w:rFonts w:ascii="Calibri" w:hAnsi="Calibri" w:cs="Arial"/>
                <w:b/>
                <w:lang w:val="sk-SK"/>
              </w:rPr>
              <w:t xml:space="preserve"> </w:t>
            </w:r>
            <w:r w:rsidR="00131F8A">
              <w:rPr>
                <w:rFonts w:ascii="Calibri" w:hAnsi="Calibri" w:cs="Arial"/>
                <w:lang w:val="sk-SK"/>
              </w:rPr>
              <w:t>Predpokladané náklady na úpravu pracoviska boli stanovené expertným odhadom. Možnosť využiť historické dáta nebola, vzhľadom na to, že podobná aktivita nebola realizovaná.</w:t>
            </w:r>
          </w:p>
          <w:p w14:paraId="2125E63E" w14:textId="657C1425" w:rsidR="00BE6ABC" w:rsidRPr="009951DE" w:rsidRDefault="00BE6ABC" w:rsidP="007228F9">
            <w:pPr>
              <w:pStyle w:val="TableParagraph"/>
              <w:contextualSpacing/>
              <w:jc w:val="both"/>
              <w:rPr>
                <w:rFonts w:ascii="Calibri" w:hAnsi="Calibri" w:cs="Arial"/>
                <w:lang w:val="sk-SK"/>
              </w:rPr>
            </w:pPr>
            <w:r w:rsidRPr="00BE6ABC">
              <w:rPr>
                <w:rFonts w:ascii="Calibri" w:hAnsi="Calibri" w:cs="Arial"/>
                <w:b/>
                <w:lang w:val="sk-SK"/>
              </w:rPr>
              <w:t>Prax pre mladých</w:t>
            </w:r>
            <w:r>
              <w:rPr>
                <w:rFonts w:ascii="Calibri" w:hAnsi="Calibri" w:cs="Arial"/>
                <w:lang w:val="sk-SK"/>
              </w:rPr>
              <w:t xml:space="preserve">: </w:t>
            </w:r>
            <w:r w:rsidR="007228F9" w:rsidRPr="007228F9">
              <w:rPr>
                <w:rFonts w:ascii="Calibri" w:hAnsi="Calibri" w:cs="Arial"/>
                <w:lang w:val="sk-SK"/>
              </w:rPr>
              <w:t>Pos</w:t>
            </w:r>
            <w:r w:rsidR="00742A26">
              <w:rPr>
                <w:rFonts w:ascii="Calibri" w:hAnsi="Calibri" w:cs="Arial"/>
                <w:lang w:val="sk-SK"/>
              </w:rPr>
              <w:t xml:space="preserve">kytovanie finančného príspevku </w:t>
            </w:r>
            <w:r w:rsidR="007228F9">
              <w:rPr>
                <w:rFonts w:ascii="Calibri" w:hAnsi="Calibri" w:cs="Arial"/>
                <w:lang w:val="sk-SK"/>
              </w:rPr>
              <w:t xml:space="preserve">vychádza zo </w:t>
            </w:r>
            <w:r w:rsidR="007228F9" w:rsidRPr="007228F9">
              <w:rPr>
                <w:rFonts w:ascii="Calibri" w:hAnsi="Calibri" w:cs="Arial"/>
                <w:lang w:val="sk-SK"/>
              </w:rPr>
              <w:t>zákona č. 601/2003 Z. z. o životnom minime a o zmene a doplnení niektorých zákonov v zne</w:t>
            </w:r>
            <w:r w:rsidR="007228F9">
              <w:rPr>
                <w:rFonts w:ascii="Calibri" w:hAnsi="Calibri" w:cs="Arial"/>
                <w:lang w:val="sk-SK"/>
              </w:rPr>
              <w:t xml:space="preserve">ní neskorších predpisov mesačne. </w:t>
            </w:r>
            <w:r>
              <w:rPr>
                <w:rFonts w:ascii="Calibri" w:hAnsi="Calibri" w:cs="Arial"/>
                <w:lang w:val="sk-SK"/>
              </w:rPr>
              <w:t xml:space="preserve">Pri výpočte bola zohľadnená indexácia vychádzajúca z prognózy nízkopríjmovej inflácie do roku 2026. Príspevok je stanovený ako súčin životného minima </w:t>
            </w:r>
            <w:r w:rsidR="00742A26">
              <w:rPr>
                <w:rFonts w:ascii="Calibri" w:hAnsi="Calibri" w:cs="Arial"/>
                <w:lang w:val="sk-SK"/>
              </w:rPr>
              <w:t>a dĺžky poberania (6 mesiacov).</w:t>
            </w:r>
          </w:p>
        </w:tc>
      </w:tr>
      <w:tr w:rsidR="00956B11" w:rsidRPr="009951DE" w14:paraId="279EE28D" w14:textId="77777777" w:rsidTr="00A90AB2">
        <w:tblPrEx>
          <w:jc w:val="left"/>
          <w:shd w:val="clear" w:color="auto" w:fill="auto"/>
        </w:tblPrEx>
        <w:tc>
          <w:tcPr>
            <w:tcW w:w="1730" w:type="pct"/>
            <w:shd w:val="clear" w:color="auto" w:fill="F2F2F2" w:themeFill="background1" w:themeFillShade="F2"/>
          </w:tcPr>
          <w:p w14:paraId="51E8E6B0" w14:textId="77777777" w:rsidR="00956B11" w:rsidRPr="009951DE" w:rsidRDefault="00956B11" w:rsidP="00666560">
            <w:pPr>
              <w:contextualSpacing/>
              <w:jc w:val="both"/>
              <w:rPr>
                <w:rFonts w:ascii="Calibri" w:hAnsi="Calibri" w:cs="Arial"/>
                <w:b/>
                <w:bCs/>
                <w:lang w:val="sk-SK"/>
              </w:rPr>
            </w:pPr>
            <w:r w:rsidRPr="009951DE">
              <w:rPr>
                <w:rFonts w:ascii="Calibri" w:hAnsi="Calibri" w:cs="Roboto"/>
                <w:b/>
                <w:bCs/>
                <w:color w:val="000000"/>
                <w:lang w:val="sk-SK"/>
              </w:rPr>
              <w:t>Bude v národnom projekte využité zjednodušené vykazovanie výdavkov? Ak áno, aký typ?</w:t>
            </w:r>
          </w:p>
        </w:tc>
        <w:tc>
          <w:tcPr>
            <w:tcW w:w="3270" w:type="pct"/>
            <w:vAlign w:val="center"/>
          </w:tcPr>
          <w:p w14:paraId="6EE6CEF8" w14:textId="132988CF" w:rsidR="00956B11" w:rsidRPr="009951DE" w:rsidRDefault="00B97947" w:rsidP="00A75ABC">
            <w:pPr>
              <w:pStyle w:val="TableParagraph"/>
              <w:contextualSpacing/>
              <w:jc w:val="both"/>
              <w:rPr>
                <w:rFonts w:ascii="Calibri" w:hAnsi="Calibri" w:cs="Arial"/>
                <w:lang w:val="sk-SK"/>
              </w:rPr>
            </w:pPr>
            <w:r w:rsidRPr="009951DE">
              <w:rPr>
                <w:rFonts w:ascii="Calibri" w:hAnsi="Calibri" w:cs="Arial"/>
                <w:lang w:val="sk-SK"/>
              </w:rPr>
              <w:t xml:space="preserve">Paušálna sadzba na </w:t>
            </w:r>
            <w:ins w:id="36" w:author="Pecho Daniel" w:date="2023-05-05T14:56:00Z">
              <w:r w:rsidR="00A75ABC">
                <w:rPr>
                  <w:rFonts w:ascii="Calibri" w:hAnsi="Calibri" w:cs="Arial"/>
                  <w:lang w:val="sk-SK"/>
                </w:rPr>
                <w:t xml:space="preserve">nepriame </w:t>
              </w:r>
              <w:r w:rsidR="00A75ABC" w:rsidRPr="009951DE">
                <w:rPr>
                  <w:rFonts w:ascii="Calibri" w:hAnsi="Calibri" w:cs="Arial"/>
                  <w:lang w:val="sk-SK"/>
                </w:rPr>
                <w:t xml:space="preserve">výdavky projektu </w:t>
              </w:r>
            </w:ins>
            <w:del w:id="37" w:author="Pecho Daniel" w:date="2023-05-05T14:56:00Z">
              <w:r w:rsidR="00A75ABC" w:rsidDel="00A75ABC">
                <w:rPr>
                  <w:rFonts w:ascii="Calibri" w:hAnsi="Calibri" w:cs="Arial"/>
                  <w:lang w:val="sk-SK"/>
                </w:rPr>
                <w:delText xml:space="preserve">ostatné výdavky projektu </w:delText>
              </w:r>
            </w:del>
            <w:r w:rsidRPr="009951DE">
              <w:rPr>
                <w:rFonts w:ascii="Calibri" w:hAnsi="Calibri" w:cs="Arial"/>
                <w:lang w:val="sk-SK"/>
              </w:rPr>
              <w:t>na úr</w:t>
            </w:r>
            <w:r w:rsidR="00B8535E" w:rsidRPr="009951DE">
              <w:rPr>
                <w:rFonts w:ascii="Calibri" w:hAnsi="Calibri" w:cs="Arial"/>
                <w:lang w:val="sk-SK"/>
              </w:rPr>
              <w:t>ovni 7</w:t>
            </w:r>
            <w:r w:rsidRPr="009951DE">
              <w:rPr>
                <w:rFonts w:ascii="Calibri" w:hAnsi="Calibri" w:cs="Arial"/>
                <w:lang w:val="sk-SK"/>
              </w:rPr>
              <w:t xml:space="preserve"> % </w:t>
            </w:r>
            <w:r w:rsidR="00E20278" w:rsidRPr="00E20278">
              <w:rPr>
                <w:rFonts w:ascii="Calibri" w:hAnsi="Calibri" w:cs="Arial"/>
                <w:lang w:val="sk-SK"/>
              </w:rPr>
              <w:t>oprávnených priamych nákladov</w:t>
            </w:r>
            <w:r w:rsidRPr="009951DE">
              <w:rPr>
                <w:rFonts w:ascii="Calibri" w:hAnsi="Calibri" w:cs="Arial"/>
                <w:lang w:val="sk-SK"/>
              </w:rPr>
              <w:t>. Vykazovanie oprávnených nákladov na základe paušálnej sadzby sa uskutočňuje podľa nariadenia</w:t>
            </w:r>
            <w:r w:rsidRPr="009951DE">
              <w:rPr>
                <w:rFonts w:ascii="Calibri" w:hAnsi="Calibri" w:cs="Arial"/>
                <w:lang w:val="sk-SK"/>
              </w:rPr>
              <w:cr/>
              <w:t xml:space="preserve"> </w:t>
            </w:r>
            <w:r w:rsidR="007607B4" w:rsidRPr="009951DE">
              <w:rPr>
                <w:rFonts w:ascii="Calibri" w:hAnsi="Calibri" w:cs="Arial"/>
                <w:lang w:val="sk-SK"/>
              </w:rPr>
              <w:t xml:space="preserve">2021/1060 čl. 54 </w:t>
            </w:r>
            <w:proofErr w:type="spellStart"/>
            <w:r w:rsidR="007607B4" w:rsidRPr="009951DE">
              <w:rPr>
                <w:rFonts w:ascii="Calibri" w:hAnsi="Calibri" w:cs="Arial"/>
                <w:lang w:val="sk-SK"/>
              </w:rPr>
              <w:t>ods</w:t>
            </w:r>
            <w:proofErr w:type="spellEnd"/>
            <w:r w:rsidR="007607B4" w:rsidRPr="009951DE">
              <w:rPr>
                <w:rFonts w:ascii="Calibri" w:hAnsi="Calibri" w:cs="Arial"/>
                <w:lang w:val="sk-SK"/>
              </w:rPr>
              <w:t xml:space="preserve"> </w:t>
            </w:r>
            <w:r w:rsidR="002D4BF1" w:rsidRPr="009951DE">
              <w:rPr>
                <w:rFonts w:ascii="Calibri" w:hAnsi="Calibri" w:cs="Arial"/>
                <w:lang w:val="sk-SK"/>
              </w:rPr>
              <w:t>a</w:t>
            </w:r>
            <w:r w:rsidR="007607B4" w:rsidRPr="009951DE">
              <w:rPr>
                <w:rFonts w:ascii="Calibri" w:hAnsi="Calibri" w:cs="Arial"/>
                <w:lang w:val="sk-SK"/>
              </w:rPr>
              <w:t>).</w:t>
            </w:r>
          </w:p>
        </w:tc>
      </w:tr>
    </w:tbl>
    <w:p w14:paraId="156608C7" w14:textId="77777777" w:rsidR="00C56D58" w:rsidRPr="009951DE" w:rsidRDefault="00C56D58" w:rsidP="00666560">
      <w:pPr>
        <w:contextualSpacing/>
        <w:jc w:val="both"/>
        <w:rPr>
          <w:rFonts w:ascii="Calibri" w:hAnsi="Calibri" w:cs="Arial"/>
          <w:b/>
          <w:lang w:val="sk-SK"/>
        </w:rPr>
      </w:pPr>
    </w:p>
    <w:tbl>
      <w:tblPr>
        <w:tblpPr w:leftFromText="141" w:rightFromText="141" w:vertAnchor="text" w:horzAnchor="margin" w:tblpY="23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3"/>
      </w:tblGrid>
      <w:tr w:rsidR="006C773A" w:rsidRPr="009951DE" w14:paraId="625C105E" w14:textId="77777777" w:rsidTr="007457E1">
        <w:trPr>
          <w:cantSplit/>
          <w:trHeight w:val="632"/>
          <w:tblHeader/>
        </w:trPr>
        <w:tc>
          <w:tcPr>
            <w:tcW w:w="10343" w:type="dxa"/>
            <w:shd w:val="clear" w:color="auto" w:fill="D9D9D9" w:themeFill="background1" w:themeFillShade="D9"/>
            <w:vAlign w:val="center"/>
          </w:tcPr>
          <w:p w14:paraId="066B6DB3" w14:textId="77777777" w:rsidR="006C773A" w:rsidRPr="009951DE" w:rsidRDefault="00DF61E7" w:rsidP="00666560">
            <w:pPr>
              <w:tabs>
                <w:tab w:val="left" w:pos="999"/>
                <w:tab w:val="left" w:pos="1000"/>
              </w:tabs>
              <w:contextualSpacing/>
              <w:jc w:val="both"/>
              <w:rPr>
                <w:rFonts w:ascii="Calibri" w:hAnsi="Calibri"/>
                <w:b/>
                <w:lang w:val="sk-SK"/>
              </w:rPr>
            </w:pPr>
            <w:r w:rsidRPr="009951DE">
              <w:rPr>
                <w:rFonts w:ascii="Calibri" w:hAnsi="Calibri" w:cs="Arial"/>
                <w:b/>
                <w:color w:val="0063A2"/>
                <w:sz w:val="28"/>
                <w:szCs w:val="28"/>
                <w:lang w:val="sk-SK"/>
              </w:rPr>
              <w:t>M</w:t>
            </w:r>
            <w:r w:rsidR="00A85F51" w:rsidRPr="009951DE">
              <w:rPr>
                <w:rFonts w:ascii="Calibri" w:hAnsi="Calibri" w:cs="Arial"/>
                <w:b/>
                <w:color w:val="0063A2"/>
                <w:sz w:val="28"/>
                <w:szCs w:val="28"/>
                <w:lang w:val="sk-SK"/>
              </w:rPr>
              <w:t>erateľné ukazovatele</w:t>
            </w:r>
            <w:r w:rsidR="00A24DD1" w:rsidRPr="009951DE">
              <w:rPr>
                <w:rStyle w:val="Odkaznapoznmkupodiarou"/>
                <w:rFonts w:ascii="Calibri" w:hAnsi="Calibri"/>
                <w:b/>
                <w:color w:val="0063A2"/>
                <w:sz w:val="28"/>
                <w:szCs w:val="28"/>
                <w:lang w:val="sk-SK"/>
              </w:rPr>
              <w:footnoteReference w:id="10"/>
            </w:r>
          </w:p>
        </w:tc>
      </w:tr>
    </w:tbl>
    <w:tbl>
      <w:tblPr>
        <w:tblStyle w:val="Mriekatabuky"/>
        <w:tblW w:w="5000" w:type="pct"/>
        <w:tblLook w:val="04A0" w:firstRow="1" w:lastRow="0" w:firstColumn="1" w:lastColumn="0" w:noHBand="0" w:noVBand="1"/>
      </w:tblPr>
      <w:tblGrid>
        <w:gridCol w:w="3573"/>
        <w:gridCol w:w="6754"/>
      </w:tblGrid>
      <w:tr w:rsidR="00E15E80" w:rsidRPr="009951DE" w14:paraId="4C6E7D67" w14:textId="77777777" w:rsidTr="00BE24BC">
        <w:tc>
          <w:tcPr>
            <w:tcW w:w="1730" w:type="pct"/>
            <w:shd w:val="clear" w:color="auto" w:fill="F2F2F2" w:themeFill="background1" w:themeFillShade="F2"/>
          </w:tcPr>
          <w:p w14:paraId="3AC29A0B" w14:textId="6C745BE8" w:rsidR="00E15E80" w:rsidRPr="00E15E80" w:rsidRDefault="00E15E80" w:rsidP="00666560">
            <w:pPr>
              <w:contextualSpacing/>
              <w:jc w:val="both"/>
              <w:rPr>
                <w:rFonts w:ascii="Calibri" w:hAnsi="Calibri" w:cs="Arial"/>
                <w:b/>
                <w:lang w:val="sk-SK"/>
              </w:rPr>
            </w:pPr>
            <w:del w:id="38" w:author="Pecho Daniel" w:date="2023-05-09T10:26:00Z">
              <w:r w:rsidRPr="00E15E80" w:rsidDel="00EC7455">
                <w:rPr>
                  <w:rFonts w:ascii="Calibri" w:hAnsi="Calibri" w:cs="Arial"/>
                  <w:b/>
                  <w:lang w:val="sk-SK"/>
                </w:rPr>
                <w:delText>Priorita</w:delText>
              </w:r>
            </w:del>
          </w:p>
        </w:tc>
        <w:tc>
          <w:tcPr>
            <w:tcW w:w="3270" w:type="pct"/>
          </w:tcPr>
          <w:p w14:paraId="569C7CD9" w14:textId="51738C63" w:rsidR="00E15E80" w:rsidRPr="00E15E80" w:rsidRDefault="00E15E80" w:rsidP="00666560">
            <w:pPr>
              <w:contextualSpacing/>
              <w:jc w:val="both"/>
              <w:rPr>
                <w:rFonts w:ascii="Calibri" w:hAnsi="Calibri" w:cs="Arial"/>
                <w:b/>
                <w:lang w:val="sk-SK"/>
              </w:rPr>
            </w:pPr>
            <w:del w:id="39" w:author="Pecho Daniel" w:date="2023-05-09T10:26:00Z">
              <w:r w:rsidRPr="00E15E80" w:rsidDel="00EC7455">
                <w:rPr>
                  <w:rFonts w:ascii="Calibri" w:hAnsi="Calibri" w:cs="Arial"/>
                  <w:b/>
                  <w:lang w:val="sk-SK"/>
                </w:rPr>
                <w:delText>4P1</w:delText>
              </w:r>
            </w:del>
          </w:p>
        </w:tc>
      </w:tr>
      <w:tr w:rsidR="00A85F51" w:rsidRPr="009951DE" w14:paraId="23B2582A" w14:textId="77777777" w:rsidTr="00BE24BC">
        <w:tc>
          <w:tcPr>
            <w:tcW w:w="1730" w:type="pct"/>
            <w:shd w:val="clear" w:color="auto" w:fill="F2F2F2" w:themeFill="background1" w:themeFillShade="F2"/>
          </w:tcPr>
          <w:p w14:paraId="00ECC3AA" w14:textId="03674D0A" w:rsidR="00A85F51" w:rsidRPr="009951DE" w:rsidRDefault="00123641" w:rsidP="00666560">
            <w:pPr>
              <w:contextualSpacing/>
              <w:jc w:val="both"/>
              <w:rPr>
                <w:rFonts w:ascii="Calibri" w:hAnsi="Calibri" w:cs="Roboto"/>
                <w:bCs/>
                <w:color w:val="000000"/>
                <w:lang w:val="sk-SK"/>
              </w:rPr>
            </w:pPr>
            <w:del w:id="40" w:author="Pecho Daniel" w:date="2023-05-09T10:26:00Z">
              <w:r w:rsidRPr="009951DE" w:rsidDel="00EC7455">
                <w:rPr>
                  <w:rFonts w:ascii="Calibri" w:hAnsi="Calibri" w:cs="Arial"/>
                  <w:lang w:val="sk-SK"/>
                </w:rPr>
                <w:delText>Kód</w:delText>
              </w:r>
            </w:del>
          </w:p>
        </w:tc>
        <w:tc>
          <w:tcPr>
            <w:tcW w:w="3270" w:type="pct"/>
          </w:tcPr>
          <w:p w14:paraId="161AF83F" w14:textId="46F6C16D" w:rsidR="00A85F51" w:rsidRPr="009951DE" w:rsidRDefault="00312C7F" w:rsidP="00666560">
            <w:pPr>
              <w:contextualSpacing/>
              <w:jc w:val="both"/>
              <w:rPr>
                <w:rFonts w:ascii="Calibri" w:hAnsi="Calibri" w:cs="Arial"/>
                <w:lang w:val="sk-SK"/>
              </w:rPr>
            </w:pPr>
            <w:del w:id="41" w:author="Pecho Daniel" w:date="2023-05-09T10:26:00Z">
              <w:r w:rsidRPr="009951DE" w:rsidDel="00EC7455">
                <w:rPr>
                  <w:rFonts w:ascii="Calibri" w:hAnsi="Calibri" w:cs="Arial"/>
                  <w:lang w:val="sk-SK"/>
                </w:rPr>
                <w:delText>EECO02</w:delText>
              </w:r>
            </w:del>
          </w:p>
        </w:tc>
      </w:tr>
      <w:tr w:rsidR="00123641" w:rsidRPr="009951DE" w14:paraId="4B48CADC" w14:textId="77777777" w:rsidTr="00BE24BC">
        <w:tc>
          <w:tcPr>
            <w:tcW w:w="1730" w:type="pct"/>
            <w:shd w:val="clear" w:color="auto" w:fill="F2F2F2" w:themeFill="background1" w:themeFillShade="F2"/>
          </w:tcPr>
          <w:p w14:paraId="0BED08FB" w14:textId="6F218FEF" w:rsidR="00123641" w:rsidRPr="009951DE" w:rsidRDefault="00123641" w:rsidP="00666560">
            <w:pPr>
              <w:contextualSpacing/>
              <w:jc w:val="both"/>
              <w:rPr>
                <w:rFonts w:ascii="Calibri" w:hAnsi="Calibri" w:cs="Arial"/>
                <w:lang w:val="sk-SK"/>
              </w:rPr>
            </w:pPr>
            <w:del w:id="42" w:author="Pecho Daniel" w:date="2023-05-09T10:26:00Z">
              <w:r w:rsidRPr="009951DE" w:rsidDel="00EC7455">
                <w:rPr>
                  <w:rFonts w:ascii="Calibri" w:hAnsi="Calibri" w:cs="Arial"/>
                  <w:lang w:val="sk-SK"/>
                </w:rPr>
                <w:delText>Názov</w:delText>
              </w:r>
            </w:del>
          </w:p>
        </w:tc>
        <w:tc>
          <w:tcPr>
            <w:tcW w:w="3270" w:type="pct"/>
          </w:tcPr>
          <w:p w14:paraId="1F7E4C7B" w14:textId="2D033554" w:rsidR="00123641" w:rsidRPr="009951DE" w:rsidRDefault="00312C7F" w:rsidP="00666560">
            <w:pPr>
              <w:contextualSpacing/>
              <w:jc w:val="both"/>
              <w:rPr>
                <w:rFonts w:ascii="Calibri" w:hAnsi="Calibri" w:cs="Arial"/>
                <w:lang w:val="sk-SK"/>
              </w:rPr>
            </w:pPr>
            <w:del w:id="43" w:author="Pecho Daniel" w:date="2023-05-09T10:26:00Z">
              <w:r w:rsidRPr="009951DE" w:rsidDel="00EC7455">
                <w:rPr>
                  <w:rFonts w:ascii="Calibri" w:hAnsi="Calibri" w:cs="Arial"/>
                  <w:lang w:val="sk-SK"/>
                </w:rPr>
                <w:delText>Nezamestnané osoby vrátane dlhodobo nezamestnaných</w:delText>
              </w:r>
            </w:del>
          </w:p>
        </w:tc>
      </w:tr>
      <w:tr w:rsidR="00123641" w:rsidRPr="009951DE" w14:paraId="39F9A4D6" w14:textId="77777777" w:rsidTr="00BE24BC">
        <w:tc>
          <w:tcPr>
            <w:tcW w:w="1730" w:type="pct"/>
            <w:shd w:val="clear" w:color="auto" w:fill="F2F2F2" w:themeFill="background1" w:themeFillShade="F2"/>
          </w:tcPr>
          <w:p w14:paraId="429B36A5" w14:textId="07721006" w:rsidR="00123641" w:rsidRPr="009951DE" w:rsidRDefault="00123641" w:rsidP="00666560">
            <w:pPr>
              <w:contextualSpacing/>
              <w:jc w:val="both"/>
              <w:rPr>
                <w:rFonts w:ascii="Calibri" w:hAnsi="Calibri" w:cs="Arial"/>
                <w:lang w:val="sk-SK"/>
              </w:rPr>
            </w:pPr>
            <w:del w:id="44" w:author="Pecho Daniel" w:date="2023-05-09T10:26:00Z">
              <w:r w:rsidRPr="009951DE" w:rsidDel="00EC7455">
                <w:rPr>
                  <w:rFonts w:ascii="Calibri" w:hAnsi="Calibri" w:cs="Arial"/>
                  <w:lang w:val="sk-SK"/>
                </w:rPr>
                <w:delText>Merná jednotka</w:delText>
              </w:r>
            </w:del>
          </w:p>
        </w:tc>
        <w:tc>
          <w:tcPr>
            <w:tcW w:w="3270" w:type="pct"/>
          </w:tcPr>
          <w:p w14:paraId="578C3C7E" w14:textId="72718116" w:rsidR="00123641" w:rsidRPr="009951DE" w:rsidRDefault="00BE6ABC" w:rsidP="00666560">
            <w:pPr>
              <w:contextualSpacing/>
              <w:jc w:val="both"/>
              <w:rPr>
                <w:rFonts w:ascii="Calibri" w:hAnsi="Calibri" w:cs="Arial"/>
                <w:lang w:val="sk-SK"/>
              </w:rPr>
            </w:pPr>
            <w:del w:id="45" w:author="Pecho Daniel" w:date="2023-05-09T10:26:00Z">
              <w:r w:rsidRPr="009951DE" w:rsidDel="00EC7455">
                <w:rPr>
                  <w:rFonts w:ascii="Calibri" w:hAnsi="Calibri" w:cs="Arial"/>
                  <w:lang w:val="sk-SK"/>
                </w:rPr>
                <w:delText>O</w:delText>
              </w:r>
              <w:r w:rsidR="00312C7F" w:rsidRPr="009951DE" w:rsidDel="00EC7455">
                <w:rPr>
                  <w:rFonts w:ascii="Calibri" w:hAnsi="Calibri" w:cs="Arial"/>
                  <w:lang w:val="sk-SK"/>
                </w:rPr>
                <w:delText>soby</w:delText>
              </w:r>
            </w:del>
          </w:p>
        </w:tc>
      </w:tr>
      <w:tr w:rsidR="00123641" w:rsidRPr="009951DE" w14:paraId="12A8B8C0" w14:textId="77777777" w:rsidTr="00312C7F">
        <w:tc>
          <w:tcPr>
            <w:tcW w:w="1730" w:type="pct"/>
            <w:shd w:val="clear" w:color="auto" w:fill="F2F2F2" w:themeFill="background1" w:themeFillShade="F2"/>
          </w:tcPr>
          <w:p w14:paraId="39357145" w14:textId="70C6B3BD" w:rsidR="00123641" w:rsidRPr="009951DE" w:rsidRDefault="00123641" w:rsidP="00666560">
            <w:pPr>
              <w:contextualSpacing/>
              <w:jc w:val="both"/>
              <w:rPr>
                <w:rFonts w:ascii="Calibri" w:hAnsi="Calibri" w:cs="Arial"/>
                <w:lang w:val="sk-SK"/>
              </w:rPr>
            </w:pPr>
            <w:del w:id="46" w:author="Pecho Daniel" w:date="2023-05-09T10:26:00Z">
              <w:r w:rsidRPr="009951DE" w:rsidDel="00EC7455">
                <w:rPr>
                  <w:rFonts w:ascii="Calibri" w:hAnsi="Calibri" w:cs="Arial"/>
                  <w:lang w:val="sk-SK"/>
                </w:rPr>
                <w:delText>Celková cieľová hodnota</w:delText>
              </w:r>
            </w:del>
          </w:p>
        </w:tc>
        <w:tc>
          <w:tcPr>
            <w:tcW w:w="3270" w:type="pct"/>
          </w:tcPr>
          <w:p w14:paraId="52474180" w14:textId="3DDD605D" w:rsidR="00123641" w:rsidRPr="009951DE" w:rsidRDefault="00E15E80" w:rsidP="00666560">
            <w:pPr>
              <w:contextualSpacing/>
              <w:jc w:val="both"/>
              <w:rPr>
                <w:rFonts w:ascii="Calibri" w:hAnsi="Calibri" w:cs="Arial"/>
                <w:lang w:val="sk-SK"/>
              </w:rPr>
            </w:pPr>
            <w:del w:id="47" w:author="Pecho Daniel" w:date="2023-05-09T10:26:00Z">
              <w:r w:rsidDel="00EC7455">
                <w:rPr>
                  <w:rFonts w:ascii="Calibri" w:hAnsi="Calibri" w:cs="Arial"/>
                  <w:lang w:val="sk-SK"/>
                </w:rPr>
                <w:delText>34 355</w:delText>
              </w:r>
            </w:del>
          </w:p>
        </w:tc>
      </w:tr>
      <w:tr w:rsidR="00E15E80" w:rsidRPr="009951DE" w14:paraId="4272DEC9" w14:textId="77777777" w:rsidTr="00312C7F">
        <w:tc>
          <w:tcPr>
            <w:tcW w:w="1730" w:type="pct"/>
            <w:shd w:val="clear" w:color="auto" w:fill="F2F2F2" w:themeFill="background1" w:themeFillShade="F2"/>
          </w:tcPr>
          <w:p w14:paraId="09BA981C" w14:textId="628CB2D0" w:rsidR="00E15E80" w:rsidRPr="00E15E80" w:rsidRDefault="00E15E80" w:rsidP="00666560">
            <w:pPr>
              <w:contextualSpacing/>
              <w:jc w:val="both"/>
              <w:rPr>
                <w:rFonts w:ascii="Calibri" w:hAnsi="Calibri" w:cs="Arial"/>
                <w:b/>
                <w:lang w:val="sk-SK"/>
              </w:rPr>
            </w:pPr>
            <w:del w:id="48" w:author="Pecho Daniel" w:date="2023-05-09T10:26:00Z">
              <w:r w:rsidRPr="00E15E80" w:rsidDel="00EC7455">
                <w:rPr>
                  <w:rFonts w:ascii="Calibri" w:hAnsi="Calibri" w:cs="Arial"/>
                  <w:b/>
                  <w:lang w:val="sk-SK"/>
                </w:rPr>
                <w:delText>Priorita</w:delText>
              </w:r>
            </w:del>
          </w:p>
        </w:tc>
        <w:tc>
          <w:tcPr>
            <w:tcW w:w="3270" w:type="pct"/>
          </w:tcPr>
          <w:p w14:paraId="566A2DFB" w14:textId="11EA3F57" w:rsidR="00E15E80" w:rsidRPr="00E15E80" w:rsidRDefault="00E15E80" w:rsidP="00666560">
            <w:pPr>
              <w:contextualSpacing/>
              <w:jc w:val="both"/>
              <w:rPr>
                <w:rFonts w:ascii="Calibri" w:hAnsi="Calibri" w:cs="Arial"/>
                <w:b/>
                <w:lang w:val="sk-SK"/>
              </w:rPr>
            </w:pPr>
            <w:del w:id="49" w:author="Pecho Daniel" w:date="2023-05-09T10:26:00Z">
              <w:r w:rsidRPr="00E15E80" w:rsidDel="00EC7455">
                <w:rPr>
                  <w:rFonts w:ascii="Calibri" w:hAnsi="Calibri" w:cs="Arial"/>
                  <w:b/>
                  <w:lang w:val="sk-SK"/>
                </w:rPr>
                <w:delText>4P4</w:delText>
              </w:r>
            </w:del>
          </w:p>
        </w:tc>
      </w:tr>
      <w:tr w:rsidR="00E15E80" w:rsidRPr="009951DE" w14:paraId="258E92D1" w14:textId="77777777" w:rsidTr="00312C7F">
        <w:tc>
          <w:tcPr>
            <w:tcW w:w="1730" w:type="pct"/>
            <w:shd w:val="clear" w:color="auto" w:fill="F2F2F2" w:themeFill="background1" w:themeFillShade="F2"/>
          </w:tcPr>
          <w:p w14:paraId="6DC44AC8" w14:textId="11DC2708" w:rsidR="00E15E80" w:rsidRPr="009951DE" w:rsidRDefault="00E15E80" w:rsidP="00E15E80">
            <w:pPr>
              <w:contextualSpacing/>
              <w:jc w:val="both"/>
              <w:rPr>
                <w:rFonts w:ascii="Calibri" w:hAnsi="Calibri" w:cs="Arial"/>
                <w:lang w:val="sk-SK"/>
              </w:rPr>
            </w:pPr>
            <w:del w:id="50" w:author="Pecho Daniel" w:date="2023-05-09T10:26:00Z">
              <w:r w:rsidRPr="009951DE" w:rsidDel="00EC7455">
                <w:rPr>
                  <w:rFonts w:ascii="Calibri" w:hAnsi="Calibri" w:cs="Arial"/>
                  <w:lang w:val="sk-SK"/>
                </w:rPr>
                <w:delText>Kód</w:delText>
              </w:r>
            </w:del>
          </w:p>
        </w:tc>
        <w:tc>
          <w:tcPr>
            <w:tcW w:w="3270" w:type="pct"/>
          </w:tcPr>
          <w:p w14:paraId="1E75BADE" w14:textId="4AB4B6F8" w:rsidR="00E15E80" w:rsidRPr="009951DE" w:rsidRDefault="00E15E80" w:rsidP="00E15E80">
            <w:pPr>
              <w:contextualSpacing/>
              <w:jc w:val="both"/>
              <w:rPr>
                <w:rFonts w:ascii="Calibri" w:hAnsi="Calibri" w:cs="Arial"/>
                <w:lang w:val="sk-SK"/>
              </w:rPr>
            </w:pPr>
            <w:del w:id="51" w:author="Pecho Daniel" w:date="2023-05-09T10:26:00Z">
              <w:r w:rsidRPr="009951DE" w:rsidDel="00EC7455">
                <w:rPr>
                  <w:rFonts w:ascii="Calibri" w:hAnsi="Calibri" w:cs="Arial"/>
                  <w:lang w:val="sk-SK"/>
                </w:rPr>
                <w:delText>EECO02</w:delText>
              </w:r>
            </w:del>
          </w:p>
        </w:tc>
      </w:tr>
      <w:tr w:rsidR="00E15E80" w:rsidRPr="009951DE" w14:paraId="44D345BF" w14:textId="77777777" w:rsidTr="00312C7F">
        <w:tc>
          <w:tcPr>
            <w:tcW w:w="1730" w:type="pct"/>
            <w:shd w:val="clear" w:color="auto" w:fill="F2F2F2" w:themeFill="background1" w:themeFillShade="F2"/>
          </w:tcPr>
          <w:p w14:paraId="69A3304B" w14:textId="27BDC518" w:rsidR="00E15E80" w:rsidRPr="009951DE" w:rsidRDefault="00E15E80" w:rsidP="00E15E80">
            <w:pPr>
              <w:contextualSpacing/>
              <w:jc w:val="both"/>
              <w:rPr>
                <w:rFonts w:ascii="Calibri" w:hAnsi="Calibri" w:cs="Arial"/>
                <w:lang w:val="sk-SK"/>
              </w:rPr>
            </w:pPr>
            <w:del w:id="52" w:author="Pecho Daniel" w:date="2023-05-09T10:26:00Z">
              <w:r w:rsidRPr="009951DE" w:rsidDel="00EC7455">
                <w:rPr>
                  <w:rFonts w:ascii="Calibri" w:hAnsi="Calibri" w:cs="Arial"/>
                  <w:lang w:val="sk-SK"/>
                </w:rPr>
                <w:lastRenderedPageBreak/>
                <w:delText>Názov</w:delText>
              </w:r>
            </w:del>
          </w:p>
        </w:tc>
        <w:tc>
          <w:tcPr>
            <w:tcW w:w="3270" w:type="pct"/>
          </w:tcPr>
          <w:p w14:paraId="34809B51" w14:textId="45D216B4" w:rsidR="00E15E80" w:rsidRPr="009951DE" w:rsidRDefault="00E15E80" w:rsidP="00E15E80">
            <w:pPr>
              <w:contextualSpacing/>
              <w:jc w:val="both"/>
              <w:rPr>
                <w:rFonts w:ascii="Calibri" w:hAnsi="Calibri" w:cs="Arial"/>
                <w:lang w:val="sk-SK"/>
              </w:rPr>
            </w:pPr>
            <w:del w:id="53" w:author="Pecho Daniel" w:date="2023-05-09T10:26:00Z">
              <w:r w:rsidRPr="009951DE" w:rsidDel="00EC7455">
                <w:rPr>
                  <w:rFonts w:ascii="Calibri" w:hAnsi="Calibri" w:cs="Arial"/>
                  <w:lang w:val="sk-SK"/>
                </w:rPr>
                <w:delText>Nezamestnané osoby vrátane dlhodobo nezamestnaných</w:delText>
              </w:r>
            </w:del>
          </w:p>
        </w:tc>
      </w:tr>
      <w:tr w:rsidR="00E15E80" w:rsidRPr="009951DE" w14:paraId="2EFF9770" w14:textId="77777777" w:rsidTr="00312C7F">
        <w:tc>
          <w:tcPr>
            <w:tcW w:w="1730" w:type="pct"/>
            <w:shd w:val="clear" w:color="auto" w:fill="F2F2F2" w:themeFill="background1" w:themeFillShade="F2"/>
          </w:tcPr>
          <w:p w14:paraId="782789A0" w14:textId="26CC60EA" w:rsidR="00E15E80" w:rsidRPr="009951DE" w:rsidRDefault="00E15E80" w:rsidP="00E15E80">
            <w:pPr>
              <w:contextualSpacing/>
              <w:jc w:val="both"/>
              <w:rPr>
                <w:rFonts w:ascii="Calibri" w:hAnsi="Calibri" w:cs="Arial"/>
                <w:lang w:val="sk-SK"/>
              </w:rPr>
            </w:pPr>
            <w:del w:id="54" w:author="Pecho Daniel" w:date="2023-05-09T10:26:00Z">
              <w:r w:rsidRPr="009951DE" w:rsidDel="00EC7455">
                <w:rPr>
                  <w:rFonts w:ascii="Calibri" w:hAnsi="Calibri" w:cs="Arial"/>
                  <w:lang w:val="sk-SK"/>
                </w:rPr>
                <w:delText>Merná jednotka</w:delText>
              </w:r>
            </w:del>
          </w:p>
        </w:tc>
        <w:tc>
          <w:tcPr>
            <w:tcW w:w="3270" w:type="pct"/>
          </w:tcPr>
          <w:p w14:paraId="1FD7A5C7" w14:textId="363EEB0F" w:rsidR="00E15E80" w:rsidRPr="009951DE" w:rsidRDefault="00E15E80" w:rsidP="00E15E80">
            <w:pPr>
              <w:contextualSpacing/>
              <w:jc w:val="both"/>
              <w:rPr>
                <w:rFonts w:ascii="Calibri" w:hAnsi="Calibri" w:cs="Arial"/>
                <w:lang w:val="sk-SK"/>
              </w:rPr>
            </w:pPr>
            <w:del w:id="55" w:author="Pecho Daniel" w:date="2023-05-09T10:26:00Z">
              <w:r w:rsidRPr="009951DE" w:rsidDel="00EC7455">
                <w:rPr>
                  <w:rFonts w:ascii="Calibri" w:hAnsi="Calibri" w:cs="Arial"/>
                  <w:lang w:val="sk-SK"/>
                </w:rPr>
                <w:delText>Osoby</w:delText>
              </w:r>
            </w:del>
          </w:p>
        </w:tc>
      </w:tr>
      <w:tr w:rsidR="00E15E80" w:rsidRPr="009951DE" w14:paraId="144C0DDB" w14:textId="77777777" w:rsidTr="00312C7F">
        <w:trPr>
          <w:trHeight w:val="50"/>
        </w:trPr>
        <w:tc>
          <w:tcPr>
            <w:tcW w:w="1730" w:type="pct"/>
            <w:shd w:val="clear" w:color="auto" w:fill="F2F2F2" w:themeFill="background1" w:themeFillShade="F2"/>
          </w:tcPr>
          <w:p w14:paraId="1E617CDB" w14:textId="0C929318" w:rsidR="00E15E80" w:rsidRPr="009951DE" w:rsidRDefault="00E15E80" w:rsidP="00E15E80">
            <w:pPr>
              <w:contextualSpacing/>
              <w:jc w:val="both"/>
              <w:rPr>
                <w:rFonts w:ascii="Calibri" w:hAnsi="Calibri" w:cs="Arial"/>
                <w:lang w:val="sk-SK"/>
              </w:rPr>
            </w:pPr>
            <w:del w:id="56" w:author="Pecho Daniel" w:date="2023-05-09T10:26:00Z">
              <w:r w:rsidRPr="009951DE" w:rsidDel="00EC7455">
                <w:rPr>
                  <w:rFonts w:ascii="Calibri" w:hAnsi="Calibri" w:cs="Arial"/>
                  <w:lang w:val="sk-SK"/>
                </w:rPr>
                <w:delText>Celková cieľová hodnota</w:delText>
              </w:r>
            </w:del>
          </w:p>
        </w:tc>
        <w:tc>
          <w:tcPr>
            <w:tcW w:w="3270" w:type="pct"/>
          </w:tcPr>
          <w:p w14:paraId="1CFF96E2" w14:textId="09AEA8E8" w:rsidR="00E15E80" w:rsidRPr="009951DE" w:rsidRDefault="00E15E80" w:rsidP="00E15E80">
            <w:pPr>
              <w:contextualSpacing/>
              <w:jc w:val="both"/>
              <w:rPr>
                <w:rFonts w:ascii="Calibri" w:hAnsi="Calibri" w:cs="Arial"/>
                <w:color w:val="FF0000"/>
                <w:lang w:val="sk-SK"/>
              </w:rPr>
            </w:pPr>
            <w:del w:id="57" w:author="Pecho Daniel" w:date="2023-05-09T10:26:00Z">
              <w:r w:rsidRPr="00E15E80" w:rsidDel="00EC7455">
                <w:rPr>
                  <w:rFonts w:ascii="Calibri" w:hAnsi="Calibri" w:cs="Arial"/>
                  <w:lang w:val="sk-SK"/>
                </w:rPr>
                <w:delText>41 621</w:delText>
              </w:r>
            </w:del>
          </w:p>
        </w:tc>
      </w:tr>
      <w:tr w:rsidR="00E15E80" w:rsidRPr="009951DE" w14:paraId="693B6FAC" w14:textId="77777777" w:rsidTr="00312C7F">
        <w:tc>
          <w:tcPr>
            <w:tcW w:w="1730" w:type="pct"/>
            <w:shd w:val="clear" w:color="auto" w:fill="F2F2F2" w:themeFill="background1" w:themeFillShade="F2"/>
          </w:tcPr>
          <w:p w14:paraId="624F5781" w14:textId="1BE1CDFD" w:rsidR="00E15E80" w:rsidRPr="00E15E80" w:rsidRDefault="00E15E80" w:rsidP="00E15E80">
            <w:pPr>
              <w:contextualSpacing/>
              <w:jc w:val="both"/>
              <w:rPr>
                <w:rFonts w:ascii="Calibri" w:hAnsi="Calibri" w:cs="Arial"/>
                <w:b/>
                <w:lang w:val="sk-SK"/>
              </w:rPr>
            </w:pPr>
            <w:del w:id="58" w:author="Pecho Daniel" w:date="2023-05-09T10:26:00Z">
              <w:r w:rsidRPr="00E15E80" w:rsidDel="00EC7455">
                <w:rPr>
                  <w:rFonts w:ascii="Calibri" w:hAnsi="Calibri" w:cs="Arial"/>
                  <w:b/>
                  <w:lang w:val="sk-SK"/>
                </w:rPr>
                <w:delText>Priorita</w:delText>
              </w:r>
            </w:del>
          </w:p>
        </w:tc>
        <w:tc>
          <w:tcPr>
            <w:tcW w:w="3270" w:type="pct"/>
          </w:tcPr>
          <w:p w14:paraId="18DCC9EE" w14:textId="6E21A5C8" w:rsidR="00E15E80" w:rsidRPr="00E15E80" w:rsidRDefault="00E15E80" w:rsidP="00E15E80">
            <w:pPr>
              <w:contextualSpacing/>
              <w:jc w:val="both"/>
              <w:rPr>
                <w:rFonts w:ascii="Calibri" w:hAnsi="Calibri" w:cs="Arial"/>
                <w:b/>
                <w:lang w:val="sk-SK"/>
              </w:rPr>
            </w:pPr>
            <w:del w:id="59" w:author="Pecho Daniel" w:date="2023-05-09T10:26:00Z">
              <w:r w:rsidRPr="00E15E80" w:rsidDel="00EC7455">
                <w:rPr>
                  <w:rFonts w:ascii="Calibri" w:hAnsi="Calibri" w:cs="Arial"/>
                  <w:b/>
                  <w:lang w:val="sk-SK"/>
                </w:rPr>
                <w:delText>4P1</w:delText>
              </w:r>
            </w:del>
          </w:p>
        </w:tc>
      </w:tr>
      <w:tr w:rsidR="00E15E80" w:rsidRPr="009951DE" w14:paraId="22F5F4D4" w14:textId="77777777" w:rsidTr="00312C7F">
        <w:tc>
          <w:tcPr>
            <w:tcW w:w="1730" w:type="pct"/>
            <w:shd w:val="clear" w:color="auto" w:fill="F2F2F2" w:themeFill="background1" w:themeFillShade="F2"/>
          </w:tcPr>
          <w:p w14:paraId="44BC5569" w14:textId="0CB19728" w:rsidR="00E15E80" w:rsidRPr="009951DE" w:rsidRDefault="00E15E80" w:rsidP="00E15E80">
            <w:pPr>
              <w:contextualSpacing/>
              <w:jc w:val="both"/>
              <w:rPr>
                <w:rFonts w:ascii="Calibri" w:hAnsi="Calibri" w:cs="Arial"/>
                <w:lang w:val="sk-SK"/>
              </w:rPr>
            </w:pPr>
            <w:del w:id="60" w:author="Pecho Daniel" w:date="2023-05-09T10:26:00Z">
              <w:r w:rsidRPr="009951DE" w:rsidDel="00EC7455">
                <w:rPr>
                  <w:rFonts w:ascii="Calibri" w:hAnsi="Calibri" w:cs="Arial"/>
                  <w:lang w:val="sk-SK"/>
                </w:rPr>
                <w:delText>Kód</w:delText>
              </w:r>
            </w:del>
          </w:p>
        </w:tc>
        <w:tc>
          <w:tcPr>
            <w:tcW w:w="3270" w:type="pct"/>
          </w:tcPr>
          <w:p w14:paraId="08258898" w14:textId="40A81EC7" w:rsidR="00E15E80" w:rsidRPr="009951DE" w:rsidRDefault="00E15E80" w:rsidP="00E15E80">
            <w:pPr>
              <w:contextualSpacing/>
              <w:jc w:val="both"/>
              <w:rPr>
                <w:rFonts w:ascii="Calibri" w:hAnsi="Calibri" w:cs="Arial"/>
                <w:color w:val="FF0000"/>
                <w:lang w:val="sk-SK"/>
              </w:rPr>
            </w:pPr>
            <w:del w:id="61" w:author="Pecho Daniel" w:date="2023-05-09T10:26:00Z">
              <w:r w:rsidRPr="009951DE" w:rsidDel="00EC7455">
                <w:rPr>
                  <w:rFonts w:ascii="Calibri" w:hAnsi="Calibri" w:cs="Arial"/>
                  <w:lang w:val="sk-SK"/>
                </w:rPr>
                <w:delText>EECR04</w:delText>
              </w:r>
            </w:del>
          </w:p>
        </w:tc>
      </w:tr>
      <w:tr w:rsidR="00E15E80" w:rsidRPr="009951DE" w14:paraId="6CEF8A25" w14:textId="77777777" w:rsidTr="00312C7F">
        <w:tc>
          <w:tcPr>
            <w:tcW w:w="1730" w:type="pct"/>
            <w:shd w:val="clear" w:color="auto" w:fill="F2F2F2" w:themeFill="background1" w:themeFillShade="F2"/>
          </w:tcPr>
          <w:p w14:paraId="50BE390A" w14:textId="5C003A52" w:rsidR="00E15E80" w:rsidRPr="009951DE" w:rsidRDefault="00E15E80" w:rsidP="00E15E80">
            <w:pPr>
              <w:contextualSpacing/>
              <w:jc w:val="both"/>
              <w:rPr>
                <w:rFonts w:ascii="Calibri" w:hAnsi="Calibri" w:cs="Arial"/>
                <w:lang w:val="sk-SK"/>
              </w:rPr>
            </w:pPr>
            <w:del w:id="62" w:author="Pecho Daniel" w:date="2023-05-09T10:26:00Z">
              <w:r w:rsidRPr="009951DE" w:rsidDel="00EC7455">
                <w:rPr>
                  <w:rFonts w:ascii="Calibri" w:hAnsi="Calibri" w:cs="Arial"/>
                  <w:lang w:val="sk-SK"/>
                </w:rPr>
                <w:delText>Názov</w:delText>
              </w:r>
            </w:del>
          </w:p>
        </w:tc>
        <w:tc>
          <w:tcPr>
            <w:tcW w:w="3270" w:type="pct"/>
          </w:tcPr>
          <w:p w14:paraId="2C9F0E2C" w14:textId="5844A1CE" w:rsidR="00E15E80" w:rsidRPr="0038097A" w:rsidRDefault="00E15E80" w:rsidP="0038097A">
            <w:pPr>
              <w:contextualSpacing/>
              <w:jc w:val="both"/>
              <w:rPr>
                <w:rFonts w:ascii="Calibri" w:hAnsi="Calibri" w:cs="Arial"/>
                <w:lang w:val="sk-SK"/>
              </w:rPr>
            </w:pPr>
            <w:del w:id="63" w:author="Pecho Daniel" w:date="2023-05-05T11:43:00Z">
              <w:r w:rsidRPr="009951DE" w:rsidDel="0038097A">
                <w:rPr>
                  <w:rFonts w:ascii="Calibri" w:hAnsi="Calibri" w:cs="Arial"/>
                  <w:lang w:val="sk-SK"/>
                </w:rPr>
                <w:delText>Účastníci, ktorí sú po ukončení svojej účasti zamestnaní, vrátane tých, ktorí vykonávajú samostatnú zárobkovú činnosť</w:delText>
              </w:r>
            </w:del>
          </w:p>
        </w:tc>
      </w:tr>
      <w:tr w:rsidR="00E15E80" w:rsidRPr="009951DE" w14:paraId="562150E0" w14:textId="77777777" w:rsidTr="00312C7F">
        <w:tc>
          <w:tcPr>
            <w:tcW w:w="1730" w:type="pct"/>
            <w:shd w:val="clear" w:color="auto" w:fill="F2F2F2" w:themeFill="background1" w:themeFillShade="F2"/>
          </w:tcPr>
          <w:p w14:paraId="3C939751" w14:textId="5BC00FED" w:rsidR="00E15E80" w:rsidRPr="009951DE" w:rsidRDefault="00E15E80" w:rsidP="00E15E80">
            <w:pPr>
              <w:contextualSpacing/>
              <w:jc w:val="both"/>
              <w:rPr>
                <w:rFonts w:ascii="Calibri" w:hAnsi="Calibri" w:cs="Arial"/>
                <w:lang w:val="sk-SK"/>
              </w:rPr>
            </w:pPr>
            <w:del w:id="64" w:author="Pecho Daniel" w:date="2023-05-09T10:26:00Z">
              <w:r w:rsidRPr="009951DE" w:rsidDel="00EC7455">
                <w:rPr>
                  <w:rFonts w:ascii="Calibri" w:hAnsi="Calibri" w:cs="Arial"/>
                  <w:lang w:val="sk-SK"/>
                </w:rPr>
                <w:delText>Merná jednotka</w:delText>
              </w:r>
            </w:del>
          </w:p>
        </w:tc>
        <w:tc>
          <w:tcPr>
            <w:tcW w:w="3270" w:type="pct"/>
          </w:tcPr>
          <w:p w14:paraId="0520CB3B" w14:textId="0FCA3781" w:rsidR="00E15E80" w:rsidRPr="009951DE" w:rsidRDefault="00E15E80" w:rsidP="00E15E80">
            <w:pPr>
              <w:contextualSpacing/>
              <w:jc w:val="both"/>
              <w:rPr>
                <w:rFonts w:ascii="Calibri" w:hAnsi="Calibri" w:cs="Arial"/>
                <w:color w:val="FF0000"/>
                <w:lang w:val="sk-SK"/>
              </w:rPr>
            </w:pPr>
            <w:del w:id="65" w:author="Pecho Daniel" w:date="2023-05-09T10:26:00Z">
              <w:r w:rsidRPr="009951DE" w:rsidDel="00EC7455">
                <w:rPr>
                  <w:rFonts w:ascii="Calibri" w:hAnsi="Calibri" w:cs="Arial"/>
                  <w:lang w:val="sk-SK"/>
                </w:rPr>
                <w:delText>Osoby</w:delText>
              </w:r>
            </w:del>
          </w:p>
        </w:tc>
      </w:tr>
      <w:tr w:rsidR="00E15E80" w:rsidRPr="009951DE" w14:paraId="1055D803" w14:textId="77777777" w:rsidTr="00123641">
        <w:tc>
          <w:tcPr>
            <w:tcW w:w="1730" w:type="pct"/>
            <w:tcBorders>
              <w:bottom w:val="single" w:sz="4" w:space="0" w:color="auto"/>
            </w:tcBorders>
            <w:shd w:val="clear" w:color="auto" w:fill="F2F2F2" w:themeFill="background1" w:themeFillShade="F2"/>
          </w:tcPr>
          <w:p w14:paraId="5728954A" w14:textId="312CE4D1" w:rsidR="00E15E80" w:rsidRPr="009951DE" w:rsidRDefault="00E15E80" w:rsidP="00E15E80">
            <w:pPr>
              <w:contextualSpacing/>
              <w:jc w:val="both"/>
              <w:rPr>
                <w:rFonts w:ascii="Calibri" w:hAnsi="Calibri" w:cs="Arial"/>
                <w:lang w:val="sk-SK"/>
              </w:rPr>
            </w:pPr>
            <w:del w:id="66" w:author="Pecho Daniel" w:date="2023-05-09T10:26:00Z">
              <w:r w:rsidRPr="009951DE" w:rsidDel="00EC7455">
                <w:rPr>
                  <w:rFonts w:ascii="Calibri" w:hAnsi="Calibri" w:cs="Arial"/>
                  <w:lang w:val="sk-SK"/>
                </w:rPr>
                <w:delText>Celková cieľová hodnota</w:delText>
              </w:r>
            </w:del>
          </w:p>
        </w:tc>
        <w:tc>
          <w:tcPr>
            <w:tcW w:w="3270" w:type="pct"/>
            <w:tcBorders>
              <w:bottom w:val="single" w:sz="4" w:space="0" w:color="auto"/>
            </w:tcBorders>
          </w:tcPr>
          <w:p w14:paraId="4AF411A6" w14:textId="722FDC8C" w:rsidR="00E15E80" w:rsidRPr="009951DE" w:rsidRDefault="00E15E80" w:rsidP="00E15E80">
            <w:pPr>
              <w:contextualSpacing/>
              <w:jc w:val="both"/>
              <w:rPr>
                <w:rFonts w:ascii="Calibri" w:hAnsi="Calibri" w:cs="Arial"/>
                <w:color w:val="FF0000"/>
                <w:lang w:val="sk-SK"/>
              </w:rPr>
            </w:pPr>
            <w:del w:id="67" w:author="Pecho Daniel" w:date="2023-05-09T10:26:00Z">
              <w:r w:rsidRPr="00E15E80" w:rsidDel="00EC7455">
                <w:rPr>
                  <w:rFonts w:ascii="Calibri" w:hAnsi="Calibri" w:cs="Arial"/>
                  <w:lang w:val="sk-SK"/>
                </w:rPr>
                <w:delText>24 620</w:delText>
              </w:r>
            </w:del>
          </w:p>
        </w:tc>
      </w:tr>
      <w:tr w:rsidR="000C0935" w:rsidRPr="009951DE" w14:paraId="6A76F28A" w14:textId="77777777" w:rsidTr="00123641">
        <w:tc>
          <w:tcPr>
            <w:tcW w:w="1730" w:type="pct"/>
            <w:tcBorders>
              <w:bottom w:val="single" w:sz="4" w:space="0" w:color="auto"/>
            </w:tcBorders>
            <w:shd w:val="clear" w:color="auto" w:fill="F2F2F2" w:themeFill="background1" w:themeFillShade="F2"/>
          </w:tcPr>
          <w:p w14:paraId="5321A0E3" w14:textId="615F3F96" w:rsidR="000C0935" w:rsidRPr="009951DE" w:rsidRDefault="000C0935" w:rsidP="000C0935">
            <w:pPr>
              <w:contextualSpacing/>
              <w:jc w:val="both"/>
              <w:rPr>
                <w:rFonts w:ascii="Calibri" w:hAnsi="Calibri" w:cs="Arial"/>
                <w:lang w:val="sk-SK"/>
              </w:rPr>
            </w:pPr>
            <w:del w:id="68" w:author="Pecho Daniel" w:date="2023-05-09T10:26:00Z">
              <w:r w:rsidRPr="00E15E80" w:rsidDel="00EC7455">
                <w:rPr>
                  <w:rFonts w:ascii="Calibri" w:hAnsi="Calibri" w:cs="Arial"/>
                  <w:b/>
                  <w:lang w:val="sk-SK"/>
                </w:rPr>
                <w:delText>Priorita</w:delText>
              </w:r>
            </w:del>
          </w:p>
        </w:tc>
        <w:tc>
          <w:tcPr>
            <w:tcW w:w="3270" w:type="pct"/>
            <w:tcBorders>
              <w:bottom w:val="single" w:sz="4" w:space="0" w:color="auto"/>
            </w:tcBorders>
          </w:tcPr>
          <w:p w14:paraId="4C260ABE" w14:textId="2252E671" w:rsidR="000C0935" w:rsidRPr="00E15E80" w:rsidRDefault="000C0935" w:rsidP="000C0935">
            <w:pPr>
              <w:contextualSpacing/>
              <w:jc w:val="both"/>
              <w:rPr>
                <w:rFonts w:ascii="Calibri" w:hAnsi="Calibri" w:cs="Arial"/>
                <w:lang w:val="sk-SK"/>
              </w:rPr>
            </w:pPr>
            <w:del w:id="69" w:author="Pecho Daniel" w:date="2023-05-09T10:26:00Z">
              <w:r w:rsidRPr="00E15E80" w:rsidDel="00EC7455">
                <w:rPr>
                  <w:rFonts w:ascii="Calibri" w:hAnsi="Calibri" w:cs="Arial"/>
                  <w:b/>
                  <w:lang w:val="sk-SK"/>
                </w:rPr>
                <w:delText>4P4</w:delText>
              </w:r>
            </w:del>
          </w:p>
        </w:tc>
      </w:tr>
      <w:tr w:rsidR="000C0935" w:rsidRPr="009951DE" w14:paraId="21B5F5C8" w14:textId="77777777" w:rsidTr="00123641">
        <w:tc>
          <w:tcPr>
            <w:tcW w:w="1730" w:type="pct"/>
            <w:tcBorders>
              <w:bottom w:val="single" w:sz="4" w:space="0" w:color="auto"/>
            </w:tcBorders>
            <w:shd w:val="clear" w:color="auto" w:fill="F2F2F2" w:themeFill="background1" w:themeFillShade="F2"/>
          </w:tcPr>
          <w:p w14:paraId="704377F7" w14:textId="7D6775E4" w:rsidR="000C0935" w:rsidRPr="009951DE" w:rsidRDefault="000C0935" w:rsidP="000C0935">
            <w:pPr>
              <w:contextualSpacing/>
              <w:jc w:val="both"/>
              <w:rPr>
                <w:rFonts w:ascii="Calibri" w:hAnsi="Calibri" w:cs="Arial"/>
                <w:lang w:val="sk-SK"/>
              </w:rPr>
            </w:pPr>
            <w:del w:id="70" w:author="Pecho Daniel" w:date="2023-05-09T10:26:00Z">
              <w:r w:rsidRPr="009951DE" w:rsidDel="00EC7455">
                <w:rPr>
                  <w:rFonts w:ascii="Calibri" w:hAnsi="Calibri" w:cs="Arial"/>
                  <w:lang w:val="sk-SK"/>
                </w:rPr>
                <w:delText>Kód</w:delText>
              </w:r>
            </w:del>
          </w:p>
        </w:tc>
        <w:tc>
          <w:tcPr>
            <w:tcW w:w="3270" w:type="pct"/>
            <w:tcBorders>
              <w:bottom w:val="single" w:sz="4" w:space="0" w:color="auto"/>
            </w:tcBorders>
          </w:tcPr>
          <w:p w14:paraId="675E24C8" w14:textId="1E1742B9" w:rsidR="000C0935" w:rsidRPr="00E15E80" w:rsidRDefault="000C0935" w:rsidP="000C0935">
            <w:pPr>
              <w:contextualSpacing/>
              <w:jc w:val="both"/>
              <w:rPr>
                <w:rFonts w:ascii="Calibri" w:hAnsi="Calibri" w:cs="Arial"/>
                <w:lang w:val="sk-SK"/>
              </w:rPr>
            </w:pPr>
            <w:del w:id="71" w:author="Pecho Daniel" w:date="2023-05-09T10:26:00Z">
              <w:r w:rsidRPr="009951DE" w:rsidDel="00EC7455">
                <w:rPr>
                  <w:rFonts w:ascii="Calibri" w:hAnsi="Calibri" w:cs="Arial"/>
                  <w:lang w:val="sk-SK"/>
                </w:rPr>
                <w:delText>EECR04</w:delText>
              </w:r>
            </w:del>
          </w:p>
        </w:tc>
      </w:tr>
      <w:tr w:rsidR="000C0935" w:rsidRPr="009951DE" w14:paraId="2A4ADD72" w14:textId="77777777" w:rsidTr="00123641">
        <w:tc>
          <w:tcPr>
            <w:tcW w:w="1730" w:type="pct"/>
            <w:tcBorders>
              <w:bottom w:val="single" w:sz="4" w:space="0" w:color="auto"/>
            </w:tcBorders>
            <w:shd w:val="clear" w:color="auto" w:fill="F2F2F2" w:themeFill="background1" w:themeFillShade="F2"/>
          </w:tcPr>
          <w:p w14:paraId="5CA2CD6D" w14:textId="5B5A760F" w:rsidR="000C0935" w:rsidRPr="009951DE" w:rsidRDefault="000C0935" w:rsidP="000C0935">
            <w:pPr>
              <w:contextualSpacing/>
              <w:jc w:val="both"/>
              <w:rPr>
                <w:rFonts w:ascii="Calibri" w:hAnsi="Calibri" w:cs="Arial"/>
                <w:lang w:val="sk-SK"/>
              </w:rPr>
            </w:pPr>
            <w:del w:id="72" w:author="Pecho Daniel" w:date="2023-05-09T10:26:00Z">
              <w:r w:rsidRPr="009951DE" w:rsidDel="00EC7455">
                <w:rPr>
                  <w:rFonts w:ascii="Calibri" w:hAnsi="Calibri" w:cs="Arial"/>
                  <w:lang w:val="sk-SK"/>
                </w:rPr>
                <w:delText>Názov</w:delText>
              </w:r>
            </w:del>
          </w:p>
        </w:tc>
        <w:tc>
          <w:tcPr>
            <w:tcW w:w="3270" w:type="pct"/>
            <w:tcBorders>
              <w:bottom w:val="single" w:sz="4" w:space="0" w:color="auto"/>
            </w:tcBorders>
          </w:tcPr>
          <w:p w14:paraId="6CAFAB48" w14:textId="0BD3E73B" w:rsidR="000C0935" w:rsidRPr="00E15E80" w:rsidRDefault="000C0935" w:rsidP="000C0935">
            <w:pPr>
              <w:contextualSpacing/>
              <w:jc w:val="both"/>
              <w:rPr>
                <w:rFonts w:ascii="Calibri" w:hAnsi="Calibri" w:cs="Arial"/>
                <w:lang w:val="sk-SK"/>
              </w:rPr>
            </w:pPr>
            <w:del w:id="73" w:author="Pecho Daniel" w:date="2023-05-05T11:43:00Z">
              <w:r w:rsidRPr="009951DE" w:rsidDel="0038097A">
                <w:rPr>
                  <w:rFonts w:ascii="Calibri" w:hAnsi="Calibri" w:cs="Arial"/>
                  <w:lang w:val="sk-SK"/>
                </w:rPr>
                <w:delText>Účastníci, ktorí sú po ukončení svojej účasti zamestnaní, vrátane tých, ktorí vykonávajú samostatnú zárobkovú činnosť</w:delText>
              </w:r>
            </w:del>
          </w:p>
        </w:tc>
      </w:tr>
      <w:tr w:rsidR="000C0935" w:rsidRPr="009951DE" w14:paraId="4A61DA28" w14:textId="77777777" w:rsidTr="00123641">
        <w:tc>
          <w:tcPr>
            <w:tcW w:w="1730" w:type="pct"/>
            <w:tcBorders>
              <w:bottom w:val="single" w:sz="4" w:space="0" w:color="auto"/>
            </w:tcBorders>
            <w:shd w:val="clear" w:color="auto" w:fill="F2F2F2" w:themeFill="background1" w:themeFillShade="F2"/>
          </w:tcPr>
          <w:p w14:paraId="151E34A9" w14:textId="3B4BF999" w:rsidR="000C0935" w:rsidRPr="009951DE" w:rsidRDefault="000C0935" w:rsidP="000C0935">
            <w:pPr>
              <w:contextualSpacing/>
              <w:jc w:val="both"/>
              <w:rPr>
                <w:rFonts w:ascii="Calibri" w:hAnsi="Calibri" w:cs="Arial"/>
                <w:lang w:val="sk-SK"/>
              </w:rPr>
            </w:pPr>
            <w:del w:id="74" w:author="Pecho Daniel" w:date="2023-05-09T10:26:00Z">
              <w:r w:rsidRPr="009951DE" w:rsidDel="00EC7455">
                <w:rPr>
                  <w:rFonts w:ascii="Calibri" w:hAnsi="Calibri" w:cs="Arial"/>
                  <w:lang w:val="sk-SK"/>
                </w:rPr>
                <w:delText>Merná jednotka</w:delText>
              </w:r>
            </w:del>
          </w:p>
        </w:tc>
        <w:tc>
          <w:tcPr>
            <w:tcW w:w="3270" w:type="pct"/>
            <w:tcBorders>
              <w:bottom w:val="single" w:sz="4" w:space="0" w:color="auto"/>
            </w:tcBorders>
          </w:tcPr>
          <w:p w14:paraId="42D6ED7E" w14:textId="386FFD0F" w:rsidR="000C0935" w:rsidRPr="00E15E80" w:rsidRDefault="000C0935" w:rsidP="000C0935">
            <w:pPr>
              <w:contextualSpacing/>
              <w:jc w:val="both"/>
              <w:rPr>
                <w:rFonts w:ascii="Calibri" w:hAnsi="Calibri" w:cs="Arial"/>
                <w:lang w:val="sk-SK"/>
              </w:rPr>
            </w:pPr>
            <w:del w:id="75" w:author="Pecho Daniel" w:date="2023-05-09T10:26:00Z">
              <w:r w:rsidRPr="009951DE" w:rsidDel="00EC7455">
                <w:rPr>
                  <w:rFonts w:ascii="Calibri" w:hAnsi="Calibri" w:cs="Arial"/>
                  <w:lang w:val="sk-SK"/>
                </w:rPr>
                <w:delText>Osoby</w:delText>
              </w:r>
            </w:del>
          </w:p>
        </w:tc>
      </w:tr>
      <w:tr w:rsidR="000C0935" w:rsidRPr="009951DE" w14:paraId="45A739AC" w14:textId="77777777" w:rsidTr="000C0935">
        <w:tc>
          <w:tcPr>
            <w:tcW w:w="1730" w:type="pct"/>
            <w:shd w:val="clear" w:color="auto" w:fill="F2F2F2" w:themeFill="background1" w:themeFillShade="F2"/>
          </w:tcPr>
          <w:p w14:paraId="26FB1324" w14:textId="3180FFA9" w:rsidR="000C0935" w:rsidRPr="009951DE" w:rsidRDefault="000C0935" w:rsidP="000C0935">
            <w:pPr>
              <w:contextualSpacing/>
              <w:jc w:val="both"/>
              <w:rPr>
                <w:rFonts w:ascii="Calibri" w:hAnsi="Calibri" w:cs="Arial"/>
                <w:lang w:val="sk-SK"/>
              </w:rPr>
            </w:pPr>
            <w:del w:id="76" w:author="Pecho Daniel" w:date="2023-05-09T10:26:00Z">
              <w:r w:rsidRPr="009951DE" w:rsidDel="00EC7455">
                <w:rPr>
                  <w:rFonts w:ascii="Calibri" w:hAnsi="Calibri" w:cs="Arial"/>
                  <w:lang w:val="sk-SK"/>
                </w:rPr>
                <w:delText>Celková cieľová hodnota</w:delText>
              </w:r>
            </w:del>
          </w:p>
        </w:tc>
        <w:tc>
          <w:tcPr>
            <w:tcW w:w="3270" w:type="pct"/>
          </w:tcPr>
          <w:p w14:paraId="091A010E" w14:textId="6CB3318E" w:rsidR="000C0935" w:rsidRPr="00E15E80" w:rsidRDefault="000C0935" w:rsidP="000C0935">
            <w:pPr>
              <w:contextualSpacing/>
              <w:jc w:val="both"/>
              <w:rPr>
                <w:rFonts w:ascii="Calibri" w:hAnsi="Calibri" w:cs="Arial"/>
                <w:lang w:val="sk-SK"/>
              </w:rPr>
            </w:pPr>
            <w:del w:id="77" w:author="Pecho Daniel" w:date="2023-05-09T10:26:00Z">
              <w:r w:rsidDel="00EC7455">
                <w:rPr>
                  <w:rFonts w:ascii="Calibri" w:hAnsi="Calibri" w:cs="Arial"/>
                  <w:lang w:val="sk-SK"/>
                </w:rPr>
                <w:delText>17 600</w:delText>
              </w:r>
            </w:del>
          </w:p>
        </w:tc>
      </w:tr>
      <w:tr w:rsidR="00EC7455" w:rsidRPr="009951DE" w14:paraId="7C497768" w14:textId="77777777" w:rsidTr="000C0935">
        <w:trPr>
          <w:ins w:id="78" w:author="Pecho Daniel" w:date="2023-05-09T10:29:00Z"/>
        </w:trPr>
        <w:tc>
          <w:tcPr>
            <w:tcW w:w="1730" w:type="pct"/>
            <w:shd w:val="clear" w:color="auto" w:fill="F2F2F2" w:themeFill="background1" w:themeFillShade="F2"/>
          </w:tcPr>
          <w:p w14:paraId="10E2A4BC" w14:textId="4CCE5C16" w:rsidR="00EC7455" w:rsidRPr="009951DE" w:rsidRDefault="00EC7455" w:rsidP="00EC7455">
            <w:pPr>
              <w:contextualSpacing/>
              <w:jc w:val="both"/>
              <w:rPr>
                <w:ins w:id="79" w:author="Pecho Daniel" w:date="2023-05-09T10:29:00Z"/>
                <w:rFonts w:ascii="Calibri" w:hAnsi="Calibri" w:cs="Arial"/>
                <w:lang w:val="sk-SK"/>
              </w:rPr>
            </w:pPr>
            <w:ins w:id="80" w:author="Pecho Daniel" w:date="2023-05-09T10:29:00Z">
              <w:r w:rsidRPr="003B2374">
                <w:rPr>
                  <w:rFonts w:ascii="Calibri" w:hAnsi="Calibri" w:cs="Arial"/>
                  <w:b/>
                  <w:lang w:val="sk-SK"/>
                </w:rPr>
                <w:t>Priorita</w:t>
              </w:r>
            </w:ins>
          </w:p>
        </w:tc>
        <w:tc>
          <w:tcPr>
            <w:tcW w:w="3270" w:type="pct"/>
          </w:tcPr>
          <w:p w14:paraId="61D67B6A" w14:textId="23AF847F" w:rsidR="00EC7455" w:rsidRDefault="00EC7455" w:rsidP="00EC7455">
            <w:pPr>
              <w:contextualSpacing/>
              <w:jc w:val="both"/>
              <w:rPr>
                <w:ins w:id="81" w:author="Pecho Daniel" w:date="2023-05-09T10:29:00Z"/>
                <w:rFonts w:ascii="Calibri" w:hAnsi="Calibri" w:cs="Arial"/>
                <w:lang w:val="sk-SK"/>
              </w:rPr>
            </w:pPr>
            <w:ins w:id="82" w:author="Pecho Daniel" w:date="2023-05-09T10:29:00Z">
              <w:r w:rsidRPr="003B2374">
                <w:rPr>
                  <w:rFonts w:ascii="Calibri" w:hAnsi="Calibri" w:cs="Arial"/>
                  <w:b/>
                  <w:lang w:val="sk-SK"/>
                </w:rPr>
                <w:t>4P1</w:t>
              </w:r>
            </w:ins>
          </w:p>
        </w:tc>
      </w:tr>
      <w:tr w:rsidR="00EC7455" w:rsidRPr="009951DE" w14:paraId="32A9DDDA" w14:textId="77777777" w:rsidTr="000C0935">
        <w:trPr>
          <w:ins w:id="83" w:author="Pecho Daniel" w:date="2023-05-09T10:29:00Z"/>
        </w:trPr>
        <w:tc>
          <w:tcPr>
            <w:tcW w:w="1730" w:type="pct"/>
            <w:shd w:val="clear" w:color="auto" w:fill="F2F2F2" w:themeFill="background1" w:themeFillShade="F2"/>
          </w:tcPr>
          <w:p w14:paraId="1608B8AC" w14:textId="39B0BA8E" w:rsidR="00EC7455" w:rsidRPr="003B2374" w:rsidRDefault="00EC7455" w:rsidP="00EC7455">
            <w:pPr>
              <w:contextualSpacing/>
              <w:jc w:val="both"/>
              <w:rPr>
                <w:ins w:id="84" w:author="Pecho Daniel" w:date="2023-05-09T10:29:00Z"/>
                <w:rFonts w:ascii="Calibri" w:hAnsi="Calibri" w:cs="Arial"/>
                <w:b/>
                <w:lang w:val="sk-SK"/>
              </w:rPr>
            </w:pPr>
            <w:ins w:id="85" w:author="Pecho Daniel" w:date="2023-05-09T10:29:00Z">
              <w:r w:rsidRPr="00B4330E">
                <w:rPr>
                  <w:rFonts w:ascii="Calibri" w:hAnsi="Calibri" w:cs="Arial"/>
                  <w:lang w:val="sk-SK"/>
                </w:rPr>
                <w:t>Kód</w:t>
              </w:r>
            </w:ins>
          </w:p>
        </w:tc>
        <w:tc>
          <w:tcPr>
            <w:tcW w:w="3270" w:type="pct"/>
          </w:tcPr>
          <w:p w14:paraId="67A150E9" w14:textId="4BF1A291" w:rsidR="00EC7455" w:rsidRPr="003B2374" w:rsidRDefault="00EC7455" w:rsidP="00EC7455">
            <w:pPr>
              <w:contextualSpacing/>
              <w:jc w:val="both"/>
              <w:rPr>
                <w:ins w:id="86" w:author="Pecho Daniel" w:date="2023-05-09T10:29:00Z"/>
                <w:rFonts w:ascii="Calibri" w:hAnsi="Calibri" w:cs="Arial"/>
                <w:b/>
                <w:lang w:val="sk-SK"/>
              </w:rPr>
            </w:pPr>
            <w:ins w:id="87" w:author="Pecho Daniel" w:date="2023-05-09T10:29:00Z">
              <w:r w:rsidRPr="00CE1A5F">
                <w:rPr>
                  <w:rFonts w:ascii="Calibri" w:hAnsi="Calibri" w:cs="Arial"/>
                  <w:lang w:val="sk-SK"/>
                </w:rPr>
                <w:t>EECO02</w:t>
              </w:r>
            </w:ins>
          </w:p>
        </w:tc>
      </w:tr>
      <w:tr w:rsidR="00EC7455" w:rsidRPr="009951DE" w14:paraId="2B1B2ED7" w14:textId="77777777" w:rsidTr="000C0935">
        <w:trPr>
          <w:ins w:id="88" w:author="Pecho Daniel" w:date="2023-05-09T10:29:00Z"/>
        </w:trPr>
        <w:tc>
          <w:tcPr>
            <w:tcW w:w="1730" w:type="pct"/>
            <w:shd w:val="clear" w:color="auto" w:fill="F2F2F2" w:themeFill="background1" w:themeFillShade="F2"/>
          </w:tcPr>
          <w:p w14:paraId="3ED7671B" w14:textId="4CE0A507" w:rsidR="00EC7455" w:rsidRPr="00B4330E" w:rsidRDefault="00EC7455" w:rsidP="00EC7455">
            <w:pPr>
              <w:contextualSpacing/>
              <w:jc w:val="both"/>
              <w:rPr>
                <w:ins w:id="89" w:author="Pecho Daniel" w:date="2023-05-09T10:29:00Z"/>
                <w:rFonts w:ascii="Calibri" w:hAnsi="Calibri" w:cs="Arial"/>
                <w:lang w:val="sk-SK"/>
              </w:rPr>
            </w:pPr>
            <w:ins w:id="90" w:author="Pecho Daniel" w:date="2023-05-09T10:29:00Z">
              <w:r w:rsidRPr="00B4330E">
                <w:rPr>
                  <w:rFonts w:ascii="Calibri" w:hAnsi="Calibri" w:cs="Arial"/>
                  <w:lang w:val="sk-SK"/>
                </w:rPr>
                <w:t>Názov</w:t>
              </w:r>
            </w:ins>
          </w:p>
        </w:tc>
        <w:tc>
          <w:tcPr>
            <w:tcW w:w="3270" w:type="pct"/>
          </w:tcPr>
          <w:p w14:paraId="689B5BBC" w14:textId="6127DCDA" w:rsidR="00EC7455" w:rsidRPr="00CE1A5F" w:rsidRDefault="00EC7455" w:rsidP="00EC7455">
            <w:pPr>
              <w:contextualSpacing/>
              <w:jc w:val="both"/>
              <w:rPr>
                <w:ins w:id="91" w:author="Pecho Daniel" w:date="2023-05-09T10:29:00Z"/>
                <w:rFonts w:ascii="Calibri" w:hAnsi="Calibri" w:cs="Arial"/>
                <w:lang w:val="sk-SK"/>
              </w:rPr>
            </w:pPr>
            <w:ins w:id="92" w:author="Pecho Daniel" w:date="2023-05-09T10:29:00Z">
              <w:r w:rsidRPr="00CE1A5F">
                <w:rPr>
                  <w:rFonts w:ascii="Calibri" w:hAnsi="Calibri" w:cs="Arial"/>
                  <w:lang w:val="sk-SK"/>
                </w:rPr>
                <w:t>Nezamestnané osoby vrátane dlhodobo nezamestnaných</w:t>
              </w:r>
            </w:ins>
          </w:p>
        </w:tc>
      </w:tr>
      <w:tr w:rsidR="00EC7455" w:rsidRPr="009951DE" w14:paraId="7D2F66E6" w14:textId="77777777" w:rsidTr="000C0935">
        <w:trPr>
          <w:ins w:id="93" w:author="Pecho Daniel" w:date="2023-05-09T10:29:00Z"/>
        </w:trPr>
        <w:tc>
          <w:tcPr>
            <w:tcW w:w="1730" w:type="pct"/>
            <w:shd w:val="clear" w:color="auto" w:fill="F2F2F2" w:themeFill="background1" w:themeFillShade="F2"/>
          </w:tcPr>
          <w:p w14:paraId="6AC1DF50" w14:textId="1E8B7C18" w:rsidR="00EC7455" w:rsidRPr="00B4330E" w:rsidRDefault="00EC7455" w:rsidP="00EC7455">
            <w:pPr>
              <w:contextualSpacing/>
              <w:jc w:val="both"/>
              <w:rPr>
                <w:ins w:id="94" w:author="Pecho Daniel" w:date="2023-05-09T10:29:00Z"/>
                <w:rFonts w:ascii="Calibri" w:hAnsi="Calibri" w:cs="Arial"/>
                <w:lang w:val="sk-SK"/>
              </w:rPr>
            </w:pPr>
            <w:ins w:id="95" w:author="Pecho Daniel" w:date="2023-05-09T10:29:00Z">
              <w:r w:rsidRPr="00B4330E">
                <w:rPr>
                  <w:rFonts w:ascii="Calibri" w:hAnsi="Calibri" w:cs="Arial"/>
                  <w:lang w:val="sk-SK"/>
                </w:rPr>
                <w:t>Merná jednotka</w:t>
              </w:r>
            </w:ins>
          </w:p>
        </w:tc>
        <w:tc>
          <w:tcPr>
            <w:tcW w:w="3270" w:type="pct"/>
          </w:tcPr>
          <w:p w14:paraId="2AA0FDA5" w14:textId="682465FB" w:rsidR="00EC7455" w:rsidRPr="00CE1A5F" w:rsidRDefault="00EC7455" w:rsidP="00EC7455">
            <w:pPr>
              <w:contextualSpacing/>
              <w:jc w:val="both"/>
              <w:rPr>
                <w:ins w:id="96" w:author="Pecho Daniel" w:date="2023-05-09T10:29:00Z"/>
                <w:rFonts w:ascii="Calibri" w:hAnsi="Calibri" w:cs="Arial"/>
                <w:lang w:val="sk-SK"/>
              </w:rPr>
            </w:pPr>
            <w:ins w:id="97" w:author="Pecho Daniel" w:date="2023-05-09T10:29:00Z">
              <w:r w:rsidRPr="00CE1A5F">
                <w:rPr>
                  <w:rFonts w:ascii="Calibri" w:hAnsi="Calibri" w:cs="Arial"/>
                  <w:lang w:val="sk-SK"/>
                </w:rPr>
                <w:t>osoby</w:t>
              </w:r>
            </w:ins>
          </w:p>
        </w:tc>
      </w:tr>
      <w:tr w:rsidR="00EC7455" w:rsidRPr="009951DE" w14:paraId="25426A15" w14:textId="77777777" w:rsidTr="000C0935">
        <w:trPr>
          <w:ins w:id="98" w:author="Pecho Daniel" w:date="2023-05-09T10:29:00Z"/>
        </w:trPr>
        <w:tc>
          <w:tcPr>
            <w:tcW w:w="1730" w:type="pct"/>
            <w:shd w:val="clear" w:color="auto" w:fill="F2F2F2" w:themeFill="background1" w:themeFillShade="F2"/>
          </w:tcPr>
          <w:p w14:paraId="2BD9A9E3" w14:textId="7FEC618B" w:rsidR="00EC7455" w:rsidRPr="00B4330E" w:rsidRDefault="00EC7455" w:rsidP="00EC7455">
            <w:pPr>
              <w:contextualSpacing/>
              <w:jc w:val="both"/>
              <w:rPr>
                <w:ins w:id="99" w:author="Pecho Daniel" w:date="2023-05-09T10:29:00Z"/>
                <w:rFonts w:ascii="Calibri" w:hAnsi="Calibri" w:cs="Arial"/>
                <w:lang w:val="sk-SK"/>
              </w:rPr>
            </w:pPr>
            <w:ins w:id="100" w:author="Pecho Daniel" w:date="2023-05-09T10:29:00Z">
              <w:r w:rsidRPr="00B4330E">
                <w:rPr>
                  <w:rFonts w:ascii="Calibri" w:hAnsi="Calibri" w:cs="Arial"/>
                  <w:lang w:val="sk-SK"/>
                </w:rPr>
                <w:t>Celková cieľová hodnota</w:t>
              </w:r>
            </w:ins>
          </w:p>
        </w:tc>
        <w:tc>
          <w:tcPr>
            <w:tcW w:w="3270" w:type="pct"/>
          </w:tcPr>
          <w:p w14:paraId="5857396A" w14:textId="58B00C0B" w:rsidR="00EC7455" w:rsidRPr="00CE1A5F" w:rsidRDefault="00EC7455" w:rsidP="00EC7455">
            <w:pPr>
              <w:contextualSpacing/>
              <w:jc w:val="both"/>
              <w:rPr>
                <w:ins w:id="101" w:author="Pecho Daniel" w:date="2023-05-09T10:29:00Z"/>
                <w:rFonts w:ascii="Calibri" w:hAnsi="Calibri" w:cs="Arial"/>
                <w:lang w:val="sk-SK"/>
              </w:rPr>
            </w:pPr>
            <w:ins w:id="102" w:author="Pecho Daniel" w:date="2023-05-09T10:33:00Z">
              <w:r w:rsidRPr="00EC7455">
                <w:rPr>
                  <w:rFonts w:ascii="Calibri" w:hAnsi="Calibri" w:cs="Arial"/>
                  <w:lang w:val="sk-SK"/>
                </w:rPr>
                <w:t>33</w:t>
              </w:r>
              <w:r>
                <w:rPr>
                  <w:rFonts w:ascii="Calibri" w:hAnsi="Calibri" w:cs="Arial"/>
                  <w:lang w:val="sk-SK"/>
                </w:rPr>
                <w:t> </w:t>
              </w:r>
              <w:r w:rsidRPr="00EC7455">
                <w:rPr>
                  <w:rFonts w:ascii="Calibri" w:hAnsi="Calibri" w:cs="Arial"/>
                  <w:lang w:val="sk-SK"/>
                </w:rPr>
                <w:t>304</w:t>
              </w:r>
              <w:r>
                <w:rPr>
                  <w:rFonts w:ascii="Calibri" w:hAnsi="Calibri" w:cs="Arial"/>
                  <w:lang w:val="sk-SK"/>
                </w:rPr>
                <w:t xml:space="preserve"> MRR/ </w:t>
              </w:r>
              <w:r>
                <w:rPr>
                  <w:rFonts w:ascii="Calibri" w:hAnsi="Calibri" w:cs="Calibri"/>
                  <w:color w:val="000000"/>
                </w:rPr>
                <w:t>1 051</w:t>
              </w:r>
              <w:r>
                <w:rPr>
                  <w:rFonts w:ascii="Calibri" w:hAnsi="Calibri" w:cs="Arial"/>
                  <w:lang w:val="sk-SK"/>
                </w:rPr>
                <w:t xml:space="preserve"> VRR</w:t>
              </w:r>
            </w:ins>
          </w:p>
        </w:tc>
      </w:tr>
      <w:tr w:rsidR="00EC7455" w:rsidRPr="009951DE" w14:paraId="65F04B09" w14:textId="77777777" w:rsidTr="000C0935">
        <w:trPr>
          <w:ins w:id="103" w:author="Pecho Daniel" w:date="2023-05-09T10:29:00Z"/>
        </w:trPr>
        <w:tc>
          <w:tcPr>
            <w:tcW w:w="1730" w:type="pct"/>
            <w:shd w:val="clear" w:color="auto" w:fill="F2F2F2" w:themeFill="background1" w:themeFillShade="F2"/>
          </w:tcPr>
          <w:p w14:paraId="5BDAE679" w14:textId="4E7B7CE6" w:rsidR="00EC7455" w:rsidRPr="00B4330E" w:rsidRDefault="00EC7455" w:rsidP="00EC7455">
            <w:pPr>
              <w:contextualSpacing/>
              <w:jc w:val="both"/>
              <w:rPr>
                <w:ins w:id="104" w:author="Pecho Daniel" w:date="2023-05-09T10:29:00Z"/>
                <w:rFonts w:ascii="Calibri" w:hAnsi="Calibri" w:cs="Arial"/>
                <w:lang w:val="sk-SK"/>
              </w:rPr>
            </w:pPr>
            <w:ins w:id="105" w:author="Pecho Daniel" w:date="2023-05-09T10:29:00Z">
              <w:r w:rsidRPr="003B2374">
                <w:rPr>
                  <w:rFonts w:ascii="Calibri" w:hAnsi="Calibri" w:cs="Arial"/>
                  <w:b/>
                  <w:lang w:val="sk-SK"/>
                </w:rPr>
                <w:t>Priorita</w:t>
              </w:r>
            </w:ins>
          </w:p>
        </w:tc>
        <w:tc>
          <w:tcPr>
            <w:tcW w:w="3270" w:type="pct"/>
          </w:tcPr>
          <w:p w14:paraId="77C89B07" w14:textId="72735B38" w:rsidR="00EC7455" w:rsidRPr="003B2374" w:rsidRDefault="00EC7455" w:rsidP="00EC7455">
            <w:pPr>
              <w:contextualSpacing/>
              <w:jc w:val="both"/>
              <w:rPr>
                <w:ins w:id="106" w:author="Pecho Daniel" w:date="2023-05-09T10:29:00Z"/>
                <w:rFonts w:ascii="Calibri" w:hAnsi="Calibri" w:cs="Arial"/>
                <w:lang w:val="sk-SK"/>
              </w:rPr>
            </w:pPr>
            <w:ins w:id="107" w:author="Pecho Daniel" w:date="2023-05-09T10:29:00Z">
              <w:r w:rsidRPr="003B2374">
                <w:rPr>
                  <w:rFonts w:ascii="Calibri" w:hAnsi="Calibri" w:cs="Arial"/>
                  <w:b/>
                  <w:lang w:val="sk-SK"/>
                </w:rPr>
                <w:t>4P4</w:t>
              </w:r>
            </w:ins>
          </w:p>
        </w:tc>
      </w:tr>
      <w:tr w:rsidR="00EC7455" w:rsidRPr="009951DE" w14:paraId="7A1C536C" w14:textId="77777777" w:rsidTr="000C0935">
        <w:trPr>
          <w:ins w:id="108" w:author="Pecho Daniel" w:date="2023-05-09T10:29:00Z"/>
        </w:trPr>
        <w:tc>
          <w:tcPr>
            <w:tcW w:w="1730" w:type="pct"/>
            <w:shd w:val="clear" w:color="auto" w:fill="F2F2F2" w:themeFill="background1" w:themeFillShade="F2"/>
          </w:tcPr>
          <w:p w14:paraId="0A01C091" w14:textId="2BB94A00" w:rsidR="00EC7455" w:rsidRPr="003B2374" w:rsidRDefault="00EC7455" w:rsidP="00EC7455">
            <w:pPr>
              <w:contextualSpacing/>
              <w:jc w:val="both"/>
              <w:rPr>
                <w:ins w:id="109" w:author="Pecho Daniel" w:date="2023-05-09T10:29:00Z"/>
                <w:rFonts w:ascii="Calibri" w:hAnsi="Calibri" w:cs="Arial"/>
                <w:b/>
                <w:lang w:val="sk-SK"/>
              </w:rPr>
            </w:pPr>
            <w:ins w:id="110" w:author="Pecho Daniel" w:date="2023-05-09T10:29:00Z">
              <w:r w:rsidRPr="00B4330E">
                <w:rPr>
                  <w:rFonts w:ascii="Calibri" w:hAnsi="Calibri" w:cs="Arial"/>
                  <w:lang w:val="sk-SK"/>
                </w:rPr>
                <w:t>Kód</w:t>
              </w:r>
            </w:ins>
          </w:p>
        </w:tc>
        <w:tc>
          <w:tcPr>
            <w:tcW w:w="3270" w:type="pct"/>
          </w:tcPr>
          <w:p w14:paraId="00453559" w14:textId="7E58BC49" w:rsidR="00EC7455" w:rsidRPr="003B2374" w:rsidRDefault="00EC7455" w:rsidP="00EC7455">
            <w:pPr>
              <w:contextualSpacing/>
              <w:jc w:val="both"/>
              <w:rPr>
                <w:ins w:id="111" w:author="Pecho Daniel" w:date="2023-05-09T10:29:00Z"/>
                <w:rFonts w:ascii="Calibri" w:hAnsi="Calibri" w:cs="Arial"/>
                <w:b/>
                <w:lang w:val="sk-SK"/>
              </w:rPr>
            </w:pPr>
            <w:ins w:id="112" w:author="Pecho Daniel" w:date="2023-05-09T10:29:00Z">
              <w:r w:rsidRPr="00CE1A5F">
                <w:rPr>
                  <w:rFonts w:ascii="Calibri" w:hAnsi="Calibri" w:cs="Arial"/>
                  <w:lang w:val="sk-SK"/>
                </w:rPr>
                <w:t>EECO02</w:t>
              </w:r>
            </w:ins>
          </w:p>
        </w:tc>
      </w:tr>
      <w:tr w:rsidR="00EC7455" w:rsidRPr="009951DE" w14:paraId="7501103A" w14:textId="77777777" w:rsidTr="000C0935">
        <w:trPr>
          <w:ins w:id="113" w:author="Pecho Daniel" w:date="2023-05-09T10:29:00Z"/>
        </w:trPr>
        <w:tc>
          <w:tcPr>
            <w:tcW w:w="1730" w:type="pct"/>
            <w:shd w:val="clear" w:color="auto" w:fill="F2F2F2" w:themeFill="background1" w:themeFillShade="F2"/>
          </w:tcPr>
          <w:p w14:paraId="1AA7C005" w14:textId="44D864F3" w:rsidR="00EC7455" w:rsidRPr="00B4330E" w:rsidRDefault="00EC7455" w:rsidP="00EC7455">
            <w:pPr>
              <w:contextualSpacing/>
              <w:jc w:val="both"/>
              <w:rPr>
                <w:ins w:id="114" w:author="Pecho Daniel" w:date="2023-05-09T10:29:00Z"/>
                <w:rFonts w:ascii="Calibri" w:hAnsi="Calibri" w:cs="Arial"/>
                <w:lang w:val="sk-SK"/>
              </w:rPr>
            </w:pPr>
            <w:ins w:id="115" w:author="Pecho Daniel" w:date="2023-05-09T10:29:00Z">
              <w:r w:rsidRPr="00B4330E">
                <w:rPr>
                  <w:rFonts w:ascii="Calibri" w:hAnsi="Calibri" w:cs="Arial"/>
                  <w:lang w:val="sk-SK"/>
                </w:rPr>
                <w:t>Názov</w:t>
              </w:r>
            </w:ins>
          </w:p>
        </w:tc>
        <w:tc>
          <w:tcPr>
            <w:tcW w:w="3270" w:type="pct"/>
          </w:tcPr>
          <w:p w14:paraId="307E3697" w14:textId="3CA59D10" w:rsidR="00EC7455" w:rsidRPr="00CE1A5F" w:rsidRDefault="00EC7455" w:rsidP="00EC7455">
            <w:pPr>
              <w:contextualSpacing/>
              <w:jc w:val="both"/>
              <w:rPr>
                <w:ins w:id="116" w:author="Pecho Daniel" w:date="2023-05-09T10:29:00Z"/>
                <w:rFonts w:ascii="Calibri" w:hAnsi="Calibri" w:cs="Arial"/>
                <w:lang w:val="sk-SK"/>
              </w:rPr>
            </w:pPr>
            <w:ins w:id="117" w:author="Pecho Daniel" w:date="2023-05-09T10:29:00Z">
              <w:r w:rsidRPr="00CE1A5F">
                <w:rPr>
                  <w:rFonts w:ascii="Calibri" w:hAnsi="Calibri" w:cs="Arial"/>
                  <w:lang w:val="sk-SK"/>
                </w:rPr>
                <w:t>Nezamestnané osoby vrátane dlhodobo nezamestnaných</w:t>
              </w:r>
            </w:ins>
          </w:p>
        </w:tc>
      </w:tr>
      <w:tr w:rsidR="00EC7455" w:rsidRPr="009951DE" w14:paraId="4B21109A" w14:textId="77777777" w:rsidTr="000C0935">
        <w:trPr>
          <w:ins w:id="118" w:author="Pecho Daniel" w:date="2023-05-09T10:29:00Z"/>
        </w:trPr>
        <w:tc>
          <w:tcPr>
            <w:tcW w:w="1730" w:type="pct"/>
            <w:shd w:val="clear" w:color="auto" w:fill="F2F2F2" w:themeFill="background1" w:themeFillShade="F2"/>
          </w:tcPr>
          <w:p w14:paraId="06A75193" w14:textId="4E86CD5E" w:rsidR="00EC7455" w:rsidRPr="00B4330E" w:rsidRDefault="00EC7455" w:rsidP="00EC7455">
            <w:pPr>
              <w:contextualSpacing/>
              <w:jc w:val="both"/>
              <w:rPr>
                <w:ins w:id="119" w:author="Pecho Daniel" w:date="2023-05-09T10:29:00Z"/>
                <w:rFonts w:ascii="Calibri" w:hAnsi="Calibri" w:cs="Arial"/>
                <w:lang w:val="sk-SK"/>
              </w:rPr>
            </w:pPr>
            <w:ins w:id="120" w:author="Pecho Daniel" w:date="2023-05-09T10:29:00Z">
              <w:r w:rsidRPr="00B4330E">
                <w:rPr>
                  <w:rFonts w:ascii="Calibri" w:hAnsi="Calibri" w:cs="Arial"/>
                  <w:lang w:val="sk-SK"/>
                </w:rPr>
                <w:t>Merná jednotka</w:t>
              </w:r>
            </w:ins>
          </w:p>
        </w:tc>
        <w:tc>
          <w:tcPr>
            <w:tcW w:w="3270" w:type="pct"/>
          </w:tcPr>
          <w:p w14:paraId="5BF1178B" w14:textId="24817ECB" w:rsidR="00EC7455" w:rsidRPr="00CE1A5F" w:rsidRDefault="00EC7455" w:rsidP="00EC7455">
            <w:pPr>
              <w:contextualSpacing/>
              <w:jc w:val="both"/>
              <w:rPr>
                <w:ins w:id="121" w:author="Pecho Daniel" w:date="2023-05-09T10:29:00Z"/>
                <w:rFonts w:ascii="Calibri" w:hAnsi="Calibri" w:cs="Arial"/>
                <w:lang w:val="sk-SK"/>
              </w:rPr>
            </w:pPr>
            <w:ins w:id="122" w:author="Pecho Daniel" w:date="2023-05-09T10:29:00Z">
              <w:r w:rsidRPr="00CE1A5F">
                <w:rPr>
                  <w:rFonts w:ascii="Calibri" w:hAnsi="Calibri" w:cs="Arial"/>
                  <w:lang w:val="sk-SK"/>
                </w:rPr>
                <w:t>osoby</w:t>
              </w:r>
            </w:ins>
          </w:p>
        </w:tc>
      </w:tr>
      <w:tr w:rsidR="00EC7455" w:rsidRPr="009951DE" w14:paraId="17780101" w14:textId="77777777" w:rsidTr="000C0935">
        <w:trPr>
          <w:ins w:id="123" w:author="Pecho Daniel" w:date="2023-05-09T10:29:00Z"/>
        </w:trPr>
        <w:tc>
          <w:tcPr>
            <w:tcW w:w="1730" w:type="pct"/>
            <w:shd w:val="clear" w:color="auto" w:fill="F2F2F2" w:themeFill="background1" w:themeFillShade="F2"/>
          </w:tcPr>
          <w:p w14:paraId="4B001B8C" w14:textId="71CB45E6" w:rsidR="00EC7455" w:rsidRPr="00B4330E" w:rsidRDefault="00EC7455" w:rsidP="00EC7455">
            <w:pPr>
              <w:contextualSpacing/>
              <w:jc w:val="both"/>
              <w:rPr>
                <w:ins w:id="124" w:author="Pecho Daniel" w:date="2023-05-09T10:29:00Z"/>
                <w:rFonts w:ascii="Calibri" w:hAnsi="Calibri" w:cs="Arial"/>
                <w:lang w:val="sk-SK"/>
              </w:rPr>
            </w:pPr>
            <w:ins w:id="125" w:author="Pecho Daniel" w:date="2023-05-09T10:29:00Z">
              <w:r w:rsidRPr="00B4330E">
                <w:rPr>
                  <w:rFonts w:ascii="Calibri" w:hAnsi="Calibri" w:cs="Arial"/>
                  <w:lang w:val="sk-SK"/>
                </w:rPr>
                <w:t>Celková cieľová hodnota</w:t>
              </w:r>
            </w:ins>
          </w:p>
        </w:tc>
        <w:tc>
          <w:tcPr>
            <w:tcW w:w="3270" w:type="pct"/>
          </w:tcPr>
          <w:p w14:paraId="5E2DA0A0" w14:textId="4B9DF0EE" w:rsidR="00EC7455" w:rsidRPr="00EC7455" w:rsidRDefault="00EC7455" w:rsidP="00EC7455">
            <w:pPr>
              <w:jc w:val="both"/>
              <w:rPr>
                <w:ins w:id="126" w:author="Pecho Daniel" w:date="2023-05-09T10:29:00Z"/>
                <w:rFonts w:ascii="Calibri" w:eastAsia="Times New Roman" w:hAnsi="Calibri" w:cs="Calibri"/>
                <w:color w:val="000000"/>
              </w:rPr>
            </w:pPr>
            <w:ins w:id="127" w:author="Pecho Daniel" w:date="2023-05-09T10:33:00Z">
              <w:r>
                <w:rPr>
                  <w:rFonts w:ascii="Calibri" w:hAnsi="Calibri" w:cs="Calibri"/>
                  <w:color w:val="000000"/>
                </w:rPr>
                <w:t>40 375 MRR / 1246 VRR</w:t>
              </w:r>
            </w:ins>
          </w:p>
        </w:tc>
      </w:tr>
      <w:tr w:rsidR="00EC7455" w:rsidRPr="009951DE" w14:paraId="60D8C9A8" w14:textId="77777777" w:rsidTr="000C0935">
        <w:trPr>
          <w:ins w:id="128" w:author="Pecho Daniel" w:date="2023-05-09T10:29:00Z"/>
        </w:trPr>
        <w:tc>
          <w:tcPr>
            <w:tcW w:w="1730" w:type="pct"/>
            <w:shd w:val="clear" w:color="auto" w:fill="F2F2F2" w:themeFill="background1" w:themeFillShade="F2"/>
          </w:tcPr>
          <w:p w14:paraId="5B3C1848" w14:textId="77BD0E7D" w:rsidR="00EC7455" w:rsidRPr="00B4330E" w:rsidRDefault="00EC7455" w:rsidP="00EC7455">
            <w:pPr>
              <w:contextualSpacing/>
              <w:jc w:val="both"/>
              <w:rPr>
                <w:ins w:id="129" w:author="Pecho Daniel" w:date="2023-05-09T10:29:00Z"/>
                <w:rFonts w:ascii="Calibri" w:hAnsi="Calibri" w:cs="Arial"/>
                <w:lang w:val="sk-SK"/>
              </w:rPr>
            </w:pPr>
            <w:ins w:id="130" w:author="Pecho Daniel" w:date="2023-05-09T10:29:00Z">
              <w:r w:rsidRPr="003B2374">
                <w:rPr>
                  <w:rFonts w:ascii="Calibri" w:hAnsi="Calibri" w:cs="Arial"/>
                  <w:b/>
                  <w:lang w:val="sk-SK"/>
                </w:rPr>
                <w:t>Priorita</w:t>
              </w:r>
            </w:ins>
          </w:p>
        </w:tc>
        <w:tc>
          <w:tcPr>
            <w:tcW w:w="3270" w:type="pct"/>
          </w:tcPr>
          <w:p w14:paraId="2B7C7672" w14:textId="2AE1D729" w:rsidR="00EC7455" w:rsidRPr="003B2374" w:rsidRDefault="00EC7455" w:rsidP="00EC7455">
            <w:pPr>
              <w:contextualSpacing/>
              <w:jc w:val="both"/>
              <w:rPr>
                <w:ins w:id="131" w:author="Pecho Daniel" w:date="2023-05-09T10:29:00Z"/>
                <w:rFonts w:ascii="Calibri" w:hAnsi="Calibri" w:cs="Arial"/>
                <w:lang w:val="sk-SK"/>
              </w:rPr>
            </w:pPr>
            <w:ins w:id="132" w:author="Pecho Daniel" w:date="2023-05-09T10:29:00Z">
              <w:r w:rsidRPr="003B2374">
                <w:rPr>
                  <w:rFonts w:ascii="Calibri" w:hAnsi="Calibri" w:cs="Arial"/>
                  <w:b/>
                  <w:lang w:val="sk-SK"/>
                </w:rPr>
                <w:t>4P1</w:t>
              </w:r>
            </w:ins>
          </w:p>
        </w:tc>
      </w:tr>
      <w:tr w:rsidR="00EC7455" w:rsidRPr="009951DE" w14:paraId="30407DCD" w14:textId="77777777" w:rsidTr="000C0935">
        <w:trPr>
          <w:ins w:id="133" w:author="Pecho Daniel" w:date="2023-05-09T10:29:00Z"/>
        </w:trPr>
        <w:tc>
          <w:tcPr>
            <w:tcW w:w="1730" w:type="pct"/>
            <w:shd w:val="clear" w:color="auto" w:fill="F2F2F2" w:themeFill="background1" w:themeFillShade="F2"/>
          </w:tcPr>
          <w:p w14:paraId="1B159491" w14:textId="3526DEEA" w:rsidR="00EC7455" w:rsidRPr="003B2374" w:rsidRDefault="00EC7455" w:rsidP="00EC7455">
            <w:pPr>
              <w:contextualSpacing/>
              <w:jc w:val="both"/>
              <w:rPr>
                <w:ins w:id="134" w:author="Pecho Daniel" w:date="2023-05-09T10:29:00Z"/>
                <w:rFonts w:ascii="Calibri" w:hAnsi="Calibri" w:cs="Arial"/>
                <w:b/>
                <w:lang w:val="sk-SK"/>
              </w:rPr>
            </w:pPr>
            <w:ins w:id="135" w:author="Pecho Daniel" w:date="2023-05-09T10:29:00Z">
              <w:r w:rsidRPr="00B4330E">
                <w:rPr>
                  <w:rFonts w:ascii="Calibri" w:hAnsi="Calibri" w:cs="Arial"/>
                  <w:lang w:val="sk-SK"/>
                </w:rPr>
                <w:t>Kód</w:t>
              </w:r>
            </w:ins>
          </w:p>
        </w:tc>
        <w:tc>
          <w:tcPr>
            <w:tcW w:w="3270" w:type="pct"/>
          </w:tcPr>
          <w:p w14:paraId="25F12C62" w14:textId="2F428EC0" w:rsidR="00EC7455" w:rsidRPr="003B2374" w:rsidRDefault="00EC7455" w:rsidP="00EC7455">
            <w:pPr>
              <w:contextualSpacing/>
              <w:jc w:val="both"/>
              <w:rPr>
                <w:ins w:id="136" w:author="Pecho Daniel" w:date="2023-05-09T10:29:00Z"/>
                <w:rFonts w:ascii="Calibri" w:hAnsi="Calibri" w:cs="Arial"/>
                <w:b/>
                <w:lang w:val="sk-SK"/>
              </w:rPr>
            </w:pPr>
            <w:ins w:id="137" w:author="Pecho Daniel" w:date="2023-05-09T10:29:00Z">
              <w:r>
                <w:rPr>
                  <w:rFonts w:ascii="Calibri" w:hAnsi="Calibri" w:cs="Arial"/>
                  <w:lang w:val="sk-SK"/>
                </w:rPr>
                <w:t>EECO03</w:t>
              </w:r>
            </w:ins>
          </w:p>
        </w:tc>
      </w:tr>
      <w:tr w:rsidR="00EC7455" w:rsidRPr="009951DE" w14:paraId="21AA1899" w14:textId="77777777" w:rsidTr="000C0935">
        <w:trPr>
          <w:ins w:id="138" w:author="Pecho Daniel" w:date="2023-05-09T10:29:00Z"/>
        </w:trPr>
        <w:tc>
          <w:tcPr>
            <w:tcW w:w="1730" w:type="pct"/>
            <w:shd w:val="clear" w:color="auto" w:fill="F2F2F2" w:themeFill="background1" w:themeFillShade="F2"/>
          </w:tcPr>
          <w:p w14:paraId="7625D228" w14:textId="157E58FC" w:rsidR="00EC7455" w:rsidRPr="00B4330E" w:rsidRDefault="00EC7455" w:rsidP="00EC7455">
            <w:pPr>
              <w:contextualSpacing/>
              <w:jc w:val="both"/>
              <w:rPr>
                <w:ins w:id="139" w:author="Pecho Daniel" w:date="2023-05-09T10:29:00Z"/>
                <w:rFonts w:ascii="Calibri" w:hAnsi="Calibri" w:cs="Arial"/>
                <w:lang w:val="sk-SK"/>
              </w:rPr>
            </w:pPr>
            <w:ins w:id="140" w:author="Pecho Daniel" w:date="2023-05-09T10:29:00Z">
              <w:r w:rsidRPr="00B4330E">
                <w:rPr>
                  <w:rFonts w:ascii="Calibri" w:hAnsi="Calibri" w:cs="Arial"/>
                  <w:lang w:val="sk-SK"/>
                </w:rPr>
                <w:t>Názov</w:t>
              </w:r>
            </w:ins>
          </w:p>
        </w:tc>
        <w:tc>
          <w:tcPr>
            <w:tcW w:w="3270" w:type="pct"/>
          </w:tcPr>
          <w:p w14:paraId="23FC5087" w14:textId="2B288641" w:rsidR="00EC7455" w:rsidRDefault="00EC7455" w:rsidP="00EC7455">
            <w:pPr>
              <w:contextualSpacing/>
              <w:jc w:val="both"/>
              <w:rPr>
                <w:ins w:id="141" w:author="Pecho Daniel" w:date="2023-05-09T10:29:00Z"/>
                <w:rFonts w:ascii="Calibri" w:hAnsi="Calibri" w:cs="Arial"/>
                <w:lang w:val="sk-SK"/>
              </w:rPr>
            </w:pPr>
            <w:ins w:id="142" w:author="Pecho Daniel" w:date="2023-05-09T10:29:00Z">
              <w:r w:rsidRPr="00CE1A5F">
                <w:rPr>
                  <w:rFonts w:ascii="Calibri" w:hAnsi="Calibri" w:cs="Arial"/>
                  <w:lang w:val="sk-SK"/>
                </w:rPr>
                <w:t>Dlhodobo nezamestnané osoby</w:t>
              </w:r>
            </w:ins>
          </w:p>
        </w:tc>
      </w:tr>
      <w:tr w:rsidR="00EC7455" w:rsidRPr="009951DE" w14:paraId="2B3C2A8F" w14:textId="77777777" w:rsidTr="000C0935">
        <w:trPr>
          <w:ins w:id="143" w:author="Pecho Daniel" w:date="2023-05-09T10:29:00Z"/>
        </w:trPr>
        <w:tc>
          <w:tcPr>
            <w:tcW w:w="1730" w:type="pct"/>
            <w:shd w:val="clear" w:color="auto" w:fill="F2F2F2" w:themeFill="background1" w:themeFillShade="F2"/>
          </w:tcPr>
          <w:p w14:paraId="0D0F3594" w14:textId="3E396FB7" w:rsidR="00EC7455" w:rsidRPr="00B4330E" w:rsidRDefault="00EC7455" w:rsidP="00EC7455">
            <w:pPr>
              <w:contextualSpacing/>
              <w:jc w:val="both"/>
              <w:rPr>
                <w:ins w:id="144" w:author="Pecho Daniel" w:date="2023-05-09T10:29:00Z"/>
                <w:rFonts w:ascii="Calibri" w:hAnsi="Calibri" w:cs="Arial"/>
                <w:lang w:val="sk-SK"/>
              </w:rPr>
            </w:pPr>
            <w:ins w:id="145" w:author="Pecho Daniel" w:date="2023-05-09T10:29:00Z">
              <w:r w:rsidRPr="00B4330E">
                <w:rPr>
                  <w:rFonts w:ascii="Calibri" w:hAnsi="Calibri" w:cs="Arial"/>
                  <w:lang w:val="sk-SK"/>
                </w:rPr>
                <w:t>Merná jednotka</w:t>
              </w:r>
            </w:ins>
          </w:p>
        </w:tc>
        <w:tc>
          <w:tcPr>
            <w:tcW w:w="3270" w:type="pct"/>
          </w:tcPr>
          <w:p w14:paraId="1B8728FD" w14:textId="3C7F8910" w:rsidR="00EC7455" w:rsidRPr="00CE1A5F" w:rsidRDefault="00EC7455" w:rsidP="00EC7455">
            <w:pPr>
              <w:contextualSpacing/>
              <w:jc w:val="both"/>
              <w:rPr>
                <w:ins w:id="146" w:author="Pecho Daniel" w:date="2023-05-09T10:29:00Z"/>
                <w:rFonts w:ascii="Calibri" w:hAnsi="Calibri" w:cs="Arial"/>
                <w:lang w:val="sk-SK"/>
              </w:rPr>
            </w:pPr>
            <w:ins w:id="147" w:author="Pecho Daniel" w:date="2023-05-09T10:29:00Z">
              <w:r w:rsidRPr="00CE1A5F">
                <w:rPr>
                  <w:rFonts w:ascii="Calibri" w:hAnsi="Calibri" w:cs="Arial"/>
                  <w:lang w:val="sk-SK"/>
                </w:rPr>
                <w:t>osoby</w:t>
              </w:r>
            </w:ins>
          </w:p>
        </w:tc>
      </w:tr>
      <w:tr w:rsidR="00EC7455" w:rsidRPr="009951DE" w14:paraId="3D226739" w14:textId="77777777" w:rsidTr="000C0935">
        <w:trPr>
          <w:ins w:id="148" w:author="Pecho Daniel" w:date="2023-05-09T10:29:00Z"/>
        </w:trPr>
        <w:tc>
          <w:tcPr>
            <w:tcW w:w="1730" w:type="pct"/>
            <w:shd w:val="clear" w:color="auto" w:fill="F2F2F2" w:themeFill="background1" w:themeFillShade="F2"/>
          </w:tcPr>
          <w:p w14:paraId="1F594E34" w14:textId="6BDEBFBC" w:rsidR="00EC7455" w:rsidRPr="00B4330E" w:rsidRDefault="00EC7455" w:rsidP="00EC7455">
            <w:pPr>
              <w:contextualSpacing/>
              <w:jc w:val="both"/>
              <w:rPr>
                <w:ins w:id="149" w:author="Pecho Daniel" w:date="2023-05-09T10:29:00Z"/>
                <w:rFonts w:ascii="Calibri" w:hAnsi="Calibri" w:cs="Arial"/>
                <w:lang w:val="sk-SK"/>
              </w:rPr>
            </w:pPr>
            <w:ins w:id="150" w:author="Pecho Daniel" w:date="2023-05-09T10:29:00Z">
              <w:r w:rsidRPr="00B4330E">
                <w:rPr>
                  <w:rFonts w:ascii="Calibri" w:hAnsi="Calibri" w:cs="Arial"/>
                  <w:lang w:val="sk-SK"/>
                </w:rPr>
                <w:t>Celková cieľová hodnota</w:t>
              </w:r>
            </w:ins>
          </w:p>
        </w:tc>
        <w:tc>
          <w:tcPr>
            <w:tcW w:w="3270" w:type="pct"/>
          </w:tcPr>
          <w:p w14:paraId="4019E992" w14:textId="496E92D9" w:rsidR="00EC7455" w:rsidRPr="00CE1A5F" w:rsidRDefault="00EC7455" w:rsidP="00EC7455">
            <w:pPr>
              <w:contextualSpacing/>
              <w:jc w:val="both"/>
              <w:rPr>
                <w:ins w:id="151" w:author="Pecho Daniel" w:date="2023-05-09T10:29:00Z"/>
                <w:rFonts w:ascii="Calibri" w:hAnsi="Calibri" w:cs="Arial"/>
                <w:lang w:val="sk-SK"/>
              </w:rPr>
            </w:pPr>
            <w:ins w:id="152" w:author="Pecho Daniel" w:date="2023-05-09T10:34:00Z">
              <w:r w:rsidRPr="00EC7455">
                <w:rPr>
                  <w:rFonts w:ascii="Calibri" w:hAnsi="Calibri" w:cs="Arial"/>
                  <w:lang w:val="sk-SK"/>
                </w:rPr>
                <w:t>16</w:t>
              </w:r>
              <w:r>
                <w:rPr>
                  <w:rFonts w:ascii="Calibri" w:hAnsi="Calibri" w:cs="Arial"/>
                  <w:lang w:val="sk-SK"/>
                </w:rPr>
                <w:t> </w:t>
              </w:r>
              <w:r w:rsidRPr="00EC7455">
                <w:rPr>
                  <w:rFonts w:ascii="Calibri" w:hAnsi="Calibri" w:cs="Arial"/>
                  <w:lang w:val="sk-SK"/>
                </w:rPr>
                <w:t>652</w:t>
              </w:r>
              <w:r>
                <w:rPr>
                  <w:rFonts w:ascii="Calibri" w:hAnsi="Calibri" w:cs="Arial"/>
                  <w:lang w:val="sk-SK"/>
                </w:rPr>
                <w:t xml:space="preserve"> MRR / 525 VRR </w:t>
              </w:r>
            </w:ins>
          </w:p>
        </w:tc>
      </w:tr>
      <w:tr w:rsidR="00EC7455" w:rsidRPr="009951DE" w14:paraId="357C6391" w14:textId="77777777" w:rsidTr="000C0935">
        <w:trPr>
          <w:ins w:id="153" w:author="Pecho Daniel" w:date="2023-05-09T10:29:00Z"/>
        </w:trPr>
        <w:tc>
          <w:tcPr>
            <w:tcW w:w="1730" w:type="pct"/>
            <w:shd w:val="clear" w:color="auto" w:fill="F2F2F2" w:themeFill="background1" w:themeFillShade="F2"/>
          </w:tcPr>
          <w:p w14:paraId="25F1FB07" w14:textId="00048DEB" w:rsidR="00EC7455" w:rsidRPr="00B4330E" w:rsidRDefault="00EC7455" w:rsidP="00EC7455">
            <w:pPr>
              <w:contextualSpacing/>
              <w:jc w:val="both"/>
              <w:rPr>
                <w:ins w:id="154" w:author="Pecho Daniel" w:date="2023-05-09T10:29:00Z"/>
                <w:rFonts w:ascii="Calibri" w:hAnsi="Calibri" w:cs="Arial"/>
                <w:lang w:val="sk-SK"/>
              </w:rPr>
            </w:pPr>
            <w:ins w:id="155" w:author="Pecho Daniel" w:date="2023-05-09T10:29:00Z">
              <w:r w:rsidRPr="003B2374">
                <w:rPr>
                  <w:rFonts w:ascii="Calibri" w:hAnsi="Calibri" w:cs="Arial"/>
                  <w:b/>
                  <w:lang w:val="sk-SK"/>
                </w:rPr>
                <w:t>Priorita</w:t>
              </w:r>
            </w:ins>
          </w:p>
        </w:tc>
        <w:tc>
          <w:tcPr>
            <w:tcW w:w="3270" w:type="pct"/>
          </w:tcPr>
          <w:p w14:paraId="4F3814A2" w14:textId="49C5147C" w:rsidR="00EC7455" w:rsidRDefault="00EC7455" w:rsidP="00EC7455">
            <w:pPr>
              <w:contextualSpacing/>
              <w:jc w:val="both"/>
              <w:rPr>
                <w:ins w:id="156" w:author="Pecho Daniel" w:date="2023-05-09T10:29:00Z"/>
                <w:rFonts w:ascii="Calibri" w:hAnsi="Calibri" w:cs="Calibri"/>
                <w:color w:val="000000"/>
              </w:rPr>
            </w:pPr>
            <w:ins w:id="157" w:author="Pecho Daniel" w:date="2023-05-09T10:29:00Z">
              <w:r w:rsidRPr="003B2374">
                <w:rPr>
                  <w:rFonts w:ascii="Calibri" w:hAnsi="Calibri" w:cs="Calibri"/>
                  <w:b/>
                  <w:color w:val="000000"/>
                </w:rPr>
                <w:t>4P4</w:t>
              </w:r>
            </w:ins>
          </w:p>
        </w:tc>
      </w:tr>
      <w:tr w:rsidR="00EC7455" w:rsidRPr="009951DE" w14:paraId="4DF1E297" w14:textId="77777777" w:rsidTr="000C0935">
        <w:trPr>
          <w:ins w:id="158" w:author="Pecho Daniel" w:date="2023-05-09T10:29:00Z"/>
        </w:trPr>
        <w:tc>
          <w:tcPr>
            <w:tcW w:w="1730" w:type="pct"/>
            <w:shd w:val="clear" w:color="auto" w:fill="F2F2F2" w:themeFill="background1" w:themeFillShade="F2"/>
          </w:tcPr>
          <w:p w14:paraId="60DB0558" w14:textId="538E9C09" w:rsidR="00EC7455" w:rsidRPr="003B2374" w:rsidRDefault="00EC7455" w:rsidP="00EC7455">
            <w:pPr>
              <w:contextualSpacing/>
              <w:jc w:val="both"/>
              <w:rPr>
                <w:ins w:id="159" w:author="Pecho Daniel" w:date="2023-05-09T10:29:00Z"/>
                <w:rFonts w:ascii="Calibri" w:hAnsi="Calibri" w:cs="Arial"/>
                <w:b/>
                <w:lang w:val="sk-SK"/>
              </w:rPr>
            </w:pPr>
            <w:ins w:id="160" w:author="Pecho Daniel" w:date="2023-05-09T10:29:00Z">
              <w:r w:rsidRPr="00B4330E">
                <w:rPr>
                  <w:rFonts w:ascii="Calibri" w:hAnsi="Calibri" w:cs="Arial"/>
                  <w:lang w:val="sk-SK"/>
                </w:rPr>
                <w:t>Kód</w:t>
              </w:r>
            </w:ins>
          </w:p>
        </w:tc>
        <w:tc>
          <w:tcPr>
            <w:tcW w:w="3270" w:type="pct"/>
          </w:tcPr>
          <w:p w14:paraId="4D68F0FC" w14:textId="2104F5AA" w:rsidR="00EC7455" w:rsidRPr="003B2374" w:rsidRDefault="00EC7455" w:rsidP="00EC7455">
            <w:pPr>
              <w:contextualSpacing/>
              <w:jc w:val="both"/>
              <w:rPr>
                <w:ins w:id="161" w:author="Pecho Daniel" w:date="2023-05-09T10:29:00Z"/>
                <w:rFonts w:ascii="Calibri" w:hAnsi="Calibri" w:cs="Calibri"/>
                <w:b/>
                <w:color w:val="000000"/>
              </w:rPr>
            </w:pPr>
            <w:ins w:id="162" w:author="Pecho Daniel" w:date="2023-05-09T10:29:00Z">
              <w:r>
                <w:rPr>
                  <w:rFonts w:ascii="Calibri" w:hAnsi="Calibri" w:cs="Arial"/>
                  <w:lang w:val="sk-SK"/>
                </w:rPr>
                <w:t>EECO03</w:t>
              </w:r>
            </w:ins>
          </w:p>
        </w:tc>
      </w:tr>
      <w:tr w:rsidR="00EC7455" w:rsidRPr="009951DE" w14:paraId="63FBBCC3" w14:textId="77777777" w:rsidTr="000C0935">
        <w:trPr>
          <w:ins w:id="163" w:author="Pecho Daniel" w:date="2023-05-09T10:29:00Z"/>
        </w:trPr>
        <w:tc>
          <w:tcPr>
            <w:tcW w:w="1730" w:type="pct"/>
            <w:shd w:val="clear" w:color="auto" w:fill="F2F2F2" w:themeFill="background1" w:themeFillShade="F2"/>
          </w:tcPr>
          <w:p w14:paraId="5E61C42E" w14:textId="4B858079" w:rsidR="00EC7455" w:rsidRPr="00B4330E" w:rsidRDefault="00EC7455" w:rsidP="00EC7455">
            <w:pPr>
              <w:contextualSpacing/>
              <w:jc w:val="both"/>
              <w:rPr>
                <w:ins w:id="164" w:author="Pecho Daniel" w:date="2023-05-09T10:29:00Z"/>
                <w:rFonts w:ascii="Calibri" w:hAnsi="Calibri" w:cs="Arial"/>
                <w:lang w:val="sk-SK"/>
              </w:rPr>
            </w:pPr>
            <w:ins w:id="165" w:author="Pecho Daniel" w:date="2023-05-09T10:29:00Z">
              <w:r w:rsidRPr="00B4330E">
                <w:rPr>
                  <w:rFonts w:ascii="Calibri" w:hAnsi="Calibri" w:cs="Arial"/>
                  <w:lang w:val="sk-SK"/>
                </w:rPr>
                <w:t>Názov</w:t>
              </w:r>
            </w:ins>
          </w:p>
        </w:tc>
        <w:tc>
          <w:tcPr>
            <w:tcW w:w="3270" w:type="pct"/>
          </w:tcPr>
          <w:p w14:paraId="67AFF29F" w14:textId="5B9E708E" w:rsidR="00EC7455" w:rsidRDefault="00EC7455" w:rsidP="00EC7455">
            <w:pPr>
              <w:contextualSpacing/>
              <w:jc w:val="both"/>
              <w:rPr>
                <w:ins w:id="166" w:author="Pecho Daniel" w:date="2023-05-09T10:29:00Z"/>
                <w:rFonts w:ascii="Calibri" w:hAnsi="Calibri" w:cs="Arial"/>
                <w:lang w:val="sk-SK"/>
              </w:rPr>
            </w:pPr>
            <w:ins w:id="167" w:author="Pecho Daniel" w:date="2023-05-09T10:29:00Z">
              <w:r w:rsidRPr="00CE1A5F">
                <w:rPr>
                  <w:rFonts w:ascii="Calibri" w:hAnsi="Calibri" w:cs="Arial"/>
                  <w:lang w:val="sk-SK"/>
                </w:rPr>
                <w:t>Dlhodobo nezamestnané osoby</w:t>
              </w:r>
            </w:ins>
          </w:p>
        </w:tc>
      </w:tr>
      <w:tr w:rsidR="00EC7455" w:rsidRPr="009951DE" w14:paraId="16BB43E7" w14:textId="77777777" w:rsidTr="000C0935">
        <w:trPr>
          <w:ins w:id="168" w:author="Pecho Daniel" w:date="2023-05-09T10:29:00Z"/>
        </w:trPr>
        <w:tc>
          <w:tcPr>
            <w:tcW w:w="1730" w:type="pct"/>
            <w:shd w:val="clear" w:color="auto" w:fill="F2F2F2" w:themeFill="background1" w:themeFillShade="F2"/>
          </w:tcPr>
          <w:p w14:paraId="1B6A082C" w14:textId="2928C04C" w:rsidR="00EC7455" w:rsidRPr="00B4330E" w:rsidRDefault="00EC7455" w:rsidP="00EC7455">
            <w:pPr>
              <w:contextualSpacing/>
              <w:jc w:val="both"/>
              <w:rPr>
                <w:ins w:id="169" w:author="Pecho Daniel" w:date="2023-05-09T10:29:00Z"/>
                <w:rFonts w:ascii="Calibri" w:hAnsi="Calibri" w:cs="Arial"/>
                <w:lang w:val="sk-SK"/>
              </w:rPr>
            </w:pPr>
            <w:ins w:id="170" w:author="Pecho Daniel" w:date="2023-05-09T10:29:00Z">
              <w:r w:rsidRPr="00B4330E">
                <w:rPr>
                  <w:rFonts w:ascii="Calibri" w:hAnsi="Calibri" w:cs="Arial"/>
                  <w:lang w:val="sk-SK"/>
                </w:rPr>
                <w:t>Merná jednotka</w:t>
              </w:r>
            </w:ins>
          </w:p>
        </w:tc>
        <w:tc>
          <w:tcPr>
            <w:tcW w:w="3270" w:type="pct"/>
          </w:tcPr>
          <w:p w14:paraId="4DC842E6" w14:textId="1B65F31C" w:rsidR="00EC7455" w:rsidRPr="00CE1A5F" w:rsidRDefault="00EC7455" w:rsidP="00EC7455">
            <w:pPr>
              <w:contextualSpacing/>
              <w:jc w:val="both"/>
              <w:rPr>
                <w:ins w:id="171" w:author="Pecho Daniel" w:date="2023-05-09T10:29:00Z"/>
                <w:rFonts w:ascii="Calibri" w:hAnsi="Calibri" w:cs="Arial"/>
                <w:lang w:val="sk-SK"/>
              </w:rPr>
            </w:pPr>
            <w:ins w:id="172" w:author="Pecho Daniel" w:date="2023-05-09T10:29:00Z">
              <w:r w:rsidRPr="00CE1A5F">
                <w:rPr>
                  <w:rFonts w:ascii="Calibri" w:hAnsi="Calibri" w:cs="Arial"/>
                  <w:lang w:val="sk-SK"/>
                </w:rPr>
                <w:t>osoby</w:t>
              </w:r>
            </w:ins>
          </w:p>
        </w:tc>
      </w:tr>
      <w:tr w:rsidR="00EC7455" w:rsidRPr="009951DE" w14:paraId="10F1FB62" w14:textId="77777777" w:rsidTr="000C0935">
        <w:trPr>
          <w:ins w:id="173" w:author="Pecho Daniel" w:date="2023-05-09T10:29:00Z"/>
        </w:trPr>
        <w:tc>
          <w:tcPr>
            <w:tcW w:w="1730" w:type="pct"/>
            <w:shd w:val="clear" w:color="auto" w:fill="F2F2F2" w:themeFill="background1" w:themeFillShade="F2"/>
          </w:tcPr>
          <w:p w14:paraId="0FD2CADE" w14:textId="2E45A32A" w:rsidR="00EC7455" w:rsidRPr="00B4330E" w:rsidRDefault="00EC7455" w:rsidP="00EC7455">
            <w:pPr>
              <w:contextualSpacing/>
              <w:jc w:val="both"/>
              <w:rPr>
                <w:ins w:id="174" w:author="Pecho Daniel" w:date="2023-05-09T10:29:00Z"/>
                <w:rFonts w:ascii="Calibri" w:hAnsi="Calibri" w:cs="Arial"/>
                <w:lang w:val="sk-SK"/>
              </w:rPr>
            </w:pPr>
            <w:ins w:id="175" w:author="Pecho Daniel" w:date="2023-05-09T10:29:00Z">
              <w:r w:rsidRPr="00B4330E">
                <w:rPr>
                  <w:rFonts w:ascii="Calibri" w:hAnsi="Calibri" w:cs="Arial"/>
                  <w:lang w:val="sk-SK"/>
                </w:rPr>
                <w:t>Celková cieľová hodnota</w:t>
              </w:r>
            </w:ins>
          </w:p>
        </w:tc>
        <w:tc>
          <w:tcPr>
            <w:tcW w:w="3270" w:type="pct"/>
          </w:tcPr>
          <w:p w14:paraId="24BD65AA" w14:textId="2A599B5E" w:rsidR="00EC7455" w:rsidRPr="00CE1A5F" w:rsidRDefault="00EC7455" w:rsidP="00EC7455">
            <w:pPr>
              <w:contextualSpacing/>
              <w:jc w:val="both"/>
              <w:rPr>
                <w:ins w:id="176" w:author="Pecho Daniel" w:date="2023-05-09T10:29:00Z"/>
                <w:rFonts w:ascii="Calibri" w:hAnsi="Calibri" w:cs="Arial"/>
                <w:lang w:val="sk-SK"/>
              </w:rPr>
            </w:pPr>
            <w:ins w:id="177" w:author="Pecho Daniel" w:date="2023-05-09T10:34:00Z">
              <w:r w:rsidRPr="00EC7455">
                <w:rPr>
                  <w:rFonts w:ascii="Calibri" w:hAnsi="Calibri" w:cs="Arial"/>
                  <w:lang w:val="sk-SK"/>
                </w:rPr>
                <w:t>12</w:t>
              </w:r>
              <w:r>
                <w:rPr>
                  <w:rFonts w:ascii="Calibri" w:hAnsi="Calibri" w:cs="Arial"/>
                  <w:lang w:val="sk-SK"/>
                </w:rPr>
                <w:t> </w:t>
              </w:r>
              <w:r w:rsidRPr="00EC7455">
                <w:rPr>
                  <w:rFonts w:ascii="Calibri" w:hAnsi="Calibri" w:cs="Arial"/>
                  <w:lang w:val="sk-SK"/>
                </w:rPr>
                <w:t>912</w:t>
              </w:r>
              <w:r>
                <w:rPr>
                  <w:rFonts w:ascii="Calibri" w:hAnsi="Calibri" w:cs="Arial"/>
                  <w:lang w:val="sk-SK"/>
                </w:rPr>
                <w:t xml:space="preserve"> MRR / 398 VRR</w:t>
              </w:r>
            </w:ins>
          </w:p>
        </w:tc>
      </w:tr>
      <w:tr w:rsidR="00EC7455" w:rsidRPr="009951DE" w14:paraId="2B90AD96" w14:textId="77777777" w:rsidTr="000C0935">
        <w:trPr>
          <w:ins w:id="178" w:author="Pecho Daniel" w:date="2023-05-09T10:32:00Z"/>
        </w:trPr>
        <w:tc>
          <w:tcPr>
            <w:tcW w:w="1730" w:type="pct"/>
            <w:shd w:val="clear" w:color="auto" w:fill="F2F2F2" w:themeFill="background1" w:themeFillShade="F2"/>
          </w:tcPr>
          <w:p w14:paraId="2C654790" w14:textId="4655CCB0" w:rsidR="00EC7455" w:rsidRPr="00B4330E" w:rsidRDefault="00EC7455" w:rsidP="00EC7455">
            <w:pPr>
              <w:contextualSpacing/>
              <w:jc w:val="both"/>
              <w:rPr>
                <w:ins w:id="179" w:author="Pecho Daniel" w:date="2023-05-09T10:32:00Z"/>
                <w:rFonts w:ascii="Calibri" w:hAnsi="Calibri" w:cs="Arial"/>
                <w:lang w:val="sk-SK"/>
              </w:rPr>
            </w:pPr>
            <w:ins w:id="180" w:author="Pecho Daniel" w:date="2023-05-09T10:32:00Z">
              <w:r w:rsidRPr="003B2374">
                <w:rPr>
                  <w:rFonts w:ascii="Calibri" w:hAnsi="Calibri" w:cs="Arial"/>
                  <w:b/>
                  <w:lang w:val="sk-SK"/>
                </w:rPr>
                <w:t>Priorita</w:t>
              </w:r>
            </w:ins>
          </w:p>
        </w:tc>
        <w:tc>
          <w:tcPr>
            <w:tcW w:w="3270" w:type="pct"/>
          </w:tcPr>
          <w:p w14:paraId="4477309C" w14:textId="57A082A3" w:rsidR="00EC7455" w:rsidRPr="00CE1A5F" w:rsidRDefault="00EC7455" w:rsidP="00EC7455">
            <w:pPr>
              <w:contextualSpacing/>
              <w:jc w:val="both"/>
              <w:rPr>
                <w:ins w:id="181" w:author="Pecho Daniel" w:date="2023-05-09T10:32:00Z"/>
                <w:rFonts w:ascii="Calibri" w:hAnsi="Calibri" w:cs="Arial"/>
                <w:lang w:val="sk-SK"/>
              </w:rPr>
            </w:pPr>
            <w:ins w:id="182" w:author="Pecho Daniel" w:date="2023-05-09T10:32:00Z">
              <w:r w:rsidRPr="003B2374">
                <w:rPr>
                  <w:rFonts w:ascii="Calibri" w:hAnsi="Calibri" w:cs="Arial"/>
                  <w:b/>
                  <w:lang w:val="sk-SK"/>
                </w:rPr>
                <w:t>4P1</w:t>
              </w:r>
            </w:ins>
          </w:p>
        </w:tc>
      </w:tr>
      <w:tr w:rsidR="00EC7455" w:rsidRPr="009951DE" w14:paraId="6A68C078" w14:textId="77777777" w:rsidTr="000C0935">
        <w:trPr>
          <w:ins w:id="183" w:author="Pecho Daniel" w:date="2023-05-09T10:32:00Z"/>
        </w:trPr>
        <w:tc>
          <w:tcPr>
            <w:tcW w:w="1730" w:type="pct"/>
            <w:shd w:val="clear" w:color="auto" w:fill="F2F2F2" w:themeFill="background1" w:themeFillShade="F2"/>
          </w:tcPr>
          <w:p w14:paraId="68600FF5" w14:textId="649A4AE9" w:rsidR="00EC7455" w:rsidRPr="00B4330E" w:rsidRDefault="00EC7455" w:rsidP="00EC7455">
            <w:pPr>
              <w:contextualSpacing/>
              <w:jc w:val="both"/>
              <w:rPr>
                <w:ins w:id="184" w:author="Pecho Daniel" w:date="2023-05-09T10:32:00Z"/>
                <w:rFonts w:ascii="Calibri" w:hAnsi="Calibri" w:cs="Arial"/>
                <w:lang w:val="sk-SK"/>
              </w:rPr>
            </w:pPr>
            <w:ins w:id="185" w:author="Pecho Daniel" w:date="2023-05-09T10:32:00Z">
              <w:r w:rsidRPr="00B4330E">
                <w:rPr>
                  <w:rFonts w:ascii="Calibri" w:hAnsi="Calibri" w:cs="Arial"/>
                  <w:lang w:val="sk-SK"/>
                </w:rPr>
                <w:t>Kód</w:t>
              </w:r>
            </w:ins>
          </w:p>
        </w:tc>
        <w:tc>
          <w:tcPr>
            <w:tcW w:w="3270" w:type="pct"/>
          </w:tcPr>
          <w:p w14:paraId="48511A3F" w14:textId="2161E5ED" w:rsidR="00EC7455" w:rsidRPr="00CE1A5F" w:rsidRDefault="00EC7455" w:rsidP="00EC7455">
            <w:pPr>
              <w:contextualSpacing/>
              <w:jc w:val="both"/>
              <w:rPr>
                <w:ins w:id="186" w:author="Pecho Daniel" w:date="2023-05-09T10:32:00Z"/>
                <w:rFonts w:ascii="Calibri" w:hAnsi="Calibri" w:cs="Arial"/>
                <w:lang w:val="sk-SK"/>
              </w:rPr>
            </w:pPr>
            <w:ins w:id="187" w:author="Pecho Daniel" w:date="2023-05-09T10:32:00Z">
              <w:r>
                <w:rPr>
                  <w:rFonts w:ascii="Calibri" w:hAnsi="Calibri" w:cs="Arial"/>
                  <w:lang w:val="sk-SK"/>
                </w:rPr>
                <w:t>EECO05</w:t>
              </w:r>
            </w:ins>
          </w:p>
        </w:tc>
      </w:tr>
      <w:tr w:rsidR="00EC7455" w:rsidRPr="009951DE" w14:paraId="27DFE560" w14:textId="77777777" w:rsidTr="000C0935">
        <w:trPr>
          <w:ins w:id="188" w:author="Pecho Daniel" w:date="2023-05-09T10:32:00Z"/>
        </w:trPr>
        <w:tc>
          <w:tcPr>
            <w:tcW w:w="1730" w:type="pct"/>
            <w:shd w:val="clear" w:color="auto" w:fill="F2F2F2" w:themeFill="background1" w:themeFillShade="F2"/>
          </w:tcPr>
          <w:p w14:paraId="4FACB6C6" w14:textId="0E38B7B8" w:rsidR="00EC7455" w:rsidRPr="00B4330E" w:rsidRDefault="00EC7455" w:rsidP="00EC7455">
            <w:pPr>
              <w:contextualSpacing/>
              <w:jc w:val="both"/>
              <w:rPr>
                <w:ins w:id="189" w:author="Pecho Daniel" w:date="2023-05-09T10:32:00Z"/>
                <w:rFonts w:ascii="Calibri" w:hAnsi="Calibri" w:cs="Arial"/>
                <w:lang w:val="sk-SK"/>
              </w:rPr>
            </w:pPr>
            <w:ins w:id="190" w:author="Pecho Daniel" w:date="2023-05-09T10:32:00Z">
              <w:r w:rsidRPr="00B4330E">
                <w:rPr>
                  <w:rFonts w:ascii="Calibri" w:hAnsi="Calibri" w:cs="Arial"/>
                  <w:lang w:val="sk-SK"/>
                </w:rPr>
                <w:t>Názov</w:t>
              </w:r>
            </w:ins>
          </w:p>
        </w:tc>
        <w:tc>
          <w:tcPr>
            <w:tcW w:w="3270" w:type="pct"/>
          </w:tcPr>
          <w:p w14:paraId="4E4C5C56" w14:textId="77777777" w:rsidR="00EC7455" w:rsidRPr="00EC7455" w:rsidRDefault="00EC7455" w:rsidP="00EC7455">
            <w:pPr>
              <w:contextualSpacing/>
              <w:jc w:val="both"/>
              <w:rPr>
                <w:ins w:id="191" w:author="Pecho Daniel" w:date="2023-05-09T10:33:00Z"/>
                <w:rFonts w:ascii="Calibri" w:hAnsi="Calibri" w:cs="Arial"/>
                <w:lang w:val="sk-SK"/>
              </w:rPr>
            </w:pPr>
            <w:ins w:id="192" w:author="Pecho Daniel" w:date="2023-05-09T10:33:00Z">
              <w:r w:rsidRPr="00EC7455">
                <w:rPr>
                  <w:rFonts w:ascii="Calibri" w:hAnsi="Calibri" w:cs="Arial"/>
                  <w:lang w:val="sk-SK"/>
                </w:rPr>
                <w:t>Zamestnané osoby vrátane samostatne zárobkovo činných</w:t>
              </w:r>
            </w:ins>
          </w:p>
          <w:p w14:paraId="2FECBB73" w14:textId="627F3C30" w:rsidR="00EC7455" w:rsidRPr="00CE1A5F" w:rsidRDefault="00EC7455" w:rsidP="00EC7455">
            <w:pPr>
              <w:contextualSpacing/>
              <w:jc w:val="both"/>
              <w:rPr>
                <w:ins w:id="193" w:author="Pecho Daniel" w:date="2023-05-09T10:32:00Z"/>
                <w:rFonts w:ascii="Calibri" w:hAnsi="Calibri" w:cs="Arial"/>
                <w:lang w:val="sk-SK"/>
              </w:rPr>
            </w:pPr>
            <w:ins w:id="194" w:author="Pecho Daniel" w:date="2023-05-09T10:33:00Z">
              <w:r w:rsidRPr="00EC7455">
                <w:rPr>
                  <w:rFonts w:ascii="Calibri" w:hAnsi="Calibri" w:cs="Arial"/>
                  <w:lang w:val="sk-SK"/>
                </w:rPr>
                <w:t>osôb</w:t>
              </w:r>
            </w:ins>
          </w:p>
        </w:tc>
      </w:tr>
      <w:tr w:rsidR="00EC7455" w:rsidRPr="009951DE" w14:paraId="78141E21" w14:textId="77777777" w:rsidTr="000C0935">
        <w:trPr>
          <w:ins w:id="195" w:author="Pecho Daniel" w:date="2023-05-09T10:32:00Z"/>
        </w:trPr>
        <w:tc>
          <w:tcPr>
            <w:tcW w:w="1730" w:type="pct"/>
            <w:shd w:val="clear" w:color="auto" w:fill="F2F2F2" w:themeFill="background1" w:themeFillShade="F2"/>
          </w:tcPr>
          <w:p w14:paraId="536F4900" w14:textId="30ECD6FA" w:rsidR="00EC7455" w:rsidRPr="00B4330E" w:rsidRDefault="00EC7455" w:rsidP="00EC7455">
            <w:pPr>
              <w:contextualSpacing/>
              <w:jc w:val="both"/>
              <w:rPr>
                <w:ins w:id="196" w:author="Pecho Daniel" w:date="2023-05-09T10:32:00Z"/>
                <w:rFonts w:ascii="Calibri" w:hAnsi="Calibri" w:cs="Arial"/>
                <w:lang w:val="sk-SK"/>
              </w:rPr>
            </w:pPr>
            <w:ins w:id="197" w:author="Pecho Daniel" w:date="2023-05-09T10:32:00Z">
              <w:r w:rsidRPr="00B4330E">
                <w:rPr>
                  <w:rFonts w:ascii="Calibri" w:hAnsi="Calibri" w:cs="Arial"/>
                  <w:lang w:val="sk-SK"/>
                </w:rPr>
                <w:t>Merná jednotka</w:t>
              </w:r>
            </w:ins>
          </w:p>
        </w:tc>
        <w:tc>
          <w:tcPr>
            <w:tcW w:w="3270" w:type="pct"/>
          </w:tcPr>
          <w:p w14:paraId="6F505685" w14:textId="4460CAA2" w:rsidR="00EC7455" w:rsidRPr="00CE1A5F" w:rsidRDefault="00EC7455" w:rsidP="00EC7455">
            <w:pPr>
              <w:contextualSpacing/>
              <w:jc w:val="both"/>
              <w:rPr>
                <w:ins w:id="198" w:author="Pecho Daniel" w:date="2023-05-09T10:32:00Z"/>
                <w:rFonts w:ascii="Calibri" w:hAnsi="Calibri" w:cs="Arial"/>
                <w:lang w:val="sk-SK"/>
              </w:rPr>
            </w:pPr>
            <w:ins w:id="199" w:author="Pecho Daniel" w:date="2023-05-09T10:32:00Z">
              <w:r w:rsidRPr="00CE1A5F">
                <w:rPr>
                  <w:rFonts w:ascii="Calibri" w:hAnsi="Calibri" w:cs="Arial"/>
                  <w:lang w:val="sk-SK"/>
                </w:rPr>
                <w:t>osoby</w:t>
              </w:r>
            </w:ins>
          </w:p>
        </w:tc>
      </w:tr>
      <w:tr w:rsidR="00EC7455" w:rsidRPr="009951DE" w14:paraId="54062507" w14:textId="77777777" w:rsidTr="000C0935">
        <w:trPr>
          <w:ins w:id="200" w:author="Pecho Daniel" w:date="2023-05-09T10:32:00Z"/>
        </w:trPr>
        <w:tc>
          <w:tcPr>
            <w:tcW w:w="1730" w:type="pct"/>
            <w:shd w:val="clear" w:color="auto" w:fill="F2F2F2" w:themeFill="background1" w:themeFillShade="F2"/>
          </w:tcPr>
          <w:p w14:paraId="36D4D4E5" w14:textId="08FFF317" w:rsidR="00EC7455" w:rsidRPr="00B4330E" w:rsidRDefault="00EC7455" w:rsidP="00EC7455">
            <w:pPr>
              <w:contextualSpacing/>
              <w:jc w:val="both"/>
              <w:rPr>
                <w:ins w:id="201" w:author="Pecho Daniel" w:date="2023-05-09T10:32:00Z"/>
                <w:rFonts w:ascii="Calibri" w:hAnsi="Calibri" w:cs="Arial"/>
                <w:lang w:val="sk-SK"/>
              </w:rPr>
            </w:pPr>
            <w:ins w:id="202" w:author="Pecho Daniel" w:date="2023-05-09T10:32:00Z">
              <w:r w:rsidRPr="00B4330E">
                <w:rPr>
                  <w:rFonts w:ascii="Calibri" w:hAnsi="Calibri" w:cs="Arial"/>
                  <w:lang w:val="sk-SK"/>
                </w:rPr>
                <w:t>Celková cieľová hodnota</w:t>
              </w:r>
            </w:ins>
          </w:p>
        </w:tc>
        <w:tc>
          <w:tcPr>
            <w:tcW w:w="3270" w:type="pct"/>
          </w:tcPr>
          <w:p w14:paraId="1DF8273E" w14:textId="4C419D76" w:rsidR="00EC7455" w:rsidRPr="00CE1A5F" w:rsidRDefault="00EC7455" w:rsidP="00EC7455">
            <w:pPr>
              <w:contextualSpacing/>
              <w:jc w:val="both"/>
              <w:rPr>
                <w:ins w:id="203" w:author="Pecho Daniel" w:date="2023-05-09T10:32:00Z"/>
                <w:rFonts w:ascii="Calibri" w:hAnsi="Calibri" w:cs="Arial"/>
                <w:lang w:val="sk-SK"/>
              </w:rPr>
            </w:pPr>
            <w:ins w:id="204" w:author="Pecho Daniel" w:date="2023-05-09T10:35:00Z">
              <w:r>
                <w:rPr>
                  <w:rFonts w:ascii="Calibri" w:hAnsi="Calibri" w:cs="Arial"/>
                  <w:lang w:val="sk-SK"/>
                </w:rPr>
                <w:t>970 MRR / 30 VRR</w:t>
              </w:r>
            </w:ins>
          </w:p>
        </w:tc>
      </w:tr>
      <w:tr w:rsidR="00EC7455" w:rsidRPr="009951DE" w14:paraId="66876DDA" w14:textId="77777777" w:rsidTr="000C0935">
        <w:trPr>
          <w:ins w:id="205" w:author="Pecho Daniel" w:date="2023-05-09T10:32:00Z"/>
        </w:trPr>
        <w:tc>
          <w:tcPr>
            <w:tcW w:w="1730" w:type="pct"/>
            <w:shd w:val="clear" w:color="auto" w:fill="F2F2F2" w:themeFill="background1" w:themeFillShade="F2"/>
          </w:tcPr>
          <w:p w14:paraId="0AC75D88" w14:textId="5E1D6AA8" w:rsidR="00EC7455" w:rsidRPr="00B4330E" w:rsidRDefault="00EC7455" w:rsidP="00EC7455">
            <w:pPr>
              <w:contextualSpacing/>
              <w:jc w:val="both"/>
              <w:rPr>
                <w:ins w:id="206" w:author="Pecho Daniel" w:date="2023-05-09T10:32:00Z"/>
                <w:rFonts w:ascii="Calibri" w:hAnsi="Calibri" w:cs="Arial"/>
                <w:lang w:val="sk-SK"/>
              </w:rPr>
            </w:pPr>
            <w:ins w:id="207" w:author="Pecho Daniel" w:date="2023-05-09T10:32:00Z">
              <w:r w:rsidRPr="003B2374">
                <w:rPr>
                  <w:rFonts w:ascii="Calibri" w:hAnsi="Calibri" w:cs="Arial"/>
                  <w:b/>
                  <w:lang w:val="sk-SK"/>
                </w:rPr>
                <w:t>Priorita</w:t>
              </w:r>
            </w:ins>
          </w:p>
        </w:tc>
        <w:tc>
          <w:tcPr>
            <w:tcW w:w="3270" w:type="pct"/>
          </w:tcPr>
          <w:p w14:paraId="1D5BD1AC" w14:textId="504A8C6E" w:rsidR="00EC7455" w:rsidRPr="00CE1A5F" w:rsidRDefault="00EC7455" w:rsidP="00EC7455">
            <w:pPr>
              <w:contextualSpacing/>
              <w:jc w:val="both"/>
              <w:rPr>
                <w:ins w:id="208" w:author="Pecho Daniel" w:date="2023-05-09T10:32:00Z"/>
                <w:rFonts w:ascii="Calibri" w:hAnsi="Calibri" w:cs="Arial"/>
                <w:lang w:val="sk-SK"/>
              </w:rPr>
            </w:pPr>
            <w:ins w:id="209" w:author="Pecho Daniel" w:date="2023-05-09T10:32:00Z">
              <w:r w:rsidRPr="003B2374">
                <w:rPr>
                  <w:rFonts w:ascii="Calibri" w:hAnsi="Calibri" w:cs="Calibri"/>
                  <w:b/>
                  <w:color w:val="000000"/>
                </w:rPr>
                <w:t>4P4</w:t>
              </w:r>
            </w:ins>
          </w:p>
        </w:tc>
      </w:tr>
      <w:tr w:rsidR="00EC7455" w:rsidRPr="009951DE" w14:paraId="33714123" w14:textId="77777777" w:rsidTr="000C0935">
        <w:trPr>
          <w:ins w:id="210" w:author="Pecho Daniel" w:date="2023-05-09T10:32:00Z"/>
        </w:trPr>
        <w:tc>
          <w:tcPr>
            <w:tcW w:w="1730" w:type="pct"/>
            <w:shd w:val="clear" w:color="auto" w:fill="F2F2F2" w:themeFill="background1" w:themeFillShade="F2"/>
          </w:tcPr>
          <w:p w14:paraId="748E3123" w14:textId="29919CCE" w:rsidR="00EC7455" w:rsidRPr="00B4330E" w:rsidRDefault="00EC7455" w:rsidP="00EC7455">
            <w:pPr>
              <w:contextualSpacing/>
              <w:jc w:val="both"/>
              <w:rPr>
                <w:ins w:id="211" w:author="Pecho Daniel" w:date="2023-05-09T10:32:00Z"/>
                <w:rFonts w:ascii="Calibri" w:hAnsi="Calibri" w:cs="Arial"/>
                <w:lang w:val="sk-SK"/>
              </w:rPr>
            </w:pPr>
            <w:ins w:id="212" w:author="Pecho Daniel" w:date="2023-05-09T10:32:00Z">
              <w:r w:rsidRPr="00B4330E">
                <w:rPr>
                  <w:rFonts w:ascii="Calibri" w:hAnsi="Calibri" w:cs="Arial"/>
                  <w:lang w:val="sk-SK"/>
                </w:rPr>
                <w:t>Kód</w:t>
              </w:r>
            </w:ins>
          </w:p>
        </w:tc>
        <w:tc>
          <w:tcPr>
            <w:tcW w:w="3270" w:type="pct"/>
          </w:tcPr>
          <w:p w14:paraId="0E000FF7" w14:textId="661744C1" w:rsidR="00EC7455" w:rsidRPr="00CE1A5F" w:rsidRDefault="00EC7455" w:rsidP="00EC7455">
            <w:pPr>
              <w:contextualSpacing/>
              <w:jc w:val="both"/>
              <w:rPr>
                <w:ins w:id="213" w:author="Pecho Daniel" w:date="2023-05-09T10:32:00Z"/>
                <w:rFonts w:ascii="Calibri" w:hAnsi="Calibri" w:cs="Arial"/>
                <w:lang w:val="sk-SK"/>
              </w:rPr>
            </w:pPr>
            <w:ins w:id="214" w:author="Pecho Daniel" w:date="2023-05-09T10:32:00Z">
              <w:r>
                <w:rPr>
                  <w:rFonts w:ascii="Calibri" w:hAnsi="Calibri" w:cs="Arial"/>
                  <w:lang w:val="sk-SK"/>
                </w:rPr>
                <w:t>EECO05</w:t>
              </w:r>
            </w:ins>
          </w:p>
        </w:tc>
      </w:tr>
      <w:tr w:rsidR="00EC7455" w:rsidRPr="009951DE" w14:paraId="774354AE" w14:textId="77777777" w:rsidTr="000C0935">
        <w:trPr>
          <w:ins w:id="215" w:author="Pecho Daniel" w:date="2023-05-09T10:32:00Z"/>
        </w:trPr>
        <w:tc>
          <w:tcPr>
            <w:tcW w:w="1730" w:type="pct"/>
            <w:shd w:val="clear" w:color="auto" w:fill="F2F2F2" w:themeFill="background1" w:themeFillShade="F2"/>
          </w:tcPr>
          <w:p w14:paraId="1ADC9D5B" w14:textId="52394248" w:rsidR="00EC7455" w:rsidRPr="00B4330E" w:rsidRDefault="00EC7455" w:rsidP="00EC7455">
            <w:pPr>
              <w:contextualSpacing/>
              <w:jc w:val="both"/>
              <w:rPr>
                <w:ins w:id="216" w:author="Pecho Daniel" w:date="2023-05-09T10:32:00Z"/>
                <w:rFonts w:ascii="Calibri" w:hAnsi="Calibri" w:cs="Arial"/>
                <w:lang w:val="sk-SK"/>
              </w:rPr>
            </w:pPr>
            <w:ins w:id="217" w:author="Pecho Daniel" w:date="2023-05-09T10:32:00Z">
              <w:r w:rsidRPr="00B4330E">
                <w:rPr>
                  <w:rFonts w:ascii="Calibri" w:hAnsi="Calibri" w:cs="Arial"/>
                  <w:lang w:val="sk-SK"/>
                </w:rPr>
                <w:t>Názov</w:t>
              </w:r>
            </w:ins>
          </w:p>
        </w:tc>
        <w:tc>
          <w:tcPr>
            <w:tcW w:w="3270" w:type="pct"/>
          </w:tcPr>
          <w:p w14:paraId="098BFBAA" w14:textId="77777777" w:rsidR="00EC7455" w:rsidRPr="00EC7455" w:rsidRDefault="00EC7455" w:rsidP="00EC7455">
            <w:pPr>
              <w:contextualSpacing/>
              <w:jc w:val="both"/>
              <w:rPr>
                <w:ins w:id="218" w:author="Pecho Daniel" w:date="2023-05-09T10:33:00Z"/>
                <w:rFonts w:ascii="Calibri" w:hAnsi="Calibri" w:cs="Arial"/>
                <w:lang w:val="sk-SK"/>
              </w:rPr>
            </w:pPr>
            <w:ins w:id="219" w:author="Pecho Daniel" w:date="2023-05-09T10:33:00Z">
              <w:r w:rsidRPr="00EC7455">
                <w:rPr>
                  <w:rFonts w:ascii="Calibri" w:hAnsi="Calibri" w:cs="Arial"/>
                  <w:lang w:val="sk-SK"/>
                </w:rPr>
                <w:t>Zamestnané osoby vrátane samostatne zárobkovo činných</w:t>
              </w:r>
            </w:ins>
          </w:p>
          <w:p w14:paraId="1C8D6408" w14:textId="5A426107" w:rsidR="00EC7455" w:rsidRPr="00CE1A5F" w:rsidRDefault="00EC7455" w:rsidP="00EC7455">
            <w:pPr>
              <w:contextualSpacing/>
              <w:jc w:val="both"/>
              <w:rPr>
                <w:ins w:id="220" w:author="Pecho Daniel" w:date="2023-05-09T10:32:00Z"/>
                <w:rFonts w:ascii="Calibri" w:hAnsi="Calibri" w:cs="Arial"/>
                <w:lang w:val="sk-SK"/>
              </w:rPr>
            </w:pPr>
            <w:ins w:id="221" w:author="Pecho Daniel" w:date="2023-05-09T10:33:00Z">
              <w:r w:rsidRPr="00EC7455">
                <w:rPr>
                  <w:rFonts w:ascii="Calibri" w:hAnsi="Calibri" w:cs="Arial"/>
                  <w:lang w:val="sk-SK"/>
                </w:rPr>
                <w:t>osôb</w:t>
              </w:r>
            </w:ins>
          </w:p>
        </w:tc>
      </w:tr>
      <w:tr w:rsidR="00EC7455" w:rsidRPr="009951DE" w14:paraId="6C84C6A1" w14:textId="77777777" w:rsidTr="000C0935">
        <w:trPr>
          <w:ins w:id="222" w:author="Pecho Daniel" w:date="2023-05-09T10:32:00Z"/>
        </w:trPr>
        <w:tc>
          <w:tcPr>
            <w:tcW w:w="1730" w:type="pct"/>
            <w:shd w:val="clear" w:color="auto" w:fill="F2F2F2" w:themeFill="background1" w:themeFillShade="F2"/>
          </w:tcPr>
          <w:p w14:paraId="6D1485E1" w14:textId="79B0ADE0" w:rsidR="00EC7455" w:rsidRPr="00B4330E" w:rsidRDefault="00EC7455" w:rsidP="00EC7455">
            <w:pPr>
              <w:contextualSpacing/>
              <w:jc w:val="both"/>
              <w:rPr>
                <w:ins w:id="223" w:author="Pecho Daniel" w:date="2023-05-09T10:32:00Z"/>
                <w:rFonts w:ascii="Calibri" w:hAnsi="Calibri" w:cs="Arial"/>
                <w:lang w:val="sk-SK"/>
              </w:rPr>
            </w:pPr>
            <w:ins w:id="224" w:author="Pecho Daniel" w:date="2023-05-09T10:32:00Z">
              <w:r w:rsidRPr="00B4330E">
                <w:rPr>
                  <w:rFonts w:ascii="Calibri" w:hAnsi="Calibri" w:cs="Arial"/>
                  <w:lang w:val="sk-SK"/>
                </w:rPr>
                <w:t>Merná jednotka</w:t>
              </w:r>
            </w:ins>
          </w:p>
        </w:tc>
        <w:tc>
          <w:tcPr>
            <w:tcW w:w="3270" w:type="pct"/>
          </w:tcPr>
          <w:p w14:paraId="4760ED84" w14:textId="4E5FCB6B" w:rsidR="00EC7455" w:rsidRPr="00CE1A5F" w:rsidRDefault="00EC7455" w:rsidP="00EC7455">
            <w:pPr>
              <w:contextualSpacing/>
              <w:jc w:val="both"/>
              <w:rPr>
                <w:ins w:id="225" w:author="Pecho Daniel" w:date="2023-05-09T10:32:00Z"/>
                <w:rFonts w:ascii="Calibri" w:hAnsi="Calibri" w:cs="Arial"/>
                <w:lang w:val="sk-SK"/>
              </w:rPr>
            </w:pPr>
            <w:ins w:id="226" w:author="Pecho Daniel" w:date="2023-05-09T10:32:00Z">
              <w:r w:rsidRPr="00CE1A5F">
                <w:rPr>
                  <w:rFonts w:ascii="Calibri" w:hAnsi="Calibri" w:cs="Arial"/>
                  <w:lang w:val="sk-SK"/>
                </w:rPr>
                <w:t>osoby</w:t>
              </w:r>
            </w:ins>
          </w:p>
        </w:tc>
      </w:tr>
      <w:tr w:rsidR="00EC7455" w:rsidRPr="009951DE" w14:paraId="291DF99B" w14:textId="77777777" w:rsidTr="000C0935">
        <w:trPr>
          <w:ins w:id="227" w:author="Pecho Daniel" w:date="2023-05-09T10:32:00Z"/>
        </w:trPr>
        <w:tc>
          <w:tcPr>
            <w:tcW w:w="1730" w:type="pct"/>
            <w:shd w:val="clear" w:color="auto" w:fill="F2F2F2" w:themeFill="background1" w:themeFillShade="F2"/>
          </w:tcPr>
          <w:p w14:paraId="3CC4FAFC" w14:textId="0A0B75E5" w:rsidR="00EC7455" w:rsidRPr="00B4330E" w:rsidRDefault="00EC7455" w:rsidP="00EC7455">
            <w:pPr>
              <w:contextualSpacing/>
              <w:jc w:val="both"/>
              <w:rPr>
                <w:ins w:id="228" w:author="Pecho Daniel" w:date="2023-05-09T10:32:00Z"/>
                <w:rFonts w:ascii="Calibri" w:hAnsi="Calibri" w:cs="Arial"/>
                <w:lang w:val="sk-SK"/>
              </w:rPr>
            </w:pPr>
            <w:ins w:id="229" w:author="Pecho Daniel" w:date="2023-05-09T10:32:00Z">
              <w:r w:rsidRPr="00B4330E">
                <w:rPr>
                  <w:rFonts w:ascii="Calibri" w:hAnsi="Calibri" w:cs="Arial"/>
                  <w:lang w:val="sk-SK"/>
                </w:rPr>
                <w:t>Celková cieľová hodnota</w:t>
              </w:r>
            </w:ins>
          </w:p>
        </w:tc>
        <w:tc>
          <w:tcPr>
            <w:tcW w:w="3270" w:type="pct"/>
          </w:tcPr>
          <w:p w14:paraId="6BDD6FFC" w14:textId="0C39C2C5" w:rsidR="00EC7455" w:rsidRPr="00CE1A5F" w:rsidRDefault="00EC7455" w:rsidP="00EC7455">
            <w:pPr>
              <w:contextualSpacing/>
              <w:jc w:val="both"/>
              <w:rPr>
                <w:ins w:id="230" w:author="Pecho Daniel" w:date="2023-05-09T10:32:00Z"/>
                <w:rFonts w:ascii="Calibri" w:hAnsi="Calibri" w:cs="Arial"/>
                <w:lang w:val="sk-SK"/>
              </w:rPr>
            </w:pPr>
            <w:ins w:id="231" w:author="Pecho Daniel" w:date="2023-05-09T10:35:00Z">
              <w:r>
                <w:rPr>
                  <w:rFonts w:ascii="Calibri" w:hAnsi="Calibri" w:cs="Arial"/>
                  <w:lang w:val="sk-SK"/>
                </w:rPr>
                <w:t>485 MRR / 15 VRR</w:t>
              </w:r>
            </w:ins>
          </w:p>
        </w:tc>
      </w:tr>
      <w:tr w:rsidR="00EC7455" w:rsidRPr="009951DE" w14:paraId="2A2DAF91" w14:textId="77777777" w:rsidTr="000C0935">
        <w:trPr>
          <w:ins w:id="232" w:author="Pecho Daniel" w:date="2023-05-09T10:29:00Z"/>
        </w:trPr>
        <w:tc>
          <w:tcPr>
            <w:tcW w:w="1730" w:type="pct"/>
            <w:shd w:val="clear" w:color="auto" w:fill="F2F2F2" w:themeFill="background1" w:themeFillShade="F2"/>
          </w:tcPr>
          <w:p w14:paraId="78A66D27" w14:textId="35B51742" w:rsidR="00EC7455" w:rsidRPr="00B4330E" w:rsidRDefault="00EC7455" w:rsidP="00EC7455">
            <w:pPr>
              <w:contextualSpacing/>
              <w:jc w:val="both"/>
              <w:rPr>
                <w:ins w:id="233" w:author="Pecho Daniel" w:date="2023-05-09T10:29:00Z"/>
                <w:rFonts w:ascii="Calibri" w:hAnsi="Calibri" w:cs="Arial"/>
                <w:lang w:val="sk-SK"/>
              </w:rPr>
            </w:pPr>
            <w:ins w:id="234" w:author="Pecho Daniel" w:date="2023-05-09T10:29:00Z">
              <w:r w:rsidRPr="003B2374">
                <w:rPr>
                  <w:rFonts w:ascii="Calibri" w:hAnsi="Calibri" w:cs="Arial"/>
                  <w:b/>
                  <w:lang w:val="sk-SK"/>
                </w:rPr>
                <w:t>Priorita</w:t>
              </w:r>
            </w:ins>
          </w:p>
        </w:tc>
        <w:tc>
          <w:tcPr>
            <w:tcW w:w="3270" w:type="pct"/>
          </w:tcPr>
          <w:p w14:paraId="23B67831" w14:textId="7F4A00AF" w:rsidR="00EC7455" w:rsidRPr="003B2374" w:rsidRDefault="00EC7455" w:rsidP="00EC7455">
            <w:pPr>
              <w:contextualSpacing/>
              <w:jc w:val="both"/>
              <w:rPr>
                <w:ins w:id="235" w:author="Pecho Daniel" w:date="2023-05-09T10:29:00Z"/>
                <w:rFonts w:ascii="Calibri" w:hAnsi="Calibri" w:cs="Calibri"/>
                <w:color w:val="000000"/>
              </w:rPr>
            </w:pPr>
            <w:ins w:id="236" w:author="Pecho Daniel" w:date="2023-05-09T10:29:00Z">
              <w:r w:rsidRPr="003B2374">
                <w:rPr>
                  <w:rFonts w:ascii="Calibri" w:hAnsi="Calibri" w:cs="Calibri"/>
                  <w:b/>
                  <w:color w:val="000000"/>
                </w:rPr>
                <w:t>4P4</w:t>
              </w:r>
            </w:ins>
          </w:p>
        </w:tc>
      </w:tr>
      <w:tr w:rsidR="00EC7455" w:rsidRPr="009951DE" w14:paraId="7D9C429E" w14:textId="77777777" w:rsidTr="000C0935">
        <w:trPr>
          <w:ins w:id="237" w:author="Pecho Daniel" w:date="2023-05-09T10:29:00Z"/>
        </w:trPr>
        <w:tc>
          <w:tcPr>
            <w:tcW w:w="1730" w:type="pct"/>
            <w:shd w:val="clear" w:color="auto" w:fill="F2F2F2" w:themeFill="background1" w:themeFillShade="F2"/>
          </w:tcPr>
          <w:p w14:paraId="50491E64" w14:textId="6EB492EB" w:rsidR="00EC7455" w:rsidRPr="003B2374" w:rsidRDefault="00EC7455" w:rsidP="00EC7455">
            <w:pPr>
              <w:contextualSpacing/>
              <w:jc w:val="both"/>
              <w:rPr>
                <w:ins w:id="238" w:author="Pecho Daniel" w:date="2023-05-09T10:29:00Z"/>
                <w:rFonts w:ascii="Calibri" w:hAnsi="Calibri" w:cs="Arial"/>
                <w:b/>
                <w:lang w:val="sk-SK"/>
              </w:rPr>
            </w:pPr>
            <w:ins w:id="239" w:author="Pecho Daniel" w:date="2023-05-09T10:29:00Z">
              <w:r w:rsidRPr="00B4330E">
                <w:rPr>
                  <w:rFonts w:ascii="Calibri" w:hAnsi="Calibri" w:cs="Arial"/>
                  <w:lang w:val="sk-SK"/>
                </w:rPr>
                <w:t>Kód</w:t>
              </w:r>
            </w:ins>
          </w:p>
        </w:tc>
        <w:tc>
          <w:tcPr>
            <w:tcW w:w="3270" w:type="pct"/>
          </w:tcPr>
          <w:p w14:paraId="201FC383" w14:textId="20753463" w:rsidR="00EC7455" w:rsidRPr="003B2374" w:rsidRDefault="00EC7455" w:rsidP="00EC7455">
            <w:pPr>
              <w:contextualSpacing/>
              <w:jc w:val="both"/>
              <w:rPr>
                <w:ins w:id="240" w:author="Pecho Daniel" w:date="2023-05-09T10:29:00Z"/>
                <w:rFonts w:ascii="Calibri" w:hAnsi="Calibri" w:cs="Calibri"/>
                <w:b/>
                <w:color w:val="000000"/>
              </w:rPr>
            </w:pPr>
            <w:ins w:id="241" w:author="Pecho Daniel" w:date="2023-05-09T10:29:00Z">
              <w:r>
                <w:rPr>
                  <w:rFonts w:ascii="Calibri" w:hAnsi="Calibri" w:cs="Arial"/>
                  <w:lang w:val="sk-SK"/>
                </w:rPr>
                <w:t>EECO07</w:t>
              </w:r>
            </w:ins>
          </w:p>
        </w:tc>
      </w:tr>
      <w:tr w:rsidR="00EC7455" w:rsidRPr="009951DE" w14:paraId="2B4E75EE" w14:textId="77777777" w:rsidTr="000C0935">
        <w:trPr>
          <w:ins w:id="242" w:author="Pecho Daniel" w:date="2023-05-09T10:29:00Z"/>
        </w:trPr>
        <w:tc>
          <w:tcPr>
            <w:tcW w:w="1730" w:type="pct"/>
            <w:shd w:val="clear" w:color="auto" w:fill="F2F2F2" w:themeFill="background1" w:themeFillShade="F2"/>
          </w:tcPr>
          <w:p w14:paraId="2DAAA1AD" w14:textId="7C0F0752" w:rsidR="00EC7455" w:rsidRPr="00B4330E" w:rsidRDefault="00EC7455" w:rsidP="00EC7455">
            <w:pPr>
              <w:contextualSpacing/>
              <w:jc w:val="both"/>
              <w:rPr>
                <w:ins w:id="243" w:author="Pecho Daniel" w:date="2023-05-09T10:29:00Z"/>
                <w:rFonts w:ascii="Calibri" w:hAnsi="Calibri" w:cs="Arial"/>
                <w:lang w:val="sk-SK"/>
              </w:rPr>
            </w:pPr>
            <w:ins w:id="244" w:author="Pecho Daniel" w:date="2023-05-09T10:29:00Z">
              <w:r w:rsidRPr="00B4330E">
                <w:rPr>
                  <w:rFonts w:ascii="Calibri" w:hAnsi="Calibri" w:cs="Arial"/>
                  <w:lang w:val="sk-SK"/>
                </w:rPr>
                <w:t>Názov</w:t>
              </w:r>
            </w:ins>
          </w:p>
        </w:tc>
        <w:tc>
          <w:tcPr>
            <w:tcW w:w="3270" w:type="pct"/>
          </w:tcPr>
          <w:p w14:paraId="06093BF9" w14:textId="6798C927" w:rsidR="00EC7455" w:rsidRDefault="00EC7455" w:rsidP="00EC7455">
            <w:pPr>
              <w:contextualSpacing/>
              <w:jc w:val="both"/>
              <w:rPr>
                <w:ins w:id="245" w:author="Pecho Daniel" w:date="2023-05-09T10:29:00Z"/>
                <w:rFonts w:ascii="Calibri" w:hAnsi="Calibri" w:cs="Arial"/>
                <w:lang w:val="sk-SK"/>
              </w:rPr>
            </w:pPr>
            <w:ins w:id="246" w:author="Pecho Daniel" w:date="2023-05-09T10:29:00Z">
              <w:r w:rsidRPr="003B2374">
                <w:rPr>
                  <w:rFonts w:ascii="Calibri" w:hAnsi="Calibri" w:cs="Arial"/>
                  <w:lang w:val="sk-SK"/>
                </w:rPr>
                <w:t>Mladí ľudia vo veku medzi 18 a 29 rokov</w:t>
              </w:r>
            </w:ins>
          </w:p>
        </w:tc>
      </w:tr>
      <w:tr w:rsidR="00EC7455" w:rsidRPr="009951DE" w14:paraId="1C6B384F" w14:textId="77777777" w:rsidTr="000C0935">
        <w:trPr>
          <w:ins w:id="247" w:author="Pecho Daniel" w:date="2023-05-09T10:29:00Z"/>
        </w:trPr>
        <w:tc>
          <w:tcPr>
            <w:tcW w:w="1730" w:type="pct"/>
            <w:shd w:val="clear" w:color="auto" w:fill="F2F2F2" w:themeFill="background1" w:themeFillShade="F2"/>
          </w:tcPr>
          <w:p w14:paraId="1D16BE6B" w14:textId="585BDF8D" w:rsidR="00EC7455" w:rsidRPr="00B4330E" w:rsidRDefault="00EC7455" w:rsidP="00EC7455">
            <w:pPr>
              <w:contextualSpacing/>
              <w:jc w:val="both"/>
              <w:rPr>
                <w:ins w:id="248" w:author="Pecho Daniel" w:date="2023-05-09T10:29:00Z"/>
                <w:rFonts w:ascii="Calibri" w:hAnsi="Calibri" w:cs="Arial"/>
                <w:lang w:val="sk-SK"/>
              </w:rPr>
            </w:pPr>
            <w:ins w:id="249" w:author="Pecho Daniel" w:date="2023-05-09T10:29:00Z">
              <w:r w:rsidRPr="00B4330E">
                <w:rPr>
                  <w:rFonts w:ascii="Calibri" w:hAnsi="Calibri" w:cs="Arial"/>
                  <w:lang w:val="sk-SK"/>
                </w:rPr>
                <w:t>Merná jednotka</w:t>
              </w:r>
            </w:ins>
          </w:p>
        </w:tc>
        <w:tc>
          <w:tcPr>
            <w:tcW w:w="3270" w:type="pct"/>
          </w:tcPr>
          <w:p w14:paraId="0C93C7F8" w14:textId="579C0E8B" w:rsidR="00EC7455" w:rsidRPr="003B2374" w:rsidRDefault="00EC7455" w:rsidP="00EC7455">
            <w:pPr>
              <w:contextualSpacing/>
              <w:jc w:val="both"/>
              <w:rPr>
                <w:ins w:id="250" w:author="Pecho Daniel" w:date="2023-05-09T10:29:00Z"/>
                <w:rFonts w:ascii="Calibri" w:hAnsi="Calibri" w:cs="Arial"/>
                <w:lang w:val="sk-SK"/>
              </w:rPr>
            </w:pPr>
            <w:ins w:id="251" w:author="Pecho Daniel" w:date="2023-05-09T10:29:00Z">
              <w:r>
                <w:rPr>
                  <w:rFonts w:ascii="Calibri" w:hAnsi="Calibri" w:cs="Arial"/>
                  <w:lang w:val="sk-SK"/>
                </w:rPr>
                <w:t>Osoby</w:t>
              </w:r>
            </w:ins>
          </w:p>
        </w:tc>
      </w:tr>
      <w:tr w:rsidR="00EC7455" w:rsidRPr="009951DE" w14:paraId="7E1B693B" w14:textId="77777777" w:rsidTr="000C0935">
        <w:trPr>
          <w:ins w:id="252" w:author="Pecho Daniel" w:date="2023-05-09T10:29:00Z"/>
        </w:trPr>
        <w:tc>
          <w:tcPr>
            <w:tcW w:w="1730" w:type="pct"/>
            <w:shd w:val="clear" w:color="auto" w:fill="F2F2F2" w:themeFill="background1" w:themeFillShade="F2"/>
          </w:tcPr>
          <w:p w14:paraId="677A9E85" w14:textId="7CA0F9C9" w:rsidR="00EC7455" w:rsidRPr="00B4330E" w:rsidRDefault="00EC7455" w:rsidP="00EC7455">
            <w:pPr>
              <w:contextualSpacing/>
              <w:jc w:val="both"/>
              <w:rPr>
                <w:ins w:id="253" w:author="Pecho Daniel" w:date="2023-05-09T10:29:00Z"/>
                <w:rFonts w:ascii="Calibri" w:hAnsi="Calibri" w:cs="Arial"/>
                <w:lang w:val="sk-SK"/>
              </w:rPr>
            </w:pPr>
            <w:ins w:id="254" w:author="Pecho Daniel" w:date="2023-05-09T10:29:00Z">
              <w:r w:rsidRPr="00B4330E">
                <w:rPr>
                  <w:rFonts w:ascii="Calibri" w:hAnsi="Calibri" w:cs="Arial"/>
                  <w:lang w:val="sk-SK"/>
                </w:rPr>
                <w:lastRenderedPageBreak/>
                <w:t>Celková cieľová hodnota</w:t>
              </w:r>
            </w:ins>
          </w:p>
        </w:tc>
        <w:tc>
          <w:tcPr>
            <w:tcW w:w="3270" w:type="pct"/>
          </w:tcPr>
          <w:p w14:paraId="66203EF0" w14:textId="438C71E4" w:rsidR="00EC7455" w:rsidRPr="00EC7455" w:rsidRDefault="00EC7455" w:rsidP="00EC7455">
            <w:pPr>
              <w:jc w:val="both"/>
              <w:rPr>
                <w:ins w:id="255" w:author="Pecho Daniel" w:date="2023-05-09T10:29:00Z"/>
                <w:rFonts w:ascii="Calibri" w:eastAsia="Times New Roman" w:hAnsi="Calibri" w:cs="Calibri"/>
                <w:color w:val="000000"/>
              </w:rPr>
            </w:pPr>
            <w:ins w:id="256" w:author="Pecho Daniel" w:date="2023-05-09T10:35:00Z">
              <w:r>
                <w:rPr>
                  <w:rFonts w:ascii="Calibri" w:hAnsi="Calibri" w:cs="Calibri"/>
                  <w:color w:val="000000"/>
                </w:rPr>
                <w:t xml:space="preserve">40 860 </w:t>
              </w:r>
            </w:ins>
            <w:ins w:id="257" w:author="Pecho Daniel" w:date="2023-05-09T10:36:00Z">
              <w:r>
                <w:rPr>
                  <w:rFonts w:ascii="Calibri" w:hAnsi="Calibri" w:cs="Calibri"/>
                  <w:color w:val="000000"/>
                </w:rPr>
                <w:t>MRR / 1 261 VRR</w:t>
              </w:r>
            </w:ins>
          </w:p>
        </w:tc>
      </w:tr>
      <w:tr w:rsidR="00EC7455" w:rsidRPr="009951DE" w14:paraId="5371B892" w14:textId="77777777" w:rsidTr="000C0935">
        <w:trPr>
          <w:ins w:id="258" w:author="Pecho Daniel" w:date="2023-05-09T10:29:00Z"/>
        </w:trPr>
        <w:tc>
          <w:tcPr>
            <w:tcW w:w="1730" w:type="pct"/>
            <w:shd w:val="clear" w:color="auto" w:fill="F2F2F2" w:themeFill="background1" w:themeFillShade="F2"/>
          </w:tcPr>
          <w:p w14:paraId="48FAE6D8" w14:textId="4CC28BC2" w:rsidR="00EC7455" w:rsidRPr="00B4330E" w:rsidRDefault="00EC7455" w:rsidP="00EC7455">
            <w:pPr>
              <w:contextualSpacing/>
              <w:jc w:val="both"/>
              <w:rPr>
                <w:ins w:id="259" w:author="Pecho Daniel" w:date="2023-05-09T10:29:00Z"/>
                <w:rFonts w:ascii="Calibri" w:hAnsi="Calibri" w:cs="Arial"/>
                <w:lang w:val="sk-SK"/>
              </w:rPr>
            </w:pPr>
            <w:ins w:id="260" w:author="Pecho Daniel" w:date="2023-05-09T10:29:00Z">
              <w:r w:rsidRPr="003B2374">
                <w:rPr>
                  <w:rFonts w:ascii="Calibri" w:hAnsi="Calibri" w:cs="Arial"/>
                  <w:b/>
                  <w:lang w:val="sk-SK"/>
                </w:rPr>
                <w:t>Priorita</w:t>
              </w:r>
            </w:ins>
          </w:p>
        </w:tc>
        <w:tc>
          <w:tcPr>
            <w:tcW w:w="3270" w:type="pct"/>
          </w:tcPr>
          <w:p w14:paraId="5C76C508" w14:textId="5E787FB2" w:rsidR="00EC7455" w:rsidRPr="003B2374" w:rsidRDefault="00EC7455" w:rsidP="00EC7455">
            <w:pPr>
              <w:contextualSpacing/>
              <w:jc w:val="both"/>
              <w:rPr>
                <w:ins w:id="261" w:author="Pecho Daniel" w:date="2023-05-09T10:29:00Z"/>
                <w:rFonts w:ascii="Calibri" w:hAnsi="Calibri" w:cs="Arial"/>
                <w:lang w:val="sk-SK"/>
              </w:rPr>
            </w:pPr>
            <w:ins w:id="262" w:author="Pecho Daniel" w:date="2023-05-09T10:29:00Z">
              <w:r>
                <w:rPr>
                  <w:rFonts w:ascii="Calibri" w:hAnsi="Calibri" w:cs="Calibri"/>
                  <w:b/>
                  <w:color w:val="000000"/>
                </w:rPr>
                <w:t>4P1</w:t>
              </w:r>
            </w:ins>
          </w:p>
        </w:tc>
      </w:tr>
      <w:tr w:rsidR="00EC7455" w:rsidRPr="009951DE" w14:paraId="305BE18C" w14:textId="77777777" w:rsidTr="000C0935">
        <w:trPr>
          <w:ins w:id="263" w:author="Pecho Daniel" w:date="2023-05-09T10:29:00Z"/>
        </w:trPr>
        <w:tc>
          <w:tcPr>
            <w:tcW w:w="1730" w:type="pct"/>
            <w:shd w:val="clear" w:color="auto" w:fill="F2F2F2" w:themeFill="background1" w:themeFillShade="F2"/>
          </w:tcPr>
          <w:p w14:paraId="0336D357" w14:textId="4FE8942C" w:rsidR="00EC7455" w:rsidRPr="003B2374" w:rsidRDefault="00EC7455" w:rsidP="00EC7455">
            <w:pPr>
              <w:contextualSpacing/>
              <w:jc w:val="both"/>
              <w:rPr>
                <w:ins w:id="264" w:author="Pecho Daniel" w:date="2023-05-09T10:29:00Z"/>
                <w:rFonts w:ascii="Calibri" w:hAnsi="Calibri" w:cs="Arial"/>
                <w:b/>
                <w:lang w:val="sk-SK"/>
              </w:rPr>
            </w:pPr>
            <w:ins w:id="265" w:author="Pecho Daniel" w:date="2023-05-09T10:29:00Z">
              <w:r w:rsidRPr="00B4330E">
                <w:rPr>
                  <w:rFonts w:ascii="Calibri" w:hAnsi="Calibri" w:cs="Arial"/>
                  <w:lang w:val="sk-SK"/>
                </w:rPr>
                <w:t>Kód</w:t>
              </w:r>
            </w:ins>
          </w:p>
        </w:tc>
        <w:tc>
          <w:tcPr>
            <w:tcW w:w="3270" w:type="pct"/>
          </w:tcPr>
          <w:p w14:paraId="69565731" w14:textId="28892D6F" w:rsidR="00EC7455" w:rsidRDefault="00EC7455" w:rsidP="00EC7455">
            <w:pPr>
              <w:contextualSpacing/>
              <w:jc w:val="both"/>
              <w:rPr>
                <w:ins w:id="266" w:author="Pecho Daniel" w:date="2023-05-09T10:29:00Z"/>
                <w:rFonts w:ascii="Calibri" w:hAnsi="Calibri" w:cs="Calibri"/>
                <w:b/>
                <w:color w:val="000000"/>
              </w:rPr>
            </w:pPr>
            <w:ins w:id="267" w:author="Pecho Daniel" w:date="2023-05-09T10:29:00Z">
              <w:r>
                <w:rPr>
                  <w:rFonts w:ascii="Calibri" w:hAnsi="Calibri" w:cs="Arial"/>
                  <w:lang w:val="sk-SK"/>
                </w:rPr>
                <w:t>EECO08</w:t>
              </w:r>
            </w:ins>
          </w:p>
        </w:tc>
      </w:tr>
      <w:tr w:rsidR="00EC7455" w:rsidRPr="009951DE" w14:paraId="239677D3" w14:textId="77777777" w:rsidTr="000C0935">
        <w:trPr>
          <w:ins w:id="268" w:author="Pecho Daniel" w:date="2023-05-09T10:29:00Z"/>
        </w:trPr>
        <w:tc>
          <w:tcPr>
            <w:tcW w:w="1730" w:type="pct"/>
            <w:shd w:val="clear" w:color="auto" w:fill="F2F2F2" w:themeFill="background1" w:themeFillShade="F2"/>
          </w:tcPr>
          <w:p w14:paraId="226E0A03" w14:textId="5E7FA8B3" w:rsidR="00EC7455" w:rsidRPr="00B4330E" w:rsidRDefault="00EC7455" w:rsidP="00EC7455">
            <w:pPr>
              <w:contextualSpacing/>
              <w:jc w:val="both"/>
              <w:rPr>
                <w:ins w:id="269" w:author="Pecho Daniel" w:date="2023-05-09T10:29:00Z"/>
                <w:rFonts w:ascii="Calibri" w:hAnsi="Calibri" w:cs="Arial"/>
                <w:lang w:val="sk-SK"/>
              </w:rPr>
            </w:pPr>
            <w:ins w:id="270" w:author="Pecho Daniel" w:date="2023-05-09T10:29:00Z">
              <w:r w:rsidRPr="00B4330E">
                <w:rPr>
                  <w:rFonts w:ascii="Calibri" w:hAnsi="Calibri" w:cs="Arial"/>
                  <w:lang w:val="sk-SK"/>
                </w:rPr>
                <w:t>Názov</w:t>
              </w:r>
            </w:ins>
          </w:p>
        </w:tc>
        <w:tc>
          <w:tcPr>
            <w:tcW w:w="3270" w:type="pct"/>
          </w:tcPr>
          <w:p w14:paraId="7282EBA1" w14:textId="6277CD11" w:rsidR="00EC7455" w:rsidRDefault="00EC7455" w:rsidP="00EC7455">
            <w:pPr>
              <w:contextualSpacing/>
              <w:jc w:val="both"/>
              <w:rPr>
                <w:ins w:id="271" w:author="Pecho Daniel" w:date="2023-05-09T10:29:00Z"/>
                <w:rFonts w:ascii="Calibri" w:hAnsi="Calibri" w:cs="Arial"/>
                <w:lang w:val="sk-SK"/>
              </w:rPr>
            </w:pPr>
            <w:ins w:id="272" w:author="Pecho Daniel" w:date="2023-05-09T10:29:00Z">
              <w:r w:rsidRPr="00CE1A5F">
                <w:rPr>
                  <w:rFonts w:ascii="Calibri" w:hAnsi="Calibri" w:cs="Arial"/>
                  <w:lang w:val="sk-SK"/>
                </w:rPr>
                <w:t>Účastníci vo veku nad 54 rokov</w:t>
              </w:r>
            </w:ins>
          </w:p>
        </w:tc>
      </w:tr>
      <w:tr w:rsidR="00EC7455" w:rsidRPr="009951DE" w14:paraId="14EEB942" w14:textId="77777777" w:rsidTr="000C0935">
        <w:trPr>
          <w:ins w:id="273" w:author="Pecho Daniel" w:date="2023-05-09T10:29:00Z"/>
        </w:trPr>
        <w:tc>
          <w:tcPr>
            <w:tcW w:w="1730" w:type="pct"/>
            <w:shd w:val="clear" w:color="auto" w:fill="F2F2F2" w:themeFill="background1" w:themeFillShade="F2"/>
          </w:tcPr>
          <w:p w14:paraId="6C14656D" w14:textId="2545CD94" w:rsidR="00EC7455" w:rsidRPr="00B4330E" w:rsidRDefault="00EC7455" w:rsidP="00EC7455">
            <w:pPr>
              <w:contextualSpacing/>
              <w:jc w:val="both"/>
              <w:rPr>
                <w:ins w:id="274" w:author="Pecho Daniel" w:date="2023-05-09T10:29:00Z"/>
                <w:rFonts w:ascii="Calibri" w:hAnsi="Calibri" w:cs="Arial"/>
                <w:lang w:val="sk-SK"/>
              </w:rPr>
            </w:pPr>
            <w:ins w:id="275" w:author="Pecho Daniel" w:date="2023-05-09T10:29:00Z">
              <w:r w:rsidRPr="00B4330E">
                <w:rPr>
                  <w:rFonts w:ascii="Calibri" w:hAnsi="Calibri" w:cs="Arial"/>
                  <w:lang w:val="sk-SK"/>
                </w:rPr>
                <w:t>Merná jednotka</w:t>
              </w:r>
            </w:ins>
          </w:p>
        </w:tc>
        <w:tc>
          <w:tcPr>
            <w:tcW w:w="3270" w:type="pct"/>
          </w:tcPr>
          <w:p w14:paraId="65840633" w14:textId="01EC6DE0" w:rsidR="00EC7455" w:rsidRPr="00CE1A5F" w:rsidRDefault="00EC7455" w:rsidP="00EC7455">
            <w:pPr>
              <w:contextualSpacing/>
              <w:jc w:val="both"/>
              <w:rPr>
                <w:ins w:id="276" w:author="Pecho Daniel" w:date="2023-05-09T10:29:00Z"/>
                <w:rFonts w:ascii="Calibri" w:hAnsi="Calibri" w:cs="Arial"/>
                <w:lang w:val="sk-SK"/>
              </w:rPr>
            </w:pPr>
            <w:ins w:id="277" w:author="Pecho Daniel" w:date="2023-05-09T10:29:00Z">
              <w:r>
                <w:rPr>
                  <w:rFonts w:ascii="Calibri" w:hAnsi="Calibri" w:cs="Arial"/>
                  <w:lang w:val="sk-SK"/>
                </w:rPr>
                <w:t>osoby</w:t>
              </w:r>
            </w:ins>
          </w:p>
        </w:tc>
      </w:tr>
      <w:tr w:rsidR="00EC7455" w:rsidRPr="009951DE" w14:paraId="22AE7E54" w14:textId="77777777" w:rsidTr="000C0935">
        <w:trPr>
          <w:ins w:id="278" w:author="Pecho Daniel" w:date="2023-05-09T10:29:00Z"/>
        </w:trPr>
        <w:tc>
          <w:tcPr>
            <w:tcW w:w="1730" w:type="pct"/>
            <w:shd w:val="clear" w:color="auto" w:fill="F2F2F2" w:themeFill="background1" w:themeFillShade="F2"/>
          </w:tcPr>
          <w:p w14:paraId="2F7F9AF1" w14:textId="1B310F05" w:rsidR="00EC7455" w:rsidRPr="00B4330E" w:rsidRDefault="00EC7455" w:rsidP="00EC7455">
            <w:pPr>
              <w:contextualSpacing/>
              <w:jc w:val="both"/>
              <w:rPr>
                <w:ins w:id="279" w:author="Pecho Daniel" w:date="2023-05-09T10:29:00Z"/>
                <w:rFonts w:ascii="Calibri" w:hAnsi="Calibri" w:cs="Arial"/>
                <w:lang w:val="sk-SK"/>
              </w:rPr>
            </w:pPr>
            <w:ins w:id="280" w:author="Pecho Daniel" w:date="2023-05-09T10:29:00Z">
              <w:r w:rsidRPr="00B4330E">
                <w:rPr>
                  <w:rFonts w:ascii="Calibri" w:hAnsi="Calibri" w:cs="Arial"/>
                  <w:lang w:val="sk-SK"/>
                </w:rPr>
                <w:t>Celková cieľová hodnota</w:t>
              </w:r>
            </w:ins>
          </w:p>
        </w:tc>
        <w:tc>
          <w:tcPr>
            <w:tcW w:w="3270" w:type="pct"/>
          </w:tcPr>
          <w:p w14:paraId="4D67D04A" w14:textId="03953D10" w:rsidR="00EC7455" w:rsidRPr="00EC7455" w:rsidRDefault="00EC7455" w:rsidP="00EC7455">
            <w:pPr>
              <w:jc w:val="both"/>
              <w:rPr>
                <w:ins w:id="281" w:author="Pecho Daniel" w:date="2023-05-09T10:29:00Z"/>
                <w:rFonts w:ascii="Calibri" w:eastAsia="Times New Roman" w:hAnsi="Calibri" w:cs="Calibri"/>
                <w:color w:val="000000"/>
              </w:rPr>
            </w:pPr>
            <w:ins w:id="282" w:author="Pecho Daniel" w:date="2023-05-09T10:36:00Z">
              <w:r>
                <w:rPr>
                  <w:rFonts w:ascii="Calibri" w:hAnsi="Calibri" w:cs="Calibri"/>
                  <w:color w:val="000000"/>
                </w:rPr>
                <w:t>8 568 MRR / 270 VRR</w:t>
              </w:r>
            </w:ins>
          </w:p>
        </w:tc>
      </w:tr>
      <w:tr w:rsidR="00EC7455" w:rsidRPr="009951DE" w14:paraId="2784360B" w14:textId="77777777" w:rsidTr="000C0935">
        <w:trPr>
          <w:ins w:id="283" w:author="Pecho Daniel" w:date="2023-05-09T10:29:00Z"/>
        </w:trPr>
        <w:tc>
          <w:tcPr>
            <w:tcW w:w="1730" w:type="pct"/>
            <w:shd w:val="clear" w:color="auto" w:fill="F2F2F2" w:themeFill="background1" w:themeFillShade="F2"/>
          </w:tcPr>
          <w:p w14:paraId="09669F46" w14:textId="161A173F" w:rsidR="00EC7455" w:rsidRPr="00B4330E" w:rsidRDefault="00EC7455" w:rsidP="00EC7455">
            <w:pPr>
              <w:contextualSpacing/>
              <w:jc w:val="both"/>
              <w:rPr>
                <w:ins w:id="284" w:author="Pecho Daniel" w:date="2023-05-09T10:29:00Z"/>
                <w:rFonts w:ascii="Calibri" w:hAnsi="Calibri" w:cs="Arial"/>
                <w:lang w:val="sk-SK"/>
              </w:rPr>
            </w:pPr>
            <w:ins w:id="285" w:author="Pecho Daniel" w:date="2023-05-09T10:29:00Z">
              <w:r w:rsidRPr="003B2374">
                <w:rPr>
                  <w:rFonts w:ascii="Calibri" w:hAnsi="Calibri" w:cs="Arial"/>
                  <w:b/>
                  <w:lang w:val="sk-SK"/>
                </w:rPr>
                <w:t>Priorita</w:t>
              </w:r>
            </w:ins>
          </w:p>
        </w:tc>
        <w:tc>
          <w:tcPr>
            <w:tcW w:w="3270" w:type="pct"/>
          </w:tcPr>
          <w:p w14:paraId="40F8E55F" w14:textId="01FA77CC" w:rsidR="00EC7455" w:rsidRPr="003B2374" w:rsidRDefault="00EC7455" w:rsidP="00EC7455">
            <w:pPr>
              <w:contextualSpacing/>
              <w:jc w:val="both"/>
              <w:rPr>
                <w:ins w:id="286" w:author="Pecho Daniel" w:date="2023-05-09T10:29:00Z"/>
                <w:rFonts w:ascii="Calibri" w:hAnsi="Calibri" w:cs="Arial"/>
                <w:lang w:val="sk-SK"/>
              </w:rPr>
            </w:pPr>
            <w:ins w:id="287" w:author="Pecho Daniel" w:date="2023-05-09T10:29:00Z">
              <w:r>
                <w:rPr>
                  <w:rFonts w:ascii="Calibri" w:hAnsi="Calibri" w:cs="Calibri"/>
                  <w:b/>
                  <w:color w:val="000000"/>
                </w:rPr>
                <w:t>4P1</w:t>
              </w:r>
            </w:ins>
          </w:p>
        </w:tc>
      </w:tr>
      <w:tr w:rsidR="00EC7455" w:rsidRPr="009951DE" w14:paraId="7B7C943D" w14:textId="77777777" w:rsidTr="000C0935">
        <w:trPr>
          <w:ins w:id="288" w:author="Pecho Daniel" w:date="2023-05-09T10:29:00Z"/>
        </w:trPr>
        <w:tc>
          <w:tcPr>
            <w:tcW w:w="1730" w:type="pct"/>
            <w:shd w:val="clear" w:color="auto" w:fill="F2F2F2" w:themeFill="background1" w:themeFillShade="F2"/>
          </w:tcPr>
          <w:p w14:paraId="1C1DD2F0" w14:textId="754FEFED" w:rsidR="00EC7455" w:rsidRPr="003B2374" w:rsidRDefault="00EC7455" w:rsidP="00EC7455">
            <w:pPr>
              <w:contextualSpacing/>
              <w:jc w:val="both"/>
              <w:rPr>
                <w:ins w:id="289" w:author="Pecho Daniel" w:date="2023-05-09T10:29:00Z"/>
                <w:rFonts w:ascii="Calibri" w:hAnsi="Calibri" w:cs="Arial"/>
                <w:b/>
                <w:lang w:val="sk-SK"/>
              </w:rPr>
            </w:pPr>
            <w:ins w:id="290" w:author="Pecho Daniel" w:date="2023-05-09T10:29:00Z">
              <w:r w:rsidRPr="00B4330E">
                <w:rPr>
                  <w:rFonts w:ascii="Calibri" w:hAnsi="Calibri" w:cs="Arial"/>
                  <w:lang w:val="sk-SK"/>
                </w:rPr>
                <w:t>Kód</w:t>
              </w:r>
            </w:ins>
          </w:p>
        </w:tc>
        <w:tc>
          <w:tcPr>
            <w:tcW w:w="3270" w:type="pct"/>
          </w:tcPr>
          <w:p w14:paraId="3F31FB25" w14:textId="16B45C66" w:rsidR="00EC7455" w:rsidRDefault="00EC7455" w:rsidP="00EC7455">
            <w:pPr>
              <w:contextualSpacing/>
              <w:jc w:val="both"/>
              <w:rPr>
                <w:ins w:id="291" w:author="Pecho Daniel" w:date="2023-05-09T10:29:00Z"/>
                <w:rFonts w:ascii="Calibri" w:hAnsi="Calibri" w:cs="Calibri"/>
                <w:b/>
                <w:color w:val="000000"/>
              </w:rPr>
            </w:pPr>
            <w:ins w:id="292" w:author="Pecho Daniel" w:date="2023-05-09T10:29:00Z">
              <w:r>
                <w:rPr>
                  <w:rFonts w:ascii="Calibri" w:hAnsi="Calibri" w:cs="Arial"/>
                  <w:lang w:val="sk-SK"/>
                </w:rPr>
                <w:t>EECO09</w:t>
              </w:r>
            </w:ins>
          </w:p>
        </w:tc>
      </w:tr>
      <w:tr w:rsidR="00EC7455" w:rsidRPr="009951DE" w14:paraId="778DF04B" w14:textId="77777777" w:rsidTr="000C0935">
        <w:trPr>
          <w:ins w:id="293" w:author="Pecho Daniel" w:date="2023-05-09T10:29:00Z"/>
        </w:trPr>
        <w:tc>
          <w:tcPr>
            <w:tcW w:w="1730" w:type="pct"/>
            <w:shd w:val="clear" w:color="auto" w:fill="F2F2F2" w:themeFill="background1" w:themeFillShade="F2"/>
          </w:tcPr>
          <w:p w14:paraId="0AE9CFC9" w14:textId="1B486C2D" w:rsidR="00EC7455" w:rsidRPr="00B4330E" w:rsidRDefault="00EC7455" w:rsidP="00EC7455">
            <w:pPr>
              <w:contextualSpacing/>
              <w:jc w:val="both"/>
              <w:rPr>
                <w:ins w:id="294" w:author="Pecho Daniel" w:date="2023-05-09T10:29:00Z"/>
                <w:rFonts w:ascii="Calibri" w:hAnsi="Calibri" w:cs="Arial"/>
                <w:lang w:val="sk-SK"/>
              </w:rPr>
            </w:pPr>
            <w:ins w:id="295" w:author="Pecho Daniel" w:date="2023-05-09T10:29:00Z">
              <w:r w:rsidRPr="00B4330E">
                <w:rPr>
                  <w:rFonts w:ascii="Calibri" w:hAnsi="Calibri" w:cs="Arial"/>
                  <w:lang w:val="sk-SK"/>
                </w:rPr>
                <w:t>Názov</w:t>
              </w:r>
            </w:ins>
          </w:p>
        </w:tc>
        <w:tc>
          <w:tcPr>
            <w:tcW w:w="3270" w:type="pct"/>
          </w:tcPr>
          <w:p w14:paraId="446AC8CC" w14:textId="77777777" w:rsidR="00EC7455" w:rsidRPr="00CE1A5F" w:rsidRDefault="00EC7455" w:rsidP="00EC7455">
            <w:pPr>
              <w:contextualSpacing/>
              <w:rPr>
                <w:ins w:id="296" w:author="Pecho Daniel" w:date="2023-05-09T10:29:00Z"/>
                <w:rFonts w:ascii="Calibri" w:hAnsi="Calibri" w:cs="Arial"/>
                <w:lang w:val="sk-SK"/>
              </w:rPr>
            </w:pPr>
            <w:ins w:id="297" w:author="Pecho Daniel" w:date="2023-05-09T10:29:00Z">
              <w:r w:rsidRPr="00CE1A5F">
                <w:rPr>
                  <w:rFonts w:ascii="Calibri" w:hAnsi="Calibri" w:cs="Arial"/>
                  <w:lang w:val="sk-SK"/>
                </w:rPr>
                <w:t>Účastníci s nižším sekundárnym vzdelaním alebo s nižším</w:t>
              </w:r>
            </w:ins>
          </w:p>
          <w:p w14:paraId="46D514DB" w14:textId="4FA61AC4" w:rsidR="00EC7455" w:rsidRDefault="00EC7455" w:rsidP="00EC7455">
            <w:pPr>
              <w:contextualSpacing/>
              <w:jc w:val="both"/>
              <w:rPr>
                <w:ins w:id="298" w:author="Pecho Daniel" w:date="2023-05-09T10:29:00Z"/>
                <w:rFonts w:ascii="Calibri" w:hAnsi="Calibri" w:cs="Arial"/>
                <w:lang w:val="sk-SK"/>
              </w:rPr>
            </w:pPr>
            <w:ins w:id="299" w:author="Pecho Daniel" w:date="2023-05-09T10:29:00Z">
              <w:r w:rsidRPr="00CE1A5F">
                <w:rPr>
                  <w:rFonts w:ascii="Calibri" w:hAnsi="Calibri" w:cs="Arial"/>
                  <w:lang w:val="sk-SK"/>
                </w:rPr>
                <w:t>vzdelaním</w:t>
              </w:r>
            </w:ins>
          </w:p>
        </w:tc>
      </w:tr>
      <w:tr w:rsidR="00EC7455" w:rsidRPr="009951DE" w14:paraId="0F46A975" w14:textId="77777777" w:rsidTr="000C0935">
        <w:trPr>
          <w:ins w:id="300" w:author="Pecho Daniel" w:date="2023-05-09T10:29:00Z"/>
        </w:trPr>
        <w:tc>
          <w:tcPr>
            <w:tcW w:w="1730" w:type="pct"/>
            <w:shd w:val="clear" w:color="auto" w:fill="F2F2F2" w:themeFill="background1" w:themeFillShade="F2"/>
          </w:tcPr>
          <w:p w14:paraId="256AF9CD" w14:textId="24DFB909" w:rsidR="00EC7455" w:rsidRPr="00B4330E" w:rsidRDefault="00EC7455" w:rsidP="00EC7455">
            <w:pPr>
              <w:contextualSpacing/>
              <w:jc w:val="both"/>
              <w:rPr>
                <w:ins w:id="301" w:author="Pecho Daniel" w:date="2023-05-09T10:29:00Z"/>
                <w:rFonts w:ascii="Calibri" w:hAnsi="Calibri" w:cs="Arial"/>
                <w:lang w:val="sk-SK"/>
              </w:rPr>
            </w:pPr>
            <w:ins w:id="302" w:author="Pecho Daniel" w:date="2023-05-09T10:29:00Z">
              <w:r w:rsidRPr="00B4330E">
                <w:rPr>
                  <w:rFonts w:ascii="Calibri" w:hAnsi="Calibri" w:cs="Arial"/>
                  <w:lang w:val="sk-SK"/>
                </w:rPr>
                <w:t>Merná jednotka</w:t>
              </w:r>
            </w:ins>
          </w:p>
        </w:tc>
        <w:tc>
          <w:tcPr>
            <w:tcW w:w="3270" w:type="pct"/>
          </w:tcPr>
          <w:p w14:paraId="13FDEBAB" w14:textId="35CA4558" w:rsidR="00EC7455" w:rsidRPr="00CE1A5F" w:rsidRDefault="00EC7455" w:rsidP="00EC7455">
            <w:pPr>
              <w:contextualSpacing/>
              <w:rPr>
                <w:ins w:id="303" w:author="Pecho Daniel" w:date="2023-05-09T10:29:00Z"/>
                <w:rFonts w:ascii="Calibri" w:hAnsi="Calibri" w:cs="Arial"/>
                <w:lang w:val="sk-SK"/>
              </w:rPr>
            </w:pPr>
            <w:ins w:id="304" w:author="Pecho Daniel" w:date="2023-05-09T10:29:00Z">
              <w:r>
                <w:rPr>
                  <w:rFonts w:ascii="Calibri" w:hAnsi="Calibri" w:cs="Arial"/>
                  <w:lang w:val="sk-SK"/>
                </w:rPr>
                <w:t>osoby</w:t>
              </w:r>
            </w:ins>
          </w:p>
        </w:tc>
      </w:tr>
      <w:tr w:rsidR="00EC7455" w:rsidRPr="009951DE" w14:paraId="73E1A256" w14:textId="77777777" w:rsidTr="000C0935">
        <w:trPr>
          <w:ins w:id="305" w:author="Pecho Daniel" w:date="2023-05-09T10:29:00Z"/>
        </w:trPr>
        <w:tc>
          <w:tcPr>
            <w:tcW w:w="1730" w:type="pct"/>
            <w:shd w:val="clear" w:color="auto" w:fill="F2F2F2" w:themeFill="background1" w:themeFillShade="F2"/>
          </w:tcPr>
          <w:p w14:paraId="2939C611" w14:textId="321DAB50" w:rsidR="00EC7455" w:rsidRPr="00B4330E" w:rsidRDefault="00EC7455" w:rsidP="00EC7455">
            <w:pPr>
              <w:contextualSpacing/>
              <w:jc w:val="both"/>
              <w:rPr>
                <w:ins w:id="306" w:author="Pecho Daniel" w:date="2023-05-09T10:29:00Z"/>
                <w:rFonts w:ascii="Calibri" w:hAnsi="Calibri" w:cs="Arial"/>
                <w:lang w:val="sk-SK"/>
              </w:rPr>
            </w:pPr>
            <w:ins w:id="307" w:author="Pecho Daniel" w:date="2023-05-09T10:29:00Z">
              <w:r w:rsidRPr="00B4330E">
                <w:rPr>
                  <w:rFonts w:ascii="Calibri" w:hAnsi="Calibri" w:cs="Arial"/>
                  <w:lang w:val="sk-SK"/>
                </w:rPr>
                <w:t>Celková cieľová hodnota</w:t>
              </w:r>
            </w:ins>
          </w:p>
        </w:tc>
        <w:tc>
          <w:tcPr>
            <w:tcW w:w="3270" w:type="pct"/>
          </w:tcPr>
          <w:p w14:paraId="28703658" w14:textId="0FEB4781" w:rsidR="00EC7455" w:rsidRDefault="00EC7455" w:rsidP="00EC7455">
            <w:pPr>
              <w:contextualSpacing/>
              <w:rPr>
                <w:ins w:id="308" w:author="Pecho Daniel" w:date="2023-05-09T10:29:00Z"/>
                <w:rFonts w:ascii="Calibri" w:hAnsi="Calibri" w:cs="Arial"/>
                <w:lang w:val="sk-SK"/>
              </w:rPr>
            </w:pPr>
            <w:ins w:id="309" w:author="Pecho Daniel" w:date="2023-05-09T10:36:00Z">
              <w:r w:rsidRPr="00EC7455">
                <w:rPr>
                  <w:rFonts w:ascii="Calibri" w:hAnsi="Calibri" w:cs="Arial"/>
                  <w:lang w:val="sk-SK"/>
                </w:rPr>
                <w:t>8</w:t>
              </w:r>
              <w:r>
                <w:rPr>
                  <w:rFonts w:ascii="Calibri" w:hAnsi="Calibri" w:cs="Arial"/>
                  <w:lang w:val="sk-SK"/>
                </w:rPr>
                <w:t> </w:t>
              </w:r>
              <w:r w:rsidRPr="00EC7455">
                <w:rPr>
                  <w:rFonts w:ascii="Calibri" w:hAnsi="Calibri" w:cs="Arial"/>
                  <w:lang w:val="sk-SK"/>
                </w:rPr>
                <w:t>326</w:t>
              </w:r>
              <w:r>
                <w:rPr>
                  <w:rFonts w:ascii="Calibri" w:hAnsi="Calibri" w:cs="Arial"/>
                  <w:lang w:val="sk-SK"/>
                </w:rPr>
                <w:t xml:space="preserve"> MRR / 262 VRR</w:t>
              </w:r>
            </w:ins>
          </w:p>
        </w:tc>
      </w:tr>
      <w:tr w:rsidR="00EC7455" w:rsidRPr="009951DE" w14:paraId="5BF02FCC" w14:textId="77777777" w:rsidTr="000C0935">
        <w:trPr>
          <w:ins w:id="310" w:author="Pecho Daniel" w:date="2023-05-09T10:29:00Z"/>
        </w:trPr>
        <w:tc>
          <w:tcPr>
            <w:tcW w:w="1730" w:type="pct"/>
            <w:shd w:val="clear" w:color="auto" w:fill="F2F2F2" w:themeFill="background1" w:themeFillShade="F2"/>
          </w:tcPr>
          <w:p w14:paraId="58558FBF" w14:textId="28667EBA" w:rsidR="00EC7455" w:rsidRPr="00B4330E" w:rsidRDefault="00EC7455" w:rsidP="00EC7455">
            <w:pPr>
              <w:contextualSpacing/>
              <w:jc w:val="both"/>
              <w:rPr>
                <w:ins w:id="311" w:author="Pecho Daniel" w:date="2023-05-09T10:29:00Z"/>
                <w:rFonts w:ascii="Calibri" w:hAnsi="Calibri" w:cs="Arial"/>
                <w:lang w:val="sk-SK"/>
              </w:rPr>
            </w:pPr>
            <w:ins w:id="312" w:author="Pecho Daniel" w:date="2023-05-09T10:29:00Z">
              <w:r w:rsidRPr="003B2374">
                <w:rPr>
                  <w:rFonts w:ascii="Calibri" w:hAnsi="Calibri" w:cs="Arial"/>
                  <w:b/>
                  <w:lang w:val="sk-SK"/>
                </w:rPr>
                <w:t>Priorita</w:t>
              </w:r>
            </w:ins>
          </w:p>
        </w:tc>
        <w:tc>
          <w:tcPr>
            <w:tcW w:w="3270" w:type="pct"/>
          </w:tcPr>
          <w:p w14:paraId="6578876C" w14:textId="7F186255" w:rsidR="00EC7455" w:rsidRDefault="00EC7455" w:rsidP="00EC7455">
            <w:pPr>
              <w:contextualSpacing/>
              <w:rPr>
                <w:ins w:id="313" w:author="Pecho Daniel" w:date="2023-05-09T10:29:00Z"/>
                <w:rFonts w:ascii="Calibri" w:hAnsi="Calibri" w:cs="Arial"/>
                <w:lang w:val="sk-SK"/>
              </w:rPr>
            </w:pPr>
            <w:ins w:id="314" w:author="Pecho Daniel" w:date="2023-05-09T10:29:00Z">
              <w:r>
                <w:rPr>
                  <w:rFonts w:ascii="Calibri" w:hAnsi="Calibri" w:cs="Calibri"/>
                  <w:b/>
                  <w:color w:val="000000"/>
                </w:rPr>
                <w:t>4P4</w:t>
              </w:r>
            </w:ins>
          </w:p>
        </w:tc>
      </w:tr>
      <w:tr w:rsidR="00EC7455" w:rsidRPr="009951DE" w14:paraId="12943DEC" w14:textId="77777777" w:rsidTr="000C0935">
        <w:trPr>
          <w:ins w:id="315" w:author="Pecho Daniel" w:date="2023-05-09T10:29:00Z"/>
        </w:trPr>
        <w:tc>
          <w:tcPr>
            <w:tcW w:w="1730" w:type="pct"/>
            <w:shd w:val="clear" w:color="auto" w:fill="F2F2F2" w:themeFill="background1" w:themeFillShade="F2"/>
          </w:tcPr>
          <w:p w14:paraId="6518F1B8" w14:textId="5C183C4F" w:rsidR="00EC7455" w:rsidRPr="003B2374" w:rsidRDefault="00EC7455" w:rsidP="00EC7455">
            <w:pPr>
              <w:contextualSpacing/>
              <w:jc w:val="both"/>
              <w:rPr>
                <w:ins w:id="316" w:author="Pecho Daniel" w:date="2023-05-09T10:29:00Z"/>
                <w:rFonts w:ascii="Calibri" w:hAnsi="Calibri" w:cs="Arial"/>
                <w:b/>
                <w:lang w:val="sk-SK"/>
              </w:rPr>
            </w:pPr>
            <w:ins w:id="317" w:author="Pecho Daniel" w:date="2023-05-09T10:29:00Z">
              <w:r w:rsidRPr="00B4330E">
                <w:rPr>
                  <w:rFonts w:ascii="Calibri" w:hAnsi="Calibri" w:cs="Arial"/>
                  <w:lang w:val="sk-SK"/>
                </w:rPr>
                <w:t>Kód</w:t>
              </w:r>
            </w:ins>
          </w:p>
        </w:tc>
        <w:tc>
          <w:tcPr>
            <w:tcW w:w="3270" w:type="pct"/>
          </w:tcPr>
          <w:p w14:paraId="08FDFB09" w14:textId="28CE77AB" w:rsidR="00EC7455" w:rsidRDefault="00EC7455" w:rsidP="00EC7455">
            <w:pPr>
              <w:contextualSpacing/>
              <w:rPr>
                <w:ins w:id="318" w:author="Pecho Daniel" w:date="2023-05-09T10:29:00Z"/>
                <w:rFonts w:ascii="Calibri" w:hAnsi="Calibri" w:cs="Calibri"/>
                <w:b/>
                <w:color w:val="000000"/>
              </w:rPr>
            </w:pPr>
            <w:ins w:id="319" w:author="Pecho Daniel" w:date="2023-05-09T10:29:00Z">
              <w:r>
                <w:rPr>
                  <w:rFonts w:ascii="Calibri" w:hAnsi="Calibri" w:cs="Arial"/>
                  <w:lang w:val="sk-SK"/>
                </w:rPr>
                <w:t>EECO09</w:t>
              </w:r>
            </w:ins>
          </w:p>
        </w:tc>
      </w:tr>
      <w:tr w:rsidR="00EC7455" w:rsidRPr="009951DE" w14:paraId="15D27BB8" w14:textId="77777777" w:rsidTr="000C0935">
        <w:trPr>
          <w:ins w:id="320" w:author="Pecho Daniel" w:date="2023-05-09T10:29:00Z"/>
        </w:trPr>
        <w:tc>
          <w:tcPr>
            <w:tcW w:w="1730" w:type="pct"/>
            <w:shd w:val="clear" w:color="auto" w:fill="F2F2F2" w:themeFill="background1" w:themeFillShade="F2"/>
          </w:tcPr>
          <w:p w14:paraId="3ADF1D1E" w14:textId="46E0F193" w:rsidR="00EC7455" w:rsidRPr="00B4330E" w:rsidRDefault="00EC7455" w:rsidP="00EC7455">
            <w:pPr>
              <w:contextualSpacing/>
              <w:jc w:val="both"/>
              <w:rPr>
                <w:ins w:id="321" w:author="Pecho Daniel" w:date="2023-05-09T10:29:00Z"/>
                <w:rFonts w:ascii="Calibri" w:hAnsi="Calibri" w:cs="Arial"/>
                <w:lang w:val="sk-SK"/>
              </w:rPr>
            </w:pPr>
            <w:ins w:id="322" w:author="Pecho Daniel" w:date="2023-05-09T10:29:00Z">
              <w:r w:rsidRPr="00B4330E">
                <w:rPr>
                  <w:rFonts w:ascii="Calibri" w:hAnsi="Calibri" w:cs="Arial"/>
                  <w:lang w:val="sk-SK"/>
                </w:rPr>
                <w:t>Názov</w:t>
              </w:r>
            </w:ins>
          </w:p>
        </w:tc>
        <w:tc>
          <w:tcPr>
            <w:tcW w:w="3270" w:type="pct"/>
          </w:tcPr>
          <w:p w14:paraId="3EA062ED" w14:textId="77777777" w:rsidR="00EC7455" w:rsidRPr="00CE1A5F" w:rsidRDefault="00EC7455" w:rsidP="00EC7455">
            <w:pPr>
              <w:contextualSpacing/>
              <w:rPr>
                <w:ins w:id="323" w:author="Pecho Daniel" w:date="2023-05-09T10:29:00Z"/>
                <w:rFonts w:ascii="Calibri" w:hAnsi="Calibri" w:cs="Arial"/>
                <w:lang w:val="sk-SK"/>
              </w:rPr>
            </w:pPr>
            <w:ins w:id="324" w:author="Pecho Daniel" w:date="2023-05-09T10:29:00Z">
              <w:r w:rsidRPr="00CE1A5F">
                <w:rPr>
                  <w:rFonts w:ascii="Calibri" w:hAnsi="Calibri" w:cs="Arial"/>
                  <w:lang w:val="sk-SK"/>
                </w:rPr>
                <w:t>Účastníci s nižším sekundárnym vzdelaním alebo s nižším</w:t>
              </w:r>
            </w:ins>
          </w:p>
          <w:p w14:paraId="1C6CD274" w14:textId="2A0005BA" w:rsidR="00EC7455" w:rsidRDefault="00EC7455" w:rsidP="00EC7455">
            <w:pPr>
              <w:contextualSpacing/>
              <w:rPr>
                <w:ins w:id="325" w:author="Pecho Daniel" w:date="2023-05-09T10:29:00Z"/>
                <w:rFonts w:ascii="Calibri" w:hAnsi="Calibri" w:cs="Arial"/>
                <w:lang w:val="sk-SK"/>
              </w:rPr>
            </w:pPr>
            <w:ins w:id="326" w:author="Pecho Daniel" w:date="2023-05-09T10:29:00Z">
              <w:r w:rsidRPr="00CE1A5F">
                <w:rPr>
                  <w:rFonts w:ascii="Calibri" w:hAnsi="Calibri" w:cs="Arial"/>
                  <w:lang w:val="sk-SK"/>
                </w:rPr>
                <w:t>vzdelaním</w:t>
              </w:r>
            </w:ins>
          </w:p>
        </w:tc>
      </w:tr>
      <w:tr w:rsidR="00EC7455" w:rsidRPr="009951DE" w14:paraId="3808D4FA" w14:textId="77777777" w:rsidTr="000C0935">
        <w:trPr>
          <w:ins w:id="327" w:author="Pecho Daniel" w:date="2023-05-09T10:29:00Z"/>
        </w:trPr>
        <w:tc>
          <w:tcPr>
            <w:tcW w:w="1730" w:type="pct"/>
            <w:shd w:val="clear" w:color="auto" w:fill="F2F2F2" w:themeFill="background1" w:themeFillShade="F2"/>
          </w:tcPr>
          <w:p w14:paraId="1B8A3899" w14:textId="45DF5B1A" w:rsidR="00EC7455" w:rsidRPr="00B4330E" w:rsidRDefault="00EC7455" w:rsidP="00EC7455">
            <w:pPr>
              <w:contextualSpacing/>
              <w:jc w:val="both"/>
              <w:rPr>
                <w:ins w:id="328" w:author="Pecho Daniel" w:date="2023-05-09T10:29:00Z"/>
                <w:rFonts w:ascii="Calibri" w:hAnsi="Calibri" w:cs="Arial"/>
                <w:lang w:val="sk-SK"/>
              </w:rPr>
            </w:pPr>
            <w:ins w:id="329" w:author="Pecho Daniel" w:date="2023-05-09T10:29:00Z">
              <w:r w:rsidRPr="00B4330E">
                <w:rPr>
                  <w:rFonts w:ascii="Calibri" w:hAnsi="Calibri" w:cs="Arial"/>
                  <w:lang w:val="sk-SK"/>
                </w:rPr>
                <w:t>Merná jednotka</w:t>
              </w:r>
            </w:ins>
          </w:p>
        </w:tc>
        <w:tc>
          <w:tcPr>
            <w:tcW w:w="3270" w:type="pct"/>
          </w:tcPr>
          <w:p w14:paraId="20AA1588" w14:textId="24B6DDF2" w:rsidR="00EC7455" w:rsidRPr="00CE1A5F" w:rsidRDefault="00EC7455" w:rsidP="00EC7455">
            <w:pPr>
              <w:contextualSpacing/>
              <w:rPr>
                <w:ins w:id="330" w:author="Pecho Daniel" w:date="2023-05-09T10:29:00Z"/>
                <w:rFonts w:ascii="Calibri" w:hAnsi="Calibri" w:cs="Arial"/>
                <w:lang w:val="sk-SK"/>
              </w:rPr>
            </w:pPr>
            <w:ins w:id="331" w:author="Pecho Daniel" w:date="2023-05-09T10:29:00Z">
              <w:r>
                <w:rPr>
                  <w:rFonts w:ascii="Calibri" w:hAnsi="Calibri" w:cs="Arial"/>
                  <w:lang w:val="sk-SK"/>
                </w:rPr>
                <w:t>osoby</w:t>
              </w:r>
            </w:ins>
          </w:p>
        </w:tc>
      </w:tr>
      <w:tr w:rsidR="00EC7455" w:rsidRPr="009951DE" w14:paraId="743409E7" w14:textId="77777777" w:rsidTr="000C0935">
        <w:trPr>
          <w:ins w:id="332" w:author="Pecho Daniel" w:date="2023-05-09T10:29:00Z"/>
        </w:trPr>
        <w:tc>
          <w:tcPr>
            <w:tcW w:w="1730" w:type="pct"/>
            <w:shd w:val="clear" w:color="auto" w:fill="F2F2F2" w:themeFill="background1" w:themeFillShade="F2"/>
          </w:tcPr>
          <w:p w14:paraId="0260C568" w14:textId="0B6CDE8E" w:rsidR="00EC7455" w:rsidRPr="00B4330E" w:rsidRDefault="00EC7455" w:rsidP="00EC7455">
            <w:pPr>
              <w:contextualSpacing/>
              <w:jc w:val="both"/>
              <w:rPr>
                <w:ins w:id="333" w:author="Pecho Daniel" w:date="2023-05-09T10:29:00Z"/>
                <w:rFonts w:ascii="Calibri" w:hAnsi="Calibri" w:cs="Arial"/>
                <w:lang w:val="sk-SK"/>
              </w:rPr>
            </w:pPr>
            <w:ins w:id="334" w:author="Pecho Daniel" w:date="2023-05-09T10:29:00Z">
              <w:r w:rsidRPr="00B4330E">
                <w:rPr>
                  <w:rFonts w:ascii="Calibri" w:hAnsi="Calibri" w:cs="Arial"/>
                  <w:lang w:val="sk-SK"/>
                </w:rPr>
                <w:t>Celková cieľová hodnota</w:t>
              </w:r>
            </w:ins>
          </w:p>
        </w:tc>
        <w:tc>
          <w:tcPr>
            <w:tcW w:w="3270" w:type="pct"/>
          </w:tcPr>
          <w:p w14:paraId="5581EB7D" w14:textId="3622FDB5" w:rsidR="00EC7455" w:rsidRDefault="00EC7455" w:rsidP="00EC7455">
            <w:pPr>
              <w:contextualSpacing/>
              <w:rPr>
                <w:ins w:id="335" w:author="Pecho Daniel" w:date="2023-05-09T10:29:00Z"/>
                <w:rFonts w:ascii="Calibri" w:hAnsi="Calibri" w:cs="Arial"/>
                <w:lang w:val="sk-SK"/>
              </w:rPr>
            </w:pPr>
            <w:ins w:id="336" w:author="Pecho Daniel" w:date="2023-05-09T10:37:00Z">
              <w:r w:rsidRPr="00EC7455">
                <w:rPr>
                  <w:rFonts w:ascii="Calibri" w:hAnsi="Calibri" w:cs="Arial"/>
                  <w:lang w:val="sk-SK"/>
                </w:rPr>
                <w:t>10</w:t>
              </w:r>
              <w:r>
                <w:rPr>
                  <w:rFonts w:ascii="Calibri" w:hAnsi="Calibri" w:cs="Arial"/>
                  <w:lang w:val="sk-SK"/>
                </w:rPr>
                <w:t> </w:t>
              </w:r>
              <w:r w:rsidRPr="00EC7455">
                <w:rPr>
                  <w:rFonts w:ascii="Calibri" w:hAnsi="Calibri" w:cs="Arial"/>
                  <w:lang w:val="sk-SK"/>
                </w:rPr>
                <w:t>093</w:t>
              </w:r>
              <w:r>
                <w:rPr>
                  <w:rFonts w:ascii="Calibri" w:hAnsi="Calibri" w:cs="Arial"/>
                  <w:lang w:val="sk-SK"/>
                </w:rPr>
                <w:t xml:space="preserve"> MRR / 311 VRR</w:t>
              </w:r>
            </w:ins>
          </w:p>
        </w:tc>
      </w:tr>
      <w:tr w:rsidR="00EC7455" w:rsidRPr="009951DE" w14:paraId="203A8C8F" w14:textId="77777777" w:rsidTr="000C0935">
        <w:trPr>
          <w:ins w:id="337" w:author="Pecho Daniel" w:date="2023-05-09T10:29:00Z"/>
        </w:trPr>
        <w:tc>
          <w:tcPr>
            <w:tcW w:w="1730" w:type="pct"/>
            <w:shd w:val="clear" w:color="auto" w:fill="F2F2F2" w:themeFill="background1" w:themeFillShade="F2"/>
          </w:tcPr>
          <w:p w14:paraId="114082FB" w14:textId="012EFC3B" w:rsidR="00EC7455" w:rsidRPr="00B4330E" w:rsidRDefault="00EC7455" w:rsidP="00EC7455">
            <w:pPr>
              <w:contextualSpacing/>
              <w:jc w:val="both"/>
              <w:rPr>
                <w:ins w:id="338" w:author="Pecho Daniel" w:date="2023-05-09T10:29:00Z"/>
                <w:rFonts w:ascii="Calibri" w:hAnsi="Calibri" w:cs="Arial"/>
                <w:lang w:val="sk-SK"/>
              </w:rPr>
            </w:pPr>
            <w:ins w:id="339" w:author="Pecho Daniel" w:date="2023-05-09T10:29:00Z">
              <w:r w:rsidRPr="003B2374">
                <w:rPr>
                  <w:rFonts w:ascii="Calibri" w:hAnsi="Calibri" w:cs="Arial"/>
                  <w:b/>
                  <w:lang w:val="sk-SK"/>
                </w:rPr>
                <w:t>Priorita</w:t>
              </w:r>
            </w:ins>
          </w:p>
        </w:tc>
        <w:tc>
          <w:tcPr>
            <w:tcW w:w="3270" w:type="pct"/>
          </w:tcPr>
          <w:p w14:paraId="72ED9A04" w14:textId="028F1258" w:rsidR="00EC7455" w:rsidRDefault="00EC7455" w:rsidP="00EC7455">
            <w:pPr>
              <w:contextualSpacing/>
              <w:rPr>
                <w:ins w:id="340" w:author="Pecho Daniel" w:date="2023-05-09T10:29:00Z"/>
                <w:rFonts w:ascii="Calibri" w:hAnsi="Calibri" w:cs="Arial"/>
                <w:lang w:val="sk-SK"/>
              </w:rPr>
            </w:pPr>
            <w:ins w:id="341" w:author="Pecho Daniel" w:date="2023-05-09T10:29:00Z">
              <w:r>
                <w:rPr>
                  <w:rFonts w:ascii="Calibri" w:hAnsi="Calibri" w:cs="Calibri"/>
                  <w:b/>
                  <w:color w:val="000000"/>
                </w:rPr>
                <w:t>4P1</w:t>
              </w:r>
            </w:ins>
          </w:p>
        </w:tc>
      </w:tr>
      <w:tr w:rsidR="00EC7455" w:rsidRPr="009951DE" w14:paraId="7E9BA50D" w14:textId="77777777" w:rsidTr="000C0935">
        <w:trPr>
          <w:ins w:id="342" w:author="Pecho Daniel" w:date="2023-05-09T10:29:00Z"/>
        </w:trPr>
        <w:tc>
          <w:tcPr>
            <w:tcW w:w="1730" w:type="pct"/>
            <w:shd w:val="clear" w:color="auto" w:fill="F2F2F2" w:themeFill="background1" w:themeFillShade="F2"/>
          </w:tcPr>
          <w:p w14:paraId="3373BEF7" w14:textId="3417E8B9" w:rsidR="00EC7455" w:rsidRPr="003B2374" w:rsidRDefault="00EC7455" w:rsidP="00EC7455">
            <w:pPr>
              <w:contextualSpacing/>
              <w:jc w:val="both"/>
              <w:rPr>
                <w:ins w:id="343" w:author="Pecho Daniel" w:date="2023-05-09T10:29:00Z"/>
                <w:rFonts w:ascii="Calibri" w:hAnsi="Calibri" w:cs="Arial"/>
                <w:b/>
                <w:lang w:val="sk-SK"/>
              </w:rPr>
            </w:pPr>
            <w:ins w:id="344" w:author="Pecho Daniel" w:date="2023-05-09T10:29:00Z">
              <w:r w:rsidRPr="00B4330E">
                <w:rPr>
                  <w:rFonts w:ascii="Calibri" w:hAnsi="Calibri" w:cs="Arial"/>
                  <w:lang w:val="sk-SK"/>
                </w:rPr>
                <w:t>Kód</w:t>
              </w:r>
            </w:ins>
          </w:p>
        </w:tc>
        <w:tc>
          <w:tcPr>
            <w:tcW w:w="3270" w:type="pct"/>
          </w:tcPr>
          <w:p w14:paraId="7A71E643" w14:textId="1447C492" w:rsidR="00EC7455" w:rsidRDefault="00EC7455" w:rsidP="00EC7455">
            <w:pPr>
              <w:contextualSpacing/>
              <w:rPr>
                <w:ins w:id="345" w:author="Pecho Daniel" w:date="2023-05-09T10:29:00Z"/>
                <w:rFonts w:ascii="Calibri" w:hAnsi="Calibri" w:cs="Calibri"/>
                <w:b/>
                <w:color w:val="000000"/>
              </w:rPr>
            </w:pPr>
            <w:ins w:id="346" w:author="Pecho Daniel" w:date="2023-05-09T10:29:00Z">
              <w:r w:rsidRPr="00CE1A5F">
                <w:rPr>
                  <w:rFonts w:ascii="Calibri" w:hAnsi="Calibri" w:cs="Arial"/>
                  <w:lang w:val="sk-SK"/>
                </w:rPr>
                <w:t>EECO10</w:t>
              </w:r>
            </w:ins>
          </w:p>
        </w:tc>
      </w:tr>
      <w:tr w:rsidR="00EC7455" w:rsidRPr="009951DE" w14:paraId="7F10272E" w14:textId="77777777" w:rsidTr="000C0935">
        <w:trPr>
          <w:ins w:id="347" w:author="Pecho Daniel" w:date="2023-05-09T10:29:00Z"/>
        </w:trPr>
        <w:tc>
          <w:tcPr>
            <w:tcW w:w="1730" w:type="pct"/>
            <w:shd w:val="clear" w:color="auto" w:fill="F2F2F2" w:themeFill="background1" w:themeFillShade="F2"/>
          </w:tcPr>
          <w:p w14:paraId="1C2BE602" w14:textId="29BBFE15" w:rsidR="00EC7455" w:rsidRPr="00B4330E" w:rsidRDefault="00EC7455" w:rsidP="00EC7455">
            <w:pPr>
              <w:contextualSpacing/>
              <w:jc w:val="both"/>
              <w:rPr>
                <w:ins w:id="348" w:author="Pecho Daniel" w:date="2023-05-09T10:29:00Z"/>
                <w:rFonts w:ascii="Calibri" w:hAnsi="Calibri" w:cs="Arial"/>
                <w:lang w:val="sk-SK"/>
              </w:rPr>
            </w:pPr>
            <w:ins w:id="349" w:author="Pecho Daniel" w:date="2023-05-09T10:29:00Z">
              <w:r w:rsidRPr="00B4330E">
                <w:rPr>
                  <w:rFonts w:ascii="Calibri" w:hAnsi="Calibri" w:cs="Arial"/>
                  <w:lang w:val="sk-SK"/>
                </w:rPr>
                <w:t>Názov</w:t>
              </w:r>
            </w:ins>
          </w:p>
        </w:tc>
        <w:tc>
          <w:tcPr>
            <w:tcW w:w="3270" w:type="pct"/>
          </w:tcPr>
          <w:p w14:paraId="2C0F3489" w14:textId="77777777" w:rsidR="00EC7455" w:rsidRPr="00CE1A5F" w:rsidRDefault="00EC7455" w:rsidP="00EC7455">
            <w:pPr>
              <w:contextualSpacing/>
              <w:rPr>
                <w:ins w:id="350" w:author="Pecho Daniel" w:date="2023-05-09T10:29:00Z"/>
                <w:rFonts w:ascii="Calibri" w:hAnsi="Calibri" w:cs="Arial"/>
                <w:lang w:val="sk-SK"/>
              </w:rPr>
            </w:pPr>
            <w:ins w:id="351" w:author="Pecho Daniel" w:date="2023-05-09T10:29:00Z">
              <w:r w:rsidRPr="00CE1A5F">
                <w:rPr>
                  <w:rFonts w:ascii="Calibri" w:hAnsi="Calibri" w:cs="Arial"/>
                  <w:lang w:val="sk-SK"/>
                </w:rPr>
                <w:t xml:space="preserve">Účastníci s vyšším sekundárnym alebo </w:t>
              </w:r>
              <w:proofErr w:type="spellStart"/>
              <w:r w:rsidRPr="00CE1A5F">
                <w:rPr>
                  <w:rFonts w:ascii="Calibri" w:hAnsi="Calibri" w:cs="Arial"/>
                  <w:lang w:val="sk-SK"/>
                </w:rPr>
                <w:t>postsekundárnym</w:t>
              </w:r>
              <w:proofErr w:type="spellEnd"/>
            </w:ins>
          </w:p>
          <w:p w14:paraId="5B2394CB" w14:textId="5E5F3B7E" w:rsidR="00EC7455" w:rsidRPr="00CE1A5F" w:rsidRDefault="00EC7455" w:rsidP="00EC7455">
            <w:pPr>
              <w:contextualSpacing/>
              <w:rPr>
                <w:ins w:id="352" w:author="Pecho Daniel" w:date="2023-05-09T10:29:00Z"/>
                <w:rFonts w:ascii="Calibri" w:hAnsi="Calibri" w:cs="Arial"/>
                <w:lang w:val="sk-SK"/>
              </w:rPr>
            </w:pPr>
            <w:ins w:id="353" w:author="Pecho Daniel" w:date="2023-05-09T10:29:00Z">
              <w:r w:rsidRPr="00CE1A5F">
                <w:rPr>
                  <w:rFonts w:ascii="Calibri" w:hAnsi="Calibri" w:cs="Arial"/>
                  <w:lang w:val="sk-SK"/>
                </w:rPr>
                <w:t>vzdelaním</w:t>
              </w:r>
            </w:ins>
          </w:p>
        </w:tc>
      </w:tr>
      <w:tr w:rsidR="00EC7455" w:rsidRPr="009951DE" w14:paraId="70C8AE0E" w14:textId="77777777" w:rsidTr="000C0935">
        <w:trPr>
          <w:ins w:id="354" w:author="Pecho Daniel" w:date="2023-05-09T10:29:00Z"/>
        </w:trPr>
        <w:tc>
          <w:tcPr>
            <w:tcW w:w="1730" w:type="pct"/>
            <w:shd w:val="clear" w:color="auto" w:fill="F2F2F2" w:themeFill="background1" w:themeFillShade="F2"/>
          </w:tcPr>
          <w:p w14:paraId="0EC12C47" w14:textId="5DCA3FA0" w:rsidR="00EC7455" w:rsidRPr="00B4330E" w:rsidRDefault="00EC7455" w:rsidP="00EC7455">
            <w:pPr>
              <w:contextualSpacing/>
              <w:jc w:val="both"/>
              <w:rPr>
                <w:ins w:id="355" w:author="Pecho Daniel" w:date="2023-05-09T10:29:00Z"/>
                <w:rFonts w:ascii="Calibri" w:hAnsi="Calibri" w:cs="Arial"/>
                <w:lang w:val="sk-SK"/>
              </w:rPr>
            </w:pPr>
            <w:ins w:id="356" w:author="Pecho Daniel" w:date="2023-05-09T10:29:00Z">
              <w:r w:rsidRPr="00B4330E">
                <w:rPr>
                  <w:rFonts w:ascii="Calibri" w:hAnsi="Calibri" w:cs="Arial"/>
                  <w:lang w:val="sk-SK"/>
                </w:rPr>
                <w:t>Merná jednotka</w:t>
              </w:r>
            </w:ins>
          </w:p>
        </w:tc>
        <w:tc>
          <w:tcPr>
            <w:tcW w:w="3270" w:type="pct"/>
          </w:tcPr>
          <w:p w14:paraId="23CC543F" w14:textId="32F7D6BC" w:rsidR="00EC7455" w:rsidRPr="00CE1A5F" w:rsidRDefault="00EC7455" w:rsidP="00EC7455">
            <w:pPr>
              <w:contextualSpacing/>
              <w:rPr>
                <w:ins w:id="357" w:author="Pecho Daniel" w:date="2023-05-09T10:29:00Z"/>
                <w:rFonts w:ascii="Calibri" w:hAnsi="Calibri" w:cs="Arial"/>
                <w:lang w:val="sk-SK"/>
              </w:rPr>
            </w:pPr>
            <w:ins w:id="358" w:author="Pecho Daniel" w:date="2023-05-09T10:29:00Z">
              <w:r>
                <w:rPr>
                  <w:rFonts w:ascii="Calibri" w:hAnsi="Calibri" w:cs="Arial"/>
                  <w:lang w:val="sk-SK"/>
                </w:rPr>
                <w:t>osoby</w:t>
              </w:r>
            </w:ins>
          </w:p>
        </w:tc>
      </w:tr>
      <w:tr w:rsidR="00EC7455" w:rsidRPr="009951DE" w14:paraId="734E8C00" w14:textId="77777777" w:rsidTr="000C0935">
        <w:trPr>
          <w:ins w:id="359" w:author="Pecho Daniel" w:date="2023-05-09T10:29:00Z"/>
        </w:trPr>
        <w:tc>
          <w:tcPr>
            <w:tcW w:w="1730" w:type="pct"/>
            <w:shd w:val="clear" w:color="auto" w:fill="F2F2F2" w:themeFill="background1" w:themeFillShade="F2"/>
          </w:tcPr>
          <w:p w14:paraId="33EE9C66" w14:textId="275DD7DC" w:rsidR="00EC7455" w:rsidRPr="00B4330E" w:rsidRDefault="00EC7455" w:rsidP="00EC7455">
            <w:pPr>
              <w:contextualSpacing/>
              <w:jc w:val="both"/>
              <w:rPr>
                <w:ins w:id="360" w:author="Pecho Daniel" w:date="2023-05-09T10:29:00Z"/>
                <w:rFonts w:ascii="Calibri" w:hAnsi="Calibri" w:cs="Arial"/>
                <w:lang w:val="sk-SK"/>
              </w:rPr>
            </w:pPr>
            <w:ins w:id="361" w:author="Pecho Daniel" w:date="2023-05-09T10:29:00Z">
              <w:r w:rsidRPr="00B4330E">
                <w:rPr>
                  <w:rFonts w:ascii="Calibri" w:hAnsi="Calibri" w:cs="Arial"/>
                  <w:lang w:val="sk-SK"/>
                </w:rPr>
                <w:t>Celková cieľová hodnota</w:t>
              </w:r>
            </w:ins>
          </w:p>
        </w:tc>
        <w:tc>
          <w:tcPr>
            <w:tcW w:w="3270" w:type="pct"/>
          </w:tcPr>
          <w:p w14:paraId="63F2C3CD" w14:textId="0D0AA4A3" w:rsidR="00EC7455" w:rsidRDefault="00B21923" w:rsidP="00EC7455">
            <w:pPr>
              <w:contextualSpacing/>
              <w:rPr>
                <w:ins w:id="362" w:author="Pecho Daniel" w:date="2023-05-09T10:29:00Z"/>
                <w:rFonts w:ascii="Calibri" w:hAnsi="Calibri" w:cs="Arial"/>
                <w:lang w:val="sk-SK"/>
              </w:rPr>
            </w:pPr>
            <w:ins w:id="363" w:author="Pecho Daniel" w:date="2023-05-09T10:37:00Z">
              <w:r w:rsidRPr="00B21923">
                <w:rPr>
                  <w:rFonts w:ascii="Calibri" w:hAnsi="Calibri" w:cs="Arial"/>
                  <w:lang w:val="sk-SK"/>
                </w:rPr>
                <w:t>9</w:t>
              </w:r>
              <w:r>
                <w:rPr>
                  <w:rFonts w:ascii="Calibri" w:hAnsi="Calibri" w:cs="Arial"/>
                  <w:lang w:val="sk-SK"/>
                </w:rPr>
                <w:t> </w:t>
              </w:r>
              <w:r w:rsidRPr="00B21923">
                <w:rPr>
                  <w:rFonts w:ascii="Calibri" w:hAnsi="Calibri" w:cs="Arial"/>
                  <w:lang w:val="sk-SK"/>
                </w:rPr>
                <w:t>991</w:t>
              </w:r>
              <w:r>
                <w:rPr>
                  <w:rFonts w:ascii="Calibri" w:hAnsi="Calibri" w:cs="Arial"/>
                  <w:lang w:val="sk-SK"/>
                </w:rPr>
                <w:t xml:space="preserve"> </w:t>
              </w:r>
            </w:ins>
            <w:ins w:id="364" w:author="Pecho Daniel" w:date="2023-05-09T10:38:00Z">
              <w:r>
                <w:rPr>
                  <w:rFonts w:ascii="Calibri" w:hAnsi="Calibri" w:cs="Arial"/>
                  <w:lang w:val="sk-SK"/>
                </w:rPr>
                <w:t>MRR / 315 VRR</w:t>
              </w:r>
            </w:ins>
          </w:p>
        </w:tc>
      </w:tr>
      <w:tr w:rsidR="00EC7455" w:rsidRPr="009951DE" w14:paraId="039E8347" w14:textId="77777777" w:rsidTr="000C0935">
        <w:trPr>
          <w:ins w:id="365" w:author="Pecho Daniel" w:date="2023-05-09T10:29:00Z"/>
        </w:trPr>
        <w:tc>
          <w:tcPr>
            <w:tcW w:w="1730" w:type="pct"/>
            <w:shd w:val="clear" w:color="auto" w:fill="F2F2F2" w:themeFill="background1" w:themeFillShade="F2"/>
          </w:tcPr>
          <w:p w14:paraId="0AE985F5" w14:textId="731EDC48" w:rsidR="00EC7455" w:rsidRPr="00B4330E" w:rsidRDefault="00EC7455" w:rsidP="00EC7455">
            <w:pPr>
              <w:contextualSpacing/>
              <w:jc w:val="both"/>
              <w:rPr>
                <w:ins w:id="366" w:author="Pecho Daniel" w:date="2023-05-09T10:29:00Z"/>
                <w:rFonts w:ascii="Calibri" w:hAnsi="Calibri" w:cs="Arial"/>
                <w:lang w:val="sk-SK"/>
              </w:rPr>
            </w:pPr>
            <w:ins w:id="367" w:author="Pecho Daniel" w:date="2023-05-09T10:29:00Z">
              <w:r w:rsidRPr="003B2374">
                <w:rPr>
                  <w:rFonts w:ascii="Calibri" w:hAnsi="Calibri" w:cs="Arial"/>
                  <w:b/>
                  <w:lang w:val="sk-SK"/>
                </w:rPr>
                <w:t>Priorita</w:t>
              </w:r>
            </w:ins>
          </w:p>
        </w:tc>
        <w:tc>
          <w:tcPr>
            <w:tcW w:w="3270" w:type="pct"/>
          </w:tcPr>
          <w:p w14:paraId="3BC4AFF1" w14:textId="01F5BDC8" w:rsidR="00EC7455" w:rsidRPr="00956754" w:rsidRDefault="00EC7455" w:rsidP="00EC7455">
            <w:pPr>
              <w:contextualSpacing/>
              <w:rPr>
                <w:ins w:id="368" w:author="Pecho Daniel" w:date="2023-05-09T10:29:00Z"/>
                <w:rFonts w:ascii="Calibri" w:hAnsi="Calibri" w:cs="Arial"/>
                <w:lang w:val="sk-SK"/>
              </w:rPr>
            </w:pPr>
            <w:ins w:id="369" w:author="Pecho Daniel" w:date="2023-05-09T10:29:00Z">
              <w:r w:rsidRPr="00956754">
                <w:rPr>
                  <w:rFonts w:ascii="Calibri" w:hAnsi="Calibri" w:cs="Arial"/>
                  <w:b/>
                  <w:lang w:val="sk-SK"/>
                </w:rPr>
                <w:t>4P4</w:t>
              </w:r>
            </w:ins>
          </w:p>
        </w:tc>
      </w:tr>
      <w:tr w:rsidR="00EC7455" w:rsidRPr="009951DE" w14:paraId="3987E316" w14:textId="77777777" w:rsidTr="000C0935">
        <w:trPr>
          <w:ins w:id="370" w:author="Pecho Daniel" w:date="2023-05-09T10:29:00Z"/>
        </w:trPr>
        <w:tc>
          <w:tcPr>
            <w:tcW w:w="1730" w:type="pct"/>
            <w:shd w:val="clear" w:color="auto" w:fill="F2F2F2" w:themeFill="background1" w:themeFillShade="F2"/>
          </w:tcPr>
          <w:p w14:paraId="17559A42" w14:textId="2D1F9A96" w:rsidR="00EC7455" w:rsidRPr="003B2374" w:rsidRDefault="00EC7455" w:rsidP="00EC7455">
            <w:pPr>
              <w:contextualSpacing/>
              <w:jc w:val="both"/>
              <w:rPr>
                <w:ins w:id="371" w:author="Pecho Daniel" w:date="2023-05-09T10:29:00Z"/>
                <w:rFonts w:ascii="Calibri" w:hAnsi="Calibri" w:cs="Arial"/>
                <w:b/>
                <w:lang w:val="sk-SK"/>
              </w:rPr>
            </w:pPr>
            <w:ins w:id="372" w:author="Pecho Daniel" w:date="2023-05-09T10:29:00Z">
              <w:r w:rsidRPr="00B4330E">
                <w:rPr>
                  <w:rFonts w:ascii="Calibri" w:hAnsi="Calibri" w:cs="Arial"/>
                  <w:lang w:val="sk-SK"/>
                </w:rPr>
                <w:t>Kód</w:t>
              </w:r>
            </w:ins>
          </w:p>
        </w:tc>
        <w:tc>
          <w:tcPr>
            <w:tcW w:w="3270" w:type="pct"/>
          </w:tcPr>
          <w:p w14:paraId="4A0B960A" w14:textId="307A2CEF" w:rsidR="00EC7455" w:rsidRPr="00956754" w:rsidRDefault="00EC7455" w:rsidP="00EC7455">
            <w:pPr>
              <w:contextualSpacing/>
              <w:rPr>
                <w:ins w:id="373" w:author="Pecho Daniel" w:date="2023-05-09T10:29:00Z"/>
                <w:rFonts w:ascii="Calibri" w:hAnsi="Calibri" w:cs="Arial"/>
                <w:b/>
                <w:lang w:val="sk-SK"/>
              </w:rPr>
            </w:pPr>
            <w:ins w:id="374" w:author="Pecho Daniel" w:date="2023-05-09T10:29:00Z">
              <w:r w:rsidRPr="00CE1A5F">
                <w:rPr>
                  <w:rFonts w:ascii="Calibri" w:hAnsi="Calibri" w:cs="Arial"/>
                  <w:lang w:val="sk-SK"/>
                </w:rPr>
                <w:t>EECO10</w:t>
              </w:r>
            </w:ins>
          </w:p>
        </w:tc>
      </w:tr>
      <w:tr w:rsidR="00EC7455" w:rsidRPr="009951DE" w14:paraId="0D90E46B" w14:textId="77777777" w:rsidTr="000C0935">
        <w:trPr>
          <w:ins w:id="375" w:author="Pecho Daniel" w:date="2023-05-09T10:29:00Z"/>
        </w:trPr>
        <w:tc>
          <w:tcPr>
            <w:tcW w:w="1730" w:type="pct"/>
            <w:shd w:val="clear" w:color="auto" w:fill="F2F2F2" w:themeFill="background1" w:themeFillShade="F2"/>
          </w:tcPr>
          <w:p w14:paraId="6583CE85" w14:textId="0A978230" w:rsidR="00EC7455" w:rsidRPr="00B4330E" w:rsidRDefault="00EC7455" w:rsidP="00EC7455">
            <w:pPr>
              <w:contextualSpacing/>
              <w:jc w:val="both"/>
              <w:rPr>
                <w:ins w:id="376" w:author="Pecho Daniel" w:date="2023-05-09T10:29:00Z"/>
                <w:rFonts w:ascii="Calibri" w:hAnsi="Calibri" w:cs="Arial"/>
                <w:lang w:val="sk-SK"/>
              </w:rPr>
            </w:pPr>
            <w:ins w:id="377" w:author="Pecho Daniel" w:date="2023-05-09T10:29:00Z">
              <w:r w:rsidRPr="00B4330E">
                <w:rPr>
                  <w:rFonts w:ascii="Calibri" w:hAnsi="Calibri" w:cs="Arial"/>
                  <w:lang w:val="sk-SK"/>
                </w:rPr>
                <w:t>Názov</w:t>
              </w:r>
            </w:ins>
          </w:p>
        </w:tc>
        <w:tc>
          <w:tcPr>
            <w:tcW w:w="3270" w:type="pct"/>
          </w:tcPr>
          <w:p w14:paraId="716A3072" w14:textId="77777777" w:rsidR="00EC7455" w:rsidRPr="00CE1A5F" w:rsidRDefault="00EC7455" w:rsidP="00EC7455">
            <w:pPr>
              <w:contextualSpacing/>
              <w:rPr>
                <w:ins w:id="378" w:author="Pecho Daniel" w:date="2023-05-09T10:29:00Z"/>
                <w:rFonts w:ascii="Calibri" w:hAnsi="Calibri" w:cs="Arial"/>
                <w:lang w:val="sk-SK"/>
              </w:rPr>
            </w:pPr>
            <w:ins w:id="379" w:author="Pecho Daniel" w:date="2023-05-09T10:29:00Z">
              <w:r w:rsidRPr="00CE1A5F">
                <w:rPr>
                  <w:rFonts w:ascii="Calibri" w:hAnsi="Calibri" w:cs="Arial"/>
                  <w:lang w:val="sk-SK"/>
                </w:rPr>
                <w:t xml:space="preserve">Účastníci s vyšším sekundárnym alebo </w:t>
              </w:r>
              <w:proofErr w:type="spellStart"/>
              <w:r w:rsidRPr="00CE1A5F">
                <w:rPr>
                  <w:rFonts w:ascii="Calibri" w:hAnsi="Calibri" w:cs="Arial"/>
                  <w:lang w:val="sk-SK"/>
                </w:rPr>
                <w:t>postsekundárnym</w:t>
              </w:r>
              <w:proofErr w:type="spellEnd"/>
            </w:ins>
          </w:p>
          <w:p w14:paraId="0C96BB02" w14:textId="11D16A6C" w:rsidR="00EC7455" w:rsidRPr="00CE1A5F" w:rsidRDefault="00EC7455" w:rsidP="00EC7455">
            <w:pPr>
              <w:contextualSpacing/>
              <w:rPr>
                <w:ins w:id="380" w:author="Pecho Daniel" w:date="2023-05-09T10:29:00Z"/>
                <w:rFonts w:ascii="Calibri" w:hAnsi="Calibri" w:cs="Arial"/>
                <w:lang w:val="sk-SK"/>
              </w:rPr>
            </w:pPr>
            <w:ins w:id="381" w:author="Pecho Daniel" w:date="2023-05-09T10:29:00Z">
              <w:r w:rsidRPr="00CE1A5F">
                <w:rPr>
                  <w:rFonts w:ascii="Calibri" w:hAnsi="Calibri" w:cs="Arial"/>
                  <w:lang w:val="sk-SK"/>
                </w:rPr>
                <w:t>vzdelaním</w:t>
              </w:r>
            </w:ins>
          </w:p>
        </w:tc>
      </w:tr>
      <w:tr w:rsidR="00EC7455" w:rsidRPr="009951DE" w14:paraId="00DAB11D" w14:textId="77777777" w:rsidTr="000C0935">
        <w:trPr>
          <w:ins w:id="382" w:author="Pecho Daniel" w:date="2023-05-09T10:29:00Z"/>
        </w:trPr>
        <w:tc>
          <w:tcPr>
            <w:tcW w:w="1730" w:type="pct"/>
            <w:shd w:val="clear" w:color="auto" w:fill="F2F2F2" w:themeFill="background1" w:themeFillShade="F2"/>
          </w:tcPr>
          <w:p w14:paraId="3BAC8E15" w14:textId="60C9667F" w:rsidR="00EC7455" w:rsidRPr="00B4330E" w:rsidRDefault="00EC7455" w:rsidP="00EC7455">
            <w:pPr>
              <w:contextualSpacing/>
              <w:jc w:val="both"/>
              <w:rPr>
                <w:ins w:id="383" w:author="Pecho Daniel" w:date="2023-05-09T10:29:00Z"/>
                <w:rFonts w:ascii="Calibri" w:hAnsi="Calibri" w:cs="Arial"/>
                <w:lang w:val="sk-SK"/>
              </w:rPr>
            </w:pPr>
            <w:ins w:id="384" w:author="Pecho Daniel" w:date="2023-05-09T10:29:00Z">
              <w:r w:rsidRPr="00B4330E">
                <w:rPr>
                  <w:rFonts w:ascii="Calibri" w:hAnsi="Calibri" w:cs="Arial"/>
                  <w:lang w:val="sk-SK"/>
                </w:rPr>
                <w:t>Merná jednotka</w:t>
              </w:r>
            </w:ins>
          </w:p>
        </w:tc>
        <w:tc>
          <w:tcPr>
            <w:tcW w:w="3270" w:type="pct"/>
          </w:tcPr>
          <w:p w14:paraId="65D393D1" w14:textId="296E027C" w:rsidR="00EC7455" w:rsidRPr="00CE1A5F" w:rsidRDefault="00EC7455" w:rsidP="00EC7455">
            <w:pPr>
              <w:contextualSpacing/>
              <w:rPr>
                <w:ins w:id="385" w:author="Pecho Daniel" w:date="2023-05-09T10:29:00Z"/>
                <w:rFonts w:ascii="Calibri" w:hAnsi="Calibri" w:cs="Arial"/>
                <w:lang w:val="sk-SK"/>
              </w:rPr>
            </w:pPr>
            <w:ins w:id="386" w:author="Pecho Daniel" w:date="2023-05-09T10:29:00Z">
              <w:r>
                <w:rPr>
                  <w:rFonts w:ascii="Calibri" w:hAnsi="Calibri" w:cs="Arial"/>
                  <w:lang w:val="sk-SK"/>
                </w:rPr>
                <w:t>osoby</w:t>
              </w:r>
            </w:ins>
          </w:p>
        </w:tc>
      </w:tr>
      <w:tr w:rsidR="00EC7455" w:rsidRPr="009951DE" w14:paraId="495C66B0" w14:textId="77777777" w:rsidTr="000C0935">
        <w:trPr>
          <w:ins w:id="387" w:author="Pecho Daniel" w:date="2023-05-09T10:29:00Z"/>
        </w:trPr>
        <w:tc>
          <w:tcPr>
            <w:tcW w:w="1730" w:type="pct"/>
            <w:shd w:val="clear" w:color="auto" w:fill="F2F2F2" w:themeFill="background1" w:themeFillShade="F2"/>
          </w:tcPr>
          <w:p w14:paraId="2292E6EA" w14:textId="78DC4AC5" w:rsidR="00EC7455" w:rsidRPr="00B4330E" w:rsidRDefault="00EC7455" w:rsidP="00EC7455">
            <w:pPr>
              <w:contextualSpacing/>
              <w:jc w:val="both"/>
              <w:rPr>
                <w:ins w:id="388" w:author="Pecho Daniel" w:date="2023-05-09T10:29:00Z"/>
                <w:rFonts w:ascii="Calibri" w:hAnsi="Calibri" w:cs="Arial"/>
                <w:lang w:val="sk-SK"/>
              </w:rPr>
            </w:pPr>
            <w:ins w:id="389" w:author="Pecho Daniel" w:date="2023-05-09T10:29:00Z">
              <w:r w:rsidRPr="00B4330E">
                <w:rPr>
                  <w:rFonts w:ascii="Calibri" w:hAnsi="Calibri" w:cs="Arial"/>
                  <w:lang w:val="sk-SK"/>
                </w:rPr>
                <w:t>Celková cieľová hodnota</w:t>
              </w:r>
            </w:ins>
          </w:p>
        </w:tc>
        <w:tc>
          <w:tcPr>
            <w:tcW w:w="3270" w:type="pct"/>
          </w:tcPr>
          <w:p w14:paraId="78B16AD5" w14:textId="06C1B881" w:rsidR="00EC7455" w:rsidRDefault="00B21923" w:rsidP="00B21923">
            <w:pPr>
              <w:tabs>
                <w:tab w:val="left" w:pos="2940"/>
              </w:tabs>
              <w:contextualSpacing/>
              <w:rPr>
                <w:ins w:id="390" w:author="Pecho Daniel" w:date="2023-05-09T10:29:00Z"/>
                <w:rFonts w:ascii="Calibri" w:hAnsi="Calibri" w:cs="Arial"/>
                <w:lang w:val="sk-SK"/>
              </w:rPr>
            </w:pPr>
            <w:ins w:id="391" w:author="Pecho Daniel" w:date="2023-05-09T10:38:00Z">
              <w:r>
                <w:rPr>
                  <w:rFonts w:ascii="Calibri" w:hAnsi="Calibri" w:cs="Arial"/>
                  <w:lang w:val="sk-SK"/>
                </w:rPr>
                <w:t>12 112 MRR / 372 VRR</w:t>
              </w:r>
            </w:ins>
          </w:p>
        </w:tc>
      </w:tr>
      <w:tr w:rsidR="00EC7455" w:rsidRPr="009951DE" w14:paraId="1A8A6F99" w14:textId="77777777" w:rsidTr="000C0935">
        <w:trPr>
          <w:ins w:id="392" w:author="Pecho Daniel" w:date="2023-05-09T10:29:00Z"/>
        </w:trPr>
        <w:tc>
          <w:tcPr>
            <w:tcW w:w="1730" w:type="pct"/>
            <w:shd w:val="clear" w:color="auto" w:fill="F2F2F2" w:themeFill="background1" w:themeFillShade="F2"/>
          </w:tcPr>
          <w:p w14:paraId="571A73B4" w14:textId="4BE80477" w:rsidR="00EC7455" w:rsidRPr="00B4330E" w:rsidRDefault="00EC7455" w:rsidP="00EC7455">
            <w:pPr>
              <w:contextualSpacing/>
              <w:jc w:val="both"/>
              <w:rPr>
                <w:ins w:id="393" w:author="Pecho Daniel" w:date="2023-05-09T10:29:00Z"/>
                <w:rFonts w:ascii="Calibri" w:hAnsi="Calibri" w:cs="Arial"/>
                <w:lang w:val="sk-SK"/>
              </w:rPr>
            </w:pPr>
            <w:ins w:id="394" w:author="Pecho Daniel" w:date="2023-05-09T10:29:00Z">
              <w:r w:rsidRPr="003B2374">
                <w:rPr>
                  <w:rFonts w:ascii="Calibri" w:hAnsi="Calibri" w:cs="Arial"/>
                  <w:b/>
                  <w:lang w:val="sk-SK"/>
                </w:rPr>
                <w:t>Priorita</w:t>
              </w:r>
            </w:ins>
          </w:p>
        </w:tc>
        <w:tc>
          <w:tcPr>
            <w:tcW w:w="3270" w:type="pct"/>
          </w:tcPr>
          <w:p w14:paraId="2CD5A0E6" w14:textId="1F0038CD" w:rsidR="00EC7455" w:rsidRDefault="00EC7455" w:rsidP="00EC7455">
            <w:pPr>
              <w:contextualSpacing/>
              <w:rPr>
                <w:ins w:id="395" w:author="Pecho Daniel" w:date="2023-05-09T10:29:00Z"/>
                <w:rFonts w:ascii="Calibri" w:hAnsi="Calibri" w:cs="Arial"/>
                <w:lang w:val="sk-SK"/>
              </w:rPr>
            </w:pPr>
            <w:ins w:id="396" w:author="Pecho Daniel" w:date="2023-05-09T10:29:00Z">
              <w:r>
                <w:rPr>
                  <w:rFonts w:ascii="Calibri" w:hAnsi="Calibri" w:cs="Calibri"/>
                  <w:b/>
                  <w:color w:val="000000"/>
                </w:rPr>
                <w:t>4P1</w:t>
              </w:r>
            </w:ins>
          </w:p>
        </w:tc>
      </w:tr>
      <w:tr w:rsidR="00EC7455" w:rsidRPr="009951DE" w14:paraId="16516F8A" w14:textId="77777777" w:rsidTr="000C0935">
        <w:trPr>
          <w:ins w:id="397" w:author="Pecho Daniel" w:date="2023-05-09T10:29:00Z"/>
        </w:trPr>
        <w:tc>
          <w:tcPr>
            <w:tcW w:w="1730" w:type="pct"/>
            <w:shd w:val="clear" w:color="auto" w:fill="F2F2F2" w:themeFill="background1" w:themeFillShade="F2"/>
          </w:tcPr>
          <w:p w14:paraId="08DCD5C2" w14:textId="4D30C1CC" w:rsidR="00EC7455" w:rsidRPr="003B2374" w:rsidRDefault="00EC7455" w:rsidP="00EC7455">
            <w:pPr>
              <w:contextualSpacing/>
              <w:jc w:val="both"/>
              <w:rPr>
                <w:ins w:id="398" w:author="Pecho Daniel" w:date="2023-05-09T10:29:00Z"/>
                <w:rFonts w:ascii="Calibri" w:hAnsi="Calibri" w:cs="Arial"/>
                <w:b/>
                <w:lang w:val="sk-SK"/>
              </w:rPr>
            </w:pPr>
            <w:ins w:id="399" w:author="Pecho Daniel" w:date="2023-05-09T10:29:00Z">
              <w:r w:rsidRPr="00B4330E">
                <w:rPr>
                  <w:rFonts w:ascii="Calibri" w:hAnsi="Calibri" w:cs="Arial"/>
                  <w:lang w:val="sk-SK"/>
                </w:rPr>
                <w:t>Kód</w:t>
              </w:r>
            </w:ins>
          </w:p>
        </w:tc>
        <w:tc>
          <w:tcPr>
            <w:tcW w:w="3270" w:type="pct"/>
          </w:tcPr>
          <w:p w14:paraId="1B012768" w14:textId="62877F95" w:rsidR="00EC7455" w:rsidRDefault="00EC7455" w:rsidP="00EC7455">
            <w:pPr>
              <w:contextualSpacing/>
              <w:rPr>
                <w:ins w:id="400" w:author="Pecho Daniel" w:date="2023-05-09T10:29:00Z"/>
                <w:rFonts w:ascii="Calibri" w:hAnsi="Calibri" w:cs="Calibri"/>
                <w:b/>
                <w:color w:val="000000"/>
              </w:rPr>
            </w:pPr>
            <w:ins w:id="401" w:author="Pecho Daniel" w:date="2023-05-09T10:29:00Z">
              <w:r>
                <w:rPr>
                  <w:rFonts w:ascii="Calibri" w:hAnsi="Calibri" w:cs="Arial"/>
                  <w:lang w:val="sk-SK"/>
                </w:rPr>
                <w:t>EECO12</w:t>
              </w:r>
            </w:ins>
          </w:p>
        </w:tc>
      </w:tr>
      <w:tr w:rsidR="00EC7455" w:rsidRPr="009951DE" w14:paraId="0F15FEF7" w14:textId="77777777" w:rsidTr="000C0935">
        <w:trPr>
          <w:ins w:id="402" w:author="Pecho Daniel" w:date="2023-05-09T10:29:00Z"/>
        </w:trPr>
        <w:tc>
          <w:tcPr>
            <w:tcW w:w="1730" w:type="pct"/>
            <w:shd w:val="clear" w:color="auto" w:fill="F2F2F2" w:themeFill="background1" w:themeFillShade="F2"/>
          </w:tcPr>
          <w:p w14:paraId="4DD69701" w14:textId="59E3011A" w:rsidR="00EC7455" w:rsidRPr="00B4330E" w:rsidRDefault="00EC7455" w:rsidP="00EC7455">
            <w:pPr>
              <w:contextualSpacing/>
              <w:jc w:val="both"/>
              <w:rPr>
                <w:ins w:id="403" w:author="Pecho Daniel" w:date="2023-05-09T10:29:00Z"/>
                <w:rFonts w:ascii="Calibri" w:hAnsi="Calibri" w:cs="Arial"/>
                <w:lang w:val="sk-SK"/>
              </w:rPr>
            </w:pPr>
            <w:ins w:id="404" w:author="Pecho Daniel" w:date="2023-05-09T10:29:00Z">
              <w:r w:rsidRPr="00B4330E">
                <w:rPr>
                  <w:rFonts w:ascii="Calibri" w:hAnsi="Calibri" w:cs="Arial"/>
                  <w:lang w:val="sk-SK"/>
                </w:rPr>
                <w:t>Názov</w:t>
              </w:r>
            </w:ins>
          </w:p>
        </w:tc>
        <w:tc>
          <w:tcPr>
            <w:tcW w:w="3270" w:type="pct"/>
          </w:tcPr>
          <w:p w14:paraId="3C6BCFF7" w14:textId="74AE2533" w:rsidR="00EC7455" w:rsidRDefault="00EC7455" w:rsidP="00EC7455">
            <w:pPr>
              <w:contextualSpacing/>
              <w:rPr>
                <w:ins w:id="405" w:author="Pecho Daniel" w:date="2023-05-09T10:29:00Z"/>
                <w:rFonts w:ascii="Calibri" w:hAnsi="Calibri" w:cs="Arial"/>
                <w:lang w:val="sk-SK"/>
              </w:rPr>
            </w:pPr>
            <w:ins w:id="406" w:author="Pecho Daniel" w:date="2023-05-09T10:29:00Z">
              <w:r w:rsidRPr="003B2374">
                <w:rPr>
                  <w:rFonts w:ascii="Calibri" w:hAnsi="Calibri" w:cs="Arial"/>
                  <w:lang w:val="sk-SK"/>
                </w:rPr>
                <w:t>Účastníci so zdravotným postihnutím</w:t>
              </w:r>
            </w:ins>
          </w:p>
        </w:tc>
      </w:tr>
      <w:tr w:rsidR="00EC7455" w:rsidRPr="009951DE" w14:paraId="2CC52AA8" w14:textId="77777777" w:rsidTr="000C0935">
        <w:trPr>
          <w:ins w:id="407" w:author="Pecho Daniel" w:date="2023-05-09T10:29:00Z"/>
        </w:trPr>
        <w:tc>
          <w:tcPr>
            <w:tcW w:w="1730" w:type="pct"/>
            <w:shd w:val="clear" w:color="auto" w:fill="F2F2F2" w:themeFill="background1" w:themeFillShade="F2"/>
          </w:tcPr>
          <w:p w14:paraId="6853F906" w14:textId="23024547" w:rsidR="00EC7455" w:rsidRPr="00B4330E" w:rsidRDefault="00EC7455" w:rsidP="00EC7455">
            <w:pPr>
              <w:contextualSpacing/>
              <w:jc w:val="both"/>
              <w:rPr>
                <w:ins w:id="408" w:author="Pecho Daniel" w:date="2023-05-09T10:29:00Z"/>
                <w:rFonts w:ascii="Calibri" w:hAnsi="Calibri" w:cs="Arial"/>
                <w:lang w:val="sk-SK"/>
              </w:rPr>
            </w:pPr>
            <w:ins w:id="409" w:author="Pecho Daniel" w:date="2023-05-09T10:29:00Z">
              <w:r w:rsidRPr="00B4330E">
                <w:rPr>
                  <w:rFonts w:ascii="Calibri" w:hAnsi="Calibri" w:cs="Arial"/>
                  <w:lang w:val="sk-SK"/>
                </w:rPr>
                <w:t>Merná jednotka</w:t>
              </w:r>
            </w:ins>
          </w:p>
        </w:tc>
        <w:tc>
          <w:tcPr>
            <w:tcW w:w="3270" w:type="pct"/>
          </w:tcPr>
          <w:p w14:paraId="78854C18" w14:textId="29286AE5" w:rsidR="00EC7455" w:rsidRPr="003B2374" w:rsidRDefault="00EC7455" w:rsidP="00EC7455">
            <w:pPr>
              <w:contextualSpacing/>
              <w:rPr>
                <w:ins w:id="410" w:author="Pecho Daniel" w:date="2023-05-09T10:29:00Z"/>
                <w:rFonts w:ascii="Calibri" w:hAnsi="Calibri" w:cs="Arial"/>
                <w:lang w:val="sk-SK"/>
              </w:rPr>
            </w:pPr>
            <w:ins w:id="411" w:author="Pecho Daniel" w:date="2023-05-09T10:29:00Z">
              <w:r>
                <w:rPr>
                  <w:rFonts w:ascii="Calibri" w:hAnsi="Calibri" w:cs="Arial"/>
                  <w:lang w:val="sk-SK"/>
                </w:rPr>
                <w:t>Osoby</w:t>
              </w:r>
            </w:ins>
          </w:p>
        </w:tc>
      </w:tr>
      <w:tr w:rsidR="00EC7455" w:rsidRPr="009951DE" w14:paraId="6E384E9B" w14:textId="77777777" w:rsidTr="000C0935">
        <w:trPr>
          <w:ins w:id="412" w:author="Pecho Daniel" w:date="2023-05-09T10:29:00Z"/>
        </w:trPr>
        <w:tc>
          <w:tcPr>
            <w:tcW w:w="1730" w:type="pct"/>
            <w:shd w:val="clear" w:color="auto" w:fill="F2F2F2" w:themeFill="background1" w:themeFillShade="F2"/>
          </w:tcPr>
          <w:p w14:paraId="55BB240B" w14:textId="012C8C65" w:rsidR="00EC7455" w:rsidRPr="00B4330E" w:rsidRDefault="00EC7455" w:rsidP="00EC7455">
            <w:pPr>
              <w:contextualSpacing/>
              <w:jc w:val="both"/>
              <w:rPr>
                <w:ins w:id="413" w:author="Pecho Daniel" w:date="2023-05-09T10:29:00Z"/>
                <w:rFonts w:ascii="Calibri" w:hAnsi="Calibri" w:cs="Arial"/>
                <w:lang w:val="sk-SK"/>
              </w:rPr>
            </w:pPr>
            <w:ins w:id="414" w:author="Pecho Daniel" w:date="2023-05-09T10:29:00Z">
              <w:r w:rsidRPr="00B4330E">
                <w:rPr>
                  <w:rFonts w:ascii="Calibri" w:hAnsi="Calibri" w:cs="Arial"/>
                  <w:lang w:val="sk-SK"/>
                </w:rPr>
                <w:t>Celková cieľová hodnota</w:t>
              </w:r>
            </w:ins>
          </w:p>
        </w:tc>
        <w:tc>
          <w:tcPr>
            <w:tcW w:w="3270" w:type="pct"/>
          </w:tcPr>
          <w:p w14:paraId="0762A3F3" w14:textId="56F84F76" w:rsidR="00EC7455" w:rsidRDefault="00B21923" w:rsidP="00B21923">
            <w:pPr>
              <w:tabs>
                <w:tab w:val="left" w:pos="1280"/>
                <w:tab w:val="center" w:pos="3269"/>
                <w:tab w:val="left" w:pos="3670"/>
              </w:tabs>
              <w:contextualSpacing/>
              <w:rPr>
                <w:ins w:id="415" w:author="Pecho Daniel" w:date="2023-05-09T10:29:00Z"/>
                <w:rFonts w:ascii="Calibri" w:hAnsi="Calibri" w:cs="Arial"/>
                <w:lang w:val="sk-SK"/>
              </w:rPr>
            </w:pPr>
            <w:ins w:id="416" w:author="Pecho Daniel" w:date="2023-05-09T10:38:00Z">
              <w:r>
                <w:rPr>
                  <w:rFonts w:ascii="Calibri" w:hAnsi="Calibri" w:cs="Arial"/>
                  <w:lang w:val="sk-SK"/>
                </w:rPr>
                <w:t>2 302 MRR / 72 VRR</w:t>
              </w:r>
            </w:ins>
          </w:p>
        </w:tc>
      </w:tr>
      <w:tr w:rsidR="00EC7455" w:rsidRPr="009951DE" w14:paraId="7696989C" w14:textId="77777777" w:rsidTr="000C0935">
        <w:trPr>
          <w:ins w:id="417" w:author="Pecho Daniel" w:date="2023-05-09T10:29:00Z"/>
        </w:trPr>
        <w:tc>
          <w:tcPr>
            <w:tcW w:w="1730" w:type="pct"/>
            <w:shd w:val="clear" w:color="auto" w:fill="F2F2F2" w:themeFill="background1" w:themeFillShade="F2"/>
          </w:tcPr>
          <w:p w14:paraId="32E5F58A" w14:textId="0A6999A1" w:rsidR="00EC7455" w:rsidRPr="00B4330E" w:rsidRDefault="00EC7455" w:rsidP="00EC7455">
            <w:pPr>
              <w:contextualSpacing/>
              <w:jc w:val="both"/>
              <w:rPr>
                <w:ins w:id="418" w:author="Pecho Daniel" w:date="2023-05-09T10:29:00Z"/>
                <w:rFonts w:ascii="Calibri" w:hAnsi="Calibri" w:cs="Arial"/>
                <w:lang w:val="sk-SK"/>
              </w:rPr>
            </w:pPr>
            <w:ins w:id="419" w:author="Pecho Daniel" w:date="2023-05-09T10:29:00Z">
              <w:r w:rsidRPr="003B2374">
                <w:rPr>
                  <w:rFonts w:ascii="Calibri" w:hAnsi="Calibri" w:cs="Arial"/>
                  <w:b/>
                  <w:lang w:val="sk-SK"/>
                </w:rPr>
                <w:t>Priorita</w:t>
              </w:r>
            </w:ins>
          </w:p>
        </w:tc>
        <w:tc>
          <w:tcPr>
            <w:tcW w:w="3270" w:type="pct"/>
          </w:tcPr>
          <w:p w14:paraId="3B098095" w14:textId="103759D5" w:rsidR="00EC7455" w:rsidRDefault="00EC7455" w:rsidP="00EC7455">
            <w:pPr>
              <w:contextualSpacing/>
              <w:rPr>
                <w:ins w:id="420" w:author="Pecho Daniel" w:date="2023-05-09T10:29:00Z"/>
                <w:rFonts w:ascii="Calibri" w:hAnsi="Calibri" w:cs="Arial"/>
                <w:lang w:val="sk-SK"/>
              </w:rPr>
            </w:pPr>
            <w:ins w:id="421" w:author="Pecho Daniel" w:date="2023-05-09T10:29:00Z">
              <w:r>
                <w:rPr>
                  <w:rFonts w:ascii="Calibri" w:hAnsi="Calibri" w:cs="Calibri"/>
                  <w:b/>
                  <w:color w:val="000000"/>
                </w:rPr>
                <w:t>4P4</w:t>
              </w:r>
            </w:ins>
          </w:p>
        </w:tc>
      </w:tr>
      <w:tr w:rsidR="00EC7455" w:rsidRPr="009951DE" w14:paraId="7FEEBAA5" w14:textId="77777777" w:rsidTr="000C0935">
        <w:trPr>
          <w:ins w:id="422" w:author="Pecho Daniel" w:date="2023-05-09T10:29:00Z"/>
        </w:trPr>
        <w:tc>
          <w:tcPr>
            <w:tcW w:w="1730" w:type="pct"/>
            <w:shd w:val="clear" w:color="auto" w:fill="F2F2F2" w:themeFill="background1" w:themeFillShade="F2"/>
          </w:tcPr>
          <w:p w14:paraId="6EA0F777" w14:textId="047B390A" w:rsidR="00EC7455" w:rsidRPr="003B2374" w:rsidRDefault="00EC7455" w:rsidP="00EC7455">
            <w:pPr>
              <w:contextualSpacing/>
              <w:jc w:val="both"/>
              <w:rPr>
                <w:ins w:id="423" w:author="Pecho Daniel" w:date="2023-05-09T10:29:00Z"/>
                <w:rFonts w:ascii="Calibri" w:hAnsi="Calibri" w:cs="Arial"/>
                <w:b/>
                <w:lang w:val="sk-SK"/>
              </w:rPr>
            </w:pPr>
            <w:ins w:id="424" w:author="Pecho Daniel" w:date="2023-05-09T10:29:00Z">
              <w:r w:rsidRPr="00B4330E">
                <w:rPr>
                  <w:rFonts w:ascii="Calibri" w:hAnsi="Calibri" w:cs="Arial"/>
                  <w:lang w:val="sk-SK"/>
                </w:rPr>
                <w:t>Kód</w:t>
              </w:r>
            </w:ins>
          </w:p>
        </w:tc>
        <w:tc>
          <w:tcPr>
            <w:tcW w:w="3270" w:type="pct"/>
          </w:tcPr>
          <w:p w14:paraId="304270D0" w14:textId="0647FA18" w:rsidR="00EC7455" w:rsidRDefault="00EC7455" w:rsidP="00EC7455">
            <w:pPr>
              <w:contextualSpacing/>
              <w:rPr>
                <w:ins w:id="425" w:author="Pecho Daniel" w:date="2023-05-09T10:29:00Z"/>
                <w:rFonts w:ascii="Calibri" w:hAnsi="Calibri" w:cs="Calibri"/>
                <w:b/>
                <w:color w:val="000000"/>
              </w:rPr>
            </w:pPr>
            <w:ins w:id="426" w:author="Pecho Daniel" w:date="2023-05-09T10:29:00Z">
              <w:r>
                <w:rPr>
                  <w:rFonts w:ascii="Calibri" w:hAnsi="Calibri" w:cs="Arial"/>
                  <w:lang w:val="sk-SK"/>
                </w:rPr>
                <w:t>EECO12</w:t>
              </w:r>
            </w:ins>
          </w:p>
        </w:tc>
      </w:tr>
      <w:tr w:rsidR="00EC7455" w:rsidRPr="009951DE" w14:paraId="3B492079" w14:textId="77777777" w:rsidTr="000C0935">
        <w:trPr>
          <w:ins w:id="427" w:author="Pecho Daniel" w:date="2023-05-09T10:29:00Z"/>
        </w:trPr>
        <w:tc>
          <w:tcPr>
            <w:tcW w:w="1730" w:type="pct"/>
            <w:shd w:val="clear" w:color="auto" w:fill="F2F2F2" w:themeFill="background1" w:themeFillShade="F2"/>
          </w:tcPr>
          <w:p w14:paraId="5989D4CF" w14:textId="7F6F980C" w:rsidR="00EC7455" w:rsidRPr="00B4330E" w:rsidRDefault="00EC7455" w:rsidP="00EC7455">
            <w:pPr>
              <w:contextualSpacing/>
              <w:jc w:val="both"/>
              <w:rPr>
                <w:ins w:id="428" w:author="Pecho Daniel" w:date="2023-05-09T10:29:00Z"/>
                <w:rFonts w:ascii="Calibri" w:hAnsi="Calibri" w:cs="Arial"/>
                <w:lang w:val="sk-SK"/>
              </w:rPr>
            </w:pPr>
            <w:ins w:id="429" w:author="Pecho Daniel" w:date="2023-05-09T10:29:00Z">
              <w:r w:rsidRPr="00B4330E">
                <w:rPr>
                  <w:rFonts w:ascii="Calibri" w:hAnsi="Calibri" w:cs="Arial"/>
                  <w:lang w:val="sk-SK"/>
                </w:rPr>
                <w:t>Názov</w:t>
              </w:r>
            </w:ins>
          </w:p>
        </w:tc>
        <w:tc>
          <w:tcPr>
            <w:tcW w:w="3270" w:type="pct"/>
          </w:tcPr>
          <w:p w14:paraId="17B5FA1E" w14:textId="7728F93F" w:rsidR="00EC7455" w:rsidRDefault="00EC7455" w:rsidP="00EC7455">
            <w:pPr>
              <w:contextualSpacing/>
              <w:rPr>
                <w:ins w:id="430" w:author="Pecho Daniel" w:date="2023-05-09T10:29:00Z"/>
                <w:rFonts w:ascii="Calibri" w:hAnsi="Calibri" w:cs="Arial"/>
                <w:lang w:val="sk-SK"/>
              </w:rPr>
            </w:pPr>
            <w:ins w:id="431" w:author="Pecho Daniel" w:date="2023-05-09T10:29:00Z">
              <w:r w:rsidRPr="003B2374">
                <w:rPr>
                  <w:rFonts w:ascii="Calibri" w:hAnsi="Calibri" w:cs="Arial"/>
                  <w:lang w:val="sk-SK"/>
                </w:rPr>
                <w:t>Účastníci so zdravotným postihnutím</w:t>
              </w:r>
            </w:ins>
          </w:p>
        </w:tc>
      </w:tr>
      <w:tr w:rsidR="00EC7455" w:rsidRPr="009951DE" w14:paraId="34D0318A" w14:textId="77777777" w:rsidTr="000C0935">
        <w:trPr>
          <w:ins w:id="432" w:author="Pecho Daniel" w:date="2023-05-09T10:29:00Z"/>
        </w:trPr>
        <w:tc>
          <w:tcPr>
            <w:tcW w:w="1730" w:type="pct"/>
            <w:shd w:val="clear" w:color="auto" w:fill="F2F2F2" w:themeFill="background1" w:themeFillShade="F2"/>
          </w:tcPr>
          <w:p w14:paraId="463A63BE" w14:textId="32094A8F" w:rsidR="00EC7455" w:rsidRPr="00B4330E" w:rsidRDefault="00EC7455" w:rsidP="00EC7455">
            <w:pPr>
              <w:contextualSpacing/>
              <w:jc w:val="both"/>
              <w:rPr>
                <w:ins w:id="433" w:author="Pecho Daniel" w:date="2023-05-09T10:29:00Z"/>
                <w:rFonts w:ascii="Calibri" w:hAnsi="Calibri" w:cs="Arial"/>
                <w:lang w:val="sk-SK"/>
              </w:rPr>
            </w:pPr>
            <w:ins w:id="434" w:author="Pecho Daniel" w:date="2023-05-09T10:29:00Z">
              <w:r w:rsidRPr="00B4330E">
                <w:rPr>
                  <w:rFonts w:ascii="Calibri" w:hAnsi="Calibri" w:cs="Arial"/>
                  <w:lang w:val="sk-SK"/>
                </w:rPr>
                <w:t>Merná jednotka</w:t>
              </w:r>
            </w:ins>
          </w:p>
        </w:tc>
        <w:tc>
          <w:tcPr>
            <w:tcW w:w="3270" w:type="pct"/>
          </w:tcPr>
          <w:p w14:paraId="4911394E" w14:textId="297E181B" w:rsidR="00EC7455" w:rsidRPr="003B2374" w:rsidRDefault="00EC7455" w:rsidP="00EC7455">
            <w:pPr>
              <w:contextualSpacing/>
              <w:rPr>
                <w:ins w:id="435" w:author="Pecho Daniel" w:date="2023-05-09T10:29:00Z"/>
                <w:rFonts w:ascii="Calibri" w:hAnsi="Calibri" w:cs="Arial"/>
                <w:lang w:val="sk-SK"/>
              </w:rPr>
            </w:pPr>
            <w:ins w:id="436" w:author="Pecho Daniel" w:date="2023-05-09T10:29:00Z">
              <w:r>
                <w:rPr>
                  <w:rFonts w:ascii="Calibri" w:hAnsi="Calibri" w:cs="Arial"/>
                  <w:lang w:val="sk-SK"/>
                </w:rPr>
                <w:t>Osoby</w:t>
              </w:r>
            </w:ins>
          </w:p>
        </w:tc>
      </w:tr>
      <w:tr w:rsidR="00EC7455" w:rsidRPr="009951DE" w14:paraId="60DF4F17" w14:textId="77777777" w:rsidTr="000C0935">
        <w:trPr>
          <w:ins w:id="437" w:author="Pecho Daniel" w:date="2023-05-09T10:29:00Z"/>
        </w:trPr>
        <w:tc>
          <w:tcPr>
            <w:tcW w:w="1730" w:type="pct"/>
            <w:shd w:val="clear" w:color="auto" w:fill="F2F2F2" w:themeFill="background1" w:themeFillShade="F2"/>
          </w:tcPr>
          <w:p w14:paraId="156DECB2" w14:textId="71EA1884" w:rsidR="00EC7455" w:rsidRPr="00B4330E" w:rsidRDefault="00EC7455" w:rsidP="00EC7455">
            <w:pPr>
              <w:contextualSpacing/>
              <w:jc w:val="both"/>
              <w:rPr>
                <w:ins w:id="438" w:author="Pecho Daniel" w:date="2023-05-09T10:29:00Z"/>
                <w:rFonts w:ascii="Calibri" w:hAnsi="Calibri" w:cs="Arial"/>
                <w:lang w:val="sk-SK"/>
              </w:rPr>
            </w:pPr>
            <w:ins w:id="439" w:author="Pecho Daniel" w:date="2023-05-09T10:29:00Z">
              <w:r w:rsidRPr="00B4330E">
                <w:rPr>
                  <w:rFonts w:ascii="Calibri" w:hAnsi="Calibri" w:cs="Arial"/>
                  <w:lang w:val="sk-SK"/>
                </w:rPr>
                <w:t>Celková cieľová hodnota</w:t>
              </w:r>
            </w:ins>
          </w:p>
        </w:tc>
        <w:tc>
          <w:tcPr>
            <w:tcW w:w="3270" w:type="pct"/>
          </w:tcPr>
          <w:p w14:paraId="351E2788" w14:textId="35BCDF43" w:rsidR="00EC7455" w:rsidRDefault="00B21923" w:rsidP="00EC7455">
            <w:pPr>
              <w:contextualSpacing/>
              <w:rPr>
                <w:ins w:id="440" w:author="Pecho Daniel" w:date="2023-05-09T10:29:00Z"/>
                <w:rFonts w:ascii="Calibri" w:hAnsi="Calibri" w:cs="Arial"/>
                <w:lang w:val="sk-SK"/>
              </w:rPr>
            </w:pPr>
            <w:ins w:id="441" w:author="Pecho Daniel" w:date="2023-05-09T10:39:00Z">
              <w:r w:rsidRPr="00B21923">
                <w:rPr>
                  <w:rFonts w:ascii="Calibri" w:hAnsi="Calibri" w:cs="Arial"/>
                  <w:lang w:val="sk-SK"/>
                </w:rPr>
                <w:t>2</w:t>
              </w:r>
              <w:r>
                <w:rPr>
                  <w:rFonts w:ascii="Calibri" w:hAnsi="Calibri" w:cs="Arial"/>
                  <w:lang w:val="sk-SK"/>
                </w:rPr>
                <w:t> </w:t>
              </w:r>
              <w:r w:rsidRPr="00B21923">
                <w:rPr>
                  <w:rFonts w:ascii="Calibri" w:hAnsi="Calibri" w:cs="Arial"/>
                  <w:lang w:val="sk-SK"/>
                </w:rPr>
                <w:t>100</w:t>
              </w:r>
              <w:r>
                <w:rPr>
                  <w:rFonts w:ascii="Calibri" w:hAnsi="Calibri" w:cs="Arial"/>
                  <w:lang w:val="sk-SK"/>
                </w:rPr>
                <w:t xml:space="preserve"> MRR/ 64 VRR</w:t>
              </w:r>
            </w:ins>
          </w:p>
        </w:tc>
      </w:tr>
      <w:tr w:rsidR="00EC7455" w:rsidRPr="009951DE" w14:paraId="5B1D148C" w14:textId="77777777" w:rsidTr="000C0935">
        <w:trPr>
          <w:ins w:id="442" w:author="Pecho Daniel" w:date="2023-05-09T10:29:00Z"/>
        </w:trPr>
        <w:tc>
          <w:tcPr>
            <w:tcW w:w="1730" w:type="pct"/>
            <w:shd w:val="clear" w:color="auto" w:fill="F2F2F2" w:themeFill="background1" w:themeFillShade="F2"/>
          </w:tcPr>
          <w:p w14:paraId="35A71F3E" w14:textId="05AA23CB" w:rsidR="00EC7455" w:rsidRPr="00B4330E" w:rsidRDefault="00EC7455" w:rsidP="00EC7455">
            <w:pPr>
              <w:contextualSpacing/>
              <w:jc w:val="both"/>
              <w:rPr>
                <w:ins w:id="443" w:author="Pecho Daniel" w:date="2023-05-09T10:29:00Z"/>
                <w:rFonts w:ascii="Calibri" w:hAnsi="Calibri" w:cs="Arial"/>
                <w:lang w:val="sk-SK"/>
              </w:rPr>
            </w:pPr>
            <w:ins w:id="444" w:author="Pecho Daniel" w:date="2023-05-09T10:29:00Z">
              <w:r w:rsidRPr="003B2374">
                <w:rPr>
                  <w:rFonts w:ascii="Calibri" w:hAnsi="Calibri" w:cs="Arial"/>
                  <w:b/>
                  <w:lang w:val="sk-SK"/>
                </w:rPr>
                <w:t>Priorita</w:t>
              </w:r>
            </w:ins>
          </w:p>
        </w:tc>
        <w:tc>
          <w:tcPr>
            <w:tcW w:w="3270" w:type="pct"/>
          </w:tcPr>
          <w:p w14:paraId="67665022" w14:textId="6B2BC98F" w:rsidR="00EC7455" w:rsidRDefault="00EC7455" w:rsidP="00EC7455">
            <w:pPr>
              <w:contextualSpacing/>
              <w:rPr>
                <w:ins w:id="445" w:author="Pecho Daniel" w:date="2023-05-09T10:29:00Z"/>
                <w:rFonts w:ascii="Calibri" w:hAnsi="Calibri" w:cs="Calibri"/>
                <w:color w:val="000000"/>
              </w:rPr>
            </w:pPr>
            <w:ins w:id="446" w:author="Pecho Daniel" w:date="2023-05-09T10:29:00Z">
              <w:r>
                <w:rPr>
                  <w:rFonts w:ascii="Calibri" w:hAnsi="Calibri" w:cs="Calibri"/>
                  <w:b/>
                  <w:color w:val="000000"/>
                </w:rPr>
                <w:t>4P1</w:t>
              </w:r>
            </w:ins>
          </w:p>
        </w:tc>
      </w:tr>
      <w:tr w:rsidR="00EC7455" w:rsidRPr="009951DE" w14:paraId="11CB48CB" w14:textId="77777777" w:rsidTr="000C0935">
        <w:trPr>
          <w:ins w:id="447" w:author="Pecho Daniel" w:date="2023-05-09T10:29:00Z"/>
        </w:trPr>
        <w:tc>
          <w:tcPr>
            <w:tcW w:w="1730" w:type="pct"/>
            <w:shd w:val="clear" w:color="auto" w:fill="F2F2F2" w:themeFill="background1" w:themeFillShade="F2"/>
          </w:tcPr>
          <w:p w14:paraId="3D01E051" w14:textId="3EB44114" w:rsidR="00EC7455" w:rsidRPr="003B2374" w:rsidRDefault="00EC7455" w:rsidP="00EC7455">
            <w:pPr>
              <w:contextualSpacing/>
              <w:jc w:val="both"/>
              <w:rPr>
                <w:ins w:id="448" w:author="Pecho Daniel" w:date="2023-05-09T10:29:00Z"/>
                <w:rFonts w:ascii="Calibri" w:hAnsi="Calibri" w:cs="Arial"/>
                <w:b/>
                <w:lang w:val="sk-SK"/>
              </w:rPr>
            </w:pPr>
            <w:ins w:id="449" w:author="Pecho Daniel" w:date="2023-05-09T10:29:00Z">
              <w:r w:rsidRPr="00B4330E">
                <w:rPr>
                  <w:rFonts w:ascii="Calibri" w:hAnsi="Calibri" w:cs="Arial"/>
                  <w:lang w:val="sk-SK"/>
                </w:rPr>
                <w:t>Kód</w:t>
              </w:r>
            </w:ins>
          </w:p>
        </w:tc>
        <w:tc>
          <w:tcPr>
            <w:tcW w:w="3270" w:type="pct"/>
          </w:tcPr>
          <w:p w14:paraId="0C075EC4" w14:textId="243171FC" w:rsidR="00EC7455" w:rsidRDefault="00EC7455" w:rsidP="00EC7455">
            <w:pPr>
              <w:contextualSpacing/>
              <w:rPr>
                <w:ins w:id="450" w:author="Pecho Daniel" w:date="2023-05-09T10:29:00Z"/>
                <w:rFonts w:ascii="Calibri" w:hAnsi="Calibri" w:cs="Calibri"/>
                <w:b/>
                <w:color w:val="000000"/>
              </w:rPr>
            </w:pPr>
            <w:ins w:id="451" w:author="Pecho Daniel" w:date="2023-05-09T10:29:00Z">
              <w:r>
                <w:rPr>
                  <w:rFonts w:ascii="Calibri" w:hAnsi="Calibri" w:cs="Calibri"/>
                  <w:color w:val="000000"/>
                </w:rPr>
                <w:t>EECR04</w:t>
              </w:r>
            </w:ins>
          </w:p>
        </w:tc>
      </w:tr>
      <w:tr w:rsidR="00EC7455" w:rsidRPr="009951DE" w14:paraId="4543C026" w14:textId="77777777" w:rsidTr="000C0935">
        <w:trPr>
          <w:ins w:id="452" w:author="Pecho Daniel" w:date="2023-05-09T10:29:00Z"/>
        </w:trPr>
        <w:tc>
          <w:tcPr>
            <w:tcW w:w="1730" w:type="pct"/>
            <w:shd w:val="clear" w:color="auto" w:fill="F2F2F2" w:themeFill="background1" w:themeFillShade="F2"/>
          </w:tcPr>
          <w:p w14:paraId="164566FA" w14:textId="532F3876" w:rsidR="00EC7455" w:rsidRPr="00B4330E" w:rsidRDefault="00EC7455" w:rsidP="00EC7455">
            <w:pPr>
              <w:contextualSpacing/>
              <w:jc w:val="both"/>
              <w:rPr>
                <w:ins w:id="453" w:author="Pecho Daniel" w:date="2023-05-09T10:29:00Z"/>
                <w:rFonts w:ascii="Calibri" w:hAnsi="Calibri" w:cs="Arial"/>
                <w:lang w:val="sk-SK"/>
              </w:rPr>
            </w:pPr>
            <w:ins w:id="454" w:author="Pecho Daniel" w:date="2023-05-09T10:29:00Z">
              <w:r w:rsidRPr="00B4330E">
                <w:rPr>
                  <w:rFonts w:ascii="Calibri" w:hAnsi="Calibri" w:cs="Arial"/>
                  <w:lang w:val="sk-SK"/>
                </w:rPr>
                <w:t>Názov</w:t>
              </w:r>
            </w:ins>
          </w:p>
        </w:tc>
        <w:tc>
          <w:tcPr>
            <w:tcW w:w="3270" w:type="pct"/>
          </w:tcPr>
          <w:p w14:paraId="5595EBB8" w14:textId="77777777" w:rsidR="00EC7455" w:rsidRPr="003B2374" w:rsidRDefault="00EC7455" w:rsidP="00EC7455">
            <w:pPr>
              <w:contextualSpacing/>
              <w:rPr>
                <w:ins w:id="455" w:author="Pecho Daniel" w:date="2023-05-09T10:29:00Z"/>
                <w:rFonts w:ascii="Calibri" w:hAnsi="Calibri" w:cs="Arial"/>
                <w:lang w:val="sk-SK"/>
              </w:rPr>
            </w:pPr>
            <w:ins w:id="456" w:author="Pecho Daniel" w:date="2023-05-09T10:29:00Z">
              <w:r w:rsidRPr="003B2374">
                <w:rPr>
                  <w:rFonts w:ascii="Calibri" w:hAnsi="Calibri" w:cs="Arial"/>
                  <w:lang w:val="sk-SK"/>
                </w:rPr>
                <w:t>Účastníci, ktorí sú po ukončení svojej</w:t>
              </w:r>
            </w:ins>
          </w:p>
          <w:p w14:paraId="7F8C5271" w14:textId="7380DE69" w:rsidR="00EC7455" w:rsidRDefault="00EC7455" w:rsidP="00EC7455">
            <w:pPr>
              <w:contextualSpacing/>
              <w:rPr>
                <w:ins w:id="457" w:author="Pecho Daniel" w:date="2023-05-09T10:29:00Z"/>
                <w:rFonts w:ascii="Calibri" w:hAnsi="Calibri" w:cs="Calibri"/>
                <w:color w:val="000000"/>
              </w:rPr>
            </w:pPr>
            <w:ins w:id="458" w:author="Pecho Daniel" w:date="2023-05-09T10:29:00Z">
              <w:r w:rsidRPr="003B2374">
                <w:rPr>
                  <w:rFonts w:ascii="Calibri" w:hAnsi="Calibri" w:cs="Arial"/>
                  <w:lang w:val="sk-SK"/>
                </w:rPr>
                <w:t>účasti zamestnaní</w:t>
              </w:r>
            </w:ins>
          </w:p>
        </w:tc>
      </w:tr>
      <w:tr w:rsidR="00EC7455" w:rsidRPr="009951DE" w14:paraId="74FC60A0" w14:textId="77777777" w:rsidTr="000C0935">
        <w:trPr>
          <w:ins w:id="459" w:author="Pecho Daniel" w:date="2023-05-09T10:29:00Z"/>
        </w:trPr>
        <w:tc>
          <w:tcPr>
            <w:tcW w:w="1730" w:type="pct"/>
            <w:shd w:val="clear" w:color="auto" w:fill="F2F2F2" w:themeFill="background1" w:themeFillShade="F2"/>
          </w:tcPr>
          <w:p w14:paraId="049540B7" w14:textId="1113C2F4" w:rsidR="00EC7455" w:rsidRPr="00B4330E" w:rsidRDefault="00EC7455" w:rsidP="00EC7455">
            <w:pPr>
              <w:contextualSpacing/>
              <w:jc w:val="both"/>
              <w:rPr>
                <w:ins w:id="460" w:author="Pecho Daniel" w:date="2023-05-09T10:29:00Z"/>
                <w:rFonts w:ascii="Calibri" w:hAnsi="Calibri" w:cs="Arial"/>
                <w:lang w:val="sk-SK"/>
              </w:rPr>
            </w:pPr>
            <w:ins w:id="461" w:author="Pecho Daniel" w:date="2023-05-09T10:29:00Z">
              <w:r w:rsidRPr="00B4330E">
                <w:rPr>
                  <w:rFonts w:ascii="Calibri" w:hAnsi="Calibri" w:cs="Arial"/>
                  <w:lang w:val="sk-SK"/>
                </w:rPr>
                <w:t>Merná jednotka</w:t>
              </w:r>
            </w:ins>
          </w:p>
        </w:tc>
        <w:tc>
          <w:tcPr>
            <w:tcW w:w="3270" w:type="pct"/>
          </w:tcPr>
          <w:p w14:paraId="6CE053D1" w14:textId="3E2AC29D" w:rsidR="00EC7455" w:rsidRPr="003B2374" w:rsidRDefault="00EC7455" w:rsidP="00EC7455">
            <w:pPr>
              <w:contextualSpacing/>
              <w:rPr>
                <w:ins w:id="462" w:author="Pecho Daniel" w:date="2023-05-09T10:29:00Z"/>
                <w:rFonts w:ascii="Calibri" w:hAnsi="Calibri" w:cs="Arial"/>
                <w:lang w:val="sk-SK"/>
              </w:rPr>
            </w:pPr>
            <w:ins w:id="463" w:author="Pecho Daniel" w:date="2023-05-09T10:29:00Z">
              <w:r>
                <w:rPr>
                  <w:rFonts w:ascii="Calibri" w:hAnsi="Calibri" w:cs="Arial"/>
                  <w:lang w:val="sk-SK"/>
                </w:rPr>
                <w:t>Osoby</w:t>
              </w:r>
            </w:ins>
          </w:p>
        </w:tc>
      </w:tr>
      <w:tr w:rsidR="00EC7455" w:rsidRPr="009951DE" w14:paraId="1CE7AD2B" w14:textId="77777777" w:rsidTr="000C0935">
        <w:trPr>
          <w:ins w:id="464" w:author="Pecho Daniel" w:date="2023-05-09T10:29:00Z"/>
        </w:trPr>
        <w:tc>
          <w:tcPr>
            <w:tcW w:w="1730" w:type="pct"/>
            <w:shd w:val="clear" w:color="auto" w:fill="F2F2F2" w:themeFill="background1" w:themeFillShade="F2"/>
          </w:tcPr>
          <w:p w14:paraId="52272E5A" w14:textId="7EEB0270" w:rsidR="00EC7455" w:rsidRPr="00B4330E" w:rsidRDefault="00EC7455" w:rsidP="00EC7455">
            <w:pPr>
              <w:contextualSpacing/>
              <w:jc w:val="both"/>
              <w:rPr>
                <w:ins w:id="465" w:author="Pecho Daniel" w:date="2023-05-09T10:29:00Z"/>
                <w:rFonts w:ascii="Calibri" w:hAnsi="Calibri" w:cs="Arial"/>
                <w:lang w:val="sk-SK"/>
              </w:rPr>
            </w:pPr>
            <w:ins w:id="466" w:author="Pecho Daniel" w:date="2023-05-09T10:29:00Z">
              <w:r w:rsidRPr="00B4330E">
                <w:rPr>
                  <w:rFonts w:ascii="Calibri" w:hAnsi="Calibri" w:cs="Arial"/>
                  <w:lang w:val="sk-SK"/>
                </w:rPr>
                <w:t>Celková cieľová hodnota</w:t>
              </w:r>
            </w:ins>
          </w:p>
        </w:tc>
        <w:tc>
          <w:tcPr>
            <w:tcW w:w="3270" w:type="pct"/>
          </w:tcPr>
          <w:p w14:paraId="442A1154" w14:textId="4BB21CFC" w:rsidR="00EC7455" w:rsidRDefault="00B21923" w:rsidP="00EC7455">
            <w:pPr>
              <w:contextualSpacing/>
              <w:rPr>
                <w:ins w:id="467" w:author="Pecho Daniel" w:date="2023-05-09T10:29:00Z"/>
                <w:rFonts w:ascii="Calibri" w:hAnsi="Calibri" w:cs="Arial"/>
                <w:lang w:val="sk-SK"/>
              </w:rPr>
            </w:pPr>
            <w:ins w:id="468" w:author="Pecho Daniel" w:date="2023-05-09T10:40:00Z">
              <w:r w:rsidRPr="00B21923">
                <w:rPr>
                  <w:rFonts w:ascii="Calibri" w:hAnsi="Calibri" w:cs="Arial"/>
                  <w:lang w:val="sk-SK"/>
                </w:rPr>
                <w:t>16</w:t>
              </w:r>
              <w:r>
                <w:rPr>
                  <w:rFonts w:ascii="Calibri" w:hAnsi="Calibri" w:cs="Arial"/>
                  <w:lang w:val="sk-SK"/>
                </w:rPr>
                <w:t> </w:t>
              </w:r>
              <w:r w:rsidRPr="00B21923">
                <w:rPr>
                  <w:rFonts w:ascii="Calibri" w:hAnsi="Calibri" w:cs="Arial"/>
                  <w:lang w:val="sk-SK"/>
                </w:rPr>
                <w:t>652</w:t>
              </w:r>
              <w:r>
                <w:rPr>
                  <w:rFonts w:ascii="Calibri" w:hAnsi="Calibri" w:cs="Arial"/>
                  <w:lang w:val="sk-SK"/>
                </w:rPr>
                <w:t xml:space="preserve"> MRR / 525 VRR</w:t>
              </w:r>
            </w:ins>
          </w:p>
        </w:tc>
      </w:tr>
      <w:tr w:rsidR="00EC7455" w:rsidRPr="009951DE" w14:paraId="50EAB1A5" w14:textId="77777777" w:rsidTr="000C0935">
        <w:trPr>
          <w:ins w:id="469" w:author="Pecho Daniel" w:date="2023-05-09T10:29:00Z"/>
        </w:trPr>
        <w:tc>
          <w:tcPr>
            <w:tcW w:w="1730" w:type="pct"/>
            <w:shd w:val="clear" w:color="auto" w:fill="F2F2F2" w:themeFill="background1" w:themeFillShade="F2"/>
          </w:tcPr>
          <w:p w14:paraId="727A9B82" w14:textId="56ADE9FF" w:rsidR="00EC7455" w:rsidRPr="00B4330E" w:rsidRDefault="00EC7455" w:rsidP="00EC7455">
            <w:pPr>
              <w:contextualSpacing/>
              <w:jc w:val="both"/>
              <w:rPr>
                <w:ins w:id="470" w:author="Pecho Daniel" w:date="2023-05-09T10:29:00Z"/>
                <w:rFonts w:ascii="Calibri" w:hAnsi="Calibri" w:cs="Arial"/>
                <w:lang w:val="sk-SK"/>
              </w:rPr>
            </w:pPr>
            <w:ins w:id="471" w:author="Pecho Daniel" w:date="2023-05-09T10:29:00Z">
              <w:r w:rsidRPr="003B2374">
                <w:rPr>
                  <w:rFonts w:ascii="Calibri" w:hAnsi="Calibri" w:cs="Arial"/>
                  <w:b/>
                  <w:lang w:val="sk-SK"/>
                </w:rPr>
                <w:t>Priorita</w:t>
              </w:r>
            </w:ins>
          </w:p>
        </w:tc>
        <w:tc>
          <w:tcPr>
            <w:tcW w:w="3270" w:type="pct"/>
          </w:tcPr>
          <w:p w14:paraId="64ACB6B9" w14:textId="68F6BA6B" w:rsidR="00EC7455" w:rsidRPr="00956754" w:rsidRDefault="00EC7455" w:rsidP="00EC7455">
            <w:pPr>
              <w:contextualSpacing/>
              <w:rPr>
                <w:ins w:id="472" w:author="Pecho Daniel" w:date="2023-05-09T10:29:00Z"/>
                <w:rFonts w:ascii="Calibri" w:hAnsi="Calibri" w:cs="Arial"/>
                <w:lang w:val="sk-SK"/>
              </w:rPr>
            </w:pPr>
            <w:ins w:id="473" w:author="Pecho Daniel" w:date="2023-05-09T10:29:00Z">
              <w:r>
                <w:rPr>
                  <w:rFonts w:ascii="Calibri" w:hAnsi="Calibri" w:cs="Calibri"/>
                  <w:b/>
                  <w:color w:val="000000"/>
                </w:rPr>
                <w:t>4P4</w:t>
              </w:r>
            </w:ins>
          </w:p>
        </w:tc>
      </w:tr>
      <w:tr w:rsidR="00EC7455" w:rsidRPr="009951DE" w14:paraId="3450CEC7" w14:textId="77777777" w:rsidTr="000C0935">
        <w:trPr>
          <w:ins w:id="474" w:author="Pecho Daniel" w:date="2023-05-09T10:29:00Z"/>
        </w:trPr>
        <w:tc>
          <w:tcPr>
            <w:tcW w:w="1730" w:type="pct"/>
            <w:shd w:val="clear" w:color="auto" w:fill="F2F2F2" w:themeFill="background1" w:themeFillShade="F2"/>
          </w:tcPr>
          <w:p w14:paraId="4600C45E" w14:textId="1B196B5B" w:rsidR="00EC7455" w:rsidRPr="003B2374" w:rsidRDefault="00EC7455" w:rsidP="00EC7455">
            <w:pPr>
              <w:contextualSpacing/>
              <w:jc w:val="both"/>
              <w:rPr>
                <w:ins w:id="475" w:author="Pecho Daniel" w:date="2023-05-09T10:29:00Z"/>
                <w:rFonts w:ascii="Calibri" w:hAnsi="Calibri" w:cs="Arial"/>
                <w:b/>
                <w:lang w:val="sk-SK"/>
              </w:rPr>
            </w:pPr>
            <w:ins w:id="476" w:author="Pecho Daniel" w:date="2023-05-09T10:29:00Z">
              <w:r w:rsidRPr="00B4330E">
                <w:rPr>
                  <w:rFonts w:ascii="Calibri" w:hAnsi="Calibri" w:cs="Arial"/>
                  <w:lang w:val="sk-SK"/>
                </w:rPr>
                <w:t>Kód</w:t>
              </w:r>
            </w:ins>
          </w:p>
        </w:tc>
        <w:tc>
          <w:tcPr>
            <w:tcW w:w="3270" w:type="pct"/>
          </w:tcPr>
          <w:p w14:paraId="267A13A8" w14:textId="39384B57" w:rsidR="00EC7455" w:rsidRDefault="00EC7455" w:rsidP="00EC7455">
            <w:pPr>
              <w:contextualSpacing/>
              <w:rPr>
                <w:ins w:id="477" w:author="Pecho Daniel" w:date="2023-05-09T10:29:00Z"/>
                <w:rFonts w:ascii="Calibri" w:hAnsi="Calibri" w:cs="Calibri"/>
                <w:b/>
                <w:color w:val="000000"/>
              </w:rPr>
            </w:pPr>
            <w:ins w:id="478" w:author="Pecho Daniel" w:date="2023-05-09T10:29:00Z">
              <w:r>
                <w:rPr>
                  <w:rFonts w:ascii="Calibri" w:hAnsi="Calibri" w:cs="Calibri"/>
                  <w:color w:val="000000"/>
                </w:rPr>
                <w:t>EECR04</w:t>
              </w:r>
            </w:ins>
          </w:p>
        </w:tc>
      </w:tr>
      <w:tr w:rsidR="00EC7455" w:rsidRPr="009951DE" w14:paraId="16122E9D" w14:textId="77777777" w:rsidTr="000C0935">
        <w:trPr>
          <w:ins w:id="479" w:author="Pecho Daniel" w:date="2023-05-09T10:29:00Z"/>
        </w:trPr>
        <w:tc>
          <w:tcPr>
            <w:tcW w:w="1730" w:type="pct"/>
            <w:shd w:val="clear" w:color="auto" w:fill="F2F2F2" w:themeFill="background1" w:themeFillShade="F2"/>
          </w:tcPr>
          <w:p w14:paraId="29C37A48" w14:textId="5292FF92" w:rsidR="00EC7455" w:rsidRPr="00B4330E" w:rsidRDefault="00EC7455" w:rsidP="00EC7455">
            <w:pPr>
              <w:contextualSpacing/>
              <w:jc w:val="both"/>
              <w:rPr>
                <w:ins w:id="480" w:author="Pecho Daniel" w:date="2023-05-09T10:29:00Z"/>
                <w:rFonts w:ascii="Calibri" w:hAnsi="Calibri" w:cs="Arial"/>
                <w:lang w:val="sk-SK"/>
              </w:rPr>
            </w:pPr>
            <w:ins w:id="481" w:author="Pecho Daniel" w:date="2023-05-09T10:29:00Z">
              <w:r w:rsidRPr="00B4330E">
                <w:rPr>
                  <w:rFonts w:ascii="Calibri" w:hAnsi="Calibri" w:cs="Arial"/>
                  <w:lang w:val="sk-SK"/>
                </w:rPr>
                <w:t>Názov</w:t>
              </w:r>
            </w:ins>
          </w:p>
        </w:tc>
        <w:tc>
          <w:tcPr>
            <w:tcW w:w="3270" w:type="pct"/>
          </w:tcPr>
          <w:p w14:paraId="6C636944" w14:textId="77777777" w:rsidR="00EC7455" w:rsidRPr="003B2374" w:rsidRDefault="00EC7455" w:rsidP="00EC7455">
            <w:pPr>
              <w:contextualSpacing/>
              <w:rPr>
                <w:ins w:id="482" w:author="Pecho Daniel" w:date="2023-05-09T10:29:00Z"/>
                <w:rFonts w:ascii="Calibri" w:hAnsi="Calibri" w:cs="Arial"/>
                <w:lang w:val="sk-SK"/>
              </w:rPr>
            </w:pPr>
            <w:ins w:id="483" w:author="Pecho Daniel" w:date="2023-05-09T10:29:00Z">
              <w:r w:rsidRPr="003B2374">
                <w:rPr>
                  <w:rFonts w:ascii="Calibri" w:hAnsi="Calibri" w:cs="Arial"/>
                  <w:lang w:val="sk-SK"/>
                </w:rPr>
                <w:t>Účastníci, ktorí sú po ukončení svojej</w:t>
              </w:r>
            </w:ins>
          </w:p>
          <w:p w14:paraId="4B36F2EC" w14:textId="3CCA3EC1" w:rsidR="00EC7455" w:rsidRDefault="00EC7455" w:rsidP="00EC7455">
            <w:pPr>
              <w:contextualSpacing/>
              <w:rPr>
                <w:ins w:id="484" w:author="Pecho Daniel" w:date="2023-05-09T10:29:00Z"/>
                <w:rFonts w:ascii="Calibri" w:hAnsi="Calibri" w:cs="Calibri"/>
                <w:color w:val="000000"/>
              </w:rPr>
            </w:pPr>
            <w:ins w:id="485" w:author="Pecho Daniel" w:date="2023-05-09T10:29:00Z">
              <w:r w:rsidRPr="003B2374">
                <w:rPr>
                  <w:rFonts w:ascii="Calibri" w:hAnsi="Calibri" w:cs="Arial"/>
                  <w:lang w:val="sk-SK"/>
                </w:rPr>
                <w:t>účasti zamestnaní</w:t>
              </w:r>
            </w:ins>
          </w:p>
        </w:tc>
      </w:tr>
      <w:tr w:rsidR="00EC7455" w:rsidRPr="009951DE" w14:paraId="3149A94E" w14:textId="77777777" w:rsidTr="000C0935">
        <w:trPr>
          <w:ins w:id="486" w:author="Pecho Daniel" w:date="2023-05-09T10:29:00Z"/>
        </w:trPr>
        <w:tc>
          <w:tcPr>
            <w:tcW w:w="1730" w:type="pct"/>
            <w:shd w:val="clear" w:color="auto" w:fill="F2F2F2" w:themeFill="background1" w:themeFillShade="F2"/>
          </w:tcPr>
          <w:p w14:paraId="28E62E42" w14:textId="71F0EBE0" w:rsidR="00EC7455" w:rsidRPr="00B4330E" w:rsidRDefault="00EC7455" w:rsidP="00EC7455">
            <w:pPr>
              <w:contextualSpacing/>
              <w:jc w:val="both"/>
              <w:rPr>
                <w:ins w:id="487" w:author="Pecho Daniel" w:date="2023-05-09T10:29:00Z"/>
                <w:rFonts w:ascii="Calibri" w:hAnsi="Calibri" w:cs="Arial"/>
                <w:lang w:val="sk-SK"/>
              </w:rPr>
            </w:pPr>
            <w:ins w:id="488" w:author="Pecho Daniel" w:date="2023-05-09T10:29:00Z">
              <w:r w:rsidRPr="00B4330E">
                <w:rPr>
                  <w:rFonts w:ascii="Calibri" w:hAnsi="Calibri" w:cs="Arial"/>
                  <w:lang w:val="sk-SK"/>
                </w:rPr>
                <w:t>Merná jednotka</w:t>
              </w:r>
            </w:ins>
          </w:p>
        </w:tc>
        <w:tc>
          <w:tcPr>
            <w:tcW w:w="3270" w:type="pct"/>
          </w:tcPr>
          <w:p w14:paraId="21897491" w14:textId="4295E8B6" w:rsidR="00EC7455" w:rsidRPr="003B2374" w:rsidRDefault="00EC7455" w:rsidP="00EC7455">
            <w:pPr>
              <w:contextualSpacing/>
              <w:rPr>
                <w:ins w:id="489" w:author="Pecho Daniel" w:date="2023-05-09T10:29:00Z"/>
                <w:rFonts w:ascii="Calibri" w:hAnsi="Calibri" w:cs="Arial"/>
                <w:lang w:val="sk-SK"/>
              </w:rPr>
            </w:pPr>
            <w:ins w:id="490" w:author="Pecho Daniel" w:date="2023-05-09T10:29:00Z">
              <w:r>
                <w:rPr>
                  <w:rFonts w:ascii="Calibri" w:hAnsi="Calibri" w:cs="Arial"/>
                  <w:lang w:val="sk-SK"/>
                </w:rPr>
                <w:t>Osoby</w:t>
              </w:r>
            </w:ins>
          </w:p>
        </w:tc>
      </w:tr>
      <w:tr w:rsidR="00EC7455" w:rsidRPr="009951DE" w14:paraId="12C37B75" w14:textId="77777777" w:rsidTr="000C0935">
        <w:trPr>
          <w:ins w:id="491" w:author="Pecho Daniel" w:date="2023-05-09T10:29:00Z"/>
        </w:trPr>
        <w:tc>
          <w:tcPr>
            <w:tcW w:w="1730" w:type="pct"/>
            <w:shd w:val="clear" w:color="auto" w:fill="F2F2F2" w:themeFill="background1" w:themeFillShade="F2"/>
          </w:tcPr>
          <w:p w14:paraId="034A7CFC" w14:textId="7063FD2F" w:rsidR="00EC7455" w:rsidRPr="00B4330E" w:rsidRDefault="00EC7455" w:rsidP="00EC7455">
            <w:pPr>
              <w:contextualSpacing/>
              <w:jc w:val="both"/>
              <w:rPr>
                <w:ins w:id="492" w:author="Pecho Daniel" w:date="2023-05-09T10:29:00Z"/>
                <w:rFonts w:ascii="Calibri" w:hAnsi="Calibri" w:cs="Arial"/>
                <w:lang w:val="sk-SK"/>
              </w:rPr>
            </w:pPr>
            <w:ins w:id="493" w:author="Pecho Daniel" w:date="2023-05-09T10:29:00Z">
              <w:r w:rsidRPr="00B4330E">
                <w:rPr>
                  <w:rFonts w:ascii="Calibri" w:hAnsi="Calibri" w:cs="Arial"/>
                  <w:lang w:val="sk-SK"/>
                </w:rPr>
                <w:lastRenderedPageBreak/>
                <w:t>Celková cieľová hodnota</w:t>
              </w:r>
            </w:ins>
          </w:p>
        </w:tc>
        <w:tc>
          <w:tcPr>
            <w:tcW w:w="3270" w:type="pct"/>
          </w:tcPr>
          <w:p w14:paraId="5BA98E43" w14:textId="3EF51AAC" w:rsidR="00EC7455" w:rsidRDefault="00B21923" w:rsidP="00EC7455">
            <w:pPr>
              <w:contextualSpacing/>
              <w:rPr>
                <w:ins w:id="494" w:author="Pecho Daniel" w:date="2023-05-09T10:29:00Z"/>
                <w:rFonts w:ascii="Calibri" w:hAnsi="Calibri" w:cs="Arial"/>
                <w:lang w:val="sk-SK"/>
              </w:rPr>
            </w:pPr>
            <w:ins w:id="495" w:author="Pecho Daniel" w:date="2023-05-09T10:40:00Z">
              <w:r>
                <w:rPr>
                  <w:rFonts w:ascii="Calibri" w:hAnsi="Calibri" w:cs="Arial"/>
                  <w:lang w:val="sk-SK"/>
                </w:rPr>
                <w:t>10 487 MRR/ 323 VRR</w:t>
              </w:r>
            </w:ins>
          </w:p>
        </w:tc>
      </w:tr>
      <w:tr w:rsidR="00EC7455" w:rsidRPr="009951DE" w14:paraId="483B27A9" w14:textId="77777777" w:rsidTr="000C0935">
        <w:trPr>
          <w:ins w:id="496" w:author="Pecho Daniel" w:date="2023-05-09T10:29:00Z"/>
        </w:trPr>
        <w:tc>
          <w:tcPr>
            <w:tcW w:w="1730" w:type="pct"/>
            <w:shd w:val="clear" w:color="auto" w:fill="F2F2F2" w:themeFill="background1" w:themeFillShade="F2"/>
          </w:tcPr>
          <w:p w14:paraId="3344FB2C" w14:textId="206D504B" w:rsidR="00EC7455" w:rsidRPr="00B4330E" w:rsidRDefault="00EC7455" w:rsidP="00EC7455">
            <w:pPr>
              <w:contextualSpacing/>
              <w:jc w:val="both"/>
              <w:rPr>
                <w:ins w:id="497" w:author="Pecho Daniel" w:date="2023-05-09T10:29:00Z"/>
                <w:rFonts w:ascii="Calibri" w:hAnsi="Calibri" w:cs="Arial"/>
                <w:lang w:val="sk-SK"/>
              </w:rPr>
            </w:pPr>
            <w:ins w:id="498" w:author="Pecho Daniel" w:date="2023-05-09T10:29:00Z">
              <w:r w:rsidRPr="003B2374">
                <w:rPr>
                  <w:rFonts w:ascii="Calibri" w:hAnsi="Calibri" w:cs="Arial"/>
                  <w:b/>
                  <w:lang w:val="sk-SK"/>
                </w:rPr>
                <w:t>Priorita</w:t>
              </w:r>
            </w:ins>
          </w:p>
        </w:tc>
        <w:tc>
          <w:tcPr>
            <w:tcW w:w="3270" w:type="pct"/>
          </w:tcPr>
          <w:p w14:paraId="7864A5D7" w14:textId="1CAE152E" w:rsidR="00EC7455" w:rsidRDefault="00EC7455" w:rsidP="00EC7455">
            <w:pPr>
              <w:contextualSpacing/>
              <w:rPr>
                <w:ins w:id="499" w:author="Pecho Daniel" w:date="2023-05-09T10:29:00Z"/>
                <w:rFonts w:ascii="Calibri" w:hAnsi="Calibri" w:cs="Arial"/>
                <w:lang w:val="sk-SK"/>
              </w:rPr>
            </w:pPr>
            <w:ins w:id="500" w:author="Pecho Daniel" w:date="2023-05-09T10:29:00Z">
              <w:r>
                <w:rPr>
                  <w:rFonts w:ascii="Calibri" w:hAnsi="Calibri" w:cs="Calibri"/>
                  <w:b/>
                  <w:color w:val="000000"/>
                </w:rPr>
                <w:t>4P1</w:t>
              </w:r>
            </w:ins>
          </w:p>
        </w:tc>
      </w:tr>
      <w:tr w:rsidR="00EC7455" w:rsidRPr="009951DE" w14:paraId="5EC5D5BB" w14:textId="77777777" w:rsidTr="000C0935">
        <w:trPr>
          <w:ins w:id="501" w:author="Pecho Daniel" w:date="2023-05-09T10:29:00Z"/>
        </w:trPr>
        <w:tc>
          <w:tcPr>
            <w:tcW w:w="1730" w:type="pct"/>
            <w:shd w:val="clear" w:color="auto" w:fill="F2F2F2" w:themeFill="background1" w:themeFillShade="F2"/>
          </w:tcPr>
          <w:p w14:paraId="1F004E92" w14:textId="66A5547A" w:rsidR="00EC7455" w:rsidRPr="003B2374" w:rsidRDefault="00EC7455" w:rsidP="00EC7455">
            <w:pPr>
              <w:contextualSpacing/>
              <w:jc w:val="both"/>
              <w:rPr>
                <w:ins w:id="502" w:author="Pecho Daniel" w:date="2023-05-09T10:29:00Z"/>
                <w:rFonts w:ascii="Calibri" w:hAnsi="Calibri" w:cs="Arial"/>
                <w:b/>
                <w:lang w:val="sk-SK"/>
              </w:rPr>
            </w:pPr>
            <w:ins w:id="503" w:author="Pecho Daniel" w:date="2023-05-09T10:29:00Z">
              <w:r w:rsidRPr="00B4330E">
                <w:rPr>
                  <w:rFonts w:ascii="Calibri" w:hAnsi="Calibri" w:cs="Arial"/>
                  <w:lang w:val="sk-SK"/>
                </w:rPr>
                <w:t>Kód</w:t>
              </w:r>
            </w:ins>
          </w:p>
        </w:tc>
        <w:tc>
          <w:tcPr>
            <w:tcW w:w="3270" w:type="pct"/>
          </w:tcPr>
          <w:p w14:paraId="69D30077" w14:textId="6FA6BB96" w:rsidR="00EC7455" w:rsidRDefault="00EC7455" w:rsidP="00EC7455">
            <w:pPr>
              <w:contextualSpacing/>
              <w:rPr>
                <w:ins w:id="504" w:author="Pecho Daniel" w:date="2023-05-09T10:29:00Z"/>
                <w:rFonts w:ascii="Calibri" w:hAnsi="Calibri" w:cs="Calibri"/>
                <w:b/>
                <w:color w:val="000000"/>
              </w:rPr>
            </w:pPr>
            <w:ins w:id="505" w:author="Pecho Daniel" w:date="2023-05-09T10:29:00Z">
              <w:r w:rsidRPr="00CE1A5F">
                <w:rPr>
                  <w:rFonts w:ascii="Calibri" w:hAnsi="Calibri" w:cs="Arial"/>
                  <w:lang w:val="sk-SK"/>
                </w:rPr>
                <w:t>EECR05</w:t>
              </w:r>
            </w:ins>
          </w:p>
        </w:tc>
      </w:tr>
      <w:tr w:rsidR="00EC7455" w:rsidRPr="009951DE" w14:paraId="57C6AFAB" w14:textId="77777777" w:rsidTr="000C0935">
        <w:trPr>
          <w:ins w:id="506" w:author="Pecho Daniel" w:date="2023-05-09T10:29:00Z"/>
        </w:trPr>
        <w:tc>
          <w:tcPr>
            <w:tcW w:w="1730" w:type="pct"/>
            <w:shd w:val="clear" w:color="auto" w:fill="F2F2F2" w:themeFill="background1" w:themeFillShade="F2"/>
          </w:tcPr>
          <w:p w14:paraId="454B1C64" w14:textId="7C4E0AB5" w:rsidR="00EC7455" w:rsidRPr="00B4330E" w:rsidRDefault="00EC7455" w:rsidP="00EC7455">
            <w:pPr>
              <w:contextualSpacing/>
              <w:jc w:val="both"/>
              <w:rPr>
                <w:ins w:id="507" w:author="Pecho Daniel" w:date="2023-05-09T10:29:00Z"/>
                <w:rFonts w:ascii="Calibri" w:hAnsi="Calibri" w:cs="Arial"/>
                <w:lang w:val="sk-SK"/>
              </w:rPr>
            </w:pPr>
            <w:ins w:id="508" w:author="Pecho Daniel" w:date="2023-05-09T10:29:00Z">
              <w:r w:rsidRPr="00B4330E">
                <w:rPr>
                  <w:rFonts w:ascii="Calibri" w:hAnsi="Calibri" w:cs="Arial"/>
                  <w:lang w:val="sk-SK"/>
                </w:rPr>
                <w:t>Názov</w:t>
              </w:r>
            </w:ins>
          </w:p>
        </w:tc>
        <w:tc>
          <w:tcPr>
            <w:tcW w:w="3270" w:type="pct"/>
          </w:tcPr>
          <w:p w14:paraId="58FDCEEB" w14:textId="77777777" w:rsidR="00EC7455" w:rsidRPr="003B2374" w:rsidRDefault="00EC7455" w:rsidP="00EC7455">
            <w:pPr>
              <w:contextualSpacing/>
              <w:rPr>
                <w:ins w:id="509" w:author="Pecho Daniel" w:date="2023-05-09T10:29:00Z"/>
                <w:rFonts w:ascii="Calibri" w:hAnsi="Calibri" w:cs="Arial"/>
                <w:lang w:val="sk-SK"/>
              </w:rPr>
            </w:pPr>
            <w:ins w:id="510" w:author="Pecho Daniel" w:date="2023-05-09T10:29:00Z">
              <w:r w:rsidRPr="003B2374">
                <w:rPr>
                  <w:rFonts w:ascii="Calibri" w:hAnsi="Calibri" w:cs="Arial"/>
                  <w:lang w:val="sk-SK"/>
                </w:rPr>
                <w:t>Účastníci, ktorí sú šesť mesiacov po</w:t>
              </w:r>
            </w:ins>
          </w:p>
          <w:p w14:paraId="6D8D10B4" w14:textId="1BF7EF4E" w:rsidR="00EC7455" w:rsidRPr="00CE1A5F" w:rsidRDefault="00EC7455" w:rsidP="00EC7455">
            <w:pPr>
              <w:contextualSpacing/>
              <w:rPr>
                <w:ins w:id="511" w:author="Pecho Daniel" w:date="2023-05-09T10:29:00Z"/>
                <w:rFonts w:ascii="Calibri" w:hAnsi="Calibri" w:cs="Arial"/>
                <w:lang w:val="sk-SK"/>
              </w:rPr>
            </w:pPr>
            <w:ins w:id="512" w:author="Pecho Daniel" w:date="2023-05-09T10:29:00Z">
              <w:r w:rsidRPr="003B2374">
                <w:rPr>
                  <w:rFonts w:ascii="Calibri" w:hAnsi="Calibri" w:cs="Arial"/>
                  <w:lang w:val="sk-SK"/>
                </w:rPr>
                <w:t>odchode zamestnaní</w:t>
              </w:r>
            </w:ins>
          </w:p>
        </w:tc>
      </w:tr>
      <w:tr w:rsidR="00EC7455" w:rsidRPr="009951DE" w14:paraId="3780E3E5" w14:textId="77777777" w:rsidTr="000C0935">
        <w:trPr>
          <w:ins w:id="513" w:author="Pecho Daniel" w:date="2023-05-09T10:29:00Z"/>
        </w:trPr>
        <w:tc>
          <w:tcPr>
            <w:tcW w:w="1730" w:type="pct"/>
            <w:shd w:val="clear" w:color="auto" w:fill="F2F2F2" w:themeFill="background1" w:themeFillShade="F2"/>
          </w:tcPr>
          <w:p w14:paraId="0C5AC58F" w14:textId="66B38D33" w:rsidR="00EC7455" w:rsidRPr="00B4330E" w:rsidRDefault="00EC7455" w:rsidP="00EC7455">
            <w:pPr>
              <w:contextualSpacing/>
              <w:jc w:val="both"/>
              <w:rPr>
                <w:ins w:id="514" w:author="Pecho Daniel" w:date="2023-05-09T10:29:00Z"/>
                <w:rFonts w:ascii="Calibri" w:hAnsi="Calibri" w:cs="Arial"/>
                <w:lang w:val="sk-SK"/>
              </w:rPr>
            </w:pPr>
            <w:ins w:id="515" w:author="Pecho Daniel" w:date="2023-05-09T10:29:00Z">
              <w:r w:rsidRPr="00B4330E">
                <w:rPr>
                  <w:rFonts w:ascii="Calibri" w:hAnsi="Calibri" w:cs="Arial"/>
                  <w:lang w:val="sk-SK"/>
                </w:rPr>
                <w:t>Merná jednotka</w:t>
              </w:r>
            </w:ins>
          </w:p>
        </w:tc>
        <w:tc>
          <w:tcPr>
            <w:tcW w:w="3270" w:type="pct"/>
          </w:tcPr>
          <w:p w14:paraId="1159A7A3" w14:textId="113CC289" w:rsidR="00EC7455" w:rsidRPr="003B2374" w:rsidRDefault="00EC7455" w:rsidP="00EC7455">
            <w:pPr>
              <w:contextualSpacing/>
              <w:rPr>
                <w:ins w:id="516" w:author="Pecho Daniel" w:date="2023-05-09T10:29:00Z"/>
                <w:rFonts w:ascii="Calibri" w:hAnsi="Calibri" w:cs="Arial"/>
                <w:lang w:val="sk-SK"/>
              </w:rPr>
            </w:pPr>
            <w:ins w:id="517" w:author="Pecho Daniel" w:date="2023-05-09T10:29:00Z">
              <w:r>
                <w:rPr>
                  <w:rFonts w:ascii="Calibri" w:hAnsi="Calibri" w:cs="Arial"/>
                  <w:lang w:val="sk-SK"/>
                </w:rPr>
                <w:t>Osoby</w:t>
              </w:r>
            </w:ins>
          </w:p>
        </w:tc>
      </w:tr>
      <w:tr w:rsidR="00EC7455" w:rsidRPr="009951DE" w14:paraId="0CA3B017" w14:textId="77777777" w:rsidTr="000C0935">
        <w:trPr>
          <w:ins w:id="518" w:author="Pecho Daniel" w:date="2023-05-09T10:29:00Z"/>
        </w:trPr>
        <w:tc>
          <w:tcPr>
            <w:tcW w:w="1730" w:type="pct"/>
            <w:shd w:val="clear" w:color="auto" w:fill="F2F2F2" w:themeFill="background1" w:themeFillShade="F2"/>
          </w:tcPr>
          <w:p w14:paraId="1182EEA7" w14:textId="7EA72770" w:rsidR="00EC7455" w:rsidRPr="00B4330E" w:rsidRDefault="00EC7455" w:rsidP="00EC7455">
            <w:pPr>
              <w:contextualSpacing/>
              <w:jc w:val="both"/>
              <w:rPr>
                <w:ins w:id="519" w:author="Pecho Daniel" w:date="2023-05-09T10:29:00Z"/>
                <w:rFonts w:ascii="Calibri" w:hAnsi="Calibri" w:cs="Arial"/>
                <w:lang w:val="sk-SK"/>
              </w:rPr>
            </w:pPr>
            <w:ins w:id="520" w:author="Pecho Daniel" w:date="2023-05-09T10:29:00Z">
              <w:r w:rsidRPr="00B4330E">
                <w:rPr>
                  <w:rFonts w:ascii="Calibri" w:hAnsi="Calibri" w:cs="Arial"/>
                  <w:lang w:val="sk-SK"/>
                </w:rPr>
                <w:t>Celková cieľová hodnota</w:t>
              </w:r>
            </w:ins>
          </w:p>
        </w:tc>
        <w:tc>
          <w:tcPr>
            <w:tcW w:w="3270" w:type="pct"/>
          </w:tcPr>
          <w:p w14:paraId="670A2E6B" w14:textId="6D403D40" w:rsidR="00EC7455" w:rsidRDefault="00B21923" w:rsidP="00EC7455">
            <w:pPr>
              <w:contextualSpacing/>
              <w:rPr>
                <w:ins w:id="521" w:author="Pecho Daniel" w:date="2023-05-09T10:29:00Z"/>
                <w:rFonts w:ascii="Calibri" w:hAnsi="Calibri" w:cs="Arial"/>
                <w:lang w:val="sk-SK"/>
              </w:rPr>
            </w:pPr>
            <w:ins w:id="522" w:author="Pecho Daniel" w:date="2023-05-09T10:40:00Z">
              <w:r>
                <w:rPr>
                  <w:rFonts w:ascii="Calibri" w:hAnsi="Calibri" w:cs="Arial"/>
                  <w:lang w:val="sk-SK"/>
                </w:rPr>
                <w:t>8</w:t>
              </w:r>
            </w:ins>
            <w:ins w:id="523" w:author="Pecho Daniel" w:date="2023-05-09T10:41:00Z">
              <w:r>
                <w:rPr>
                  <w:rFonts w:ascii="Calibri" w:hAnsi="Calibri" w:cs="Arial"/>
                  <w:lang w:val="sk-SK"/>
                </w:rPr>
                <w:t> </w:t>
              </w:r>
            </w:ins>
            <w:ins w:id="524" w:author="Pecho Daniel" w:date="2023-05-09T10:40:00Z">
              <w:r>
                <w:rPr>
                  <w:rFonts w:ascii="Calibri" w:hAnsi="Calibri" w:cs="Arial"/>
                  <w:lang w:val="sk-SK"/>
                </w:rPr>
                <w:t>326</w:t>
              </w:r>
            </w:ins>
            <w:ins w:id="525" w:author="Pecho Daniel" w:date="2023-05-09T10:41:00Z">
              <w:r>
                <w:rPr>
                  <w:rFonts w:ascii="Calibri" w:hAnsi="Calibri" w:cs="Arial"/>
                  <w:lang w:val="sk-SK"/>
                </w:rPr>
                <w:t xml:space="preserve"> MRR </w:t>
              </w:r>
            </w:ins>
            <w:ins w:id="526" w:author="Pecho Daniel" w:date="2023-05-09T10:40:00Z">
              <w:r>
                <w:rPr>
                  <w:rFonts w:ascii="Calibri" w:hAnsi="Calibri" w:cs="Arial"/>
                  <w:lang w:val="sk-SK"/>
                </w:rPr>
                <w:t>/</w:t>
              </w:r>
            </w:ins>
            <w:ins w:id="527" w:author="Pecho Daniel" w:date="2023-05-09T10:41:00Z">
              <w:r>
                <w:rPr>
                  <w:rFonts w:ascii="Calibri" w:hAnsi="Calibri" w:cs="Arial"/>
                  <w:lang w:val="sk-SK"/>
                </w:rPr>
                <w:t xml:space="preserve"> 262 VRR</w:t>
              </w:r>
            </w:ins>
          </w:p>
        </w:tc>
      </w:tr>
      <w:tr w:rsidR="00EC7455" w:rsidRPr="009951DE" w14:paraId="6583C5EA" w14:textId="77777777" w:rsidTr="000C0935">
        <w:trPr>
          <w:ins w:id="528" w:author="Pecho Daniel" w:date="2023-05-09T10:29:00Z"/>
        </w:trPr>
        <w:tc>
          <w:tcPr>
            <w:tcW w:w="1730" w:type="pct"/>
            <w:shd w:val="clear" w:color="auto" w:fill="F2F2F2" w:themeFill="background1" w:themeFillShade="F2"/>
          </w:tcPr>
          <w:p w14:paraId="6194D211" w14:textId="0B4C8A16" w:rsidR="00EC7455" w:rsidRPr="00B4330E" w:rsidRDefault="00EC7455" w:rsidP="00EC7455">
            <w:pPr>
              <w:contextualSpacing/>
              <w:jc w:val="both"/>
              <w:rPr>
                <w:ins w:id="529" w:author="Pecho Daniel" w:date="2023-05-09T10:29:00Z"/>
                <w:rFonts w:ascii="Calibri" w:hAnsi="Calibri" w:cs="Arial"/>
                <w:lang w:val="sk-SK"/>
              </w:rPr>
            </w:pPr>
            <w:ins w:id="530" w:author="Pecho Daniel" w:date="2023-05-09T10:29:00Z">
              <w:r w:rsidRPr="003B2374">
                <w:rPr>
                  <w:rFonts w:ascii="Calibri" w:hAnsi="Calibri" w:cs="Arial"/>
                  <w:b/>
                  <w:lang w:val="sk-SK"/>
                </w:rPr>
                <w:t>Priorita</w:t>
              </w:r>
            </w:ins>
          </w:p>
        </w:tc>
        <w:tc>
          <w:tcPr>
            <w:tcW w:w="3270" w:type="pct"/>
          </w:tcPr>
          <w:p w14:paraId="254BBC4E" w14:textId="125A2CEF" w:rsidR="00EC7455" w:rsidRDefault="00EC7455" w:rsidP="00EC7455">
            <w:pPr>
              <w:contextualSpacing/>
              <w:rPr>
                <w:ins w:id="531" w:author="Pecho Daniel" w:date="2023-05-09T10:29:00Z"/>
                <w:rFonts w:ascii="Calibri" w:hAnsi="Calibri" w:cs="Arial"/>
                <w:lang w:val="sk-SK"/>
              </w:rPr>
            </w:pPr>
            <w:ins w:id="532" w:author="Pecho Daniel" w:date="2023-05-09T10:29:00Z">
              <w:r>
                <w:rPr>
                  <w:rFonts w:ascii="Calibri" w:hAnsi="Calibri" w:cs="Calibri"/>
                  <w:b/>
                  <w:color w:val="000000"/>
                </w:rPr>
                <w:t>4P4</w:t>
              </w:r>
            </w:ins>
          </w:p>
        </w:tc>
      </w:tr>
      <w:tr w:rsidR="00EC7455" w:rsidRPr="009951DE" w14:paraId="080F24CA" w14:textId="77777777" w:rsidTr="000C0935">
        <w:trPr>
          <w:ins w:id="533" w:author="Pecho Daniel" w:date="2023-05-09T10:29:00Z"/>
        </w:trPr>
        <w:tc>
          <w:tcPr>
            <w:tcW w:w="1730" w:type="pct"/>
            <w:shd w:val="clear" w:color="auto" w:fill="F2F2F2" w:themeFill="background1" w:themeFillShade="F2"/>
          </w:tcPr>
          <w:p w14:paraId="4A9991F8" w14:textId="48031CE5" w:rsidR="00EC7455" w:rsidRPr="003B2374" w:rsidRDefault="00EC7455" w:rsidP="00EC7455">
            <w:pPr>
              <w:contextualSpacing/>
              <w:jc w:val="both"/>
              <w:rPr>
                <w:ins w:id="534" w:author="Pecho Daniel" w:date="2023-05-09T10:29:00Z"/>
                <w:rFonts w:ascii="Calibri" w:hAnsi="Calibri" w:cs="Arial"/>
                <w:b/>
                <w:lang w:val="sk-SK"/>
              </w:rPr>
            </w:pPr>
            <w:ins w:id="535" w:author="Pecho Daniel" w:date="2023-05-09T10:29:00Z">
              <w:r w:rsidRPr="00B4330E">
                <w:rPr>
                  <w:rFonts w:ascii="Calibri" w:hAnsi="Calibri" w:cs="Arial"/>
                  <w:lang w:val="sk-SK"/>
                </w:rPr>
                <w:t>Kód</w:t>
              </w:r>
            </w:ins>
          </w:p>
        </w:tc>
        <w:tc>
          <w:tcPr>
            <w:tcW w:w="3270" w:type="pct"/>
          </w:tcPr>
          <w:p w14:paraId="0081A121" w14:textId="3A78556C" w:rsidR="00EC7455" w:rsidRDefault="00EC7455" w:rsidP="00EC7455">
            <w:pPr>
              <w:contextualSpacing/>
              <w:rPr>
                <w:ins w:id="536" w:author="Pecho Daniel" w:date="2023-05-09T10:29:00Z"/>
                <w:rFonts w:ascii="Calibri" w:hAnsi="Calibri" w:cs="Calibri"/>
                <w:b/>
                <w:color w:val="000000"/>
              </w:rPr>
            </w:pPr>
            <w:ins w:id="537" w:author="Pecho Daniel" w:date="2023-05-09T10:29:00Z">
              <w:r w:rsidRPr="00CE1A5F">
                <w:rPr>
                  <w:rFonts w:ascii="Calibri" w:hAnsi="Calibri" w:cs="Arial"/>
                  <w:lang w:val="sk-SK"/>
                </w:rPr>
                <w:t>EECR05</w:t>
              </w:r>
            </w:ins>
          </w:p>
        </w:tc>
      </w:tr>
      <w:tr w:rsidR="00EC7455" w:rsidRPr="009951DE" w14:paraId="76375D3C" w14:textId="77777777" w:rsidTr="000C0935">
        <w:trPr>
          <w:ins w:id="538" w:author="Pecho Daniel" w:date="2023-05-09T10:29:00Z"/>
        </w:trPr>
        <w:tc>
          <w:tcPr>
            <w:tcW w:w="1730" w:type="pct"/>
            <w:shd w:val="clear" w:color="auto" w:fill="F2F2F2" w:themeFill="background1" w:themeFillShade="F2"/>
          </w:tcPr>
          <w:p w14:paraId="5C113D73" w14:textId="4500C341" w:rsidR="00EC7455" w:rsidRPr="00B4330E" w:rsidRDefault="00EC7455" w:rsidP="00EC7455">
            <w:pPr>
              <w:contextualSpacing/>
              <w:jc w:val="both"/>
              <w:rPr>
                <w:ins w:id="539" w:author="Pecho Daniel" w:date="2023-05-09T10:29:00Z"/>
                <w:rFonts w:ascii="Calibri" w:hAnsi="Calibri" w:cs="Arial"/>
                <w:lang w:val="sk-SK"/>
              </w:rPr>
            </w:pPr>
            <w:ins w:id="540" w:author="Pecho Daniel" w:date="2023-05-09T10:29:00Z">
              <w:r w:rsidRPr="00B4330E">
                <w:rPr>
                  <w:rFonts w:ascii="Calibri" w:hAnsi="Calibri" w:cs="Arial"/>
                  <w:lang w:val="sk-SK"/>
                </w:rPr>
                <w:t>Názov</w:t>
              </w:r>
            </w:ins>
          </w:p>
        </w:tc>
        <w:tc>
          <w:tcPr>
            <w:tcW w:w="3270" w:type="pct"/>
          </w:tcPr>
          <w:p w14:paraId="494F6336" w14:textId="77777777" w:rsidR="00EC7455" w:rsidRPr="003B2374" w:rsidRDefault="00EC7455" w:rsidP="00EC7455">
            <w:pPr>
              <w:contextualSpacing/>
              <w:rPr>
                <w:ins w:id="541" w:author="Pecho Daniel" w:date="2023-05-09T10:29:00Z"/>
                <w:rFonts w:ascii="Calibri" w:hAnsi="Calibri" w:cs="Arial"/>
                <w:lang w:val="sk-SK"/>
              </w:rPr>
            </w:pPr>
            <w:ins w:id="542" w:author="Pecho Daniel" w:date="2023-05-09T10:29:00Z">
              <w:r w:rsidRPr="003B2374">
                <w:rPr>
                  <w:rFonts w:ascii="Calibri" w:hAnsi="Calibri" w:cs="Arial"/>
                  <w:lang w:val="sk-SK"/>
                </w:rPr>
                <w:t>Účastníci, ktorí sú šesť mesiacov po</w:t>
              </w:r>
            </w:ins>
          </w:p>
          <w:p w14:paraId="1C6F55B2" w14:textId="059DFD37" w:rsidR="00EC7455" w:rsidRPr="00CE1A5F" w:rsidRDefault="00EC7455" w:rsidP="00EC7455">
            <w:pPr>
              <w:contextualSpacing/>
              <w:rPr>
                <w:ins w:id="543" w:author="Pecho Daniel" w:date="2023-05-09T10:29:00Z"/>
                <w:rFonts w:ascii="Calibri" w:hAnsi="Calibri" w:cs="Arial"/>
                <w:lang w:val="sk-SK"/>
              </w:rPr>
            </w:pPr>
            <w:ins w:id="544" w:author="Pecho Daniel" w:date="2023-05-09T10:29:00Z">
              <w:r w:rsidRPr="003B2374">
                <w:rPr>
                  <w:rFonts w:ascii="Calibri" w:hAnsi="Calibri" w:cs="Arial"/>
                  <w:lang w:val="sk-SK"/>
                </w:rPr>
                <w:t>odchode zamestnaní</w:t>
              </w:r>
            </w:ins>
          </w:p>
        </w:tc>
      </w:tr>
      <w:tr w:rsidR="00EC7455" w:rsidRPr="009951DE" w14:paraId="126E7A69" w14:textId="77777777" w:rsidTr="000C0935">
        <w:trPr>
          <w:ins w:id="545" w:author="Pecho Daniel" w:date="2023-05-09T10:29:00Z"/>
        </w:trPr>
        <w:tc>
          <w:tcPr>
            <w:tcW w:w="1730" w:type="pct"/>
            <w:shd w:val="clear" w:color="auto" w:fill="F2F2F2" w:themeFill="background1" w:themeFillShade="F2"/>
          </w:tcPr>
          <w:p w14:paraId="75DFF60C" w14:textId="335AB675" w:rsidR="00EC7455" w:rsidRPr="00B4330E" w:rsidRDefault="00EC7455" w:rsidP="00EC7455">
            <w:pPr>
              <w:contextualSpacing/>
              <w:jc w:val="both"/>
              <w:rPr>
                <w:ins w:id="546" w:author="Pecho Daniel" w:date="2023-05-09T10:29:00Z"/>
                <w:rFonts w:ascii="Calibri" w:hAnsi="Calibri" w:cs="Arial"/>
                <w:lang w:val="sk-SK"/>
              </w:rPr>
            </w:pPr>
            <w:ins w:id="547" w:author="Pecho Daniel" w:date="2023-05-09T10:29:00Z">
              <w:r w:rsidRPr="00B4330E">
                <w:rPr>
                  <w:rFonts w:ascii="Calibri" w:hAnsi="Calibri" w:cs="Arial"/>
                  <w:lang w:val="sk-SK"/>
                </w:rPr>
                <w:t>Merná jednotka</w:t>
              </w:r>
            </w:ins>
          </w:p>
        </w:tc>
        <w:tc>
          <w:tcPr>
            <w:tcW w:w="3270" w:type="pct"/>
          </w:tcPr>
          <w:p w14:paraId="2BEF326E" w14:textId="3A1675B4" w:rsidR="00EC7455" w:rsidRPr="003B2374" w:rsidRDefault="00EC7455" w:rsidP="00EC7455">
            <w:pPr>
              <w:contextualSpacing/>
              <w:rPr>
                <w:ins w:id="548" w:author="Pecho Daniel" w:date="2023-05-09T10:29:00Z"/>
                <w:rFonts w:ascii="Calibri" w:hAnsi="Calibri" w:cs="Arial"/>
                <w:lang w:val="sk-SK"/>
              </w:rPr>
            </w:pPr>
            <w:ins w:id="549" w:author="Pecho Daniel" w:date="2023-05-09T10:29:00Z">
              <w:r>
                <w:rPr>
                  <w:rFonts w:ascii="Calibri" w:hAnsi="Calibri" w:cs="Arial"/>
                  <w:lang w:val="sk-SK"/>
                </w:rPr>
                <w:t>Osoby</w:t>
              </w:r>
            </w:ins>
          </w:p>
        </w:tc>
      </w:tr>
      <w:tr w:rsidR="00EC7455" w:rsidRPr="009951DE" w14:paraId="158849C3" w14:textId="77777777" w:rsidTr="000C0935">
        <w:trPr>
          <w:ins w:id="550" w:author="Pecho Daniel" w:date="2023-05-09T10:29:00Z"/>
        </w:trPr>
        <w:tc>
          <w:tcPr>
            <w:tcW w:w="1730" w:type="pct"/>
            <w:shd w:val="clear" w:color="auto" w:fill="F2F2F2" w:themeFill="background1" w:themeFillShade="F2"/>
          </w:tcPr>
          <w:p w14:paraId="21160087" w14:textId="28827AE8" w:rsidR="00EC7455" w:rsidRPr="00B4330E" w:rsidRDefault="00EC7455" w:rsidP="00EC7455">
            <w:pPr>
              <w:contextualSpacing/>
              <w:jc w:val="both"/>
              <w:rPr>
                <w:ins w:id="551" w:author="Pecho Daniel" w:date="2023-05-09T10:29:00Z"/>
                <w:rFonts w:ascii="Calibri" w:hAnsi="Calibri" w:cs="Arial"/>
                <w:lang w:val="sk-SK"/>
              </w:rPr>
            </w:pPr>
            <w:ins w:id="552" w:author="Pecho Daniel" w:date="2023-05-09T10:29:00Z">
              <w:r w:rsidRPr="00B4330E">
                <w:rPr>
                  <w:rFonts w:ascii="Calibri" w:hAnsi="Calibri" w:cs="Arial"/>
                  <w:lang w:val="sk-SK"/>
                </w:rPr>
                <w:t>Celková cieľová hodnota</w:t>
              </w:r>
            </w:ins>
          </w:p>
        </w:tc>
        <w:tc>
          <w:tcPr>
            <w:tcW w:w="3270" w:type="pct"/>
          </w:tcPr>
          <w:p w14:paraId="641F0824" w14:textId="1C34703E" w:rsidR="00EC7455" w:rsidRDefault="00B21923" w:rsidP="00EC7455">
            <w:pPr>
              <w:contextualSpacing/>
              <w:rPr>
                <w:ins w:id="553" w:author="Pecho Daniel" w:date="2023-05-09T10:29:00Z"/>
                <w:rFonts w:ascii="Calibri" w:hAnsi="Calibri" w:cs="Arial"/>
                <w:lang w:val="sk-SK"/>
              </w:rPr>
            </w:pPr>
            <w:ins w:id="554" w:author="Pecho Daniel" w:date="2023-05-09T10:41:00Z">
              <w:r>
                <w:rPr>
                  <w:rFonts w:ascii="Calibri" w:hAnsi="Calibri" w:cs="Arial"/>
                  <w:lang w:val="sk-SK"/>
                </w:rPr>
                <w:t>5243 MRR / 161 VRR</w:t>
              </w:r>
            </w:ins>
          </w:p>
        </w:tc>
      </w:tr>
      <w:tr w:rsidR="00EC7455" w14:paraId="79E563C1" w14:textId="77777777" w:rsidTr="00EC7455">
        <w:trPr>
          <w:ins w:id="555" w:author="Pecho Daniel" w:date="2023-05-09T10:29:00Z"/>
        </w:trPr>
        <w:tc>
          <w:tcPr>
            <w:tcW w:w="1730" w:type="pct"/>
            <w:shd w:val="clear" w:color="auto" w:fill="F2F2F2" w:themeFill="background1" w:themeFillShade="F2"/>
          </w:tcPr>
          <w:p w14:paraId="50BA829F" w14:textId="77777777" w:rsidR="00EC7455" w:rsidRPr="009951DE" w:rsidRDefault="00EC7455" w:rsidP="00EC7455">
            <w:pPr>
              <w:contextualSpacing/>
              <w:jc w:val="both"/>
              <w:rPr>
                <w:ins w:id="556" w:author="Pecho Daniel" w:date="2023-05-09T10:29:00Z"/>
                <w:rFonts w:ascii="Calibri" w:hAnsi="Calibri" w:cs="Arial"/>
                <w:lang w:val="sk-SK"/>
              </w:rPr>
            </w:pPr>
            <w:ins w:id="557" w:author="Pecho Daniel" w:date="2023-05-09T10:29:00Z">
              <w:r w:rsidRPr="00E15E80">
                <w:rPr>
                  <w:rFonts w:ascii="Calibri" w:hAnsi="Calibri" w:cs="Arial"/>
                  <w:b/>
                  <w:lang w:val="sk-SK"/>
                </w:rPr>
                <w:t>Priorita</w:t>
              </w:r>
            </w:ins>
          </w:p>
        </w:tc>
        <w:tc>
          <w:tcPr>
            <w:tcW w:w="3270" w:type="pct"/>
          </w:tcPr>
          <w:p w14:paraId="1E31DC84" w14:textId="77777777" w:rsidR="00EC7455" w:rsidRDefault="00EC7455" w:rsidP="00EC7455">
            <w:pPr>
              <w:contextualSpacing/>
              <w:jc w:val="both"/>
              <w:rPr>
                <w:ins w:id="558" w:author="Pecho Daniel" w:date="2023-05-09T10:29:00Z"/>
                <w:rFonts w:ascii="Calibri" w:hAnsi="Calibri" w:cs="Arial"/>
                <w:lang w:val="sk-SK"/>
              </w:rPr>
            </w:pPr>
            <w:ins w:id="559" w:author="Pecho Daniel" w:date="2023-05-09T10:29:00Z">
              <w:r w:rsidRPr="00E15E80">
                <w:rPr>
                  <w:rFonts w:ascii="Calibri" w:hAnsi="Calibri" w:cs="Arial"/>
                  <w:b/>
                  <w:lang w:val="sk-SK"/>
                </w:rPr>
                <w:t>4P1</w:t>
              </w:r>
            </w:ins>
          </w:p>
        </w:tc>
      </w:tr>
      <w:tr w:rsidR="00EC7455" w14:paraId="3687B6C2" w14:textId="77777777" w:rsidTr="00EC7455">
        <w:trPr>
          <w:ins w:id="560" w:author="Pecho Daniel" w:date="2023-05-09T10:29:00Z"/>
        </w:trPr>
        <w:tc>
          <w:tcPr>
            <w:tcW w:w="1730" w:type="pct"/>
            <w:shd w:val="clear" w:color="auto" w:fill="F2F2F2" w:themeFill="background1" w:themeFillShade="F2"/>
          </w:tcPr>
          <w:p w14:paraId="7030DEF8" w14:textId="77777777" w:rsidR="00EC7455" w:rsidRPr="009951DE" w:rsidRDefault="00EC7455" w:rsidP="00EC7455">
            <w:pPr>
              <w:contextualSpacing/>
              <w:jc w:val="both"/>
              <w:rPr>
                <w:ins w:id="561" w:author="Pecho Daniel" w:date="2023-05-09T10:29:00Z"/>
                <w:rFonts w:ascii="Calibri" w:hAnsi="Calibri" w:cs="Arial"/>
                <w:lang w:val="sk-SK"/>
              </w:rPr>
            </w:pPr>
            <w:ins w:id="562" w:author="Pecho Daniel" w:date="2023-05-09T10:29:00Z">
              <w:r w:rsidRPr="009951DE">
                <w:rPr>
                  <w:rFonts w:ascii="Calibri" w:hAnsi="Calibri" w:cs="Arial"/>
                  <w:lang w:val="sk-SK"/>
                </w:rPr>
                <w:t>Kód</w:t>
              </w:r>
            </w:ins>
          </w:p>
        </w:tc>
        <w:tc>
          <w:tcPr>
            <w:tcW w:w="3270" w:type="pct"/>
          </w:tcPr>
          <w:p w14:paraId="1DE6B3AD" w14:textId="77777777" w:rsidR="00EC7455" w:rsidRDefault="00EC7455" w:rsidP="00EC7455">
            <w:pPr>
              <w:contextualSpacing/>
              <w:jc w:val="both"/>
              <w:rPr>
                <w:ins w:id="563" w:author="Pecho Daniel" w:date="2023-05-09T10:29:00Z"/>
                <w:rFonts w:ascii="Calibri" w:hAnsi="Calibri" w:cs="Arial"/>
                <w:lang w:val="sk-SK"/>
              </w:rPr>
            </w:pPr>
            <w:ins w:id="564" w:author="Pecho Daniel" w:date="2023-05-09T10:29:00Z">
              <w:r w:rsidRPr="000C0935">
                <w:rPr>
                  <w:rFonts w:ascii="Calibri" w:hAnsi="Calibri" w:cs="Arial"/>
                  <w:lang w:val="sk-SK"/>
                </w:rPr>
                <w:t>SOI34</w:t>
              </w:r>
            </w:ins>
          </w:p>
        </w:tc>
      </w:tr>
      <w:tr w:rsidR="00EC7455" w14:paraId="6AB39C9F" w14:textId="77777777" w:rsidTr="00EC7455">
        <w:trPr>
          <w:ins w:id="565" w:author="Pecho Daniel" w:date="2023-05-09T10:29:00Z"/>
        </w:trPr>
        <w:tc>
          <w:tcPr>
            <w:tcW w:w="1730" w:type="pct"/>
            <w:shd w:val="clear" w:color="auto" w:fill="F2F2F2" w:themeFill="background1" w:themeFillShade="F2"/>
          </w:tcPr>
          <w:p w14:paraId="0F7B1230" w14:textId="77777777" w:rsidR="00EC7455" w:rsidRPr="009951DE" w:rsidRDefault="00EC7455" w:rsidP="00EC7455">
            <w:pPr>
              <w:contextualSpacing/>
              <w:jc w:val="both"/>
              <w:rPr>
                <w:ins w:id="566" w:author="Pecho Daniel" w:date="2023-05-09T10:29:00Z"/>
                <w:rFonts w:ascii="Calibri" w:hAnsi="Calibri" w:cs="Arial"/>
                <w:lang w:val="sk-SK"/>
              </w:rPr>
            </w:pPr>
            <w:ins w:id="567" w:author="Pecho Daniel" w:date="2023-05-09T10:29:00Z">
              <w:r w:rsidRPr="009951DE">
                <w:rPr>
                  <w:rFonts w:ascii="Calibri" w:hAnsi="Calibri" w:cs="Arial"/>
                  <w:lang w:val="sk-SK"/>
                </w:rPr>
                <w:t>Názov</w:t>
              </w:r>
            </w:ins>
          </w:p>
        </w:tc>
        <w:tc>
          <w:tcPr>
            <w:tcW w:w="3270" w:type="pct"/>
          </w:tcPr>
          <w:p w14:paraId="7F756984" w14:textId="77777777" w:rsidR="00EC7455" w:rsidRPr="000C0935" w:rsidRDefault="00EC7455" w:rsidP="00EC7455">
            <w:pPr>
              <w:contextualSpacing/>
              <w:jc w:val="both"/>
              <w:rPr>
                <w:ins w:id="568" w:author="Pecho Daniel" w:date="2023-05-09T10:29:00Z"/>
                <w:rFonts w:ascii="Calibri" w:hAnsi="Calibri" w:cs="Arial"/>
                <w:lang w:val="sk-SK"/>
              </w:rPr>
            </w:pPr>
            <w:ins w:id="569" w:author="Pecho Daniel" w:date="2023-05-09T10:29:00Z">
              <w:r w:rsidRPr="000C0935">
                <w:rPr>
                  <w:rFonts w:ascii="Calibri" w:hAnsi="Calibri" w:cs="Arial"/>
                  <w:lang w:val="sk-SK"/>
                </w:rPr>
                <w:t xml:space="preserve">Počet opatrení na podporu </w:t>
              </w:r>
              <w:proofErr w:type="spellStart"/>
              <w:r w:rsidRPr="000C0935">
                <w:rPr>
                  <w:rFonts w:ascii="Calibri" w:hAnsi="Calibri" w:cs="Arial"/>
                  <w:lang w:val="sk-SK"/>
                </w:rPr>
                <w:t>debarierizácie</w:t>
              </w:r>
              <w:proofErr w:type="spellEnd"/>
              <w:r w:rsidRPr="000C0935">
                <w:rPr>
                  <w:rFonts w:ascii="Calibri" w:hAnsi="Calibri" w:cs="Arial"/>
                  <w:lang w:val="sk-SK"/>
                </w:rPr>
                <w:t xml:space="preserve"> pracovísk u</w:t>
              </w:r>
            </w:ins>
          </w:p>
          <w:p w14:paraId="565DE1FD" w14:textId="77777777" w:rsidR="00EC7455" w:rsidRDefault="00EC7455" w:rsidP="00EC7455">
            <w:pPr>
              <w:contextualSpacing/>
              <w:jc w:val="both"/>
              <w:rPr>
                <w:ins w:id="570" w:author="Pecho Daniel" w:date="2023-05-09T10:29:00Z"/>
                <w:rFonts w:ascii="Calibri" w:hAnsi="Calibri" w:cs="Arial"/>
                <w:lang w:val="sk-SK"/>
              </w:rPr>
            </w:pPr>
            <w:ins w:id="571" w:author="Pecho Daniel" w:date="2023-05-09T10:29:00Z">
              <w:r w:rsidRPr="000C0935">
                <w:rPr>
                  <w:rFonts w:ascii="Calibri" w:hAnsi="Calibri" w:cs="Arial"/>
                  <w:lang w:val="sk-SK"/>
                </w:rPr>
                <w:t>zamestnávateľov</w:t>
              </w:r>
            </w:ins>
          </w:p>
        </w:tc>
      </w:tr>
      <w:tr w:rsidR="00EC7455" w14:paraId="11694AC8" w14:textId="77777777" w:rsidTr="00EC7455">
        <w:trPr>
          <w:ins w:id="572" w:author="Pecho Daniel" w:date="2023-05-09T10:29:00Z"/>
        </w:trPr>
        <w:tc>
          <w:tcPr>
            <w:tcW w:w="1730" w:type="pct"/>
            <w:shd w:val="clear" w:color="auto" w:fill="F2F2F2" w:themeFill="background1" w:themeFillShade="F2"/>
          </w:tcPr>
          <w:p w14:paraId="078C6751" w14:textId="77777777" w:rsidR="00EC7455" w:rsidRPr="009951DE" w:rsidRDefault="00EC7455" w:rsidP="00EC7455">
            <w:pPr>
              <w:contextualSpacing/>
              <w:jc w:val="both"/>
              <w:rPr>
                <w:ins w:id="573" w:author="Pecho Daniel" w:date="2023-05-09T10:29:00Z"/>
                <w:rFonts w:ascii="Calibri" w:hAnsi="Calibri" w:cs="Arial"/>
                <w:lang w:val="sk-SK"/>
              </w:rPr>
            </w:pPr>
            <w:ins w:id="574" w:author="Pecho Daniel" w:date="2023-05-09T10:29:00Z">
              <w:r w:rsidRPr="009951DE">
                <w:rPr>
                  <w:rFonts w:ascii="Calibri" w:hAnsi="Calibri" w:cs="Arial"/>
                  <w:lang w:val="sk-SK"/>
                </w:rPr>
                <w:t>Merná jednotka</w:t>
              </w:r>
            </w:ins>
          </w:p>
        </w:tc>
        <w:tc>
          <w:tcPr>
            <w:tcW w:w="3270" w:type="pct"/>
          </w:tcPr>
          <w:p w14:paraId="306442F4" w14:textId="77777777" w:rsidR="00EC7455" w:rsidRDefault="00EC7455" w:rsidP="00EC7455">
            <w:pPr>
              <w:contextualSpacing/>
              <w:jc w:val="both"/>
              <w:rPr>
                <w:ins w:id="575" w:author="Pecho Daniel" w:date="2023-05-09T10:29:00Z"/>
                <w:rFonts w:ascii="Calibri" w:hAnsi="Calibri" w:cs="Arial"/>
                <w:lang w:val="sk-SK"/>
              </w:rPr>
            </w:pPr>
            <w:ins w:id="576" w:author="Pecho Daniel" w:date="2023-05-09T10:29:00Z">
              <w:r w:rsidRPr="000C0935">
                <w:rPr>
                  <w:rFonts w:ascii="Calibri" w:hAnsi="Calibri" w:cs="Arial"/>
                  <w:lang w:val="sk-SK"/>
                </w:rPr>
                <w:t>počet</w:t>
              </w:r>
            </w:ins>
          </w:p>
        </w:tc>
      </w:tr>
      <w:tr w:rsidR="00EC7455" w14:paraId="2DDDD474" w14:textId="77777777" w:rsidTr="00EC7455">
        <w:trPr>
          <w:ins w:id="577" w:author="Pecho Daniel" w:date="2023-05-09T10:29:00Z"/>
        </w:trPr>
        <w:tc>
          <w:tcPr>
            <w:tcW w:w="1730" w:type="pct"/>
            <w:shd w:val="clear" w:color="auto" w:fill="F2F2F2" w:themeFill="background1" w:themeFillShade="F2"/>
          </w:tcPr>
          <w:p w14:paraId="0F66A0B8" w14:textId="77777777" w:rsidR="00EC7455" w:rsidRPr="009951DE" w:rsidRDefault="00EC7455" w:rsidP="00EC7455">
            <w:pPr>
              <w:contextualSpacing/>
              <w:jc w:val="both"/>
              <w:rPr>
                <w:ins w:id="578" w:author="Pecho Daniel" w:date="2023-05-09T10:29:00Z"/>
                <w:rFonts w:ascii="Calibri" w:hAnsi="Calibri" w:cs="Arial"/>
                <w:lang w:val="sk-SK"/>
              </w:rPr>
            </w:pPr>
            <w:ins w:id="579" w:author="Pecho Daniel" w:date="2023-05-09T10:29:00Z">
              <w:r w:rsidRPr="009951DE">
                <w:rPr>
                  <w:rFonts w:ascii="Calibri" w:hAnsi="Calibri" w:cs="Arial"/>
                  <w:lang w:val="sk-SK"/>
                </w:rPr>
                <w:t>Celková cieľová hodnota</w:t>
              </w:r>
            </w:ins>
          </w:p>
        </w:tc>
        <w:tc>
          <w:tcPr>
            <w:tcW w:w="3270" w:type="pct"/>
          </w:tcPr>
          <w:p w14:paraId="6F305FF3" w14:textId="032714CE" w:rsidR="00EC7455" w:rsidRDefault="00EC7455" w:rsidP="00EC7455">
            <w:pPr>
              <w:contextualSpacing/>
              <w:jc w:val="both"/>
              <w:rPr>
                <w:ins w:id="580" w:author="Pecho Daniel" w:date="2023-05-09T10:29:00Z"/>
                <w:rFonts w:ascii="Calibri" w:hAnsi="Calibri" w:cs="Arial"/>
                <w:lang w:val="sk-SK"/>
              </w:rPr>
            </w:pPr>
            <w:ins w:id="581" w:author="Pecho Daniel" w:date="2023-05-09T10:29:00Z">
              <w:r>
                <w:rPr>
                  <w:rFonts w:ascii="Calibri" w:hAnsi="Calibri" w:cs="Arial"/>
                  <w:lang w:val="sk-SK"/>
                </w:rPr>
                <w:t>1</w:t>
              </w:r>
            </w:ins>
            <w:ins w:id="582" w:author="Pecho Daniel" w:date="2023-05-09T10:41:00Z">
              <w:r w:rsidR="00B21923">
                <w:rPr>
                  <w:rFonts w:ascii="Calibri" w:hAnsi="Calibri" w:cs="Arial"/>
                  <w:lang w:val="sk-SK"/>
                </w:rPr>
                <w:t xml:space="preserve"> MRR</w:t>
              </w:r>
            </w:ins>
          </w:p>
        </w:tc>
      </w:tr>
      <w:tr w:rsidR="00EC7455" w14:paraId="3E21BD2B" w14:textId="77777777" w:rsidTr="00EC7455">
        <w:trPr>
          <w:ins w:id="583" w:author="Pecho Daniel" w:date="2023-05-09T10:29:00Z"/>
        </w:trPr>
        <w:tc>
          <w:tcPr>
            <w:tcW w:w="1730" w:type="pct"/>
            <w:shd w:val="clear" w:color="auto" w:fill="F2F2F2" w:themeFill="background1" w:themeFillShade="F2"/>
          </w:tcPr>
          <w:p w14:paraId="322C44A0" w14:textId="77777777" w:rsidR="00EC7455" w:rsidRPr="009951DE" w:rsidRDefault="00EC7455" w:rsidP="00EC7455">
            <w:pPr>
              <w:contextualSpacing/>
              <w:jc w:val="both"/>
              <w:rPr>
                <w:ins w:id="584" w:author="Pecho Daniel" w:date="2023-05-09T10:29:00Z"/>
                <w:rFonts w:ascii="Calibri" w:hAnsi="Calibri" w:cs="Arial"/>
                <w:lang w:val="sk-SK"/>
              </w:rPr>
            </w:pPr>
            <w:ins w:id="585" w:author="Pecho Daniel" w:date="2023-05-09T10:29:00Z">
              <w:r w:rsidRPr="00E15E80">
                <w:rPr>
                  <w:rFonts w:ascii="Calibri" w:hAnsi="Calibri" w:cs="Arial"/>
                  <w:b/>
                  <w:lang w:val="sk-SK"/>
                </w:rPr>
                <w:t>Priorita</w:t>
              </w:r>
            </w:ins>
          </w:p>
        </w:tc>
        <w:tc>
          <w:tcPr>
            <w:tcW w:w="3270" w:type="pct"/>
          </w:tcPr>
          <w:p w14:paraId="675189D6" w14:textId="77777777" w:rsidR="00EC7455" w:rsidRDefault="00EC7455" w:rsidP="00EC7455">
            <w:pPr>
              <w:contextualSpacing/>
              <w:jc w:val="both"/>
              <w:rPr>
                <w:ins w:id="586" w:author="Pecho Daniel" w:date="2023-05-09T10:29:00Z"/>
                <w:rFonts w:ascii="Calibri" w:hAnsi="Calibri" w:cs="Arial"/>
                <w:lang w:val="sk-SK"/>
              </w:rPr>
            </w:pPr>
            <w:ins w:id="587" w:author="Pecho Daniel" w:date="2023-05-09T10:29:00Z">
              <w:r w:rsidRPr="00E15E80">
                <w:rPr>
                  <w:rFonts w:ascii="Calibri" w:hAnsi="Calibri" w:cs="Arial"/>
                  <w:b/>
                  <w:lang w:val="sk-SK"/>
                </w:rPr>
                <w:t>4P1</w:t>
              </w:r>
            </w:ins>
          </w:p>
        </w:tc>
      </w:tr>
      <w:tr w:rsidR="00EC7455" w14:paraId="0FADB894" w14:textId="77777777" w:rsidTr="00EC7455">
        <w:trPr>
          <w:ins w:id="588" w:author="Pecho Daniel" w:date="2023-05-09T10:29:00Z"/>
        </w:trPr>
        <w:tc>
          <w:tcPr>
            <w:tcW w:w="1730" w:type="pct"/>
            <w:shd w:val="clear" w:color="auto" w:fill="F2F2F2" w:themeFill="background1" w:themeFillShade="F2"/>
          </w:tcPr>
          <w:p w14:paraId="2F630013" w14:textId="77777777" w:rsidR="00EC7455" w:rsidRPr="009951DE" w:rsidRDefault="00EC7455" w:rsidP="00EC7455">
            <w:pPr>
              <w:contextualSpacing/>
              <w:jc w:val="both"/>
              <w:rPr>
                <w:ins w:id="589" w:author="Pecho Daniel" w:date="2023-05-09T10:29:00Z"/>
                <w:rFonts w:ascii="Calibri" w:hAnsi="Calibri" w:cs="Arial"/>
                <w:lang w:val="sk-SK"/>
              </w:rPr>
            </w:pPr>
            <w:ins w:id="590" w:author="Pecho Daniel" w:date="2023-05-09T10:29:00Z">
              <w:r w:rsidRPr="009951DE">
                <w:rPr>
                  <w:rFonts w:ascii="Calibri" w:hAnsi="Calibri" w:cs="Arial"/>
                  <w:lang w:val="sk-SK"/>
                </w:rPr>
                <w:t>Kód</w:t>
              </w:r>
            </w:ins>
          </w:p>
        </w:tc>
        <w:tc>
          <w:tcPr>
            <w:tcW w:w="3270" w:type="pct"/>
          </w:tcPr>
          <w:p w14:paraId="0406B07F" w14:textId="77777777" w:rsidR="00EC7455" w:rsidRDefault="00EC7455" w:rsidP="00EC7455">
            <w:pPr>
              <w:contextualSpacing/>
              <w:jc w:val="both"/>
              <w:rPr>
                <w:ins w:id="591" w:author="Pecho Daniel" w:date="2023-05-09T10:29:00Z"/>
                <w:rFonts w:ascii="Calibri" w:hAnsi="Calibri" w:cs="Arial"/>
                <w:lang w:val="sk-SK"/>
              </w:rPr>
            </w:pPr>
            <w:ins w:id="592" w:author="Pecho Daniel" w:date="2023-05-09T10:29:00Z">
              <w:r>
                <w:rPr>
                  <w:rFonts w:ascii="Calibri" w:hAnsi="Calibri" w:cs="Arial"/>
                  <w:lang w:val="sk-SK"/>
                </w:rPr>
                <w:t>SRI26</w:t>
              </w:r>
            </w:ins>
          </w:p>
        </w:tc>
      </w:tr>
      <w:tr w:rsidR="00EC7455" w14:paraId="41FB1FC9" w14:textId="77777777" w:rsidTr="00EC7455">
        <w:trPr>
          <w:ins w:id="593" w:author="Pecho Daniel" w:date="2023-05-09T10:29:00Z"/>
        </w:trPr>
        <w:tc>
          <w:tcPr>
            <w:tcW w:w="1730" w:type="pct"/>
            <w:shd w:val="clear" w:color="auto" w:fill="F2F2F2" w:themeFill="background1" w:themeFillShade="F2"/>
          </w:tcPr>
          <w:p w14:paraId="168EC156" w14:textId="77777777" w:rsidR="00EC7455" w:rsidRPr="009951DE" w:rsidRDefault="00EC7455" w:rsidP="00EC7455">
            <w:pPr>
              <w:contextualSpacing/>
              <w:jc w:val="both"/>
              <w:rPr>
                <w:ins w:id="594" w:author="Pecho Daniel" w:date="2023-05-09T10:29:00Z"/>
                <w:rFonts w:ascii="Calibri" w:hAnsi="Calibri" w:cs="Arial"/>
                <w:lang w:val="sk-SK"/>
              </w:rPr>
            </w:pPr>
            <w:ins w:id="595" w:author="Pecho Daniel" w:date="2023-05-09T10:29:00Z">
              <w:r w:rsidRPr="009951DE">
                <w:rPr>
                  <w:rFonts w:ascii="Calibri" w:hAnsi="Calibri" w:cs="Arial"/>
                  <w:lang w:val="sk-SK"/>
                </w:rPr>
                <w:t>Názov</w:t>
              </w:r>
            </w:ins>
          </w:p>
        </w:tc>
        <w:tc>
          <w:tcPr>
            <w:tcW w:w="3270" w:type="pct"/>
          </w:tcPr>
          <w:p w14:paraId="7D9BC33A" w14:textId="77777777" w:rsidR="00EC7455" w:rsidRPr="000C0935" w:rsidRDefault="00EC7455" w:rsidP="00EC7455">
            <w:pPr>
              <w:contextualSpacing/>
              <w:jc w:val="both"/>
              <w:rPr>
                <w:ins w:id="596" w:author="Pecho Daniel" w:date="2023-05-09T10:29:00Z"/>
                <w:rFonts w:ascii="Calibri" w:hAnsi="Calibri" w:cs="Arial"/>
                <w:lang w:val="sk-SK"/>
              </w:rPr>
            </w:pPr>
            <w:ins w:id="597" w:author="Pecho Daniel" w:date="2023-05-09T10:29:00Z">
              <w:r w:rsidRPr="000C0935">
                <w:rPr>
                  <w:rFonts w:ascii="Calibri" w:hAnsi="Calibri" w:cs="Arial"/>
                  <w:lang w:val="sk-SK"/>
                </w:rPr>
                <w:t xml:space="preserve">Počet </w:t>
              </w:r>
              <w:proofErr w:type="spellStart"/>
              <w:r w:rsidRPr="000C0935">
                <w:rPr>
                  <w:rFonts w:ascii="Calibri" w:hAnsi="Calibri" w:cs="Arial"/>
                  <w:lang w:val="sk-SK"/>
                </w:rPr>
                <w:t>debarierizovaných</w:t>
              </w:r>
              <w:proofErr w:type="spellEnd"/>
              <w:r w:rsidRPr="000C0935">
                <w:rPr>
                  <w:rFonts w:ascii="Calibri" w:hAnsi="Calibri" w:cs="Arial"/>
                  <w:lang w:val="sk-SK"/>
                </w:rPr>
                <w:t xml:space="preserve"> pracovísk u</w:t>
              </w:r>
            </w:ins>
          </w:p>
          <w:p w14:paraId="5B9D70BE" w14:textId="77777777" w:rsidR="00EC7455" w:rsidRDefault="00EC7455" w:rsidP="00EC7455">
            <w:pPr>
              <w:contextualSpacing/>
              <w:jc w:val="both"/>
              <w:rPr>
                <w:ins w:id="598" w:author="Pecho Daniel" w:date="2023-05-09T10:29:00Z"/>
                <w:rFonts w:ascii="Calibri" w:hAnsi="Calibri" w:cs="Arial"/>
                <w:lang w:val="sk-SK"/>
              </w:rPr>
            </w:pPr>
            <w:ins w:id="599" w:author="Pecho Daniel" w:date="2023-05-09T10:29:00Z">
              <w:r w:rsidRPr="000C0935">
                <w:rPr>
                  <w:rFonts w:ascii="Calibri" w:hAnsi="Calibri" w:cs="Arial"/>
                  <w:lang w:val="sk-SK"/>
                </w:rPr>
                <w:t>zamestnávateľov</w:t>
              </w:r>
            </w:ins>
          </w:p>
        </w:tc>
      </w:tr>
      <w:tr w:rsidR="00EC7455" w14:paraId="271C59CB" w14:textId="77777777" w:rsidTr="00EC7455">
        <w:trPr>
          <w:ins w:id="600" w:author="Pecho Daniel" w:date="2023-05-09T10:31:00Z"/>
        </w:trPr>
        <w:tc>
          <w:tcPr>
            <w:tcW w:w="1730" w:type="pct"/>
          </w:tcPr>
          <w:p w14:paraId="07B603E6" w14:textId="77777777" w:rsidR="00EC7455" w:rsidRPr="009951DE" w:rsidRDefault="00EC7455" w:rsidP="00EC7455">
            <w:pPr>
              <w:contextualSpacing/>
              <w:jc w:val="both"/>
              <w:rPr>
                <w:ins w:id="601" w:author="Pecho Daniel" w:date="2023-05-09T10:31:00Z"/>
                <w:rFonts w:ascii="Calibri" w:hAnsi="Calibri" w:cs="Arial"/>
                <w:lang w:val="sk-SK"/>
              </w:rPr>
            </w:pPr>
            <w:ins w:id="602" w:author="Pecho Daniel" w:date="2023-05-09T10:31:00Z">
              <w:r w:rsidRPr="009951DE">
                <w:rPr>
                  <w:rFonts w:ascii="Calibri" w:hAnsi="Calibri" w:cs="Arial"/>
                  <w:lang w:val="sk-SK"/>
                </w:rPr>
                <w:t>Merná jednotka</w:t>
              </w:r>
            </w:ins>
          </w:p>
        </w:tc>
        <w:tc>
          <w:tcPr>
            <w:tcW w:w="3270" w:type="pct"/>
          </w:tcPr>
          <w:p w14:paraId="6CC044CD" w14:textId="77777777" w:rsidR="00EC7455" w:rsidRDefault="00EC7455" w:rsidP="00EC7455">
            <w:pPr>
              <w:contextualSpacing/>
              <w:jc w:val="both"/>
              <w:rPr>
                <w:ins w:id="603" w:author="Pecho Daniel" w:date="2023-05-09T10:31:00Z"/>
                <w:rFonts w:ascii="Calibri" w:hAnsi="Calibri" w:cs="Arial"/>
                <w:lang w:val="sk-SK"/>
              </w:rPr>
            </w:pPr>
            <w:ins w:id="604" w:author="Pecho Daniel" w:date="2023-05-09T10:31:00Z">
              <w:r w:rsidRPr="000C0935">
                <w:rPr>
                  <w:rFonts w:ascii="Calibri" w:hAnsi="Calibri" w:cs="Arial"/>
                  <w:lang w:val="sk-SK"/>
                </w:rPr>
                <w:t>počet</w:t>
              </w:r>
            </w:ins>
          </w:p>
        </w:tc>
      </w:tr>
      <w:tr w:rsidR="00EC7455" w14:paraId="2C60F9C6" w14:textId="77777777" w:rsidTr="00EC7455">
        <w:trPr>
          <w:ins w:id="605" w:author="Pecho Daniel" w:date="2023-05-09T10:31:00Z"/>
        </w:trPr>
        <w:tc>
          <w:tcPr>
            <w:tcW w:w="1730" w:type="pct"/>
          </w:tcPr>
          <w:p w14:paraId="05AD9B30" w14:textId="77777777" w:rsidR="00EC7455" w:rsidRPr="009951DE" w:rsidRDefault="00EC7455" w:rsidP="00EC7455">
            <w:pPr>
              <w:contextualSpacing/>
              <w:jc w:val="both"/>
              <w:rPr>
                <w:ins w:id="606" w:author="Pecho Daniel" w:date="2023-05-09T10:31:00Z"/>
                <w:rFonts w:ascii="Calibri" w:hAnsi="Calibri" w:cs="Arial"/>
                <w:lang w:val="sk-SK"/>
              </w:rPr>
            </w:pPr>
            <w:ins w:id="607" w:author="Pecho Daniel" w:date="2023-05-09T10:31:00Z">
              <w:r w:rsidRPr="009951DE">
                <w:rPr>
                  <w:rFonts w:ascii="Calibri" w:hAnsi="Calibri" w:cs="Arial"/>
                  <w:lang w:val="sk-SK"/>
                </w:rPr>
                <w:t>Celková cieľová hodnota</w:t>
              </w:r>
            </w:ins>
          </w:p>
        </w:tc>
        <w:tc>
          <w:tcPr>
            <w:tcW w:w="3270" w:type="pct"/>
          </w:tcPr>
          <w:p w14:paraId="70273D20" w14:textId="61CAFC7C" w:rsidR="00EC7455" w:rsidRDefault="00EC7455" w:rsidP="00EC7455">
            <w:pPr>
              <w:contextualSpacing/>
              <w:jc w:val="both"/>
              <w:rPr>
                <w:ins w:id="608" w:author="Pecho Daniel" w:date="2023-05-09T10:31:00Z"/>
                <w:rFonts w:ascii="Calibri" w:hAnsi="Calibri" w:cs="Arial"/>
                <w:lang w:val="sk-SK"/>
              </w:rPr>
            </w:pPr>
            <w:ins w:id="609" w:author="Pecho Daniel" w:date="2023-05-09T10:31:00Z">
              <w:r>
                <w:rPr>
                  <w:rFonts w:ascii="Calibri" w:hAnsi="Calibri" w:cs="Arial"/>
                  <w:lang w:val="sk-SK"/>
                </w:rPr>
                <w:t>20</w:t>
              </w:r>
            </w:ins>
            <w:ins w:id="610" w:author="Pecho Daniel" w:date="2023-05-09T10:41:00Z">
              <w:r w:rsidR="00B21923">
                <w:rPr>
                  <w:rFonts w:ascii="Calibri" w:hAnsi="Calibri" w:cs="Arial"/>
                  <w:lang w:val="sk-SK"/>
                </w:rPr>
                <w:t xml:space="preserve"> MRR</w:t>
              </w:r>
            </w:ins>
          </w:p>
        </w:tc>
      </w:tr>
    </w:tbl>
    <w:p w14:paraId="484CA23D" w14:textId="77777777" w:rsidR="00C370CF" w:rsidRPr="009951DE" w:rsidRDefault="00C370CF" w:rsidP="00666560">
      <w:pPr>
        <w:contextualSpacing/>
        <w:jc w:val="both"/>
        <w:rPr>
          <w:rFonts w:ascii="Calibri" w:hAnsi="Calibri"/>
          <w:i/>
          <w:sz w:val="20"/>
          <w:szCs w:val="20"/>
          <w:lang w:val="sk-SK"/>
        </w:rPr>
      </w:pPr>
    </w:p>
    <w:p w14:paraId="3EF8CC03" w14:textId="77777777" w:rsidR="00123641" w:rsidRPr="009951DE" w:rsidRDefault="00123641" w:rsidP="00666560">
      <w:pPr>
        <w:contextualSpacing/>
        <w:jc w:val="both"/>
        <w:rPr>
          <w:rFonts w:ascii="Calibri" w:hAnsi="Calibri" w:cs="Arial"/>
          <w:b/>
          <w:lang w:val="sk-SK"/>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9"/>
        <w:gridCol w:w="7888"/>
      </w:tblGrid>
      <w:tr w:rsidR="006C773A" w:rsidRPr="009951DE" w14:paraId="3AABF65E" w14:textId="77777777" w:rsidTr="007457E1">
        <w:trPr>
          <w:cantSplit/>
          <w:tblHeader/>
        </w:trPr>
        <w:tc>
          <w:tcPr>
            <w:tcW w:w="1037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B75E5D" w14:textId="77777777" w:rsidR="006C773A" w:rsidRPr="009951DE" w:rsidRDefault="00C85356" w:rsidP="00666560">
            <w:pPr>
              <w:pStyle w:val="Bullet"/>
              <w:numPr>
                <w:ilvl w:val="0"/>
                <w:numId w:val="0"/>
              </w:numPr>
              <w:rPr>
                <w:rFonts w:ascii="Calibri" w:hAnsi="Calibri"/>
                <w:b/>
                <w:sz w:val="22"/>
                <w:szCs w:val="22"/>
              </w:rPr>
            </w:pPr>
            <w:r w:rsidRPr="009951DE">
              <w:rPr>
                <w:rFonts w:ascii="Calibri" w:hAnsi="Calibri"/>
                <w:b/>
                <w:sz w:val="22"/>
                <w:szCs w:val="22"/>
                <w:lang w:eastAsia="sk-SK"/>
              </w:rPr>
              <w:t>Ďalšie požadované údaje</w:t>
            </w:r>
            <w:r w:rsidR="004E3931" w:rsidRPr="009951DE">
              <w:rPr>
                <w:rFonts w:ascii="Calibri" w:hAnsi="Calibri"/>
                <w:b/>
                <w:sz w:val="22"/>
                <w:szCs w:val="22"/>
                <w:lang w:eastAsia="sk-SK"/>
              </w:rPr>
              <w:t xml:space="preserve"> </w:t>
            </w:r>
            <w:r w:rsidRPr="009951DE">
              <w:rPr>
                <w:rFonts w:ascii="Calibri" w:hAnsi="Calibri"/>
                <w:b/>
                <w:sz w:val="22"/>
                <w:szCs w:val="22"/>
                <w:lang w:eastAsia="sk-SK"/>
              </w:rPr>
              <w:t>pre monitorovanie</w:t>
            </w:r>
            <w:r w:rsidR="00DE58AB" w:rsidRPr="009951DE">
              <w:rPr>
                <w:rStyle w:val="Odkaznapoznmkupodiarou"/>
                <w:rFonts w:ascii="Calibri" w:hAnsi="Calibri"/>
                <w:b/>
                <w:sz w:val="22"/>
                <w:szCs w:val="22"/>
                <w:lang w:eastAsia="sk-SK"/>
              </w:rPr>
              <w:footnoteReference w:id="11"/>
            </w:r>
          </w:p>
        </w:tc>
      </w:tr>
      <w:tr w:rsidR="006C773A" w:rsidRPr="009951DE" w14:paraId="78721C0C" w14:textId="77777777" w:rsidTr="007457E1">
        <w:trPr>
          <w:cantSplit/>
        </w:trPr>
        <w:tc>
          <w:tcPr>
            <w:tcW w:w="2489" w:type="dxa"/>
            <w:shd w:val="clear" w:color="auto" w:fill="F2F2F2" w:themeFill="background1" w:themeFillShade="F2"/>
            <w:vAlign w:val="center"/>
          </w:tcPr>
          <w:p w14:paraId="72175328" w14:textId="77777777" w:rsidR="006C773A" w:rsidRPr="009951DE" w:rsidRDefault="006C773A" w:rsidP="00666560">
            <w:pPr>
              <w:keepNext/>
              <w:tabs>
                <w:tab w:val="left" w:pos="1290"/>
              </w:tabs>
              <w:spacing w:before="60" w:after="60"/>
              <w:jc w:val="both"/>
              <w:rPr>
                <w:rFonts w:ascii="Calibri" w:hAnsi="Calibri"/>
                <w:b/>
                <w:lang w:val="sk-SK"/>
              </w:rPr>
            </w:pPr>
            <w:r w:rsidRPr="009951DE">
              <w:rPr>
                <w:rFonts w:ascii="Calibri" w:hAnsi="Calibri"/>
                <w:b/>
                <w:lang w:val="sk-SK"/>
              </w:rPr>
              <w:t xml:space="preserve">Názov </w:t>
            </w:r>
          </w:p>
        </w:tc>
        <w:tc>
          <w:tcPr>
            <w:tcW w:w="7888" w:type="dxa"/>
            <w:vAlign w:val="center"/>
          </w:tcPr>
          <w:p w14:paraId="03DE0BAA" w14:textId="77777777" w:rsidR="006C773A" w:rsidRPr="009951DE" w:rsidRDefault="006C773A" w:rsidP="00666560">
            <w:pPr>
              <w:jc w:val="both"/>
              <w:rPr>
                <w:rFonts w:ascii="Calibri" w:hAnsi="Calibri"/>
                <w:lang w:val="sk-SK"/>
              </w:rPr>
            </w:pPr>
          </w:p>
        </w:tc>
      </w:tr>
      <w:tr w:rsidR="006C773A" w:rsidRPr="009951DE" w14:paraId="600D0CB7" w14:textId="77777777" w:rsidTr="007457E1">
        <w:trPr>
          <w:cantSplit/>
        </w:trPr>
        <w:tc>
          <w:tcPr>
            <w:tcW w:w="2489" w:type="dxa"/>
            <w:shd w:val="clear" w:color="auto" w:fill="F2F2F2" w:themeFill="background1" w:themeFillShade="F2"/>
            <w:vAlign w:val="center"/>
          </w:tcPr>
          <w:p w14:paraId="4CAAE767" w14:textId="77777777" w:rsidR="006C773A" w:rsidRPr="009951DE" w:rsidRDefault="006C773A" w:rsidP="00666560">
            <w:pPr>
              <w:keepNext/>
              <w:tabs>
                <w:tab w:val="left" w:pos="1290"/>
              </w:tabs>
              <w:spacing w:before="60" w:after="60"/>
              <w:jc w:val="both"/>
              <w:rPr>
                <w:rFonts w:ascii="Calibri" w:hAnsi="Calibri"/>
                <w:b/>
                <w:lang w:val="sk-SK"/>
              </w:rPr>
            </w:pPr>
            <w:r w:rsidRPr="009951DE">
              <w:rPr>
                <w:rFonts w:ascii="Calibri" w:hAnsi="Calibri"/>
                <w:b/>
                <w:lang w:val="sk-SK"/>
              </w:rPr>
              <w:t>Akým spôsobom sa budú získavať dáta?</w:t>
            </w:r>
          </w:p>
        </w:tc>
        <w:tc>
          <w:tcPr>
            <w:tcW w:w="7888" w:type="dxa"/>
            <w:vAlign w:val="center"/>
          </w:tcPr>
          <w:p w14:paraId="537C3BC0" w14:textId="2EC832BB" w:rsidR="006C773A" w:rsidRPr="009951DE" w:rsidRDefault="00F46C0B" w:rsidP="00666560">
            <w:pPr>
              <w:jc w:val="both"/>
              <w:rPr>
                <w:rFonts w:ascii="Calibri" w:hAnsi="Calibri"/>
                <w:lang w:val="sk-SK"/>
              </w:rPr>
            </w:pPr>
            <w:ins w:id="611" w:author="Pecho Daniel" w:date="2023-05-05T14:26:00Z">
              <w:r w:rsidRPr="00F46C0B">
                <w:rPr>
                  <w:rFonts w:ascii="Calibri" w:hAnsi="Calibri"/>
                  <w:lang w:val="sk-SK"/>
                </w:rPr>
                <w:t>Prostredníctvom monitorovacích správ</w:t>
              </w:r>
            </w:ins>
          </w:p>
        </w:tc>
      </w:tr>
    </w:tbl>
    <w:p w14:paraId="6FADABC2" w14:textId="77777777" w:rsidR="00BC37ED" w:rsidRPr="009951DE" w:rsidRDefault="00BC37ED" w:rsidP="00666560">
      <w:pPr>
        <w:contextualSpacing/>
        <w:jc w:val="both"/>
        <w:rPr>
          <w:rFonts w:ascii="Calibri" w:hAnsi="Calibri" w:cs="Arial"/>
          <w:b/>
          <w:lang w:val="sk-SK"/>
        </w:rPr>
      </w:pPr>
    </w:p>
    <w:p w14:paraId="74A3252A" w14:textId="77777777" w:rsidR="00023B12" w:rsidRPr="009951DE" w:rsidRDefault="00023B12" w:rsidP="00666560">
      <w:pPr>
        <w:contextualSpacing/>
        <w:jc w:val="both"/>
        <w:rPr>
          <w:rFonts w:ascii="Calibri" w:hAnsi="Calibri" w:cs="Arial"/>
          <w:b/>
          <w:lang w:val="sk-SK"/>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576"/>
        <w:gridCol w:w="4944"/>
      </w:tblGrid>
      <w:tr w:rsidR="006C773A" w:rsidRPr="009951DE" w14:paraId="6C86F0D3" w14:textId="77777777" w:rsidTr="007457E1">
        <w:trPr>
          <w:trHeight w:val="719"/>
        </w:trPr>
        <w:tc>
          <w:tcPr>
            <w:tcW w:w="10343" w:type="dxa"/>
            <w:gridSpan w:val="3"/>
            <w:shd w:val="clear" w:color="auto" w:fill="F2F2F2" w:themeFill="background1" w:themeFillShade="F2"/>
          </w:tcPr>
          <w:p w14:paraId="31D5A77B" w14:textId="77777777" w:rsidR="006C773A" w:rsidRPr="009951DE" w:rsidRDefault="004E3931" w:rsidP="00666560">
            <w:pPr>
              <w:jc w:val="both"/>
              <w:rPr>
                <w:rFonts w:ascii="Calibri" w:hAnsi="Calibri"/>
                <w:b/>
                <w:lang w:val="sk-SK"/>
              </w:rPr>
            </w:pPr>
            <w:r w:rsidRPr="009951DE">
              <w:rPr>
                <w:rFonts w:ascii="Calibri" w:hAnsi="Calibri"/>
                <w:b/>
                <w:lang w:val="sk-SK"/>
              </w:rPr>
              <w:t xml:space="preserve">Zoznam </w:t>
            </w:r>
            <w:r w:rsidR="006C773A" w:rsidRPr="009951DE">
              <w:rPr>
                <w:rFonts w:ascii="Calibri" w:hAnsi="Calibri"/>
                <w:b/>
                <w:lang w:val="sk-SK"/>
              </w:rPr>
              <w:t xml:space="preserve">prínosov a prípadných iných dopadov, ktoré sa dajú očakávať </w:t>
            </w:r>
            <w:r w:rsidR="006C773A" w:rsidRPr="009951DE">
              <w:rPr>
                <w:rFonts w:ascii="Calibri" w:hAnsi="Calibri"/>
                <w:b/>
                <w:lang w:val="sk-SK"/>
              </w:rPr>
              <w:br/>
              <w:t>pre jednotlivé cieľové skupiny</w:t>
            </w:r>
            <w:r w:rsidR="00D74027" w:rsidRPr="009951DE">
              <w:rPr>
                <w:rStyle w:val="Odkaznapoznmkupodiarou"/>
                <w:rFonts w:ascii="Calibri" w:hAnsi="Calibri"/>
                <w:b/>
                <w:lang w:val="sk-SK"/>
              </w:rPr>
              <w:footnoteReference w:id="12"/>
            </w:r>
          </w:p>
        </w:tc>
      </w:tr>
      <w:tr w:rsidR="006C773A" w:rsidRPr="009951DE" w14:paraId="382A93BF" w14:textId="77777777" w:rsidTr="007457E1">
        <w:tc>
          <w:tcPr>
            <w:tcW w:w="3823" w:type="dxa"/>
            <w:shd w:val="clear" w:color="auto" w:fill="F2F2F2" w:themeFill="background1" w:themeFillShade="F2"/>
          </w:tcPr>
          <w:p w14:paraId="0FD1B203" w14:textId="77777777" w:rsidR="006C773A" w:rsidRPr="009951DE" w:rsidRDefault="006C773A" w:rsidP="00666560">
            <w:pPr>
              <w:jc w:val="both"/>
              <w:rPr>
                <w:rFonts w:ascii="Calibri" w:hAnsi="Calibri"/>
                <w:b/>
                <w:lang w:val="sk-SK"/>
              </w:rPr>
            </w:pPr>
            <w:r w:rsidRPr="009951DE">
              <w:rPr>
                <w:rFonts w:ascii="Calibri" w:hAnsi="Calibri"/>
                <w:b/>
                <w:lang w:val="sk-SK"/>
              </w:rPr>
              <w:t xml:space="preserve">Dopady </w:t>
            </w:r>
          </w:p>
        </w:tc>
        <w:tc>
          <w:tcPr>
            <w:tcW w:w="1576" w:type="dxa"/>
            <w:shd w:val="clear" w:color="auto" w:fill="auto"/>
          </w:tcPr>
          <w:p w14:paraId="7AA6CB2B" w14:textId="77777777" w:rsidR="006C773A" w:rsidRPr="009951DE" w:rsidRDefault="006C773A" w:rsidP="00666560">
            <w:pPr>
              <w:jc w:val="both"/>
              <w:rPr>
                <w:rFonts w:ascii="Calibri" w:hAnsi="Calibri"/>
                <w:b/>
                <w:lang w:val="sk-SK"/>
              </w:rPr>
            </w:pPr>
            <w:r w:rsidRPr="009951DE">
              <w:rPr>
                <w:rFonts w:ascii="Calibri" w:hAnsi="Calibri"/>
                <w:b/>
                <w:lang w:val="sk-SK"/>
              </w:rPr>
              <w:t>Cieľová skupina (ak relevantné)</w:t>
            </w:r>
          </w:p>
        </w:tc>
        <w:tc>
          <w:tcPr>
            <w:tcW w:w="4944" w:type="dxa"/>
            <w:shd w:val="clear" w:color="auto" w:fill="auto"/>
          </w:tcPr>
          <w:p w14:paraId="6BCD25A8" w14:textId="77777777" w:rsidR="006C773A" w:rsidRPr="009951DE" w:rsidRDefault="006C773A" w:rsidP="00666560">
            <w:pPr>
              <w:jc w:val="both"/>
              <w:rPr>
                <w:rFonts w:ascii="Calibri" w:hAnsi="Calibri"/>
                <w:b/>
                <w:lang w:val="sk-SK"/>
              </w:rPr>
            </w:pPr>
            <w:r w:rsidRPr="009951DE">
              <w:rPr>
                <w:rFonts w:ascii="Calibri" w:hAnsi="Calibri"/>
                <w:b/>
                <w:lang w:val="sk-SK"/>
              </w:rPr>
              <w:t>Počet</w:t>
            </w:r>
            <w:r w:rsidRPr="009951DE">
              <w:rPr>
                <w:rStyle w:val="Odkaznapoznmkupodiarou"/>
                <w:rFonts w:ascii="Calibri" w:hAnsi="Calibri"/>
                <w:b/>
                <w:lang w:val="sk-SK"/>
              </w:rPr>
              <w:footnoteReference w:id="13"/>
            </w:r>
          </w:p>
        </w:tc>
      </w:tr>
      <w:tr w:rsidR="00F46C0B" w:rsidRPr="009951DE" w14:paraId="09A02A3B" w14:textId="77777777" w:rsidTr="007457E1">
        <w:tc>
          <w:tcPr>
            <w:tcW w:w="3823" w:type="dxa"/>
            <w:shd w:val="clear" w:color="auto" w:fill="F2F2F2" w:themeFill="background1" w:themeFillShade="F2"/>
          </w:tcPr>
          <w:p w14:paraId="5472C7A6" w14:textId="7F934321" w:rsidR="00F46C0B" w:rsidRPr="009951DE" w:rsidRDefault="00F46C0B" w:rsidP="00F46C0B">
            <w:pPr>
              <w:jc w:val="both"/>
              <w:rPr>
                <w:rFonts w:ascii="Calibri" w:hAnsi="Calibri"/>
                <w:lang w:val="sk-SK"/>
              </w:rPr>
            </w:pPr>
            <w:ins w:id="612" w:author="Pecho Daniel" w:date="2023-05-05T14:19:00Z">
              <w:r w:rsidRPr="008E6222">
                <w:rPr>
                  <w:rFonts w:ascii="Calibri" w:hAnsi="Calibri" w:cs="Arial"/>
                  <w:lang w:val="sk-SK"/>
                </w:rPr>
                <w:t xml:space="preserve">Prínosom </w:t>
              </w:r>
              <w:r>
                <w:rPr>
                  <w:rFonts w:ascii="Calibri" w:hAnsi="Calibri" w:cs="Arial"/>
                  <w:lang w:val="sk-SK"/>
                </w:rPr>
                <w:t>NP</w:t>
              </w:r>
              <w:r w:rsidRPr="008E6222">
                <w:rPr>
                  <w:rFonts w:ascii="Calibri" w:hAnsi="Calibri" w:cs="Arial"/>
                  <w:lang w:val="sk-SK"/>
                </w:rPr>
                <w:t xml:space="preserve"> bude to, že </w:t>
              </w:r>
              <w:proofErr w:type="spellStart"/>
              <w:r>
                <w:rPr>
                  <w:rFonts w:ascii="Calibri" w:hAnsi="Calibri" w:cs="Arial"/>
                  <w:lang w:val="sk-SK"/>
                </w:rPr>
                <w:t>Z</w:t>
              </w:r>
              <w:r w:rsidRPr="008E6222">
                <w:rPr>
                  <w:rFonts w:ascii="Calibri" w:hAnsi="Calibri" w:cs="Arial"/>
                  <w:lang w:val="sk-SK"/>
                </w:rPr>
                <w:t>UoZ</w:t>
              </w:r>
              <w:proofErr w:type="spellEnd"/>
              <w:r>
                <w:rPr>
                  <w:rFonts w:ascii="Calibri" w:hAnsi="Calibri" w:cs="Arial"/>
                  <w:lang w:val="sk-SK"/>
                </w:rPr>
                <w:t xml:space="preserve"> </w:t>
              </w:r>
              <w:r>
                <w:rPr>
                  <w:rFonts w:ascii="Calibri" w:hAnsi="Calibri"/>
                  <w:lang w:val="sk-SK"/>
                </w:rPr>
                <w:t xml:space="preserve">a mladí </w:t>
              </w:r>
              <w:proofErr w:type="spellStart"/>
              <w:r>
                <w:rPr>
                  <w:rFonts w:ascii="Calibri" w:hAnsi="Calibri"/>
                  <w:lang w:val="sk-SK"/>
                </w:rPr>
                <w:t>UoZ</w:t>
              </w:r>
              <w:proofErr w:type="spellEnd"/>
              <w:r w:rsidRPr="008E6222">
                <w:rPr>
                  <w:rFonts w:ascii="Calibri" w:hAnsi="Calibri" w:cs="Arial"/>
                  <w:lang w:val="sk-SK"/>
                </w:rPr>
                <w:t xml:space="preserve"> sa začlenenia na trh práce, aby získali alebo si obnovili pracovné návyky </w:t>
              </w:r>
              <w:r>
                <w:rPr>
                  <w:rFonts w:ascii="Calibri" w:hAnsi="Calibri" w:cs="Arial"/>
                  <w:lang w:val="sk-SK"/>
                </w:rPr>
                <w:t xml:space="preserve">a rozšírili si svoje zručnosti. </w:t>
              </w:r>
              <w:r w:rsidRPr="008E6222">
                <w:rPr>
                  <w:rFonts w:ascii="Calibri" w:hAnsi="Calibri" w:cs="Arial"/>
                  <w:lang w:val="sk-SK"/>
                </w:rPr>
                <w:t xml:space="preserve">Keďže v súčasnosti stoja mimo pracovného procesu, nemajú možnosť získavať nové znalosti a skúsenosti a majú problém prispôsobiť sa zmenám na trhu práce a </w:t>
              </w:r>
              <w:r w:rsidRPr="008E6222">
                <w:rPr>
                  <w:rFonts w:ascii="Calibri" w:hAnsi="Calibri" w:cs="Arial"/>
                  <w:lang w:val="sk-SK"/>
                </w:rPr>
                <w:lastRenderedPageBreak/>
                <w:t>následne sa zamestnať. Predpokladá sa, že získanie zamestnania im pomôže zvýšiť si sebavedomie a získať motiváciu</w:t>
              </w:r>
              <w:r>
                <w:rPr>
                  <w:rFonts w:ascii="Calibri" w:hAnsi="Calibri" w:cs="Arial"/>
                  <w:lang w:val="sk-SK"/>
                </w:rPr>
                <w:t xml:space="preserve">. </w:t>
              </w:r>
              <w:r w:rsidRPr="008E6222">
                <w:rPr>
                  <w:rFonts w:ascii="Calibri" w:hAnsi="Calibri" w:cs="Arial"/>
                  <w:lang w:val="sk-SK"/>
                </w:rPr>
                <w:t xml:space="preserve">Z hľadiska vecného zamerania rieši projekt oblasť podpory zamestnanosti, konkrétne aktivizáciou týchto </w:t>
              </w:r>
              <w:proofErr w:type="spellStart"/>
              <w:r>
                <w:rPr>
                  <w:rFonts w:ascii="Calibri" w:hAnsi="Calibri" w:cs="Arial"/>
                  <w:lang w:val="sk-SK"/>
                </w:rPr>
                <w:t>Z</w:t>
              </w:r>
              <w:r w:rsidRPr="008E6222">
                <w:rPr>
                  <w:rFonts w:ascii="Calibri" w:hAnsi="Calibri" w:cs="Arial"/>
                  <w:lang w:val="sk-SK"/>
                </w:rPr>
                <w:t>UoZ</w:t>
              </w:r>
              <w:proofErr w:type="spellEnd"/>
              <w:r w:rsidRPr="008E6222">
                <w:rPr>
                  <w:rFonts w:ascii="Calibri" w:hAnsi="Calibri" w:cs="Arial"/>
                  <w:lang w:val="sk-SK"/>
                </w:rPr>
                <w:t xml:space="preserve"> prostredníctvom podpory vytvárania pracovných miest</w:t>
              </w:r>
              <w:r>
                <w:rPr>
                  <w:rFonts w:ascii="Calibri" w:hAnsi="Calibri" w:cs="Arial"/>
                  <w:lang w:val="sk-SK"/>
                </w:rPr>
                <w:t>.</w:t>
              </w:r>
            </w:ins>
          </w:p>
        </w:tc>
        <w:tc>
          <w:tcPr>
            <w:tcW w:w="1576" w:type="dxa"/>
            <w:shd w:val="clear" w:color="auto" w:fill="auto"/>
          </w:tcPr>
          <w:p w14:paraId="52620D29" w14:textId="4F8341D9" w:rsidR="00F46C0B" w:rsidRPr="009951DE" w:rsidRDefault="00F46C0B" w:rsidP="00F46C0B">
            <w:pPr>
              <w:jc w:val="both"/>
              <w:rPr>
                <w:rFonts w:ascii="Calibri" w:hAnsi="Calibri"/>
                <w:lang w:val="sk-SK"/>
              </w:rPr>
            </w:pPr>
            <w:proofErr w:type="spellStart"/>
            <w:ins w:id="613" w:author="Pecho Daniel" w:date="2023-05-05T14:19:00Z">
              <w:r>
                <w:rPr>
                  <w:rFonts w:ascii="Calibri" w:hAnsi="Calibri"/>
                  <w:lang w:val="sk-SK"/>
                </w:rPr>
                <w:lastRenderedPageBreak/>
                <w:t>ZUoZ</w:t>
              </w:r>
              <w:proofErr w:type="spellEnd"/>
              <w:r>
                <w:rPr>
                  <w:rFonts w:ascii="Calibri" w:hAnsi="Calibri"/>
                  <w:lang w:val="sk-SK"/>
                </w:rPr>
                <w:t xml:space="preserve"> a mladí </w:t>
              </w:r>
              <w:proofErr w:type="spellStart"/>
              <w:r>
                <w:rPr>
                  <w:rFonts w:ascii="Calibri" w:hAnsi="Calibri"/>
                  <w:lang w:val="sk-SK"/>
                </w:rPr>
                <w:t>UoZ</w:t>
              </w:r>
            </w:ins>
            <w:proofErr w:type="spellEnd"/>
          </w:p>
        </w:tc>
        <w:tc>
          <w:tcPr>
            <w:tcW w:w="4944" w:type="dxa"/>
            <w:shd w:val="clear" w:color="auto" w:fill="auto"/>
          </w:tcPr>
          <w:p w14:paraId="169FC047" w14:textId="7981FB38" w:rsidR="00F46C0B" w:rsidRPr="008E6222" w:rsidRDefault="00F46C0B" w:rsidP="00F46C0B">
            <w:pPr>
              <w:jc w:val="both"/>
              <w:rPr>
                <w:rFonts w:ascii="Calibri" w:hAnsi="Calibri"/>
                <w:lang w:val="sk-SK"/>
              </w:rPr>
            </w:pPr>
            <w:ins w:id="614" w:author="Pecho Daniel" w:date="2023-05-05T14:19:00Z">
              <w:r w:rsidRPr="009B7B7E">
                <w:rPr>
                  <w:rFonts w:ascii="Calibri" w:hAnsi="Calibri"/>
                  <w:lang w:val="sk-SK"/>
                </w:rPr>
                <w:t xml:space="preserve">NP prispeje k zlepšeniu uplatniteľnosti 28 355 </w:t>
              </w:r>
              <w:proofErr w:type="spellStart"/>
              <w:r w:rsidRPr="009B7B7E">
                <w:rPr>
                  <w:rFonts w:ascii="Calibri" w:hAnsi="Calibri"/>
                  <w:lang w:val="sk-SK"/>
                </w:rPr>
                <w:t>ZUoZ</w:t>
              </w:r>
              <w:proofErr w:type="spellEnd"/>
              <w:r w:rsidRPr="009B7B7E">
                <w:rPr>
                  <w:rFonts w:ascii="Calibri" w:hAnsi="Calibri"/>
                  <w:lang w:val="sk-SK"/>
                </w:rPr>
                <w:t xml:space="preserve"> a 11 121 mladých </w:t>
              </w:r>
              <w:proofErr w:type="spellStart"/>
              <w:r w:rsidRPr="009B7B7E">
                <w:rPr>
                  <w:rFonts w:ascii="Calibri" w:hAnsi="Calibri"/>
                  <w:lang w:val="sk-SK"/>
                </w:rPr>
                <w:t>UoZ</w:t>
              </w:r>
              <w:proofErr w:type="spellEnd"/>
              <w:r w:rsidRPr="009B7B7E">
                <w:rPr>
                  <w:rFonts w:ascii="Calibri" w:hAnsi="Calibri"/>
                  <w:lang w:val="sk-SK"/>
                </w:rPr>
                <w:t>.</w:t>
              </w:r>
              <w:r>
                <w:rPr>
                  <w:rFonts w:ascii="Calibri" w:hAnsi="Calibri" w:cs="Arial"/>
                  <w:lang w:val="sk-SK"/>
                </w:rPr>
                <w:t xml:space="preserve"> </w:t>
              </w:r>
            </w:ins>
          </w:p>
        </w:tc>
      </w:tr>
      <w:tr w:rsidR="00F46C0B" w:rsidRPr="009951DE" w14:paraId="4D199450" w14:textId="77777777" w:rsidTr="007457E1">
        <w:tc>
          <w:tcPr>
            <w:tcW w:w="3823" w:type="dxa"/>
            <w:shd w:val="clear" w:color="auto" w:fill="F2F2F2" w:themeFill="background1" w:themeFillShade="F2"/>
          </w:tcPr>
          <w:p w14:paraId="0EE747EF" w14:textId="0A8F87F0" w:rsidR="00F46C0B" w:rsidRDefault="00F46C0B" w:rsidP="00F46C0B">
            <w:pPr>
              <w:jc w:val="both"/>
              <w:rPr>
                <w:rFonts w:ascii="Calibri" w:hAnsi="Calibri"/>
                <w:lang w:val="sk-SK"/>
              </w:rPr>
            </w:pPr>
            <w:ins w:id="615" w:author="Pecho Daniel" w:date="2023-05-05T14:19:00Z">
              <w:r>
                <w:rPr>
                  <w:rFonts w:ascii="Calibri" w:hAnsi="Calibri"/>
                  <w:lang w:val="sk-SK"/>
                </w:rPr>
                <w:t xml:space="preserve">NP podporí </w:t>
              </w:r>
              <w:proofErr w:type="spellStart"/>
              <w:r>
                <w:rPr>
                  <w:rFonts w:ascii="Calibri" w:hAnsi="Calibri"/>
                  <w:lang w:val="sk-SK"/>
                </w:rPr>
                <w:t>ZUoZ</w:t>
              </w:r>
              <w:proofErr w:type="spellEnd"/>
              <w:r>
                <w:rPr>
                  <w:rFonts w:ascii="Calibri" w:hAnsi="Calibri"/>
                  <w:lang w:val="sk-SK"/>
                </w:rPr>
                <w:t xml:space="preserve"> a mladých pri začatí podnikania. Predpokladá sa, že táto podpora umožní dlhodobú integráciu na trh práce, vzhľadom na to, že </w:t>
              </w:r>
              <w:proofErr w:type="spellStart"/>
              <w:r>
                <w:rPr>
                  <w:rFonts w:ascii="Calibri" w:hAnsi="Calibri"/>
                  <w:lang w:val="sk-SK"/>
                </w:rPr>
                <w:t>ZUoZ</w:t>
              </w:r>
              <w:proofErr w:type="spellEnd"/>
              <w:r>
                <w:rPr>
                  <w:rFonts w:ascii="Calibri" w:hAnsi="Calibri"/>
                  <w:lang w:val="sk-SK"/>
                </w:rPr>
                <w:t xml:space="preserve"> a mladí </w:t>
              </w:r>
              <w:proofErr w:type="spellStart"/>
              <w:r>
                <w:rPr>
                  <w:rFonts w:ascii="Calibri" w:hAnsi="Calibri"/>
                  <w:lang w:val="sk-SK"/>
                </w:rPr>
                <w:t>UoZ</w:t>
              </w:r>
              <w:proofErr w:type="spellEnd"/>
              <w:r>
                <w:rPr>
                  <w:rFonts w:ascii="Calibri" w:hAnsi="Calibri"/>
                  <w:lang w:val="sk-SK"/>
                </w:rPr>
                <w:t xml:space="preserve"> si budú môcť vybrať oblasť podnikania podľa vlastných preferencií a prispôsobiť aktivity svojim potrebám.</w:t>
              </w:r>
            </w:ins>
          </w:p>
        </w:tc>
        <w:tc>
          <w:tcPr>
            <w:tcW w:w="1576" w:type="dxa"/>
            <w:shd w:val="clear" w:color="auto" w:fill="auto"/>
          </w:tcPr>
          <w:p w14:paraId="59BF65ED" w14:textId="3F5EA794" w:rsidR="00F46C0B" w:rsidRDefault="00F46C0B" w:rsidP="00F46C0B">
            <w:pPr>
              <w:jc w:val="both"/>
              <w:rPr>
                <w:rFonts w:ascii="Calibri" w:hAnsi="Calibri"/>
                <w:lang w:val="sk-SK"/>
              </w:rPr>
            </w:pPr>
            <w:proofErr w:type="spellStart"/>
            <w:ins w:id="616" w:author="Pecho Daniel" w:date="2023-05-05T14:19:00Z">
              <w:r>
                <w:rPr>
                  <w:rFonts w:ascii="Calibri" w:hAnsi="Calibri"/>
                  <w:lang w:val="sk-SK"/>
                </w:rPr>
                <w:t>ZUoZ</w:t>
              </w:r>
              <w:proofErr w:type="spellEnd"/>
              <w:r>
                <w:rPr>
                  <w:rFonts w:ascii="Calibri" w:hAnsi="Calibri"/>
                  <w:lang w:val="sk-SK"/>
                </w:rPr>
                <w:t xml:space="preserve"> a mladí </w:t>
              </w:r>
              <w:proofErr w:type="spellStart"/>
              <w:r>
                <w:rPr>
                  <w:rFonts w:ascii="Calibri" w:hAnsi="Calibri"/>
                  <w:lang w:val="sk-SK"/>
                </w:rPr>
                <w:t>UoZ</w:t>
              </w:r>
            </w:ins>
            <w:proofErr w:type="spellEnd"/>
          </w:p>
        </w:tc>
        <w:tc>
          <w:tcPr>
            <w:tcW w:w="4944" w:type="dxa"/>
            <w:shd w:val="clear" w:color="auto" w:fill="auto"/>
          </w:tcPr>
          <w:p w14:paraId="1EB62797" w14:textId="2D4FA4BF" w:rsidR="00F46C0B" w:rsidRPr="008E6222" w:rsidRDefault="00F46C0B" w:rsidP="00F46C0B">
            <w:pPr>
              <w:jc w:val="both"/>
              <w:rPr>
                <w:rFonts w:ascii="Calibri" w:hAnsi="Calibri" w:cs="Arial"/>
                <w:lang w:val="sk-SK"/>
              </w:rPr>
            </w:pPr>
            <w:ins w:id="617" w:author="Pecho Daniel" w:date="2023-05-05T14:19:00Z">
              <w:r w:rsidRPr="00374E8A">
                <w:rPr>
                  <w:rFonts w:ascii="Calibri" w:hAnsi="Calibri" w:cs="Arial"/>
                  <w:lang w:val="sk-SK"/>
                </w:rPr>
                <w:t xml:space="preserve">Podpora bude poskytnutá 7 000 záujemcom, ktorí sú </w:t>
              </w:r>
              <w:proofErr w:type="spellStart"/>
              <w:r w:rsidRPr="00374E8A">
                <w:rPr>
                  <w:rFonts w:ascii="Calibri" w:hAnsi="Calibri" w:cs="Arial"/>
                  <w:lang w:val="sk-SK"/>
                </w:rPr>
                <w:t>ZUoZ</w:t>
              </w:r>
              <w:proofErr w:type="spellEnd"/>
              <w:r w:rsidRPr="00374E8A">
                <w:rPr>
                  <w:rFonts w:ascii="Calibri" w:hAnsi="Calibri" w:cs="Arial"/>
                  <w:lang w:val="sk-SK"/>
                </w:rPr>
                <w:t xml:space="preserve"> a 6 000 mladým </w:t>
              </w:r>
              <w:proofErr w:type="spellStart"/>
              <w:r w:rsidRPr="00374E8A">
                <w:rPr>
                  <w:rFonts w:ascii="Calibri" w:hAnsi="Calibri" w:cs="Arial"/>
                  <w:lang w:val="sk-SK"/>
                </w:rPr>
                <w:t>UoZ</w:t>
              </w:r>
              <w:proofErr w:type="spellEnd"/>
              <w:r w:rsidRPr="00374E8A">
                <w:rPr>
                  <w:rFonts w:ascii="Calibri" w:hAnsi="Calibri" w:cs="Arial"/>
                  <w:lang w:val="sk-SK"/>
                </w:rPr>
                <w:t>.</w:t>
              </w:r>
            </w:ins>
          </w:p>
        </w:tc>
      </w:tr>
      <w:tr w:rsidR="00F46C0B" w:rsidRPr="009951DE" w14:paraId="30580FA9" w14:textId="77777777" w:rsidTr="007457E1">
        <w:tc>
          <w:tcPr>
            <w:tcW w:w="3823" w:type="dxa"/>
            <w:shd w:val="clear" w:color="auto" w:fill="F2F2F2" w:themeFill="background1" w:themeFillShade="F2"/>
          </w:tcPr>
          <w:p w14:paraId="636FEDE7" w14:textId="77777777" w:rsidR="00F46C0B" w:rsidRPr="00820ABE" w:rsidRDefault="00F46C0B" w:rsidP="00F46C0B">
            <w:pPr>
              <w:jc w:val="both"/>
              <w:rPr>
                <w:ins w:id="618" w:author="Pecho Daniel" w:date="2023-05-05T14:19:00Z"/>
                <w:rFonts w:ascii="Calibri" w:hAnsi="Calibri"/>
                <w:lang w:val="sk-SK"/>
              </w:rPr>
            </w:pPr>
            <w:ins w:id="619" w:author="Pecho Daniel" w:date="2023-05-05T14:19:00Z">
              <w:r>
                <w:rPr>
                  <w:rFonts w:ascii="Calibri" w:hAnsi="Calibri"/>
                  <w:lang w:val="sk-SK"/>
                </w:rPr>
                <w:t xml:space="preserve">NP pomôže mladým </w:t>
              </w:r>
              <w:proofErr w:type="spellStart"/>
              <w:r>
                <w:rPr>
                  <w:rFonts w:ascii="Calibri" w:hAnsi="Calibri"/>
                  <w:lang w:val="sk-SK"/>
                </w:rPr>
                <w:t>UoZ</w:t>
              </w:r>
              <w:proofErr w:type="spellEnd"/>
              <w:r w:rsidRPr="00820ABE">
                <w:rPr>
                  <w:rFonts w:ascii="Calibri" w:hAnsi="Calibri"/>
                  <w:lang w:val="sk-SK"/>
                </w:rPr>
                <w:t xml:space="preserve"> získať prax a overiť si teoretické vedomosti v praxi.</w:t>
              </w:r>
            </w:ins>
          </w:p>
          <w:p w14:paraId="5448DCE7" w14:textId="5806B1CD" w:rsidR="00F46C0B" w:rsidRDefault="00F46C0B" w:rsidP="00F46C0B">
            <w:pPr>
              <w:jc w:val="both"/>
              <w:rPr>
                <w:rFonts w:ascii="Calibri" w:hAnsi="Calibri"/>
                <w:lang w:val="sk-SK"/>
              </w:rPr>
            </w:pPr>
            <w:ins w:id="620" w:author="Pecho Daniel" w:date="2023-05-05T14:19:00Z">
              <w:r w:rsidRPr="00820ABE">
                <w:rPr>
                  <w:rFonts w:ascii="Calibri" w:hAnsi="Calibri"/>
                  <w:lang w:val="sk-SK"/>
                </w:rPr>
                <w:t>Zároveň prispeje k zlepšeniu postavenia absolventov škôl na trhu práce a rovnako prispeje k prekonávaniu sociálno-ekonomického znevýhodnenia.</w:t>
              </w:r>
            </w:ins>
          </w:p>
        </w:tc>
        <w:tc>
          <w:tcPr>
            <w:tcW w:w="1576" w:type="dxa"/>
            <w:shd w:val="clear" w:color="auto" w:fill="auto"/>
          </w:tcPr>
          <w:p w14:paraId="0A4F7751" w14:textId="13DFDB1E" w:rsidR="00F46C0B" w:rsidRDefault="00F46C0B" w:rsidP="00F46C0B">
            <w:pPr>
              <w:jc w:val="both"/>
              <w:rPr>
                <w:rFonts w:ascii="Calibri" w:hAnsi="Calibri"/>
                <w:lang w:val="sk-SK"/>
              </w:rPr>
            </w:pPr>
            <w:ins w:id="621" w:author="Pecho Daniel" w:date="2023-05-05T14:19:00Z">
              <w:r>
                <w:rPr>
                  <w:rFonts w:ascii="Calibri" w:hAnsi="Calibri"/>
                  <w:lang w:val="sk-SK"/>
                </w:rPr>
                <w:t xml:space="preserve">Mladí </w:t>
              </w:r>
              <w:proofErr w:type="spellStart"/>
              <w:r>
                <w:rPr>
                  <w:rFonts w:ascii="Calibri" w:hAnsi="Calibri"/>
                  <w:lang w:val="sk-SK"/>
                </w:rPr>
                <w:t>UoZ</w:t>
              </w:r>
            </w:ins>
            <w:proofErr w:type="spellEnd"/>
          </w:p>
        </w:tc>
        <w:tc>
          <w:tcPr>
            <w:tcW w:w="4944" w:type="dxa"/>
            <w:shd w:val="clear" w:color="auto" w:fill="auto"/>
          </w:tcPr>
          <w:p w14:paraId="25A11965" w14:textId="0DE5D8FB" w:rsidR="00F46C0B" w:rsidRPr="008E6222" w:rsidRDefault="00F46C0B" w:rsidP="00F46C0B">
            <w:pPr>
              <w:jc w:val="both"/>
              <w:rPr>
                <w:rFonts w:ascii="Calibri" w:hAnsi="Calibri" w:cs="Arial"/>
                <w:lang w:val="sk-SK"/>
              </w:rPr>
            </w:pPr>
            <w:ins w:id="622" w:author="Pecho Daniel" w:date="2023-05-05T14:19:00Z">
              <w:r>
                <w:rPr>
                  <w:rFonts w:ascii="Calibri" w:hAnsi="Calibri" w:cs="Arial"/>
                  <w:lang w:val="sk-SK"/>
                </w:rPr>
                <w:t xml:space="preserve">25 000 mladých </w:t>
              </w:r>
              <w:proofErr w:type="spellStart"/>
              <w:r>
                <w:rPr>
                  <w:rFonts w:ascii="Calibri" w:hAnsi="Calibri" w:cs="Arial"/>
                  <w:lang w:val="sk-SK"/>
                </w:rPr>
                <w:t>UoZ</w:t>
              </w:r>
            </w:ins>
            <w:proofErr w:type="spellEnd"/>
          </w:p>
        </w:tc>
      </w:tr>
      <w:tr w:rsidR="00F46C0B" w:rsidRPr="009951DE" w14:paraId="0AF5C6B1" w14:textId="77777777" w:rsidTr="007457E1">
        <w:tc>
          <w:tcPr>
            <w:tcW w:w="3823" w:type="dxa"/>
            <w:shd w:val="clear" w:color="auto" w:fill="F2F2F2" w:themeFill="background1" w:themeFillShade="F2"/>
          </w:tcPr>
          <w:p w14:paraId="46D821B2" w14:textId="45C1C8CF" w:rsidR="00F46C0B" w:rsidRDefault="00F46C0B" w:rsidP="00F46C0B">
            <w:pPr>
              <w:jc w:val="both"/>
              <w:rPr>
                <w:rFonts w:ascii="Calibri" w:hAnsi="Calibri"/>
                <w:lang w:val="sk-SK"/>
              </w:rPr>
            </w:pPr>
            <w:ins w:id="623" w:author="Pecho Daniel" w:date="2023-05-05T14:19:00Z">
              <w:r>
                <w:rPr>
                  <w:rFonts w:ascii="Calibri" w:hAnsi="Calibri"/>
                  <w:lang w:val="sk-SK"/>
                </w:rPr>
                <w:t>NP prispeje k úprave pracovísk a zlepší možnosti integrácie OZP na otvorenom trhu práce.</w:t>
              </w:r>
            </w:ins>
          </w:p>
        </w:tc>
        <w:tc>
          <w:tcPr>
            <w:tcW w:w="1576" w:type="dxa"/>
            <w:shd w:val="clear" w:color="auto" w:fill="auto"/>
          </w:tcPr>
          <w:p w14:paraId="6C917DA8" w14:textId="36418CCF" w:rsidR="00F46C0B" w:rsidRDefault="00F46C0B" w:rsidP="00F46C0B">
            <w:pPr>
              <w:jc w:val="both"/>
              <w:rPr>
                <w:rFonts w:ascii="Calibri" w:hAnsi="Calibri"/>
                <w:lang w:val="sk-SK"/>
              </w:rPr>
            </w:pPr>
            <w:ins w:id="624" w:author="Pecho Daniel" w:date="2023-05-05T14:19:00Z">
              <w:r>
                <w:rPr>
                  <w:rFonts w:ascii="Calibri" w:hAnsi="Calibri"/>
                  <w:lang w:val="sk-SK"/>
                </w:rPr>
                <w:t>OZP</w:t>
              </w:r>
            </w:ins>
          </w:p>
        </w:tc>
        <w:tc>
          <w:tcPr>
            <w:tcW w:w="4944" w:type="dxa"/>
            <w:shd w:val="clear" w:color="auto" w:fill="auto"/>
          </w:tcPr>
          <w:p w14:paraId="248E87A0" w14:textId="0BC3B25A" w:rsidR="00F46C0B" w:rsidRDefault="00F46C0B" w:rsidP="00F46C0B">
            <w:pPr>
              <w:rPr>
                <w:rFonts w:ascii="Calibri" w:hAnsi="Calibri" w:cs="Arial"/>
                <w:lang w:val="sk-SK"/>
              </w:rPr>
            </w:pPr>
            <w:ins w:id="625" w:author="Pecho Daniel" w:date="2023-05-05T14:19:00Z">
              <w:r>
                <w:rPr>
                  <w:rFonts w:ascii="Calibri" w:hAnsi="Calibri" w:cs="Arial"/>
                  <w:lang w:val="sk-SK"/>
                </w:rPr>
                <w:t>20 upravených pracovísk</w:t>
              </w:r>
            </w:ins>
          </w:p>
        </w:tc>
      </w:tr>
    </w:tbl>
    <w:p w14:paraId="6080C304" w14:textId="77777777" w:rsidR="00123641" w:rsidRPr="009951DE" w:rsidRDefault="00123641" w:rsidP="00666560">
      <w:pPr>
        <w:contextualSpacing/>
        <w:jc w:val="both"/>
        <w:rPr>
          <w:rFonts w:ascii="Calibri" w:hAnsi="Calibri" w:cs="Arial"/>
          <w:b/>
          <w:lang w:val="sk-SK"/>
        </w:rPr>
      </w:pPr>
    </w:p>
    <w:p w14:paraId="46C66963" w14:textId="77777777" w:rsidR="009B7928" w:rsidRPr="009951DE" w:rsidRDefault="009B7928" w:rsidP="00666560">
      <w:pPr>
        <w:contextualSpacing/>
        <w:jc w:val="both"/>
        <w:rPr>
          <w:rFonts w:ascii="Calibri" w:hAnsi="Calibri" w:cs="Arial"/>
          <w:b/>
          <w:lang w:val="sk-SK"/>
        </w:rPr>
      </w:pPr>
    </w:p>
    <w:tbl>
      <w:tblPr>
        <w:tblW w:w="1033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3601"/>
        <w:gridCol w:w="6732"/>
      </w:tblGrid>
      <w:tr w:rsidR="004E3931" w:rsidRPr="009951DE" w14:paraId="3A9E4B37" w14:textId="77777777" w:rsidTr="00BC37ED">
        <w:trPr>
          <w:trHeight w:val="482"/>
        </w:trPr>
        <w:tc>
          <w:tcPr>
            <w:tcW w:w="10333" w:type="dxa"/>
            <w:gridSpan w:val="2"/>
            <w:tcBorders>
              <w:top w:val="single" w:sz="4" w:space="0" w:color="auto"/>
              <w:left w:val="single" w:sz="4" w:space="0" w:color="auto"/>
              <w:bottom w:val="single" w:sz="2" w:space="0" w:color="auto"/>
              <w:right w:val="single" w:sz="4" w:space="0" w:color="auto"/>
            </w:tcBorders>
            <w:shd w:val="clear" w:color="auto" w:fill="D9D9D9" w:themeFill="background1" w:themeFillShade="D9"/>
            <w:tcMar>
              <w:left w:w="57" w:type="dxa"/>
              <w:right w:w="57" w:type="dxa"/>
            </w:tcMar>
          </w:tcPr>
          <w:p w14:paraId="44C5DB3F" w14:textId="77777777" w:rsidR="004E3931" w:rsidRPr="009951DE" w:rsidRDefault="004E3931" w:rsidP="00666560">
            <w:pPr>
              <w:tabs>
                <w:tab w:val="left" w:pos="999"/>
                <w:tab w:val="left" w:pos="1000"/>
              </w:tabs>
              <w:contextualSpacing/>
              <w:jc w:val="both"/>
              <w:rPr>
                <w:rFonts w:ascii="Calibri" w:hAnsi="Calibri" w:cs="Arial"/>
                <w:b/>
                <w:color w:val="0063A2"/>
                <w:sz w:val="28"/>
                <w:szCs w:val="28"/>
                <w:lang w:val="sk-SK"/>
              </w:rPr>
            </w:pPr>
            <w:r w:rsidRPr="009951DE">
              <w:rPr>
                <w:rFonts w:ascii="Calibri" w:hAnsi="Calibri" w:cs="Arial"/>
                <w:b/>
                <w:color w:val="0063A2"/>
                <w:sz w:val="28"/>
                <w:szCs w:val="28"/>
                <w:lang w:val="sk-SK"/>
              </w:rPr>
              <w:t>Štúdia uskutočniteľnosti vrátane analýzy nákladov a</w:t>
            </w:r>
            <w:r w:rsidR="00D70A7B">
              <w:rPr>
                <w:rFonts w:ascii="Calibri" w:hAnsi="Calibri" w:cs="Arial"/>
                <w:b/>
                <w:color w:val="0063A2"/>
                <w:sz w:val="28"/>
                <w:szCs w:val="28"/>
                <w:lang w:val="sk-SK"/>
              </w:rPr>
              <w:t> </w:t>
            </w:r>
            <w:r w:rsidRPr="009951DE">
              <w:rPr>
                <w:rFonts w:ascii="Calibri" w:hAnsi="Calibri" w:cs="Arial"/>
                <w:b/>
                <w:color w:val="0063A2"/>
                <w:sz w:val="28"/>
                <w:szCs w:val="28"/>
                <w:lang w:val="sk-SK"/>
              </w:rPr>
              <w:t>prínosov</w:t>
            </w:r>
          </w:p>
          <w:p w14:paraId="7578E962" w14:textId="77777777" w:rsidR="004E3931" w:rsidRPr="009951DE" w:rsidRDefault="004E3931" w:rsidP="00666560">
            <w:pPr>
              <w:tabs>
                <w:tab w:val="left" w:pos="999"/>
                <w:tab w:val="left" w:pos="1000"/>
              </w:tabs>
              <w:contextualSpacing/>
              <w:jc w:val="both"/>
              <w:rPr>
                <w:rFonts w:ascii="Calibri" w:eastAsia="Calibri" w:hAnsi="Calibri"/>
                <w:bCs/>
                <w:i/>
                <w:iCs/>
                <w:lang w:val="sk-SK"/>
              </w:rPr>
            </w:pPr>
            <w:r w:rsidRPr="009951DE">
              <w:rPr>
                <w:rFonts w:ascii="Calibri" w:eastAsia="Calibri" w:hAnsi="Calibri"/>
                <w:bCs/>
                <w:i/>
                <w:iCs/>
                <w:lang w:val="sk-SK"/>
              </w:rPr>
              <w:t>Informácie</w:t>
            </w:r>
            <w:r w:rsidR="007607B4" w:rsidRPr="009951DE">
              <w:rPr>
                <w:rFonts w:ascii="Calibri" w:eastAsia="Calibri" w:hAnsi="Calibri"/>
                <w:bCs/>
                <w:i/>
                <w:iCs/>
                <w:lang w:val="sk-SK"/>
              </w:rPr>
              <w:t xml:space="preserve"> sa vypĺňajú iba pre investičné</w:t>
            </w:r>
            <w:r w:rsidRPr="009951DE">
              <w:rPr>
                <w:rFonts w:ascii="Calibri" w:eastAsia="Calibri" w:hAnsi="Calibri"/>
                <w:bCs/>
                <w:i/>
                <w:iCs/>
                <w:lang w:val="sk-SK"/>
              </w:rPr>
              <w:t xml:space="preserve"> typy projektov.</w:t>
            </w:r>
          </w:p>
        </w:tc>
      </w:tr>
      <w:tr w:rsidR="004E3931" w:rsidRPr="009951DE" w14:paraId="036E2390" w14:textId="77777777" w:rsidTr="00BC37ED">
        <w:tc>
          <w:tcPr>
            <w:tcW w:w="3601" w:type="dxa"/>
            <w:tcBorders>
              <w:top w:val="single" w:sz="2" w:space="0" w:color="auto"/>
              <w:left w:val="single" w:sz="4" w:space="0" w:color="auto"/>
              <w:bottom w:val="single" w:sz="2" w:space="0" w:color="auto"/>
            </w:tcBorders>
            <w:shd w:val="clear" w:color="auto" w:fill="F2F2F2" w:themeFill="background1" w:themeFillShade="F2"/>
            <w:tcMar>
              <w:left w:w="57" w:type="dxa"/>
              <w:right w:w="57" w:type="dxa"/>
            </w:tcMar>
            <w:vAlign w:val="center"/>
          </w:tcPr>
          <w:p w14:paraId="65B84522" w14:textId="77777777" w:rsidR="004E3931" w:rsidRPr="009951DE" w:rsidRDefault="004E3931" w:rsidP="00666560">
            <w:pPr>
              <w:spacing w:before="60" w:after="60"/>
              <w:jc w:val="both"/>
              <w:rPr>
                <w:rFonts w:ascii="Calibri" w:eastAsia="Calibri" w:hAnsi="Calibri"/>
                <w:b/>
                <w:bCs/>
                <w:iCs/>
                <w:lang w:val="sk-SK"/>
              </w:rPr>
            </w:pPr>
            <w:r w:rsidRPr="009951DE">
              <w:rPr>
                <w:rFonts w:ascii="Calibri" w:eastAsia="Calibri" w:hAnsi="Calibri"/>
                <w:b/>
                <w:bCs/>
                <w:iCs/>
                <w:lang w:val="sk-SK"/>
              </w:rPr>
              <w:t>Existuje relevantná štúdia uskutočniteľnosti</w:t>
            </w:r>
            <w:r w:rsidRPr="009951DE">
              <w:rPr>
                <w:rStyle w:val="Odkaznapoznmkupodiarou"/>
                <w:rFonts w:ascii="Calibri" w:eastAsia="Calibri" w:hAnsi="Calibri"/>
                <w:b/>
                <w:bCs/>
                <w:iCs/>
                <w:lang w:val="sk-SK"/>
              </w:rPr>
              <w:footnoteReference w:id="14"/>
            </w:r>
            <w:r w:rsidRPr="009951DE">
              <w:rPr>
                <w:rFonts w:ascii="Calibri" w:eastAsia="Calibri" w:hAnsi="Calibri"/>
                <w:b/>
                <w:bCs/>
                <w:iCs/>
                <w:lang w:val="sk-SK"/>
              </w:rPr>
              <w:t xml:space="preserve"> ? (áno/nie)</w:t>
            </w:r>
          </w:p>
        </w:tc>
        <w:tc>
          <w:tcPr>
            <w:tcW w:w="6732" w:type="dxa"/>
            <w:tcBorders>
              <w:right w:val="single" w:sz="4" w:space="0" w:color="auto"/>
            </w:tcBorders>
            <w:shd w:val="clear" w:color="auto" w:fill="auto"/>
          </w:tcPr>
          <w:p w14:paraId="6941267B" w14:textId="2A36D49D" w:rsidR="004E3931" w:rsidRPr="0014021F" w:rsidRDefault="0014021F" w:rsidP="00666560">
            <w:pPr>
              <w:spacing w:before="120" w:after="120"/>
              <w:jc w:val="both"/>
              <w:rPr>
                <w:rFonts w:ascii="Calibri" w:eastAsia="Calibri" w:hAnsi="Calibri"/>
                <w:bCs/>
                <w:iCs/>
                <w:lang w:val="sk-SK"/>
              </w:rPr>
            </w:pPr>
            <w:r w:rsidRPr="0014021F">
              <w:rPr>
                <w:rFonts w:ascii="Calibri" w:eastAsia="Calibri" w:hAnsi="Calibri"/>
                <w:bCs/>
                <w:iCs/>
                <w:lang w:val="sk-SK"/>
              </w:rPr>
              <w:t>nie</w:t>
            </w:r>
          </w:p>
        </w:tc>
      </w:tr>
      <w:tr w:rsidR="004E3931" w:rsidRPr="009951DE" w14:paraId="7F3CDF7F" w14:textId="77777777" w:rsidTr="00BC37ED">
        <w:tc>
          <w:tcPr>
            <w:tcW w:w="3601" w:type="dxa"/>
            <w:tcBorders>
              <w:top w:val="single" w:sz="2" w:space="0" w:color="auto"/>
              <w:left w:val="single" w:sz="4" w:space="0" w:color="auto"/>
              <w:bottom w:val="single" w:sz="2" w:space="0" w:color="auto"/>
            </w:tcBorders>
            <w:shd w:val="clear" w:color="auto" w:fill="F2F2F2" w:themeFill="background1" w:themeFillShade="F2"/>
            <w:tcMar>
              <w:left w:w="57" w:type="dxa"/>
              <w:right w:w="57" w:type="dxa"/>
            </w:tcMar>
            <w:vAlign w:val="center"/>
          </w:tcPr>
          <w:p w14:paraId="33570DDA" w14:textId="77777777" w:rsidR="004E3931" w:rsidRPr="009951DE" w:rsidRDefault="004E3931" w:rsidP="00666560">
            <w:pPr>
              <w:spacing w:after="60"/>
              <w:jc w:val="both"/>
              <w:rPr>
                <w:rFonts w:ascii="Calibri" w:eastAsia="Calibri" w:hAnsi="Calibri"/>
                <w:b/>
                <w:bCs/>
                <w:iCs/>
                <w:lang w:val="sk-SK"/>
              </w:rPr>
            </w:pPr>
            <w:r w:rsidRPr="009951DE">
              <w:rPr>
                <w:rFonts w:ascii="Calibri" w:eastAsia="Calibri" w:hAnsi="Calibri"/>
                <w:b/>
                <w:bCs/>
                <w:iCs/>
                <w:lang w:val="sk-SK"/>
              </w:rPr>
              <w:t>Ak je štúdia uskutočniteľnosti dostupná na internete , uveďte jej názov a internetovú adresu, kde je štúdia zverejnená</w:t>
            </w:r>
          </w:p>
        </w:tc>
        <w:tc>
          <w:tcPr>
            <w:tcW w:w="6732" w:type="dxa"/>
            <w:tcBorders>
              <w:bottom w:val="single" w:sz="2" w:space="0" w:color="auto"/>
              <w:right w:val="single" w:sz="4" w:space="0" w:color="auto"/>
            </w:tcBorders>
            <w:shd w:val="clear" w:color="auto" w:fill="auto"/>
          </w:tcPr>
          <w:p w14:paraId="2DBB2310" w14:textId="5C5C531C" w:rsidR="004E3931" w:rsidRPr="0014021F" w:rsidRDefault="0014021F" w:rsidP="00666560">
            <w:pPr>
              <w:spacing w:before="120" w:after="120"/>
              <w:jc w:val="both"/>
              <w:rPr>
                <w:rFonts w:ascii="Calibri" w:eastAsia="Calibri" w:hAnsi="Calibri"/>
                <w:bCs/>
                <w:iCs/>
                <w:lang w:val="sk-SK"/>
              </w:rPr>
            </w:pPr>
            <w:r>
              <w:rPr>
                <w:rFonts w:ascii="Calibri" w:eastAsia="Calibri" w:hAnsi="Calibri"/>
                <w:bCs/>
                <w:iCs/>
                <w:lang w:val="sk-SK"/>
              </w:rPr>
              <w:t>-</w:t>
            </w:r>
          </w:p>
        </w:tc>
      </w:tr>
      <w:tr w:rsidR="004E3931" w:rsidRPr="009951DE" w14:paraId="179B9615" w14:textId="77777777" w:rsidTr="00BC37ED">
        <w:tc>
          <w:tcPr>
            <w:tcW w:w="3601" w:type="dxa"/>
            <w:tcBorders>
              <w:top w:val="single" w:sz="2" w:space="0" w:color="auto"/>
              <w:left w:val="single" w:sz="4" w:space="0" w:color="auto"/>
              <w:bottom w:val="single" w:sz="4" w:space="0" w:color="auto"/>
            </w:tcBorders>
            <w:shd w:val="clear" w:color="auto" w:fill="F2F2F2" w:themeFill="background1" w:themeFillShade="F2"/>
            <w:tcMar>
              <w:left w:w="57" w:type="dxa"/>
              <w:right w:w="57" w:type="dxa"/>
            </w:tcMar>
            <w:vAlign w:val="center"/>
          </w:tcPr>
          <w:p w14:paraId="5D56FE4D" w14:textId="77777777" w:rsidR="004E3931" w:rsidRPr="009951DE" w:rsidRDefault="004E3931" w:rsidP="00666560">
            <w:pPr>
              <w:spacing w:before="60" w:after="60"/>
              <w:jc w:val="both"/>
              <w:rPr>
                <w:rFonts w:ascii="Calibri" w:eastAsia="Calibri" w:hAnsi="Calibri"/>
                <w:b/>
                <w:bCs/>
                <w:iCs/>
                <w:lang w:val="sk-SK"/>
              </w:rPr>
            </w:pPr>
            <w:r w:rsidRPr="009951DE">
              <w:rPr>
                <w:rFonts w:ascii="Calibri" w:eastAsia="Calibri" w:hAnsi="Calibri"/>
                <w:b/>
                <w:bCs/>
                <w:iCs/>
                <w:lang w:val="sk-SK"/>
              </w:rPr>
              <w:t>V prípade, že š</w:t>
            </w:r>
            <w:r w:rsidR="007607B4" w:rsidRPr="009951DE">
              <w:rPr>
                <w:rFonts w:ascii="Calibri" w:eastAsia="Calibri" w:hAnsi="Calibri"/>
                <w:b/>
                <w:bCs/>
                <w:iCs/>
                <w:lang w:val="sk-SK"/>
              </w:rPr>
              <w:t xml:space="preserve">túdia uskutočniteľnosti nie je </w:t>
            </w:r>
            <w:r w:rsidRPr="009951DE">
              <w:rPr>
                <w:rFonts w:ascii="Calibri" w:eastAsia="Calibri" w:hAnsi="Calibri"/>
                <w:b/>
                <w:bCs/>
                <w:iCs/>
                <w:lang w:val="sk-SK"/>
              </w:rPr>
              <w:t>dostupná na internete, uveďte webové sídlo a termín, v ktorom predpokladáte jej zverejnenie (mesiac/rok)</w:t>
            </w:r>
          </w:p>
        </w:tc>
        <w:tc>
          <w:tcPr>
            <w:tcW w:w="6732" w:type="dxa"/>
            <w:tcBorders>
              <w:top w:val="single" w:sz="2" w:space="0" w:color="auto"/>
              <w:bottom w:val="single" w:sz="4" w:space="0" w:color="auto"/>
              <w:right w:val="single" w:sz="4" w:space="0" w:color="auto"/>
            </w:tcBorders>
            <w:shd w:val="clear" w:color="auto" w:fill="auto"/>
          </w:tcPr>
          <w:p w14:paraId="6D66B0DA" w14:textId="22F2E169" w:rsidR="004E3931" w:rsidRPr="0014021F" w:rsidRDefault="0014021F" w:rsidP="00666560">
            <w:pPr>
              <w:spacing w:before="120" w:after="120"/>
              <w:jc w:val="both"/>
              <w:rPr>
                <w:rFonts w:ascii="Calibri" w:eastAsia="Calibri" w:hAnsi="Calibri"/>
                <w:bCs/>
                <w:iCs/>
                <w:lang w:val="sk-SK"/>
              </w:rPr>
            </w:pPr>
            <w:r>
              <w:rPr>
                <w:rFonts w:ascii="Calibri" w:eastAsia="Calibri" w:hAnsi="Calibri"/>
                <w:bCs/>
                <w:iCs/>
                <w:lang w:val="sk-SK"/>
              </w:rPr>
              <w:t>-</w:t>
            </w:r>
          </w:p>
        </w:tc>
      </w:tr>
    </w:tbl>
    <w:p w14:paraId="46D952E9" w14:textId="77777777" w:rsidR="00C370CF" w:rsidRPr="009951DE" w:rsidRDefault="00C370CF" w:rsidP="00666560">
      <w:pPr>
        <w:contextualSpacing/>
        <w:jc w:val="both"/>
        <w:rPr>
          <w:rFonts w:ascii="Calibri" w:hAnsi="Calibri" w:cs="Arial"/>
          <w:b/>
          <w:lang w:val="sk-SK"/>
        </w:rPr>
      </w:pPr>
    </w:p>
    <w:p w14:paraId="1A4E7FBA" w14:textId="77777777" w:rsidR="00532D50" w:rsidRPr="009951DE" w:rsidRDefault="00532D50" w:rsidP="00666560">
      <w:pPr>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FA1960" w:rsidRPr="009951DE" w14:paraId="5B087BC5" w14:textId="77777777" w:rsidTr="00BE24BC">
        <w:tc>
          <w:tcPr>
            <w:tcW w:w="5000" w:type="pct"/>
            <w:gridSpan w:val="2"/>
            <w:shd w:val="clear" w:color="auto" w:fill="D9D9D9" w:themeFill="background1" w:themeFillShade="D9"/>
          </w:tcPr>
          <w:p w14:paraId="5086B632" w14:textId="77777777" w:rsidR="00FA1960" w:rsidRPr="009951DE" w:rsidRDefault="00FA1960" w:rsidP="00666560">
            <w:pPr>
              <w:tabs>
                <w:tab w:val="left" w:pos="815"/>
              </w:tabs>
              <w:contextualSpacing/>
              <w:jc w:val="both"/>
              <w:rPr>
                <w:rFonts w:ascii="Calibri" w:hAnsi="Calibri" w:cs="Arial"/>
                <w:b/>
                <w:sz w:val="28"/>
                <w:szCs w:val="28"/>
                <w:lang w:val="sk-SK"/>
              </w:rPr>
            </w:pPr>
            <w:r w:rsidRPr="009951DE">
              <w:rPr>
                <w:rFonts w:ascii="Calibri" w:hAnsi="Calibri" w:cs="Arial"/>
                <w:b/>
                <w:color w:val="0063A2"/>
                <w:position w:val="1"/>
                <w:sz w:val="28"/>
                <w:szCs w:val="28"/>
                <w:lang w:val="sk-SK"/>
              </w:rPr>
              <w:t>Verejné obstarávanie</w:t>
            </w:r>
          </w:p>
        </w:tc>
      </w:tr>
      <w:tr w:rsidR="00FA1960" w:rsidRPr="009951DE" w14:paraId="064F7163" w14:textId="77777777" w:rsidTr="00FA1960">
        <w:trPr>
          <w:trHeight w:val="282"/>
        </w:trPr>
        <w:tc>
          <w:tcPr>
            <w:tcW w:w="1730" w:type="pct"/>
            <w:shd w:val="clear" w:color="auto" w:fill="F2F2F2" w:themeFill="background1" w:themeFillShade="F2"/>
          </w:tcPr>
          <w:p w14:paraId="6F812C13" w14:textId="77777777" w:rsidR="00FA1960" w:rsidRPr="009951DE" w:rsidRDefault="00FA1960" w:rsidP="00666560">
            <w:pPr>
              <w:tabs>
                <w:tab w:val="left" w:pos="709"/>
              </w:tabs>
              <w:contextualSpacing/>
              <w:jc w:val="both"/>
              <w:rPr>
                <w:rFonts w:ascii="Calibri" w:hAnsi="Calibri" w:cs="Arial"/>
                <w:b/>
                <w:color w:val="0063A2"/>
                <w:position w:val="1"/>
                <w:sz w:val="28"/>
                <w:szCs w:val="28"/>
                <w:lang w:val="sk-SK"/>
              </w:rPr>
            </w:pPr>
            <w:r w:rsidRPr="009951DE">
              <w:rPr>
                <w:rFonts w:asciiTheme="minorHAnsi" w:hAnsiTheme="minorHAnsi"/>
                <w:b/>
                <w:lang w:val="sk-SK" w:eastAsia="sk-SK"/>
              </w:rPr>
              <w:t>Sumár zrealizovaných VO</w:t>
            </w:r>
          </w:p>
        </w:tc>
        <w:tc>
          <w:tcPr>
            <w:tcW w:w="3270" w:type="pct"/>
            <w:shd w:val="clear" w:color="auto" w:fill="auto"/>
          </w:tcPr>
          <w:p w14:paraId="4984CA3D" w14:textId="0C19345E" w:rsidR="00FA1960" w:rsidRPr="009951DE" w:rsidRDefault="00FA1960" w:rsidP="00666560">
            <w:pPr>
              <w:tabs>
                <w:tab w:val="left" w:pos="709"/>
              </w:tabs>
              <w:contextualSpacing/>
              <w:jc w:val="both"/>
              <w:rPr>
                <w:rFonts w:asciiTheme="minorHAnsi" w:hAnsiTheme="minorHAnsi"/>
                <w:lang w:val="sk-SK"/>
              </w:rPr>
            </w:pPr>
            <w:r w:rsidRPr="009951DE">
              <w:rPr>
                <w:rFonts w:asciiTheme="minorHAnsi" w:hAnsiTheme="minorHAnsi"/>
                <w:lang w:val="sk-SK"/>
              </w:rPr>
              <w:t xml:space="preserve"> </w:t>
            </w:r>
            <w:r w:rsidR="0014021F">
              <w:rPr>
                <w:rFonts w:asciiTheme="minorHAnsi" w:hAnsiTheme="minorHAnsi"/>
                <w:lang w:val="sk-SK"/>
              </w:rPr>
              <w:t>-</w:t>
            </w:r>
          </w:p>
        </w:tc>
      </w:tr>
      <w:tr w:rsidR="00FA1960" w:rsidRPr="009951DE" w14:paraId="15E2CAA5" w14:textId="77777777" w:rsidTr="00870AFC">
        <w:trPr>
          <w:trHeight w:val="272"/>
        </w:trPr>
        <w:tc>
          <w:tcPr>
            <w:tcW w:w="1730" w:type="pct"/>
            <w:tcBorders>
              <w:bottom w:val="single" w:sz="4" w:space="0" w:color="auto"/>
            </w:tcBorders>
            <w:shd w:val="clear" w:color="auto" w:fill="F2F2F2" w:themeFill="background1" w:themeFillShade="F2"/>
          </w:tcPr>
          <w:p w14:paraId="30BD93AB"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Sumár plánovaných VO</w:t>
            </w:r>
          </w:p>
        </w:tc>
        <w:tc>
          <w:tcPr>
            <w:tcW w:w="3270" w:type="pct"/>
            <w:tcBorders>
              <w:bottom w:val="single" w:sz="4" w:space="0" w:color="auto"/>
            </w:tcBorders>
            <w:shd w:val="clear" w:color="auto" w:fill="auto"/>
          </w:tcPr>
          <w:p w14:paraId="73D6E381" w14:textId="0D43A39E"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32618C15" w14:textId="77777777" w:rsidTr="00870AFC">
        <w:trPr>
          <w:trHeight w:val="262"/>
        </w:trPr>
        <w:tc>
          <w:tcPr>
            <w:tcW w:w="1730" w:type="pct"/>
            <w:tcBorders>
              <w:right w:val="nil"/>
            </w:tcBorders>
            <w:shd w:val="clear" w:color="auto" w:fill="auto"/>
          </w:tcPr>
          <w:p w14:paraId="3884DC4E" w14:textId="77777777" w:rsidR="00FA1960" w:rsidRPr="009951DE" w:rsidRDefault="00FA1960" w:rsidP="00666560">
            <w:pPr>
              <w:tabs>
                <w:tab w:val="left" w:pos="709"/>
              </w:tabs>
              <w:contextualSpacing/>
              <w:jc w:val="both"/>
              <w:rPr>
                <w:rFonts w:asciiTheme="minorHAnsi" w:hAnsiTheme="minorHAnsi"/>
                <w:b/>
                <w:lang w:val="sk-SK" w:eastAsia="sk-SK"/>
              </w:rPr>
            </w:pPr>
          </w:p>
        </w:tc>
        <w:tc>
          <w:tcPr>
            <w:tcW w:w="3270" w:type="pct"/>
            <w:tcBorders>
              <w:left w:val="nil"/>
            </w:tcBorders>
            <w:shd w:val="clear" w:color="auto" w:fill="auto"/>
          </w:tcPr>
          <w:p w14:paraId="5C04774C" w14:textId="77777777" w:rsidR="00FA1960" w:rsidRPr="009951DE" w:rsidRDefault="00FA1960" w:rsidP="00666560">
            <w:pPr>
              <w:tabs>
                <w:tab w:val="left" w:pos="709"/>
              </w:tabs>
              <w:contextualSpacing/>
              <w:jc w:val="both"/>
              <w:rPr>
                <w:rFonts w:asciiTheme="minorHAnsi" w:hAnsiTheme="minorHAnsi"/>
                <w:lang w:val="sk-SK"/>
              </w:rPr>
            </w:pPr>
          </w:p>
        </w:tc>
      </w:tr>
      <w:tr w:rsidR="00FA1960" w:rsidRPr="009951DE" w14:paraId="031182FA" w14:textId="77777777" w:rsidTr="00FA1960">
        <w:trPr>
          <w:trHeight w:val="280"/>
        </w:trPr>
        <w:tc>
          <w:tcPr>
            <w:tcW w:w="1730" w:type="pct"/>
            <w:shd w:val="clear" w:color="auto" w:fill="F2F2F2" w:themeFill="background1" w:themeFillShade="F2"/>
          </w:tcPr>
          <w:p w14:paraId="6347C390"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Názov VO</w:t>
            </w:r>
            <w:r w:rsidR="00DE58AB" w:rsidRPr="009951DE">
              <w:rPr>
                <w:rStyle w:val="Odkaznapoznmkupodiarou"/>
                <w:rFonts w:asciiTheme="minorHAnsi" w:hAnsiTheme="minorHAnsi"/>
                <w:b/>
                <w:lang w:val="sk-SK" w:eastAsia="sk-SK"/>
              </w:rPr>
              <w:footnoteReference w:id="15"/>
            </w:r>
          </w:p>
        </w:tc>
        <w:tc>
          <w:tcPr>
            <w:tcW w:w="3270" w:type="pct"/>
            <w:shd w:val="clear" w:color="auto" w:fill="auto"/>
          </w:tcPr>
          <w:p w14:paraId="53266585" w14:textId="52EC6F69"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7830FAF2" w14:textId="77777777" w:rsidTr="00FA1960">
        <w:trPr>
          <w:trHeight w:val="280"/>
        </w:trPr>
        <w:tc>
          <w:tcPr>
            <w:tcW w:w="1730" w:type="pct"/>
            <w:shd w:val="clear" w:color="auto" w:fill="F2F2F2" w:themeFill="background1" w:themeFillShade="F2"/>
          </w:tcPr>
          <w:p w14:paraId="51DA5443"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Stručný opis predmetu VO</w:t>
            </w:r>
          </w:p>
        </w:tc>
        <w:tc>
          <w:tcPr>
            <w:tcW w:w="3270" w:type="pct"/>
            <w:shd w:val="clear" w:color="auto" w:fill="auto"/>
          </w:tcPr>
          <w:p w14:paraId="3FDF64F6" w14:textId="539AD925"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6CE5BF81" w14:textId="77777777" w:rsidTr="00FA1960">
        <w:trPr>
          <w:trHeight w:val="280"/>
        </w:trPr>
        <w:tc>
          <w:tcPr>
            <w:tcW w:w="1730" w:type="pct"/>
            <w:shd w:val="clear" w:color="auto" w:fill="F2F2F2" w:themeFill="background1" w:themeFillShade="F2"/>
          </w:tcPr>
          <w:p w14:paraId="0A17FDFE"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lastRenderedPageBreak/>
              <w:t>Celková hodnota zákazky</w:t>
            </w:r>
          </w:p>
        </w:tc>
        <w:tc>
          <w:tcPr>
            <w:tcW w:w="3270" w:type="pct"/>
            <w:shd w:val="clear" w:color="auto" w:fill="auto"/>
          </w:tcPr>
          <w:p w14:paraId="5577B84A" w14:textId="4AF28374"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024E0626" w14:textId="77777777" w:rsidTr="00FA1960">
        <w:trPr>
          <w:trHeight w:val="280"/>
        </w:trPr>
        <w:tc>
          <w:tcPr>
            <w:tcW w:w="1730" w:type="pct"/>
            <w:shd w:val="clear" w:color="auto" w:fill="F2F2F2" w:themeFill="background1" w:themeFillShade="F2"/>
          </w:tcPr>
          <w:p w14:paraId="44F0A2C9"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Postup obstarávania</w:t>
            </w:r>
          </w:p>
        </w:tc>
        <w:tc>
          <w:tcPr>
            <w:tcW w:w="3270" w:type="pct"/>
            <w:shd w:val="clear" w:color="auto" w:fill="auto"/>
          </w:tcPr>
          <w:p w14:paraId="5EA1DAA6" w14:textId="4F85DA7E"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191F8DAE" w14:textId="77777777" w:rsidTr="00FA1960">
        <w:trPr>
          <w:trHeight w:val="280"/>
        </w:trPr>
        <w:tc>
          <w:tcPr>
            <w:tcW w:w="1730" w:type="pct"/>
            <w:shd w:val="clear" w:color="auto" w:fill="F2F2F2" w:themeFill="background1" w:themeFillShade="F2"/>
          </w:tcPr>
          <w:p w14:paraId="064E8C3E"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Metóda podľa finančného limitu</w:t>
            </w:r>
          </w:p>
        </w:tc>
        <w:tc>
          <w:tcPr>
            <w:tcW w:w="3270" w:type="pct"/>
            <w:shd w:val="clear" w:color="auto" w:fill="auto"/>
          </w:tcPr>
          <w:p w14:paraId="0E66CEFE" w14:textId="454085EE"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678A0EF3" w14:textId="77777777" w:rsidTr="00FA1960">
        <w:trPr>
          <w:trHeight w:val="280"/>
        </w:trPr>
        <w:tc>
          <w:tcPr>
            <w:tcW w:w="1730" w:type="pct"/>
            <w:shd w:val="clear" w:color="auto" w:fill="F2F2F2" w:themeFill="background1" w:themeFillShade="F2"/>
          </w:tcPr>
          <w:p w14:paraId="6A8B0544"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Začiatok VO</w:t>
            </w:r>
          </w:p>
        </w:tc>
        <w:tc>
          <w:tcPr>
            <w:tcW w:w="3270" w:type="pct"/>
            <w:shd w:val="clear" w:color="auto" w:fill="auto"/>
          </w:tcPr>
          <w:p w14:paraId="7255FAF9" w14:textId="644467B4"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60D88B92" w14:textId="77777777" w:rsidTr="00FA1960">
        <w:trPr>
          <w:trHeight w:val="280"/>
        </w:trPr>
        <w:tc>
          <w:tcPr>
            <w:tcW w:w="1730" w:type="pct"/>
            <w:shd w:val="clear" w:color="auto" w:fill="F2F2F2" w:themeFill="background1" w:themeFillShade="F2"/>
          </w:tcPr>
          <w:p w14:paraId="366C8114"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Stav VO</w:t>
            </w:r>
          </w:p>
        </w:tc>
        <w:tc>
          <w:tcPr>
            <w:tcW w:w="3270" w:type="pct"/>
            <w:shd w:val="clear" w:color="auto" w:fill="auto"/>
          </w:tcPr>
          <w:p w14:paraId="7BA0BF51" w14:textId="0B59B555"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2E3BBC05" w14:textId="77777777" w:rsidTr="00FA1960">
        <w:trPr>
          <w:trHeight w:val="280"/>
        </w:trPr>
        <w:tc>
          <w:tcPr>
            <w:tcW w:w="1730" w:type="pct"/>
            <w:shd w:val="clear" w:color="auto" w:fill="F2F2F2" w:themeFill="background1" w:themeFillShade="F2"/>
          </w:tcPr>
          <w:p w14:paraId="6E6F57B2"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 xml:space="preserve">Predpokladaný </w:t>
            </w:r>
            <w:proofErr w:type="spellStart"/>
            <w:r w:rsidRPr="009951DE">
              <w:rPr>
                <w:rFonts w:asciiTheme="minorHAnsi" w:hAnsiTheme="minorHAnsi"/>
                <w:b/>
                <w:lang w:val="sk-SK" w:eastAsia="sk-SK"/>
              </w:rPr>
              <w:t>datum</w:t>
            </w:r>
            <w:proofErr w:type="spellEnd"/>
            <w:r w:rsidRPr="009951DE">
              <w:rPr>
                <w:rFonts w:asciiTheme="minorHAnsi" w:hAnsiTheme="minorHAnsi"/>
                <w:b/>
                <w:lang w:val="sk-SK" w:eastAsia="sk-SK"/>
              </w:rPr>
              <w:t xml:space="preserve"> ukončenia VO</w:t>
            </w:r>
          </w:p>
        </w:tc>
        <w:tc>
          <w:tcPr>
            <w:tcW w:w="3270" w:type="pct"/>
            <w:shd w:val="clear" w:color="auto" w:fill="auto"/>
          </w:tcPr>
          <w:p w14:paraId="40844AF0" w14:textId="55018267"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4FBFCB11" w14:textId="77777777" w:rsidTr="00870AFC">
        <w:trPr>
          <w:trHeight w:val="280"/>
        </w:trPr>
        <w:tc>
          <w:tcPr>
            <w:tcW w:w="1730" w:type="pct"/>
            <w:tcBorders>
              <w:bottom w:val="single" w:sz="4" w:space="0" w:color="auto"/>
            </w:tcBorders>
            <w:shd w:val="clear" w:color="auto" w:fill="F2F2F2" w:themeFill="background1" w:themeFillShade="F2"/>
          </w:tcPr>
          <w:p w14:paraId="44A8D5B2"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Poznámka</w:t>
            </w:r>
          </w:p>
        </w:tc>
        <w:tc>
          <w:tcPr>
            <w:tcW w:w="3270" w:type="pct"/>
            <w:tcBorders>
              <w:bottom w:val="single" w:sz="4" w:space="0" w:color="auto"/>
            </w:tcBorders>
            <w:shd w:val="clear" w:color="auto" w:fill="auto"/>
          </w:tcPr>
          <w:p w14:paraId="1C1AEB41" w14:textId="105780E0"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FA1960" w:rsidRPr="009951DE" w14:paraId="797A4676" w14:textId="77777777" w:rsidTr="00870AFC">
        <w:trPr>
          <w:trHeight w:val="280"/>
        </w:trPr>
        <w:tc>
          <w:tcPr>
            <w:tcW w:w="1730" w:type="pct"/>
            <w:tcBorders>
              <w:right w:val="nil"/>
            </w:tcBorders>
            <w:shd w:val="clear" w:color="auto" w:fill="auto"/>
          </w:tcPr>
          <w:p w14:paraId="0BDE3CB2" w14:textId="77777777" w:rsidR="00FA1960" w:rsidRPr="009951DE" w:rsidRDefault="00FA1960" w:rsidP="00666560">
            <w:pPr>
              <w:tabs>
                <w:tab w:val="left" w:pos="709"/>
              </w:tabs>
              <w:contextualSpacing/>
              <w:jc w:val="both"/>
              <w:rPr>
                <w:rFonts w:asciiTheme="minorHAnsi" w:hAnsiTheme="minorHAnsi"/>
                <w:b/>
                <w:lang w:val="sk-SK" w:eastAsia="sk-SK"/>
              </w:rPr>
            </w:pPr>
          </w:p>
        </w:tc>
        <w:tc>
          <w:tcPr>
            <w:tcW w:w="3270" w:type="pct"/>
            <w:tcBorders>
              <w:left w:val="nil"/>
            </w:tcBorders>
            <w:shd w:val="clear" w:color="auto" w:fill="auto"/>
          </w:tcPr>
          <w:p w14:paraId="67CB3342" w14:textId="77777777" w:rsidR="00FA1960" w:rsidRPr="009951DE" w:rsidRDefault="00FA1960" w:rsidP="00666560">
            <w:pPr>
              <w:tabs>
                <w:tab w:val="left" w:pos="709"/>
              </w:tabs>
              <w:contextualSpacing/>
              <w:jc w:val="both"/>
              <w:rPr>
                <w:rFonts w:asciiTheme="minorHAnsi" w:hAnsiTheme="minorHAnsi"/>
                <w:lang w:val="sk-SK"/>
              </w:rPr>
            </w:pPr>
          </w:p>
        </w:tc>
      </w:tr>
      <w:tr w:rsidR="00FA1960" w:rsidRPr="009951DE" w14:paraId="0825C026" w14:textId="77777777" w:rsidTr="00FA1960">
        <w:trPr>
          <w:trHeight w:val="280"/>
        </w:trPr>
        <w:tc>
          <w:tcPr>
            <w:tcW w:w="1730" w:type="pct"/>
            <w:shd w:val="clear" w:color="auto" w:fill="F2F2F2" w:themeFill="background1" w:themeFillShade="F2"/>
          </w:tcPr>
          <w:p w14:paraId="62EE14C0" w14:textId="77777777" w:rsidR="00FA1960" w:rsidRPr="009951DE" w:rsidRDefault="00FA1960"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 xml:space="preserve">Aktivita </w:t>
            </w:r>
          </w:p>
        </w:tc>
        <w:tc>
          <w:tcPr>
            <w:tcW w:w="3270" w:type="pct"/>
            <w:shd w:val="clear" w:color="auto" w:fill="auto"/>
          </w:tcPr>
          <w:p w14:paraId="629EFB90" w14:textId="1AC31C45" w:rsidR="00FA1960"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r w:rsidR="00C370CF" w:rsidRPr="009951DE" w14:paraId="410B140E" w14:textId="77777777" w:rsidTr="00FA1960">
        <w:trPr>
          <w:trHeight w:val="280"/>
        </w:trPr>
        <w:tc>
          <w:tcPr>
            <w:tcW w:w="1730" w:type="pct"/>
            <w:shd w:val="clear" w:color="auto" w:fill="F2F2F2" w:themeFill="background1" w:themeFillShade="F2"/>
          </w:tcPr>
          <w:p w14:paraId="2B491672" w14:textId="77777777" w:rsidR="00C370CF" w:rsidRPr="009951DE" w:rsidRDefault="00C370CF" w:rsidP="00666560">
            <w:pPr>
              <w:tabs>
                <w:tab w:val="left" w:pos="709"/>
              </w:tabs>
              <w:contextualSpacing/>
              <w:jc w:val="both"/>
              <w:rPr>
                <w:rFonts w:asciiTheme="minorHAnsi" w:hAnsiTheme="minorHAnsi"/>
                <w:b/>
                <w:lang w:val="sk-SK" w:eastAsia="sk-SK"/>
              </w:rPr>
            </w:pPr>
            <w:r w:rsidRPr="009951DE">
              <w:rPr>
                <w:rFonts w:asciiTheme="minorHAnsi" w:hAnsiTheme="minorHAnsi"/>
                <w:b/>
                <w:lang w:val="sk-SK" w:eastAsia="sk-SK"/>
              </w:rPr>
              <w:t>Hodnota na aktivitu z celkovej hodnoty VO</w:t>
            </w:r>
          </w:p>
        </w:tc>
        <w:tc>
          <w:tcPr>
            <w:tcW w:w="3270" w:type="pct"/>
            <w:shd w:val="clear" w:color="auto" w:fill="auto"/>
          </w:tcPr>
          <w:p w14:paraId="2DEEE670" w14:textId="373BC9C6" w:rsidR="00C370CF" w:rsidRPr="009951DE" w:rsidRDefault="0014021F" w:rsidP="00666560">
            <w:pPr>
              <w:tabs>
                <w:tab w:val="left" w:pos="709"/>
              </w:tabs>
              <w:contextualSpacing/>
              <w:jc w:val="both"/>
              <w:rPr>
                <w:rFonts w:asciiTheme="minorHAnsi" w:hAnsiTheme="minorHAnsi"/>
                <w:lang w:val="sk-SK"/>
              </w:rPr>
            </w:pPr>
            <w:r>
              <w:rPr>
                <w:rFonts w:asciiTheme="minorHAnsi" w:hAnsiTheme="minorHAnsi"/>
                <w:lang w:val="sk-SK"/>
              </w:rPr>
              <w:t>-</w:t>
            </w:r>
          </w:p>
        </w:tc>
      </w:tr>
    </w:tbl>
    <w:p w14:paraId="610D2DDB" w14:textId="77777777" w:rsidR="00BC37ED" w:rsidRPr="009951DE" w:rsidRDefault="00BC37ED" w:rsidP="00666560">
      <w:pPr>
        <w:contextualSpacing/>
        <w:jc w:val="both"/>
        <w:rPr>
          <w:rFonts w:ascii="Calibri" w:hAnsi="Calibri" w:cs="Arial"/>
          <w:b/>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3573"/>
        <w:gridCol w:w="6754"/>
      </w:tblGrid>
      <w:tr w:rsidR="009D4EBC" w:rsidRPr="009951DE" w14:paraId="474C992F" w14:textId="77777777" w:rsidTr="00D46F28">
        <w:tc>
          <w:tcPr>
            <w:tcW w:w="5000" w:type="pct"/>
            <w:gridSpan w:val="2"/>
            <w:shd w:val="clear" w:color="auto" w:fill="D9D9D9" w:themeFill="background1" w:themeFillShade="D9"/>
          </w:tcPr>
          <w:p w14:paraId="51A5236B" w14:textId="77777777" w:rsidR="00FA1A58" w:rsidRPr="009951DE" w:rsidRDefault="006C61B9" w:rsidP="00666560">
            <w:pPr>
              <w:tabs>
                <w:tab w:val="left" w:pos="993"/>
                <w:tab w:val="left" w:pos="1000"/>
              </w:tabs>
              <w:contextualSpacing/>
              <w:jc w:val="both"/>
              <w:rPr>
                <w:rFonts w:ascii="Calibri" w:hAnsi="Calibri" w:cs="Arial"/>
                <w:b/>
                <w:sz w:val="28"/>
                <w:szCs w:val="28"/>
                <w:lang w:val="sk-SK"/>
              </w:rPr>
            </w:pPr>
            <w:r w:rsidRPr="009951DE">
              <w:rPr>
                <w:rFonts w:ascii="Calibri" w:hAnsi="Calibri" w:cs="Arial"/>
                <w:b/>
                <w:color w:val="0063A2"/>
                <w:sz w:val="28"/>
                <w:szCs w:val="28"/>
                <w:lang w:val="sk-SK"/>
              </w:rPr>
              <w:t>Identifikácia rizík a prostriedky na ich elimináciu</w:t>
            </w:r>
          </w:p>
        </w:tc>
      </w:tr>
      <w:tr w:rsidR="00B8332B" w:rsidRPr="009951DE" w14:paraId="1751B58A" w14:textId="77777777" w:rsidTr="00D46F28">
        <w:tblPrEx>
          <w:shd w:val="clear" w:color="auto" w:fill="auto"/>
        </w:tblPrEx>
        <w:tc>
          <w:tcPr>
            <w:tcW w:w="5000" w:type="pct"/>
            <w:gridSpan w:val="2"/>
            <w:shd w:val="clear" w:color="auto" w:fill="F2F2F2" w:themeFill="background1" w:themeFillShade="F2"/>
          </w:tcPr>
          <w:p w14:paraId="609D8DB1" w14:textId="77777777" w:rsidR="00D46F28" w:rsidRPr="009951DE" w:rsidRDefault="00A70221" w:rsidP="00666560">
            <w:pPr>
              <w:tabs>
                <w:tab w:val="left" w:pos="142"/>
              </w:tabs>
              <w:contextualSpacing/>
              <w:jc w:val="both"/>
              <w:rPr>
                <w:rFonts w:ascii="Calibri" w:hAnsi="Calibri" w:cs="Arial"/>
                <w:b/>
                <w:color w:val="FF0000"/>
                <w:lang w:val="sk-SK"/>
              </w:rPr>
            </w:pPr>
            <w:r w:rsidRPr="009951DE">
              <w:rPr>
                <w:rFonts w:ascii="Calibri" w:hAnsi="Calibri" w:cs="Arial"/>
                <w:b/>
                <w:lang w:val="sk-SK"/>
              </w:rPr>
              <w:t xml:space="preserve">Riziko </w:t>
            </w:r>
            <w:r w:rsidR="00DE58AB" w:rsidRPr="009951DE">
              <w:rPr>
                <w:rStyle w:val="Odkaznapoznmkupodiarou"/>
                <w:rFonts w:ascii="Calibri" w:hAnsi="Calibri"/>
                <w:b/>
                <w:lang w:val="sk-SK"/>
              </w:rPr>
              <w:footnoteReference w:id="16"/>
            </w:r>
          </w:p>
        </w:tc>
      </w:tr>
      <w:tr w:rsidR="00F46C0B" w:rsidRPr="009951DE" w14:paraId="55101627" w14:textId="77777777" w:rsidTr="002E7ABD">
        <w:tblPrEx>
          <w:shd w:val="clear" w:color="auto" w:fill="auto"/>
        </w:tblPrEx>
        <w:tc>
          <w:tcPr>
            <w:tcW w:w="1730" w:type="pct"/>
            <w:shd w:val="clear" w:color="auto" w:fill="F2F2F2" w:themeFill="background1" w:themeFillShade="F2"/>
          </w:tcPr>
          <w:p w14:paraId="34AE3ABD"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Názov rizika 1</w:t>
            </w:r>
          </w:p>
        </w:tc>
        <w:tc>
          <w:tcPr>
            <w:tcW w:w="3270" w:type="pct"/>
          </w:tcPr>
          <w:p w14:paraId="1B1022B4" w14:textId="1EC1F248" w:rsidR="00F46C0B" w:rsidRPr="006B725F" w:rsidRDefault="00F46C0B" w:rsidP="00F46C0B">
            <w:pPr>
              <w:jc w:val="both"/>
              <w:rPr>
                <w:rFonts w:ascii="Calibri" w:hAnsi="Calibri" w:cs="Arial"/>
                <w:lang w:val="sk-SK"/>
              </w:rPr>
            </w:pPr>
            <w:ins w:id="626" w:author="Pecho Daniel" w:date="2023-05-05T14:19:00Z">
              <w:r w:rsidRPr="006B725F">
                <w:rPr>
                  <w:rFonts w:ascii="Calibri" w:hAnsi="Calibri" w:cs="Arial"/>
                  <w:lang w:val="sk-SK"/>
                </w:rPr>
                <w:t>Riziko z nedosiahnutia cieľových hodnôt merateľných ukazovateľov (MU)</w:t>
              </w:r>
            </w:ins>
          </w:p>
        </w:tc>
      </w:tr>
      <w:tr w:rsidR="00F46C0B" w:rsidRPr="009951DE" w14:paraId="36A4B74D" w14:textId="77777777" w:rsidTr="002E7ABD">
        <w:tblPrEx>
          <w:shd w:val="clear" w:color="auto" w:fill="auto"/>
        </w:tblPrEx>
        <w:tc>
          <w:tcPr>
            <w:tcW w:w="1730" w:type="pct"/>
            <w:shd w:val="clear" w:color="auto" w:fill="F2F2F2" w:themeFill="background1" w:themeFillShade="F2"/>
          </w:tcPr>
          <w:p w14:paraId="652EA9F0"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Popis rizika</w:t>
            </w:r>
          </w:p>
        </w:tc>
        <w:tc>
          <w:tcPr>
            <w:tcW w:w="3270" w:type="pct"/>
          </w:tcPr>
          <w:p w14:paraId="4A3A38E0" w14:textId="117875A6" w:rsidR="00F46C0B" w:rsidRPr="006B725F" w:rsidRDefault="00F46C0B" w:rsidP="00F46C0B">
            <w:pPr>
              <w:jc w:val="both"/>
              <w:rPr>
                <w:rFonts w:ascii="Calibri" w:hAnsi="Calibri" w:cs="Arial"/>
                <w:lang w:val="sk-SK"/>
              </w:rPr>
            </w:pPr>
            <w:ins w:id="627" w:author="Pecho Daniel" w:date="2023-05-05T14:19:00Z">
              <w:r w:rsidRPr="006B725F">
                <w:rPr>
                  <w:rFonts w:ascii="Calibri" w:hAnsi="Calibri" w:cs="Arial"/>
                  <w:lang w:val="sk-SK"/>
                </w:rPr>
                <w:t>Dosiahnutie stanovených MU z hľadisk</w:t>
              </w:r>
              <w:r>
                <w:rPr>
                  <w:rFonts w:ascii="Calibri" w:hAnsi="Calibri" w:cs="Arial"/>
                  <w:lang w:val="sk-SK"/>
                </w:rPr>
                <w:t>a cieľovej hodnoty je ovplyvnené</w:t>
              </w:r>
              <w:r w:rsidRPr="006B725F">
                <w:rPr>
                  <w:rFonts w:ascii="Calibri" w:hAnsi="Calibri" w:cs="Arial"/>
                  <w:lang w:val="sk-SK"/>
                </w:rPr>
                <w:t xml:space="preserve"> záujmom </w:t>
              </w:r>
              <w:proofErr w:type="spellStart"/>
              <w:r w:rsidRPr="006B725F">
                <w:rPr>
                  <w:rFonts w:ascii="Calibri" w:hAnsi="Calibri" w:cs="Arial"/>
                  <w:lang w:val="sk-SK"/>
                </w:rPr>
                <w:t>ZUoZ</w:t>
              </w:r>
              <w:proofErr w:type="spellEnd"/>
              <w:r w:rsidRPr="006B725F">
                <w:rPr>
                  <w:rFonts w:ascii="Calibri" w:hAnsi="Calibri" w:cs="Arial"/>
                  <w:lang w:val="sk-SK"/>
                </w:rPr>
                <w:t xml:space="preserve"> a mladý</w:t>
              </w:r>
              <w:r>
                <w:rPr>
                  <w:rFonts w:ascii="Calibri" w:hAnsi="Calibri" w:cs="Arial"/>
                  <w:lang w:val="sk-SK"/>
                </w:rPr>
                <w:t>ch</w:t>
              </w:r>
              <w:r w:rsidRPr="006B725F">
                <w:rPr>
                  <w:rFonts w:ascii="Calibri" w:hAnsi="Calibri" w:cs="Arial"/>
                  <w:lang w:val="sk-SK"/>
                </w:rPr>
                <w:t xml:space="preserve"> </w:t>
              </w:r>
              <w:proofErr w:type="spellStart"/>
              <w:r w:rsidRPr="006B725F">
                <w:rPr>
                  <w:rFonts w:ascii="Calibri" w:hAnsi="Calibri" w:cs="Arial"/>
                  <w:lang w:val="sk-SK"/>
                </w:rPr>
                <w:t>UoZ</w:t>
              </w:r>
              <w:proofErr w:type="spellEnd"/>
              <w:r w:rsidRPr="006B725F">
                <w:rPr>
                  <w:rFonts w:ascii="Calibri" w:hAnsi="Calibri" w:cs="Arial"/>
                  <w:lang w:val="sk-SK"/>
                </w:rPr>
                <w:t xml:space="preserve"> o zapojenie do NP</w:t>
              </w:r>
            </w:ins>
          </w:p>
        </w:tc>
      </w:tr>
      <w:tr w:rsidR="00F46C0B" w:rsidRPr="009951DE" w14:paraId="0DD73370" w14:textId="77777777" w:rsidTr="002E7ABD">
        <w:tblPrEx>
          <w:shd w:val="clear" w:color="auto" w:fill="auto"/>
        </w:tblPrEx>
        <w:tc>
          <w:tcPr>
            <w:tcW w:w="1730" w:type="pct"/>
            <w:shd w:val="clear" w:color="auto" w:fill="F2F2F2" w:themeFill="background1" w:themeFillShade="F2"/>
          </w:tcPr>
          <w:p w14:paraId="6818DB37"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Závažnosť</w:t>
            </w:r>
          </w:p>
        </w:tc>
        <w:tc>
          <w:tcPr>
            <w:tcW w:w="3270" w:type="pct"/>
          </w:tcPr>
          <w:p w14:paraId="1C9EA972" w14:textId="55460B57" w:rsidR="00F46C0B" w:rsidRPr="006B725F" w:rsidRDefault="00F46C0B" w:rsidP="00F46C0B">
            <w:pPr>
              <w:jc w:val="both"/>
              <w:rPr>
                <w:rFonts w:ascii="Calibri" w:hAnsi="Calibri" w:cs="Arial"/>
                <w:lang w:val="sk-SK"/>
              </w:rPr>
            </w:pPr>
            <w:ins w:id="628" w:author="Pecho Daniel" w:date="2023-05-05T14:19:00Z">
              <w:r w:rsidRPr="006B725F">
                <w:rPr>
                  <w:rFonts w:ascii="Calibri" w:hAnsi="Calibri" w:cs="Arial"/>
                  <w:lang w:val="sk-SK"/>
                </w:rPr>
                <w:t>Stredná</w:t>
              </w:r>
            </w:ins>
          </w:p>
        </w:tc>
      </w:tr>
      <w:tr w:rsidR="00F46C0B" w:rsidRPr="009951DE" w14:paraId="2E36700F" w14:textId="77777777" w:rsidTr="00870AFC">
        <w:tblPrEx>
          <w:shd w:val="clear" w:color="auto" w:fill="auto"/>
        </w:tblPrEx>
        <w:tc>
          <w:tcPr>
            <w:tcW w:w="1730" w:type="pct"/>
            <w:tcBorders>
              <w:bottom w:val="single" w:sz="4" w:space="0" w:color="auto"/>
            </w:tcBorders>
            <w:shd w:val="clear" w:color="auto" w:fill="F2F2F2" w:themeFill="background1" w:themeFillShade="F2"/>
          </w:tcPr>
          <w:p w14:paraId="13DD0BEF"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Opatrenia na elimináciu rizika</w:t>
            </w:r>
          </w:p>
        </w:tc>
        <w:tc>
          <w:tcPr>
            <w:tcW w:w="3270" w:type="pct"/>
          </w:tcPr>
          <w:p w14:paraId="7B2DDE9F" w14:textId="77777777" w:rsidR="00F46C0B" w:rsidRDefault="00F46C0B" w:rsidP="00F46C0B">
            <w:pPr>
              <w:jc w:val="both"/>
              <w:rPr>
                <w:ins w:id="629" w:author="Pecho Daniel" w:date="2023-05-05T14:19:00Z"/>
                <w:rFonts w:ascii="Calibri" w:hAnsi="Calibri" w:cs="Arial"/>
                <w:lang w:val="sk-SK"/>
              </w:rPr>
            </w:pPr>
            <w:ins w:id="630" w:author="Pecho Daniel" w:date="2023-05-05T14:19:00Z">
              <w:r w:rsidRPr="006B725F">
                <w:rPr>
                  <w:rFonts w:ascii="Calibri" w:hAnsi="Calibri" w:cs="Arial"/>
                  <w:lang w:val="sk-SK"/>
                </w:rPr>
                <w:t xml:space="preserve">Ústredie môže ovplyvniť dosahovanie cieľových indikátorov v prípade malého záujmu o príspevky nasledovne: </w:t>
              </w:r>
            </w:ins>
          </w:p>
          <w:p w14:paraId="29C267AF" w14:textId="77777777" w:rsidR="00F46C0B" w:rsidRDefault="00F46C0B" w:rsidP="00F46C0B">
            <w:pPr>
              <w:jc w:val="both"/>
              <w:rPr>
                <w:ins w:id="631" w:author="Pecho Daniel" w:date="2023-05-05T14:19:00Z"/>
                <w:rFonts w:ascii="Calibri" w:hAnsi="Calibri" w:cs="Arial"/>
                <w:lang w:val="sk-SK"/>
              </w:rPr>
            </w:pPr>
            <w:ins w:id="632" w:author="Pecho Daniel" w:date="2023-05-05T14:19:00Z">
              <w:r w:rsidRPr="006B725F">
                <w:rPr>
                  <w:rFonts w:ascii="Calibri" w:hAnsi="Calibri" w:cs="Arial"/>
                  <w:lang w:val="sk-SK"/>
                </w:rPr>
                <w:t xml:space="preserve">• pravidelným priebežným monitorovaním dosahovaných výsledkov       implementácie NP; </w:t>
              </w:r>
            </w:ins>
          </w:p>
          <w:p w14:paraId="221F84CD" w14:textId="22106A09" w:rsidR="00F46C0B" w:rsidRPr="006B725F" w:rsidRDefault="00F46C0B" w:rsidP="00F46C0B">
            <w:pPr>
              <w:jc w:val="both"/>
              <w:rPr>
                <w:rFonts w:ascii="Calibri" w:hAnsi="Calibri" w:cs="Arial"/>
                <w:lang w:val="sk-SK"/>
              </w:rPr>
            </w:pPr>
            <w:ins w:id="633" w:author="Pecho Daniel" w:date="2023-05-05T14:19:00Z">
              <w:r w:rsidRPr="006B725F">
                <w:rPr>
                  <w:rFonts w:ascii="Calibri" w:hAnsi="Calibri" w:cs="Arial"/>
                  <w:lang w:val="sk-SK"/>
                </w:rPr>
                <w:t xml:space="preserve">• zvýšením informovanosti o možnostiach podpory </w:t>
              </w:r>
              <w:proofErr w:type="spellStart"/>
              <w:r w:rsidRPr="006B725F">
                <w:rPr>
                  <w:rFonts w:ascii="Calibri" w:hAnsi="Calibri" w:cs="Arial"/>
                  <w:lang w:val="sk-SK"/>
                </w:rPr>
                <w:t>ZUoZ</w:t>
              </w:r>
              <w:proofErr w:type="spellEnd"/>
              <w:r w:rsidRPr="006B725F">
                <w:rPr>
                  <w:rFonts w:ascii="Calibri" w:hAnsi="Calibri" w:cs="Arial"/>
                  <w:lang w:val="sk-SK"/>
                </w:rPr>
                <w:t xml:space="preserve"> a mladých </w:t>
              </w:r>
              <w:proofErr w:type="spellStart"/>
              <w:r w:rsidRPr="006B725F">
                <w:rPr>
                  <w:rFonts w:ascii="Calibri" w:hAnsi="Calibri" w:cs="Arial"/>
                  <w:lang w:val="sk-SK"/>
                </w:rPr>
                <w:t>U</w:t>
              </w:r>
              <w:r>
                <w:rPr>
                  <w:rFonts w:ascii="Calibri" w:hAnsi="Calibri" w:cs="Arial"/>
                  <w:lang w:val="sk-SK"/>
                </w:rPr>
                <w:t>oZ</w:t>
              </w:r>
              <w:proofErr w:type="spellEnd"/>
              <w:r>
                <w:rPr>
                  <w:rFonts w:ascii="Calibri" w:hAnsi="Calibri" w:cs="Arial"/>
                  <w:lang w:val="sk-SK"/>
                </w:rPr>
                <w:t xml:space="preserve"> – NEET prostredníctvom mediálnej kampane</w:t>
              </w:r>
              <w:r w:rsidRPr="006B725F">
                <w:rPr>
                  <w:rFonts w:ascii="Calibri" w:hAnsi="Calibri" w:cs="Arial"/>
                  <w:lang w:val="sk-SK"/>
                </w:rPr>
                <w:t xml:space="preserve"> a</w:t>
              </w:r>
              <w:r>
                <w:rPr>
                  <w:rFonts w:ascii="Calibri" w:hAnsi="Calibri" w:cs="Arial"/>
                  <w:lang w:val="sk-SK"/>
                </w:rPr>
                <w:t xml:space="preserve"> ďalších </w:t>
              </w:r>
              <w:r w:rsidRPr="006B725F">
                <w:rPr>
                  <w:rFonts w:ascii="Calibri" w:hAnsi="Calibri" w:cs="Arial"/>
                  <w:lang w:val="sk-SK"/>
                </w:rPr>
                <w:t>nástrojov publicity a informovanosti;</w:t>
              </w:r>
            </w:ins>
          </w:p>
        </w:tc>
      </w:tr>
      <w:tr w:rsidR="00F46C0B" w:rsidRPr="009951DE" w14:paraId="35CC3829" w14:textId="77777777" w:rsidTr="00870AFC">
        <w:tblPrEx>
          <w:shd w:val="clear" w:color="auto" w:fill="auto"/>
        </w:tblPrEx>
        <w:trPr>
          <w:gridAfter w:val="1"/>
          <w:wAfter w:w="3270" w:type="pct"/>
        </w:trPr>
        <w:tc>
          <w:tcPr>
            <w:tcW w:w="1730" w:type="pct"/>
            <w:tcBorders>
              <w:right w:val="nil"/>
            </w:tcBorders>
          </w:tcPr>
          <w:p w14:paraId="7975C324" w14:textId="77777777" w:rsidR="00F46C0B" w:rsidRPr="009951DE" w:rsidRDefault="00F46C0B" w:rsidP="00F46C0B">
            <w:pPr>
              <w:tabs>
                <w:tab w:val="left" w:pos="142"/>
              </w:tabs>
              <w:contextualSpacing/>
              <w:jc w:val="both"/>
              <w:rPr>
                <w:rFonts w:ascii="Calibri" w:hAnsi="Calibri" w:cs="Arial"/>
                <w:b/>
                <w:color w:val="FF0000"/>
                <w:lang w:val="sk-SK"/>
              </w:rPr>
            </w:pPr>
          </w:p>
        </w:tc>
      </w:tr>
      <w:tr w:rsidR="00F46C0B" w:rsidRPr="009951DE" w14:paraId="4C356E01" w14:textId="77777777" w:rsidTr="00597789">
        <w:tblPrEx>
          <w:shd w:val="clear" w:color="auto" w:fill="auto"/>
        </w:tblPrEx>
        <w:tc>
          <w:tcPr>
            <w:tcW w:w="1730" w:type="pct"/>
          </w:tcPr>
          <w:p w14:paraId="76934EF0"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Názov rizika 2</w:t>
            </w:r>
          </w:p>
        </w:tc>
        <w:tc>
          <w:tcPr>
            <w:tcW w:w="3270" w:type="pct"/>
          </w:tcPr>
          <w:p w14:paraId="0C48496C" w14:textId="600C8FA2" w:rsidR="00F46C0B" w:rsidRPr="006B725F" w:rsidRDefault="00F46C0B" w:rsidP="00F46C0B">
            <w:pPr>
              <w:jc w:val="both"/>
              <w:rPr>
                <w:rFonts w:ascii="Calibri" w:hAnsi="Calibri" w:cs="Arial"/>
                <w:lang w:val="sk-SK"/>
              </w:rPr>
            </w:pPr>
            <w:ins w:id="634" w:author="Pecho Daniel" w:date="2023-05-05T14:19:00Z">
              <w:r w:rsidRPr="006B725F">
                <w:rPr>
                  <w:rFonts w:ascii="Calibri" w:hAnsi="Calibri" w:cs="Arial"/>
                  <w:lang w:val="sk-SK"/>
                </w:rPr>
                <w:t>Riziko zmeny právnych predpisov SR a právnych aktov EÚ</w:t>
              </w:r>
            </w:ins>
          </w:p>
        </w:tc>
      </w:tr>
      <w:tr w:rsidR="00F46C0B" w:rsidRPr="009951DE" w14:paraId="244AC330" w14:textId="77777777" w:rsidTr="00597789">
        <w:tblPrEx>
          <w:shd w:val="clear" w:color="auto" w:fill="auto"/>
        </w:tblPrEx>
        <w:tc>
          <w:tcPr>
            <w:tcW w:w="1730" w:type="pct"/>
          </w:tcPr>
          <w:p w14:paraId="38C9F7ED"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Popis rizika</w:t>
            </w:r>
          </w:p>
        </w:tc>
        <w:tc>
          <w:tcPr>
            <w:tcW w:w="3270" w:type="pct"/>
          </w:tcPr>
          <w:p w14:paraId="37391797" w14:textId="5CEF1809" w:rsidR="00F46C0B" w:rsidRPr="006B725F" w:rsidRDefault="00F46C0B" w:rsidP="00F46C0B">
            <w:pPr>
              <w:jc w:val="both"/>
              <w:rPr>
                <w:rFonts w:ascii="Calibri" w:hAnsi="Calibri" w:cs="Arial"/>
                <w:lang w:val="sk-SK"/>
              </w:rPr>
            </w:pPr>
            <w:ins w:id="635" w:author="Pecho Daniel" w:date="2023-05-05T14:19:00Z">
              <w:r w:rsidRPr="006B725F">
                <w:rPr>
                  <w:rFonts w:ascii="Calibri" w:hAnsi="Calibri" w:cs="Arial"/>
                  <w:lang w:val="sk-SK"/>
                </w:rPr>
                <w:t xml:space="preserve">Počas implementácie NP môžu nastať legislatívne zmeny, ktoré môžu mať vplyv na proces realizácie </w:t>
              </w:r>
              <w:r>
                <w:rPr>
                  <w:rFonts w:ascii="Calibri" w:hAnsi="Calibri" w:cs="Arial"/>
                  <w:lang w:val="sk-SK"/>
                </w:rPr>
                <w:t>projektu</w:t>
              </w:r>
              <w:r w:rsidRPr="006B725F">
                <w:rPr>
                  <w:rFonts w:ascii="Calibri" w:hAnsi="Calibri" w:cs="Arial"/>
                  <w:lang w:val="sk-SK"/>
                </w:rPr>
                <w:t>. Na prípadné legislatívne zmeny bude ústredie reagovať štandardným spôsobom, prostredníctvom „Žiadosti o povolenie vykonania zmeny“, ktorá sa premietne do zmluvy o poskytnutí nenávratného finančného príspevku, formou dodatku.</w:t>
              </w:r>
            </w:ins>
          </w:p>
        </w:tc>
      </w:tr>
      <w:tr w:rsidR="00F46C0B" w:rsidRPr="009951DE" w14:paraId="4DAB15FE" w14:textId="77777777" w:rsidTr="00597789">
        <w:tblPrEx>
          <w:shd w:val="clear" w:color="auto" w:fill="auto"/>
        </w:tblPrEx>
        <w:tc>
          <w:tcPr>
            <w:tcW w:w="1730" w:type="pct"/>
          </w:tcPr>
          <w:p w14:paraId="632EDF47"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Závažnosť</w:t>
            </w:r>
          </w:p>
        </w:tc>
        <w:tc>
          <w:tcPr>
            <w:tcW w:w="3270" w:type="pct"/>
          </w:tcPr>
          <w:p w14:paraId="183894A4" w14:textId="5B79F778" w:rsidR="00F46C0B" w:rsidRPr="006B725F" w:rsidRDefault="00F46C0B" w:rsidP="00F46C0B">
            <w:pPr>
              <w:jc w:val="both"/>
              <w:rPr>
                <w:rFonts w:ascii="Calibri" w:hAnsi="Calibri" w:cs="Arial"/>
                <w:lang w:val="sk-SK"/>
              </w:rPr>
            </w:pPr>
            <w:ins w:id="636" w:author="Pecho Daniel" w:date="2023-05-05T14:19:00Z">
              <w:r w:rsidRPr="006B725F">
                <w:rPr>
                  <w:rFonts w:ascii="Calibri" w:hAnsi="Calibri" w:cs="Arial"/>
                  <w:lang w:val="sk-SK"/>
                </w:rPr>
                <w:t>Nízka</w:t>
              </w:r>
            </w:ins>
          </w:p>
        </w:tc>
      </w:tr>
      <w:tr w:rsidR="00F46C0B" w:rsidRPr="009951DE" w14:paraId="2137207B" w14:textId="77777777" w:rsidTr="00597789">
        <w:tblPrEx>
          <w:shd w:val="clear" w:color="auto" w:fill="auto"/>
        </w:tblPrEx>
        <w:tc>
          <w:tcPr>
            <w:tcW w:w="1730" w:type="pct"/>
          </w:tcPr>
          <w:p w14:paraId="377796E1" w14:textId="77777777" w:rsidR="00F46C0B" w:rsidRPr="009951DE" w:rsidRDefault="00F46C0B" w:rsidP="00F46C0B">
            <w:pPr>
              <w:contextualSpacing/>
              <w:jc w:val="both"/>
              <w:rPr>
                <w:rFonts w:asciiTheme="minorHAnsi" w:hAnsiTheme="minorHAnsi" w:cs="Arial"/>
                <w:b/>
                <w:lang w:val="sk-SK"/>
              </w:rPr>
            </w:pPr>
            <w:r w:rsidRPr="009951DE">
              <w:rPr>
                <w:rFonts w:asciiTheme="minorHAnsi" w:hAnsiTheme="minorHAnsi" w:cs="Arial"/>
                <w:b/>
                <w:lang w:val="sk-SK"/>
              </w:rPr>
              <w:t>Opatrenia na elimináciu rizika</w:t>
            </w:r>
          </w:p>
        </w:tc>
        <w:tc>
          <w:tcPr>
            <w:tcW w:w="3270" w:type="pct"/>
          </w:tcPr>
          <w:p w14:paraId="01E3F4E8" w14:textId="7117AD81" w:rsidR="00F46C0B" w:rsidRPr="006B725F" w:rsidRDefault="00F46C0B" w:rsidP="00F46C0B">
            <w:pPr>
              <w:jc w:val="both"/>
              <w:rPr>
                <w:rFonts w:ascii="Calibri" w:hAnsi="Calibri" w:cs="Arial"/>
                <w:lang w:val="sk-SK"/>
              </w:rPr>
            </w:pPr>
            <w:ins w:id="637" w:author="Pecho Daniel" w:date="2023-05-05T14:19:00Z">
              <w:r w:rsidRPr="006B725F">
                <w:rPr>
                  <w:rFonts w:ascii="Calibri" w:hAnsi="Calibri" w:cs="Arial"/>
                  <w:lang w:val="sk-SK"/>
                </w:rPr>
                <w:t>Ústredie bude promptne reagovať na legislatívne zmeny.</w:t>
              </w:r>
            </w:ins>
          </w:p>
        </w:tc>
      </w:tr>
    </w:tbl>
    <w:p w14:paraId="5AE5CB00" w14:textId="77777777" w:rsidR="00597789" w:rsidRPr="009951DE" w:rsidRDefault="00597789" w:rsidP="00666560">
      <w:pPr>
        <w:contextualSpacing/>
        <w:jc w:val="both"/>
        <w:rPr>
          <w:rFonts w:ascii="Calibri" w:hAnsi="Calibri" w:cs="Arial"/>
          <w:lang w:val="sk-SK"/>
        </w:rPr>
      </w:pPr>
    </w:p>
    <w:tbl>
      <w:tblPr>
        <w:tblStyle w:val="Mriekatabuky"/>
        <w:tblW w:w="5000" w:type="pct"/>
        <w:shd w:val="clear" w:color="auto" w:fill="BFBFBF" w:themeFill="background1" w:themeFillShade="BF"/>
        <w:tblLook w:val="04A0" w:firstRow="1" w:lastRow="0" w:firstColumn="1" w:lastColumn="0" w:noHBand="0" w:noVBand="1"/>
      </w:tblPr>
      <w:tblGrid>
        <w:gridCol w:w="10327"/>
      </w:tblGrid>
      <w:tr w:rsidR="00C3567F" w:rsidRPr="009951DE" w14:paraId="56108B76" w14:textId="77777777" w:rsidTr="005E0672">
        <w:tc>
          <w:tcPr>
            <w:tcW w:w="5000" w:type="pct"/>
            <w:shd w:val="clear" w:color="auto" w:fill="D9D9D9" w:themeFill="background1" w:themeFillShade="D9"/>
          </w:tcPr>
          <w:p w14:paraId="3CA9B84F" w14:textId="77777777" w:rsidR="00C3567F" w:rsidRPr="009951DE" w:rsidRDefault="00C3567F" w:rsidP="00666560">
            <w:pPr>
              <w:tabs>
                <w:tab w:val="left" w:pos="851"/>
                <w:tab w:val="left" w:pos="993"/>
                <w:tab w:val="left" w:pos="1000"/>
                <w:tab w:val="left" w:pos="1276"/>
              </w:tabs>
              <w:contextualSpacing/>
              <w:jc w:val="both"/>
              <w:rPr>
                <w:rFonts w:ascii="Calibri" w:hAnsi="Calibri" w:cs="Arial"/>
                <w:b/>
                <w:color w:val="0063A2"/>
                <w:sz w:val="28"/>
                <w:szCs w:val="28"/>
                <w:lang w:val="sk-SK"/>
              </w:rPr>
            </w:pPr>
            <w:r w:rsidRPr="009951DE">
              <w:rPr>
                <w:rFonts w:ascii="Calibri" w:hAnsi="Calibri" w:cs="Arial"/>
                <w:b/>
                <w:color w:val="0063A2"/>
                <w:sz w:val="28"/>
                <w:szCs w:val="28"/>
                <w:lang w:val="sk-SK"/>
              </w:rPr>
              <w:t>Prílohy</w:t>
            </w:r>
          </w:p>
        </w:tc>
      </w:tr>
      <w:tr w:rsidR="00C3567F" w:rsidRPr="009951DE" w14:paraId="7B4DC4F5" w14:textId="77777777" w:rsidTr="005E0672">
        <w:tc>
          <w:tcPr>
            <w:tcW w:w="5000" w:type="pct"/>
            <w:shd w:val="clear" w:color="auto" w:fill="D9D9D9" w:themeFill="background1" w:themeFillShade="D9"/>
          </w:tcPr>
          <w:p w14:paraId="53C302C3" w14:textId="77777777" w:rsidR="00C3567F" w:rsidRPr="009951DE" w:rsidRDefault="0081480C" w:rsidP="00666560">
            <w:pPr>
              <w:pStyle w:val="Odsekzoznamu"/>
              <w:numPr>
                <w:ilvl w:val="0"/>
                <w:numId w:val="2"/>
              </w:numPr>
              <w:tabs>
                <w:tab w:val="left" w:pos="851"/>
                <w:tab w:val="left" w:pos="993"/>
                <w:tab w:val="left" w:pos="1000"/>
                <w:tab w:val="left" w:pos="1276"/>
              </w:tabs>
              <w:contextualSpacing/>
              <w:jc w:val="both"/>
              <w:rPr>
                <w:rFonts w:ascii="Calibri" w:hAnsi="Calibri" w:cs="Arial"/>
                <w:lang w:val="sk-SK"/>
              </w:rPr>
            </w:pPr>
            <w:r w:rsidRPr="009951DE">
              <w:rPr>
                <w:rFonts w:ascii="Calibri" w:hAnsi="Calibri" w:cs="Arial"/>
                <w:lang w:val="sk-SK"/>
              </w:rPr>
              <w:t>Celkový r</w:t>
            </w:r>
            <w:r w:rsidR="005E32C2" w:rsidRPr="009951DE">
              <w:rPr>
                <w:rFonts w:ascii="Calibri" w:hAnsi="Calibri" w:cs="Arial"/>
                <w:lang w:val="sk-SK"/>
              </w:rPr>
              <w:t>ozpočet projektu</w:t>
            </w:r>
            <w:r w:rsidRPr="009951DE">
              <w:rPr>
                <w:rFonts w:ascii="Calibri" w:hAnsi="Calibri" w:cs="Arial"/>
                <w:lang w:val="sk-SK"/>
              </w:rPr>
              <w:t xml:space="preserve"> </w:t>
            </w:r>
          </w:p>
        </w:tc>
      </w:tr>
      <w:tr w:rsidR="00DF190B" w:rsidRPr="009951DE" w14:paraId="53841CD4" w14:textId="77777777" w:rsidTr="005E0672">
        <w:tc>
          <w:tcPr>
            <w:tcW w:w="5000" w:type="pct"/>
            <w:shd w:val="clear" w:color="auto" w:fill="D9D9D9" w:themeFill="background1" w:themeFillShade="D9"/>
          </w:tcPr>
          <w:p w14:paraId="7189EE33" w14:textId="77777777" w:rsidR="00DF190B" w:rsidRPr="009951DE" w:rsidRDefault="00DF190B" w:rsidP="00666560">
            <w:pPr>
              <w:pStyle w:val="Odsekzoznamu"/>
              <w:numPr>
                <w:ilvl w:val="0"/>
                <w:numId w:val="2"/>
              </w:numPr>
              <w:tabs>
                <w:tab w:val="left" w:pos="851"/>
                <w:tab w:val="left" w:pos="993"/>
                <w:tab w:val="left" w:pos="1000"/>
                <w:tab w:val="left" w:pos="1276"/>
              </w:tabs>
              <w:contextualSpacing/>
              <w:jc w:val="both"/>
              <w:rPr>
                <w:rFonts w:ascii="Calibri" w:hAnsi="Calibri" w:cs="Arial"/>
                <w:lang w:val="sk-SK"/>
              </w:rPr>
            </w:pPr>
            <w:r w:rsidRPr="009951DE">
              <w:rPr>
                <w:rFonts w:ascii="Calibri" w:hAnsi="Calibri" w:cs="Arial"/>
                <w:lang w:val="sk-SK"/>
              </w:rPr>
              <w:t>Kritériá na výber tretích subjektov/užívateľov (ak relevantné)</w:t>
            </w:r>
          </w:p>
        </w:tc>
      </w:tr>
      <w:tr w:rsidR="005C6973" w:rsidRPr="009951DE" w14:paraId="18850D83" w14:textId="77777777" w:rsidTr="005E0672">
        <w:tc>
          <w:tcPr>
            <w:tcW w:w="5000" w:type="pct"/>
            <w:shd w:val="clear" w:color="auto" w:fill="D9D9D9" w:themeFill="background1" w:themeFillShade="D9"/>
          </w:tcPr>
          <w:p w14:paraId="0E52C610" w14:textId="77777777" w:rsidR="005C6973" w:rsidRPr="009951DE" w:rsidRDefault="005C6973" w:rsidP="00666560">
            <w:pPr>
              <w:pStyle w:val="Odsekzoznamu"/>
              <w:tabs>
                <w:tab w:val="left" w:pos="851"/>
                <w:tab w:val="left" w:pos="993"/>
                <w:tab w:val="left" w:pos="1000"/>
                <w:tab w:val="left" w:pos="1276"/>
              </w:tabs>
              <w:ind w:left="720" w:firstLine="0"/>
              <w:contextualSpacing/>
              <w:jc w:val="both"/>
              <w:rPr>
                <w:rFonts w:ascii="Calibri" w:hAnsi="Calibri" w:cs="Arial"/>
                <w:lang w:val="sk-SK"/>
              </w:rPr>
            </w:pPr>
          </w:p>
        </w:tc>
      </w:tr>
    </w:tbl>
    <w:p w14:paraId="436408D2" w14:textId="77777777" w:rsidR="00B8332B" w:rsidRPr="009951DE" w:rsidRDefault="00B8332B" w:rsidP="00666560">
      <w:pPr>
        <w:tabs>
          <w:tab w:val="left" w:pos="999"/>
          <w:tab w:val="left" w:pos="1000"/>
        </w:tabs>
        <w:contextualSpacing/>
        <w:jc w:val="both"/>
        <w:rPr>
          <w:rFonts w:ascii="Calibri" w:hAnsi="Calibri" w:cs="Arial"/>
          <w:b/>
          <w:color w:val="0063A2"/>
          <w:lang w:val="sk-SK"/>
        </w:rPr>
      </w:pPr>
    </w:p>
    <w:p w14:paraId="6FB33CE6" w14:textId="77777777" w:rsidR="004E3931" w:rsidRPr="009951DE" w:rsidRDefault="004E3931" w:rsidP="00666560">
      <w:pPr>
        <w:ind w:left="850" w:firstLine="566"/>
        <w:jc w:val="both"/>
        <w:rPr>
          <w:rFonts w:ascii="Calibri" w:hAnsi="Calibri"/>
          <w:i/>
          <w:lang w:val="sk-SK"/>
        </w:rPr>
      </w:pPr>
      <w:r w:rsidRPr="009951DE">
        <w:rPr>
          <w:rFonts w:ascii="Calibri" w:hAnsi="Calibri"/>
          <w:i/>
          <w:u w:val="single"/>
          <w:lang w:val="sk-SK"/>
        </w:rPr>
        <w:t>Vypracoval</w:t>
      </w:r>
      <w:r w:rsidRPr="009951DE">
        <w:rPr>
          <w:rFonts w:ascii="Calibri" w:hAnsi="Calibri"/>
          <w:i/>
          <w:lang w:val="sk-SK"/>
        </w:rPr>
        <w:t>: (vecne príslušný útvar MPSVR SR / externý subjekt)</w:t>
      </w:r>
    </w:p>
    <w:sectPr w:rsidR="004E3931" w:rsidRPr="009951DE" w:rsidSect="00B5018D">
      <w:footerReference w:type="default" r:id="rId18"/>
      <w:type w:val="continuous"/>
      <w:pgSz w:w="11910" w:h="16840"/>
      <w:pgMar w:top="720" w:right="853" w:bottom="720" w:left="720" w:header="708" w:footer="1312"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90560" w16cex:dateUtc="2023-04-18T10:02:00Z"/>
  <w16cex:commentExtensible w16cex:durableId="27EA3C75" w16cex:dateUtc="2023-04-19T0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0D9B00" w16cid:durableId="27ED0FCC"/>
  <w16cid:commentId w16cid:paraId="1FBE6396" w16cid:durableId="27ED0FCD"/>
  <w16cid:commentId w16cid:paraId="19FA052D" w16cid:durableId="27ED0FCE"/>
  <w16cid:commentId w16cid:paraId="5526ADBD" w16cid:durableId="27E90560"/>
  <w16cid:commentId w16cid:paraId="15C961C8" w16cid:durableId="27ED0FD0"/>
  <w16cid:commentId w16cid:paraId="0C67D71F" w16cid:durableId="27ED0FD1"/>
  <w16cid:commentId w16cid:paraId="170C8E2F" w16cid:durableId="27ED0FD2"/>
  <w16cid:commentId w16cid:paraId="39E96480" w16cid:durableId="27EA3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8DF15" w14:textId="77777777" w:rsidR="00CB394D" w:rsidRDefault="00CB394D">
      <w:r>
        <w:separator/>
      </w:r>
    </w:p>
  </w:endnote>
  <w:endnote w:type="continuationSeparator" w:id="0">
    <w:p w14:paraId="336D4E4F" w14:textId="77777777" w:rsidR="00CB394D" w:rsidRDefault="00CB3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00000001" w:usb1="5000205B" w:usb2="0000002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849177"/>
      <w:docPartObj>
        <w:docPartGallery w:val="Page Numbers (Bottom of Page)"/>
        <w:docPartUnique/>
      </w:docPartObj>
    </w:sdtPr>
    <w:sdtEndPr>
      <w:rPr>
        <w:sz w:val="18"/>
        <w:szCs w:val="18"/>
      </w:rPr>
    </w:sdtEndPr>
    <w:sdtContent>
      <w:p w14:paraId="15657782" w14:textId="77777777" w:rsidR="00EC7455" w:rsidRDefault="00EC7455" w:rsidP="004B464C">
        <w:pPr>
          <w:pStyle w:val="Pta"/>
        </w:pPr>
      </w:p>
      <w:p w14:paraId="70A683A0" w14:textId="15B6DFFB" w:rsidR="00EC7455" w:rsidRDefault="00EC7455">
        <w:pPr>
          <w:pStyle w:val="Pta"/>
          <w:jc w:val="center"/>
          <w:rPr>
            <w:sz w:val="18"/>
            <w:szCs w:val="18"/>
          </w:rPr>
        </w:pPr>
        <w:r>
          <w:rPr>
            <w:sz w:val="18"/>
            <w:szCs w:val="18"/>
          </w:rPr>
          <w:fldChar w:fldCharType="begin"/>
        </w:r>
        <w:r>
          <w:rPr>
            <w:sz w:val="18"/>
            <w:szCs w:val="18"/>
          </w:rPr>
          <w:instrText>PAGE   \* MERGEFORMAT</w:instrText>
        </w:r>
        <w:r>
          <w:rPr>
            <w:sz w:val="18"/>
            <w:szCs w:val="18"/>
          </w:rPr>
          <w:fldChar w:fldCharType="separate"/>
        </w:r>
        <w:r w:rsidR="00642670" w:rsidRPr="00642670">
          <w:rPr>
            <w:noProof/>
            <w:sz w:val="18"/>
            <w:szCs w:val="18"/>
            <w:lang w:val="sk-SK"/>
          </w:rPr>
          <w:t>18</w:t>
        </w:r>
        <w:r>
          <w:rPr>
            <w:sz w:val="18"/>
            <w:szCs w:val="18"/>
          </w:rPr>
          <w:fldChar w:fldCharType="end"/>
        </w:r>
      </w:p>
    </w:sdtContent>
  </w:sdt>
  <w:p w14:paraId="3F148351" w14:textId="77777777" w:rsidR="00EC7455" w:rsidRDefault="00EC7455">
    <w:pPr>
      <w:pStyle w:val="Zkladn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8786B" w14:textId="77777777" w:rsidR="00CB394D" w:rsidRDefault="00CB394D">
      <w:r>
        <w:separator/>
      </w:r>
    </w:p>
  </w:footnote>
  <w:footnote w:type="continuationSeparator" w:id="0">
    <w:p w14:paraId="75F012D7" w14:textId="77777777" w:rsidR="00CB394D" w:rsidRDefault="00CB394D">
      <w:r>
        <w:continuationSeparator/>
      </w:r>
    </w:p>
  </w:footnote>
  <w:footnote w:id="1">
    <w:p w14:paraId="729B1C52"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V tomto dokumente je používaný pojem prijímateľ a žiadateľ. Je to ten istý subjekt, no technicky sa žiadateľ stáva prijímateľom až po podpísaní zmluvy o NFP.</w:t>
      </w:r>
    </w:p>
  </w:footnote>
  <w:footnote w:id="2">
    <w:p w14:paraId="439A6E46" w14:textId="77777777" w:rsidR="00EC7455" w:rsidRPr="00D84012" w:rsidRDefault="00EC7455" w:rsidP="00F25B3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Jednoznačne a stručne zdôvodnite výber prijímateľa národného projektu ako jedinečného subjektu oprávneného na realizáciu NP (napr. odkaz na platné predpisy, národnú stratégiu, ktorá odôvodňuje jedinečnosť prijímateľa).</w:t>
      </w:r>
    </w:p>
  </w:footnote>
  <w:footnote w:id="3">
    <w:p w14:paraId="16855045" w14:textId="77777777" w:rsidR="00EC7455" w:rsidRPr="00D84012" w:rsidRDefault="00EC7455" w:rsidP="00F25B3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 xml:space="preserve">Uveďte dôvody pre výber partnerov </w:t>
      </w:r>
    </w:p>
  </w:footnote>
  <w:footnote w:id="4">
    <w:p w14:paraId="13651C91" w14:textId="77777777" w:rsidR="00EC7455" w:rsidRPr="00D84012" w:rsidRDefault="00EC7455" w:rsidP="00816FE0">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Uveďte, na základe akých kritérií bol partner vybraný, alebo ak boli zverejnené, uveďte odkaz na internetovú stránku, kde sú dostupné. Ako kritérium pre výber - určenie partnera môže byť tiež uvedená pred</w:t>
      </w:r>
      <w:r>
        <w:rPr>
          <w:rFonts w:asciiTheme="minorHAnsi" w:hAnsiTheme="minorHAnsi" w:cstheme="minorHAnsi"/>
          <w:sz w:val="16"/>
          <w:szCs w:val="16"/>
        </w:rPr>
        <w:t>chádzajúca spolupráca žiadateľa</w:t>
      </w:r>
      <w:r w:rsidRPr="00D84012">
        <w:rPr>
          <w:rFonts w:asciiTheme="minorHAnsi" w:hAnsiTheme="minorHAnsi" w:cstheme="minorHAnsi"/>
          <w:sz w:val="16"/>
          <w:szCs w:val="16"/>
        </w:rPr>
        <w:t xml:space="preserve"> s partnerom, ktorá bude náležite opísaná a odôvodnená, avšak nejde o spoluprácu, ktorá by v prípade verejných prostriedkov spadala pod pôsobnosť zákona o VO.</w:t>
      </w:r>
    </w:p>
  </w:footnote>
  <w:footnote w:id="5">
    <w:p w14:paraId="2905B4AE" w14:textId="77777777" w:rsidR="00EC7455" w:rsidRPr="002C5CAF" w:rsidRDefault="00EC7455">
      <w:pPr>
        <w:pStyle w:val="Textpoznmkypodiarou"/>
        <w:rPr>
          <w:rFonts w:asciiTheme="minorHAnsi" w:hAnsiTheme="minorHAnsi" w:cstheme="minorHAnsi"/>
          <w:sz w:val="16"/>
          <w:szCs w:val="16"/>
        </w:rPr>
      </w:pPr>
      <w:r w:rsidRPr="002C5CAF">
        <w:rPr>
          <w:rStyle w:val="Odkaznapoznmkupodiarou"/>
          <w:sz w:val="16"/>
          <w:szCs w:val="16"/>
        </w:rPr>
        <w:footnoteRef/>
      </w:r>
      <w:r>
        <w:t xml:space="preserve"> </w:t>
      </w:r>
      <w:r w:rsidRPr="002C5CAF">
        <w:rPr>
          <w:rFonts w:asciiTheme="minorHAnsi" w:hAnsiTheme="minorHAnsi" w:cstheme="minorHAnsi"/>
          <w:sz w:val="16"/>
          <w:szCs w:val="16"/>
        </w:rPr>
        <w:t xml:space="preserve">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2C5CAF">
        <w:rPr>
          <w:rFonts w:asciiTheme="minorHAnsi" w:hAnsiTheme="minorHAnsi" w:cstheme="minorHAnsi"/>
          <w:sz w:val="16"/>
          <w:szCs w:val="16"/>
        </w:rPr>
        <w:t>akvakultúrnom</w:t>
      </w:r>
      <w:proofErr w:type="spellEnd"/>
      <w:r w:rsidRPr="002C5CAF">
        <w:rPr>
          <w:rFonts w:asciiTheme="minorHAnsi" w:hAnsiTheme="minorHAnsi" w:cstheme="minorHAnsi"/>
          <w:sz w:val="16"/>
          <w:szCs w:val="16"/>
        </w:rPr>
        <w:t xml:space="preserve"> fonde a rozpočtové pravidlá pre uvedené fondy, ako aj pre Fond pre azyl, migráciu a integráciu, Fond pre vnútornú bezpečnosť a Nástroj finančnej podpory na riadenie hraníc a vízovú politiku</w:t>
      </w:r>
    </w:p>
  </w:footnote>
  <w:footnote w:id="6">
    <w:p w14:paraId="5AF12E0F" w14:textId="77777777" w:rsidR="00EC7455" w:rsidRPr="00D84012" w:rsidRDefault="00EC7455" w:rsidP="00F35685">
      <w:pPr>
        <w:contextualSpacing/>
        <w:rPr>
          <w:rFonts w:asciiTheme="minorHAnsi" w:hAnsiTheme="minorHAnsi" w:cstheme="minorHAnsi"/>
          <w:sz w:val="16"/>
          <w:szCs w:val="16"/>
          <w:lang w:val="sk-SK"/>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lang w:val="sk-SK"/>
        </w:rPr>
        <w:t>Tabuľka sa opakuje v závislosti od počtu špecifických cieľov.</w:t>
      </w:r>
    </w:p>
  </w:footnote>
  <w:footnote w:id="7">
    <w:p w14:paraId="7180CDC9"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Oblasť intervencie, typ územia a forma financovania sú uvedené v dokumente P SK.</w:t>
      </w:r>
    </w:p>
  </w:footnote>
  <w:footnote w:id="8">
    <w:p w14:paraId="75639E23"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Oblasť intervencie, typ územia a forma financovania sú uvedené v dokumente P SK.</w:t>
      </w:r>
    </w:p>
  </w:footnote>
  <w:footnote w:id="9">
    <w:p w14:paraId="09B6AA51"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Oblasť intervencie, typ územia a forma financovania sú uvedené v dokumente P SK.</w:t>
      </w:r>
    </w:p>
  </w:footnote>
  <w:footnote w:id="10">
    <w:p w14:paraId="3FB093CF"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V prípade viacerých merateľných ukazovateľov, doplňte údaje za každý merateľný ukazovateľ.</w:t>
      </w:r>
    </w:p>
  </w:footnote>
  <w:footnote w:id="11">
    <w:p w14:paraId="74233062" w14:textId="77777777" w:rsidR="00EC7455" w:rsidRPr="00D84012" w:rsidRDefault="00EC7455" w:rsidP="00DE58AB">
      <w:pPr>
        <w:contextualSpacing/>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lang w:val="sk-SK"/>
        </w:rPr>
        <w:t>V prípade viacerých údajov, doplňte údaje za každý údaj.</w:t>
      </w:r>
    </w:p>
  </w:footnote>
  <w:footnote w:id="12">
    <w:p w14:paraId="050404AF" w14:textId="77777777" w:rsidR="00EC7455" w:rsidRPr="00D84012" w:rsidRDefault="00EC7455" w:rsidP="00D74027">
      <w:pPr>
        <w:contextualSpacing/>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lang w:val="sk-SK"/>
        </w:rPr>
        <w:t>V prípade viacerých cieľových skupín, doplňte dopady na každú z nich.</w:t>
      </w:r>
    </w:p>
  </w:footnote>
  <w:footnote w:id="13">
    <w:p w14:paraId="06346267" w14:textId="77777777" w:rsidR="00EC7455" w:rsidRPr="00D84012" w:rsidRDefault="00EC7455" w:rsidP="006C773A">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Ak nie je možné uviesť početnosť cieľovej skupiny, uveďte do tejto časti zdôvodnenie.</w:t>
      </w:r>
    </w:p>
  </w:footnote>
  <w:footnote w:id="14">
    <w:p w14:paraId="22AFBF12" w14:textId="77777777" w:rsidR="00EC7455" w:rsidRPr="00BC37ED" w:rsidRDefault="00EC7455" w:rsidP="004E3931">
      <w:pPr>
        <w:pStyle w:val="Textpoznmkypodiarou"/>
        <w:jc w:val="both"/>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Pr>
          <w:rFonts w:asciiTheme="minorHAnsi" w:hAnsiTheme="minorHAnsi" w:cstheme="minorHAnsi"/>
          <w:sz w:val="16"/>
          <w:szCs w:val="16"/>
        </w:rPr>
        <w:t> </w:t>
      </w:r>
      <w:r>
        <w:rPr>
          <w:rFonts w:asciiTheme="minorHAnsi" w:hAnsiTheme="minorHAnsi" w:cstheme="minorHAnsi"/>
          <w:sz w:val="16"/>
          <w:szCs w:val="16"/>
        </w:rPr>
        <w:t>Pozri aj</w:t>
      </w:r>
      <w:r w:rsidRPr="00D84012">
        <w:rPr>
          <w:rFonts w:asciiTheme="minorHAnsi" w:hAnsiTheme="minorHAnsi" w:cstheme="minorHAnsi"/>
          <w:sz w:val="16"/>
          <w:szCs w:val="16"/>
        </w:rPr>
        <w:t xml:space="preserve"> Uznesenie Vlády SR č. 300 z 21.6.2017 k návrhu k návrhu Rámca na hodnotenie verejných investičných projektov v SR (dostupné na:</w:t>
      </w:r>
      <w:hyperlink r:id="rId1" w:history="1">
        <w:r w:rsidRPr="00BC37ED">
          <w:rPr>
            <w:rStyle w:val="Hypertextovprepojenie"/>
            <w:rFonts w:asciiTheme="minorHAnsi" w:hAnsiTheme="minorHAnsi" w:cstheme="minorHAnsi"/>
            <w:sz w:val="16"/>
            <w:szCs w:val="16"/>
          </w:rPr>
          <w:t>http://www.rokovania.sk/Rokovanie.aspx/BodRokovaniaDetail?idMaterial=26598</w:t>
        </w:r>
      </w:hyperlink>
      <w:r w:rsidRPr="00BC37ED">
        <w:rPr>
          <w:rFonts w:asciiTheme="minorHAnsi" w:hAnsiTheme="minorHAnsi" w:cstheme="minorHAnsi"/>
          <w:sz w:val="16"/>
          <w:szCs w:val="16"/>
        </w:rPr>
        <w:t xml:space="preserve"> )</w:t>
      </w:r>
    </w:p>
  </w:footnote>
  <w:footnote w:id="15">
    <w:p w14:paraId="4B41CB1D" w14:textId="77777777" w:rsidR="00EC7455" w:rsidRPr="00D84012" w:rsidRDefault="00EC7455">
      <w:pPr>
        <w:pStyle w:val="Textpoznmkypodiarou"/>
        <w:rPr>
          <w:rFonts w:asciiTheme="minorHAnsi" w:hAnsiTheme="minorHAnsi" w:cstheme="minorHAnsi"/>
          <w:sz w:val="16"/>
          <w:szCs w:val="16"/>
        </w:rPr>
      </w:pPr>
      <w:r w:rsidRPr="00D84012">
        <w:rPr>
          <w:rStyle w:val="Odkaznapoznmkupodiarou"/>
          <w:rFonts w:asciiTheme="minorHAnsi" w:hAnsiTheme="minorHAnsi" w:cstheme="minorHAnsi"/>
          <w:sz w:val="16"/>
          <w:szCs w:val="16"/>
        </w:rPr>
        <w:footnoteRef/>
      </w:r>
      <w:r w:rsidRPr="00D84012">
        <w:rPr>
          <w:rFonts w:asciiTheme="minorHAnsi" w:hAnsiTheme="minorHAnsi" w:cstheme="minorHAnsi"/>
          <w:sz w:val="16"/>
          <w:szCs w:val="16"/>
        </w:rPr>
        <w:t xml:space="preserve"> </w:t>
      </w:r>
      <w:r w:rsidRPr="00D84012">
        <w:rPr>
          <w:rFonts w:asciiTheme="minorHAnsi" w:hAnsiTheme="minorHAnsi" w:cstheme="minorHAnsi"/>
          <w:sz w:val="16"/>
          <w:szCs w:val="16"/>
        </w:rPr>
        <w:t>Tabuľka sa opakuje v závislosti od počtu relevantných verejných obstarávaní. V prípade, ak sú VO realizované v rámci paušálnej sadzby, uvedená tabuľka sa nevypĺňa</w:t>
      </w:r>
    </w:p>
  </w:footnote>
  <w:footnote w:id="16">
    <w:p w14:paraId="3619EC81" w14:textId="77777777" w:rsidR="00EC7455" w:rsidRPr="00FA7B1F" w:rsidRDefault="00EC7455" w:rsidP="00DE58AB">
      <w:pPr>
        <w:contextualSpacing/>
        <w:rPr>
          <w:rFonts w:asciiTheme="minorHAnsi" w:hAnsiTheme="minorHAnsi" w:cstheme="minorHAnsi"/>
          <w:sz w:val="16"/>
          <w:szCs w:val="16"/>
          <w:lang w:val="sk-SK"/>
        </w:rPr>
      </w:pPr>
      <w:r w:rsidRPr="00FA7B1F">
        <w:rPr>
          <w:rStyle w:val="Odkaznapoznmkupodiarou"/>
          <w:rFonts w:asciiTheme="minorHAnsi" w:hAnsiTheme="minorHAnsi" w:cstheme="minorHAnsi"/>
          <w:sz w:val="16"/>
          <w:szCs w:val="16"/>
        </w:rPr>
        <w:footnoteRef/>
      </w:r>
      <w:r w:rsidRPr="00FA7B1F">
        <w:rPr>
          <w:rFonts w:asciiTheme="minorHAnsi" w:hAnsiTheme="minorHAnsi" w:cstheme="minorHAnsi"/>
          <w:sz w:val="16"/>
          <w:szCs w:val="16"/>
        </w:rPr>
        <w:t xml:space="preserve"> </w:t>
      </w:r>
      <w:r w:rsidRPr="00FA7B1F">
        <w:rPr>
          <w:rFonts w:asciiTheme="minorHAnsi" w:hAnsiTheme="minorHAnsi" w:cstheme="minorHAnsi"/>
          <w:sz w:val="16"/>
          <w:szCs w:val="16"/>
          <w:lang w:val="sk-SK"/>
        </w:rPr>
        <w:t>Tabuľka sa opakuje v závislosti od počtu rizík.</w:t>
      </w:r>
    </w:p>
    <w:p w14:paraId="1B92E9F5" w14:textId="77777777" w:rsidR="00EC7455" w:rsidRDefault="00EC7455">
      <w:pPr>
        <w:pStyle w:val="Textpoznmkypodi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D0D7D"/>
    <w:multiLevelType w:val="hybridMultilevel"/>
    <w:tmpl w:val="39340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435FC4"/>
    <w:multiLevelType w:val="hybridMultilevel"/>
    <w:tmpl w:val="C03C5F00"/>
    <w:lvl w:ilvl="0" w:tplc="D99608C4">
      <w:start w:val="1"/>
      <w:numFmt w:val="low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9378A8"/>
    <w:multiLevelType w:val="hybridMultilevel"/>
    <w:tmpl w:val="41E6729C"/>
    <w:lvl w:ilvl="0" w:tplc="FC9A2870">
      <w:start w:val="101"/>
      <w:numFmt w:val="bullet"/>
      <w:lvlText w:val="-"/>
      <w:lvlJc w:val="left"/>
      <w:pPr>
        <w:ind w:left="360" w:hanging="360"/>
      </w:pPr>
      <w:rPr>
        <w:rFonts w:ascii="Calibri" w:eastAsiaTheme="minorEastAsia" w:hAnsi="Calibri" w:cstheme="minorBidi" w:hint="default"/>
        <w:sz w:val="2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 w15:restartNumberingAfterBreak="0">
    <w:nsid w:val="14BA49CF"/>
    <w:multiLevelType w:val="hybridMultilevel"/>
    <w:tmpl w:val="7BCA9188"/>
    <w:lvl w:ilvl="0" w:tplc="427AA078">
      <w:start w:val="1"/>
      <w:numFmt w:val="bullet"/>
      <w:lvlText w:val="-"/>
      <w:lvlJc w:val="left"/>
      <w:pPr>
        <w:ind w:left="360" w:hanging="360"/>
      </w:pPr>
      <w:rPr>
        <w:rFonts w:ascii="Arial Narrow" w:eastAsiaTheme="minorEastAsia"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16B977EC"/>
    <w:multiLevelType w:val="hybridMultilevel"/>
    <w:tmpl w:val="E93A0AB2"/>
    <w:lvl w:ilvl="0" w:tplc="4B94E24C">
      <w:numFmt w:val="bullet"/>
      <w:lvlText w:val="-"/>
      <w:lvlJc w:val="left"/>
      <w:pPr>
        <w:ind w:left="360" w:hanging="360"/>
      </w:pPr>
      <w:rPr>
        <w:rFonts w:ascii="Calibri" w:eastAsia="Arial"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285E69C4"/>
    <w:multiLevelType w:val="hybridMultilevel"/>
    <w:tmpl w:val="14704A08"/>
    <w:lvl w:ilvl="0" w:tplc="4B94E24C">
      <w:numFmt w:val="bullet"/>
      <w:lvlText w:val="-"/>
      <w:lvlJc w:val="left"/>
      <w:pPr>
        <w:ind w:left="360" w:hanging="360"/>
      </w:pPr>
      <w:rPr>
        <w:rFonts w:ascii="Calibri" w:eastAsia="Arial"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2B77274E"/>
    <w:multiLevelType w:val="hybridMultilevel"/>
    <w:tmpl w:val="42C03DB0"/>
    <w:lvl w:ilvl="0" w:tplc="427AA078">
      <w:start w:val="1"/>
      <w:numFmt w:val="bullet"/>
      <w:lvlText w:val="-"/>
      <w:lvlJc w:val="left"/>
      <w:pPr>
        <w:ind w:left="720" w:hanging="360"/>
      </w:pPr>
      <w:rPr>
        <w:rFonts w:ascii="Arial Narrow" w:eastAsiaTheme="minorEastAsia" w:hAnsi="Arial Narrow"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49E5B05"/>
    <w:multiLevelType w:val="hybridMultilevel"/>
    <w:tmpl w:val="835494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390D88"/>
    <w:multiLevelType w:val="hybridMultilevel"/>
    <w:tmpl w:val="9D265076"/>
    <w:lvl w:ilvl="0" w:tplc="7EB8C4D8">
      <w:numFmt w:val="bullet"/>
      <w:lvlText w:val="-"/>
      <w:lvlJc w:val="left"/>
      <w:pPr>
        <w:ind w:left="360" w:hanging="360"/>
      </w:pPr>
      <w:rPr>
        <w:rFonts w:ascii="Arial Narrow" w:eastAsiaTheme="minorHAnsi" w:hAnsi="Arial Narrow" w:cs="Times New Roman" w:hint="default"/>
        <w:b w:val="0"/>
        <w:i w:val="0"/>
        <w:sz w:val="22"/>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E0E08"/>
    <w:multiLevelType w:val="hybridMultilevel"/>
    <w:tmpl w:val="14DA332A"/>
    <w:lvl w:ilvl="0" w:tplc="4E381B42">
      <w:numFmt w:val="bullet"/>
      <w:lvlText w:val="-"/>
      <w:lvlJc w:val="left"/>
      <w:pPr>
        <w:ind w:left="360" w:hanging="360"/>
      </w:pPr>
      <w:rPr>
        <w:rFonts w:ascii="Arial Narrow" w:eastAsiaTheme="minorEastAsia"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3F527A23"/>
    <w:multiLevelType w:val="hybridMultilevel"/>
    <w:tmpl w:val="3B3019CC"/>
    <w:lvl w:ilvl="0" w:tplc="0BE010D8">
      <w:start w:val="1"/>
      <w:numFmt w:val="bullet"/>
      <w:pStyle w:val="Bullet"/>
      <w:lvlText w:val=""/>
      <w:lvlJc w:val="left"/>
      <w:pPr>
        <w:ind w:left="720" w:hanging="360"/>
      </w:pPr>
      <w:rPr>
        <w:rFonts w:ascii="Wingdings" w:hAnsi="Wingdings" w:hint="default"/>
      </w:rPr>
    </w:lvl>
    <w:lvl w:ilvl="1" w:tplc="08090003">
      <w:start w:val="1"/>
      <w:numFmt w:val="bullet"/>
      <w:pStyle w:val="Bullet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8028DB"/>
    <w:multiLevelType w:val="hybridMultilevel"/>
    <w:tmpl w:val="61266CB6"/>
    <w:lvl w:ilvl="0" w:tplc="4B94E24C">
      <w:numFmt w:val="bullet"/>
      <w:lvlText w:val="-"/>
      <w:lvlJc w:val="left"/>
      <w:pPr>
        <w:ind w:left="720" w:hanging="360"/>
      </w:pPr>
      <w:rPr>
        <w:rFonts w:ascii="Calibri" w:eastAsia="Arial"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13A5EEF"/>
    <w:multiLevelType w:val="hybridMultilevel"/>
    <w:tmpl w:val="796CAAF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557776F3"/>
    <w:multiLevelType w:val="hybridMultilevel"/>
    <w:tmpl w:val="EA66F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64A2730"/>
    <w:multiLevelType w:val="hybridMultilevel"/>
    <w:tmpl w:val="2B746064"/>
    <w:lvl w:ilvl="0" w:tplc="4E381B42">
      <w:numFmt w:val="bullet"/>
      <w:lvlText w:val="-"/>
      <w:lvlJc w:val="left"/>
      <w:pPr>
        <w:ind w:left="360" w:hanging="360"/>
      </w:pPr>
      <w:rPr>
        <w:rFonts w:ascii="Arial Narrow" w:eastAsiaTheme="minorEastAsia"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58EE6EDE"/>
    <w:multiLevelType w:val="hybridMultilevel"/>
    <w:tmpl w:val="B606BCF6"/>
    <w:lvl w:ilvl="0" w:tplc="7A021360">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A610FE0"/>
    <w:multiLevelType w:val="singleLevel"/>
    <w:tmpl w:val="4FD4031E"/>
    <w:lvl w:ilvl="0">
      <w:start w:val="1"/>
      <w:numFmt w:val="bullet"/>
      <w:pStyle w:val="Styl5"/>
      <w:lvlText w:val=""/>
      <w:lvlJc w:val="left"/>
      <w:pPr>
        <w:tabs>
          <w:tab w:val="num" w:pos="360"/>
        </w:tabs>
        <w:ind w:left="360" w:hanging="360"/>
      </w:pPr>
      <w:rPr>
        <w:rFonts w:ascii="Symbol" w:hAnsi="Symbol" w:hint="default"/>
      </w:rPr>
    </w:lvl>
  </w:abstractNum>
  <w:abstractNum w:abstractNumId="17" w15:restartNumberingAfterBreak="0">
    <w:nsid w:val="63917B53"/>
    <w:multiLevelType w:val="hybridMultilevel"/>
    <w:tmpl w:val="B2A032D6"/>
    <w:lvl w:ilvl="0" w:tplc="FC9A2870">
      <w:start w:val="101"/>
      <w:numFmt w:val="bullet"/>
      <w:lvlText w:val="-"/>
      <w:lvlJc w:val="left"/>
      <w:pPr>
        <w:ind w:left="360" w:hanging="360"/>
      </w:pPr>
      <w:rPr>
        <w:rFonts w:ascii="Calibri" w:eastAsiaTheme="minorEastAsia" w:hAnsi="Calibri" w:cstheme="minorBidi" w:hint="default"/>
        <w:sz w:val="2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6B741D7B"/>
    <w:multiLevelType w:val="hybridMultilevel"/>
    <w:tmpl w:val="50A8BE66"/>
    <w:lvl w:ilvl="0" w:tplc="DAE2BEAE">
      <w:start w:val="1"/>
      <w:numFmt w:val="bullet"/>
      <w:lvlText w:val=""/>
      <w:lvlJc w:val="left"/>
      <w:pPr>
        <w:ind w:left="720" w:hanging="360"/>
      </w:pPr>
      <w:rPr>
        <w:rFonts w:ascii="Symbol" w:hAnsi="Symbol"/>
      </w:rPr>
    </w:lvl>
    <w:lvl w:ilvl="1" w:tplc="8D244908">
      <w:start w:val="1"/>
      <w:numFmt w:val="bullet"/>
      <w:lvlText w:val=""/>
      <w:lvlJc w:val="left"/>
      <w:pPr>
        <w:ind w:left="720" w:hanging="360"/>
      </w:pPr>
      <w:rPr>
        <w:rFonts w:ascii="Symbol" w:hAnsi="Symbol"/>
      </w:rPr>
    </w:lvl>
    <w:lvl w:ilvl="2" w:tplc="1116E79C">
      <w:start w:val="1"/>
      <w:numFmt w:val="bullet"/>
      <w:lvlText w:val=""/>
      <w:lvlJc w:val="left"/>
      <w:pPr>
        <w:ind w:left="720" w:hanging="360"/>
      </w:pPr>
      <w:rPr>
        <w:rFonts w:ascii="Symbol" w:hAnsi="Symbol"/>
      </w:rPr>
    </w:lvl>
    <w:lvl w:ilvl="3" w:tplc="EB0E35EC">
      <w:start w:val="1"/>
      <w:numFmt w:val="bullet"/>
      <w:lvlText w:val=""/>
      <w:lvlJc w:val="left"/>
      <w:pPr>
        <w:ind w:left="720" w:hanging="360"/>
      </w:pPr>
      <w:rPr>
        <w:rFonts w:ascii="Symbol" w:hAnsi="Symbol"/>
      </w:rPr>
    </w:lvl>
    <w:lvl w:ilvl="4" w:tplc="FEC8D2E0">
      <w:start w:val="1"/>
      <w:numFmt w:val="bullet"/>
      <w:lvlText w:val=""/>
      <w:lvlJc w:val="left"/>
      <w:pPr>
        <w:ind w:left="720" w:hanging="360"/>
      </w:pPr>
      <w:rPr>
        <w:rFonts w:ascii="Symbol" w:hAnsi="Symbol"/>
      </w:rPr>
    </w:lvl>
    <w:lvl w:ilvl="5" w:tplc="67EAE9FC">
      <w:start w:val="1"/>
      <w:numFmt w:val="bullet"/>
      <w:lvlText w:val=""/>
      <w:lvlJc w:val="left"/>
      <w:pPr>
        <w:ind w:left="720" w:hanging="360"/>
      </w:pPr>
      <w:rPr>
        <w:rFonts w:ascii="Symbol" w:hAnsi="Symbol"/>
      </w:rPr>
    </w:lvl>
    <w:lvl w:ilvl="6" w:tplc="E70A03C4">
      <w:start w:val="1"/>
      <w:numFmt w:val="bullet"/>
      <w:lvlText w:val=""/>
      <w:lvlJc w:val="left"/>
      <w:pPr>
        <w:ind w:left="720" w:hanging="360"/>
      </w:pPr>
      <w:rPr>
        <w:rFonts w:ascii="Symbol" w:hAnsi="Symbol"/>
      </w:rPr>
    </w:lvl>
    <w:lvl w:ilvl="7" w:tplc="B11E51A6">
      <w:start w:val="1"/>
      <w:numFmt w:val="bullet"/>
      <w:lvlText w:val=""/>
      <w:lvlJc w:val="left"/>
      <w:pPr>
        <w:ind w:left="720" w:hanging="360"/>
      </w:pPr>
      <w:rPr>
        <w:rFonts w:ascii="Symbol" w:hAnsi="Symbol"/>
      </w:rPr>
    </w:lvl>
    <w:lvl w:ilvl="8" w:tplc="9EDE28B0">
      <w:start w:val="1"/>
      <w:numFmt w:val="bullet"/>
      <w:lvlText w:val=""/>
      <w:lvlJc w:val="left"/>
      <w:pPr>
        <w:ind w:left="720" w:hanging="360"/>
      </w:pPr>
      <w:rPr>
        <w:rFonts w:ascii="Symbol" w:hAnsi="Symbol"/>
      </w:rPr>
    </w:lvl>
  </w:abstractNum>
  <w:abstractNum w:abstractNumId="19" w15:restartNumberingAfterBreak="0">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
      <w:lvlText w:val="%1.%2."/>
      <w:lvlJc w:val="left"/>
      <w:pPr>
        <w:ind w:left="792" w:hanging="432"/>
      </w:pPr>
      <w:rPr>
        <w:rFonts w:cs="Times New Roman"/>
      </w:rPr>
    </w:lvl>
    <w:lvl w:ilvl="2">
      <w:start w:val="1"/>
      <w:numFmt w:val="decimal"/>
      <w:pStyle w:val="Nadpis3"/>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74F64931"/>
    <w:multiLevelType w:val="hybridMultilevel"/>
    <w:tmpl w:val="4E687824"/>
    <w:lvl w:ilvl="0" w:tplc="FC9A2870">
      <w:start w:val="101"/>
      <w:numFmt w:val="bullet"/>
      <w:lvlText w:val="-"/>
      <w:lvlJc w:val="left"/>
      <w:pPr>
        <w:ind w:left="360" w:hanging="360"/>
      </w:pPr>
      <w:rPr>
        <w:rFonts w:ascii="Calibri" w:eastAsiaTheme="minorEastAsia" w:hAnsi="Calibri" w:cstheme="minorBidi" w:hint="default"/>
        <w:sz w:val="2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1" w15:restartNumberingAfterBreak="0">
    <w:nsid w:val="7B7212FB"/>
    <w:multiLevelType w:val="hybridMultilevel"/>
    <w:tmpl w:val="04D82F86"/>
    <w:lvl w:ilvl="0" w:tplc="8E4EB71A">
      <w:start w:val="1"/>
      <w:numFmt w:val="bullet"/>
      <w:lvlText w:val="-"/>
      <w:lvlJc w:val="left"/>
      <w:pPr>
        <w:ind w:left="720" w:hanging="360"/>
      </w:pPr>
      <w:rPr>
        <w:rFonts w:ascii="Times New Roman" w:eastAsiaTheme="minorHAnsi"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DDA590C"/>
    <w:multiLevelType w:val="hybridMultilevel"/>
    <w:tmpl w:val="F9EEA3B8"/>
    <w:lvl w:ilvl="0" w:tplc="FDE6ED88">
      <w:numFmt w:val="bullet"/>
      <w:lvlText w:val="-"/>
      <w:lvlJc w:val="left"/>
      <w:pPr>
        <w:ind w:left="360" w:hanging="360"/>
      </w:pPr>
      <w:rPr>
        <w:rFonts w:ascii="Arial Narrow" w:eastAsiaTheme="minorEastAsia" w:hAnsi="Arial Narrow"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6"/>
  </w:num>
  <w:num w:numId="2">
    <w:abstractNumId w:val="7"/>
  </w:num>
  <w:num w:numId="3">
    <w:abstractNumId w:val="10"/>
  </w:num>
  <w:num w:numId="4">
    <w:abstractNumId w:val="1"/>
  </w:num>
  <w:num w:numId="5">
    <w:abstractNumId w:val="19"/>
  </w:num>
  <w:num w:numId="6">
    <w:abstractNumId w:val="0"/>
  </w:num>
  <w:num w:numId="7">
    <w:abstractNumId w:val="6"/>
  </w:num>
  <w:num w:numId="8">
    <w:abstractNumId w:val="14"/>
  </w:num>
  <w:num w:numId="9">
    <w:abstractNumId w:val="9"/>
  </w:num>
  <w:num w:numId="10">
    <w:abstractNumId w:val="8"/>
  </w:num>
  <w:num w:numId="11">
    <w:abstractNumId w:val="3"/>
  </w:num>
  <w:num w:numId="12">
    <w:abstractNumId w:val="2"/>
  </w:num>
  <w:num w:numId="13">
    <w:abstractNumId w:val="17"/>
  </w:num>
  <w:num w:numId="14">
    <w:abstractNumId w:val="22"/>
  </w:num>
  <w:num w:numId="15">
    <w:abstractNumId w:val="20"/>
  </w:num>
  <w:num w:numId="16">
    <w:abstractNumId w:val="5"/>
  </w:num>
  <w:num w:numId="17">
    <w:abstractNumId w:val="4"/>
  </w:num>
  <w:num w:numId="18">
    <w:abstractNumId w:val="15"/>
  </w:num>
  <w:num w:numId="19">
    <w:abstractNumId w:val="11"/>
  </w:num>
  <w:num w:numId="20">
    <w:abstractNumId w:val="12"/>
  </w:num>
  <w:num w:numId="21">
    <w:abstractNumId w:val="13"/>
  </w:num>
  <w:num w:numId="22">
    <w:abstractNumId w:val="21"/>
  </w:num>
  <w:num w:numId="23">
    <w:abstractNumId w:val="1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cho Daniel">
    <w15:presenceInfo w15:providerId="AD" w15:userId="S-1-5-21-623720501-4287158864-1464952876-18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2B"/>
    <w:rsid w:val="00001DBC"/>
    <w:rsid w:val="0000230B"/>
    <w:rsid w:val="000026C7"/>
    <w:rsid w:val="00004373"/>
    <w:rsid w:val="000055A7"/>
    <w:rsid w:val="00005A49"/>
    <w:rsid w:val="00006649"/>
    <w:rsid w:val="00007B3E"/>
    <w:rsid w:val="00007F28"/>
    <w:rsid w:val="00010204"/>
    <w:rsid w:val="000104FD"/>
    <w:rsid w:val="0001222A"/>
    <w:rsid w:val="000123EA"/>
    <w:rsid w:val="0001311A"/>
    <w:rsid w:val="00015015"/>
    <w:rsid w:val="00015FE3"/>
    <w:rsid w:val="0002161F"/>
    <w:rsid w:val="00023B12"/>
    <w:rsid w:val="00023D36"/>
    <w:rsid w:val="000245BA"/>
    <w:rsid w:val="0002749C"/>
    <w:rsid w:val="0002767A"/>
    <w:rsid w:val="00027BA0"/>
    <w:rsid w:val="00033D07"/>
    <w:rsid w:val="0003440F"/>
    <w:rsid w:val="0004016D"/>
    <w:rsid w:val="00043D64"/>
    <w:rsid w:val="00045B15"/>
    <w:rsid w:val="00046370"/>
    <w:rsid w:val="00047D16"/>
    <w:rsid w:val="0005488B"/>
    <w:rsid w:val="000574A0"/>
    <w:rsid w:val="00060300"/>
    <w:rsid w:val="000635E4"/>
    <w:rsid w:val="00063CB5"/>
    <w:rsid w:val="00064221"/>
    <w:rsid w:val="000667B8"/>
    <w:rsid w:val="00066DCD"/>
    <w:rsid w:val="00067E4D"/>
    <w:rsid w:val="00072413"/>
    <w:rsid w:val="00072C46"/>
    <w:rsid w:val="000779F0"/>
    <w:rsid w:val="00080FC1"/>
    <w:rsid w:val="00084196"/>
    <w:rsid w:val="000873F6"/>
    <w:rsid w:val="00090E72"/>
    <w:rsid w:val="000911B5"/>
    <w:rsid w:val="00091F2F"/>
    <w:rsid w:val="00093F74"/>
    <w:rsid w:val="00097540"/>
    <w:rsid w:val="00097CB0"/>
    <w:rsid w:val="000A0B6D"/>
    <w:rsid w:val="000A1AEB"/>
    <w:rsid w:val="000A40FB"/>
    <w:rsid w:val="000A4264"/>
    <w:rsid w:val="000A4CE0"/>
    <w:rsid w:val="000B2961"/>
    <w:rsid w:val="000B2D58"/>
    <w:rsid w:val="000C0935"/>
    <w:rsid w:val="000C2475"/>
    <w:rsid w:val="000C67E4"/>
    <w:rsid w:val="000D0EC1"/>
    <w:rsid w:val="000D1B4D"/>
    <w:rsid w:val="000D411C"/>
    <w:rsid w:val="000D432C"/>
    <w:rsid w:val="000D658D"/>
    <w:rsid w:val="000D7625"/>
    <w:rsid w:val="000D7DD9"/>
    <w:rsid w:val="000E0156"/>
    <w:rsid w:val="000E1DDE"/>
    <w:rsid w:val="000E21DF"/>
    <w:rsid w:val="000E4359"/>
    <w:rsid w:val="000E77E4"/>
    <w:rsid w:val="000F185B"/>
    <w:rsid w:val="000F24C2"/>
    <w:rsid w:val="000F52F8"/>
    <w:rsid w:val="000F620A"/>
    <w:rsid w:val="000F6C0C"/>
    <w:rsid w:val="00100B3E"/>
    <w:rsid w:val="001023C5"/>
    <w:rsid w:val="00102D28"/>
    <w:rsid w:val="00104EA9"/>
    <w:rsid w:val="001071E9"/>
    <w:rsid w:val="00107CE3"/>
    <w:rsid w:val="00110806"/>
    <w:rsid w:val="00111755"/>
    <w:rsid w:val="001122E4"/>
    <w:rsid w:val="00113967"/>
    <w:rsid w:val="00113D68"/>
    <w:rsid w:val="00114600"/>
    <w:rsid w:val="00115E4E"/>
    <w:rsid w:val="00120305"/>
    <w:rsid w:val="001206B0"/>
    <w:rsid w:val="0012090E"/>
    <w:rsid w:val="0012278B"/>
    <w:rsid w:val="00123641"/>
    <w:rsid w:val="00125710"/>
    <w:rsid w:val="001303E2"/>
    <w:rsid w:val="00130944"/>
    <w:rsid w:val="00130D90"/>
    <w:rsid w:val="00130F1E"/>
    <w:rsid w:val="00131BF4"/>
    <w:rsid w:val="00131F8A"/>
    <w:rsid w:val="0013219D"/>
    <w:rsid w:val="0013232E"/>
    <w:rsid w:val="00132554"/>
    <w:rsid w:val="0013612E"/>
    <w:rsid w:val="00137758"/>
    <w:rsid w:val="0014021F"/>
    <w:rsid w:val="0014185B"/>
    <w:rsid w:val="00141A18"/>
    <w:rsid w:val="00143614"/>
    <w:rsid w:val="00143C19"/>
    <w:rsid w:val="00144C76"/>
    <w:rsid w:val="00150878"/>
    <w:rsid w:val="00150D2D"/>
    <w:rsid w:val="00163C07"/>
    <w:rsid w:val="00167004"/>
    <w:rsid w:val="00176532"/>
    <w:rsid w:val="00176F91"/>
    <w:rsid w:val="00177242"/>
    <w:rsid w:val="00181131"/>
    <w:rsid w:val="001830D0"/>
    <w:rsid w:val="00183E38"/>
    <w:rsid w:val="001845F1"/>
    <w:rsid w:val="001867BF"/>
    <w:rsid w:val="00186AED"/>
    <w:rsid w:val="00187CDB"/>
    <w:rsid w:val="00190B51"/>
    <w:rsid w:val="00191F2B"/>
    <w:rsid w:val="001938C6"/>
    <w:rsid w:val="001941AD"/>
    <w:rsid w:val="001962A0"/>
    <w:rsid w:val="00196DD1"/>
    <w:rsid w:val="001A068B"/>
    <w:rsid w:val="001A6ECA"/>
    <w:rsid w:val="001B33FA"/>
    <w:rsid w:val="001B46A5"/>
    <w:rsid w:val="001B4AB7"/>
    <w:rsid w:val="001B4EC5"/>
    <w:rsid w:val="001B7E17"/>
    <w:rsid w:val="001C1DC4"/>
    <w:rsid w:val="001C44F3"/>
    <w:rsid w:val="001C454D"/>
    <w:rsid w:val="001C49AE"/>
    <w:rsid w:val="001C5CCA"/>
    <w:rsid w:val="001C5F9A"/>
    <w:rsid w:val="001C7C69"/>
    <w:rsid w:val="001C7C74"/>
    <w:rsid w:val="001D072F"/>
    <w:rsid w:val="001D25BA"/>
    <w:rsid w:val="001D4968"/>
    <w:rsid w:val="001D6101"/>
    <w:rsid w:val="001D695F"/>
    <w:rsid w:val="001D77BE"/>
    <w:rsid w:val="001E31FD"/>
    <w:rsid w:val="001E688C"/>
    <w:rsid w:val="001E6D78"/>
    <w:rsid w:val="001F013D"/>
    <w:rsid w:val="001F079E"/>
    <w:rsid w:val="001F1B3F"/>
    <w:rsid w:val="001F3366"/>
    <w:rsid w:val="001F3B1B"/>
    <w:rsid w:val="001F415C"/>
    <w:rsid w:val="00204BB2"/>
    <w:rsid w:val="00214F23"/>
    <w:rsid w:val="002240DD"/>
    <w:rsid w:val="0022431E"/>
    <w:rsid w:val="00226F56"/>
    <w:rsid w:val="0022782D"/>
    <w:rsid w:val="00231C93"/>
    <w:rsid w:val="00233FE8"/>
    <w:rsid w:val="00237228"/>
    <w:rsid w:val="00242794"/>
    <w:rsid w:val="00250603"/>
    <w:rsid w:val="00254541"/>
    <w:rsid w:val="002549B2"/>
    <w:rsid w:val="00254CF5"/>
    <w:rsid w:val="002564DA"/>
    <w:rsid w:val="00256D29"/>
    <w:rsid w:val="0026025A"/>
    <w:rsid w:val="00260956"/>
    <w:rsid w:val="00262D54"/>
    <w:rsid w:val="00262D61"/>
    <w:rsid w:val="002669D3"/>
    <w:rsid w:val="002714AD"/>
    <w:rsid w:val="00272446"/>
    <w:rsid w:val="002739DC"/>
    <w:rsid w:val="002758A2"/>
    <w:rsid w:val="002758DD"/>
    <w:rsid w:val="00280362"/>
    <w:rsid w:val="002810E4"/>
    <w:rsid w:val="00283797"/>
    <w:rsid w:val="002846B2"/>
    <w:rsid w:val="0028584A"/>
    <w:rsid w:val="00285F58"/>
    <w:rsid w:val="00287C19"/>
    <w:rsid w:val="00295AFB"/>
    <w:rsid w:val="002961CA"/>
    <w:rsid w:val="00297C52"/>
    <w:rsid w:val="00297D85"/>
    <w:rsid w:val="002A28C3"/>
    <w:rsid w:val="002A38EF"/>
    <w:rsid w:val="002B111A"/>
    <w:rsid w:val="002B2B3C"/>
    <w:rsid w:val="002B31E2"/>
    <w:rsid w:val="002B3821"/>
    <w:rsid w:val="002C0081"/>
    <w:rsid w:val="002C14CE"/>
    <w:rsid w:val="002C4C2C"/>
    <w:rsid w:val="002C55A8"/>
    <w:rsid w:val="002C562F"/>
    <w:rsid w:val="002C57CF"/>
    <w:rsid w:val="002C5CAF"/>
    <w:rsid w:val="002C69DE"/>
    <w:rsid w:val="002D116D"/>
    <w:rsid w:val="002D36A7"/>
    <w:rsid w:val="002D4191"/>
    <w:rsid w:val="002D4BF1"/>
    <w:rsid w:val="002D5FD7"/>
    <w:rsid w:val="002D6701"/>
    <w:rsid w:val="002D7006"/>
    <w:rsid w:val="002E0F4E"/>
    <w:rsid w:val="002E120C"/>
    <w:rsid w:val="002E1FCB"/>
    <w:rsid w:val="002E73BB"/>
    <w:rsid w:val="002E7ABD"/>
    <w:rsid w:val="002F078E"/>
    <w:rsid w:val="002F388F"/>
    <w:rsid w:val="002F57C9"/>
    <w:rsid w:val="002F6DB8"/>
    <w:rsid w:val="00300004"/>
    <w:rsid w:val="003014A2"/>
    <w:rsid w:val="00303EBE"/>
    <w:rsid w:val="003046E6"/>
    <w:rsid w:val="003078A9"/>
    <w:rsid w:val="00307B09"/>
    <w:rsid w:val="00312C7F"/>
    <w:rsid w:val="00314046"/>
    <w:rsid w:val="00320727"/>
    <w:rsid w:val="0032242B"/>
    <w:rsid w:val="00322A5B"/>
    <w:rsid w:val="0032409D"/>
    <w:rsid w:val="003256E4"/>
    <w:rsid w:val="00326BDC"/>
    <w:rsid w:val="00331FC8"/>
    <w:rsid w:val="003379FB"/>
    <w:rsid w:val="0034232C"/>
    <w:rsid w:val="00342620"/>
    <w:rsid w:val="00343A9A"/>
    <w:rsid w:val="00345B9A"/>
    <w:rsid w:val="00350387"/>
    <w:rsid w:val="003505A7"/>
    <w:rsid w:val="00353CC6"/>
    <w:rsid w:val="003575DF"/>
    <w:rsid w:val="0035764E"/>
    <w:rsid w:val="00360286"/>
    <w:rsid w:val="0036177C"/>
    <w:rsid w:val="00361C75"/>
    <w:rsid w:val="003643F3"/>
    <w:rsid w:val="0036470B"/>
    <w:rsid w:val="00365D35"/>
    <w:rsid w:val="00372A24"/>
    <w:rsid w:val="003741B6"/>
    <w:rsid w:val="00374E8A"/>
    <w:rsid w:val="0038097A"/>
    <w:rsid w:val="0038214E"/>
    <w:rsid w:val="00384802"/>
    <w:rsid w:val="003848A5"/>
    <w:rsid w:val="0039306F"/>
    <w:rsid w:val="0039386D"/>
    <w:rsid w:val="00393BEF"/>
    <w:rsid w:val="00393E7B"/>
    <w:rsid w:val="003A0109"/>
    <w:rsid w:val="003A0151"/>
    <w:rsid w:val="003A1162"/>
    <w:rsid w:val="003A1BD1"/>
    <w:rsid w:val="003A34BA"/>
    <w:rsid w:val="003A4664"/>
    <w:rsid w:val="003A5666"/>
    <w:rsid w:val="003A59CA"/>
    <w:rsid w:val="003A6EF6"/>
    <w:rsid w:val="003A77CE"/>
    <w:rsid w:val="003A792F"/>
    <w:rsid w:val="003B0A1E"/>
    <w:rsid w:val="003B0AA9"/>
    <w:rsid w:val="003B1019"/>
    <w:rsid w:val="003C0808"/>
    <w:rsid w:val="003C1A14"/>
    <w:rsid w:val="003C3840"/>
    <w:rsid w:val="003C529F"/>
    <w:rsid w:val="003D2A5D"/>
    <w:rsid w:val="003D2FEF"/>
    <w:rsid w:val="003D337C"/>
    <w:rsid w:val="003D6308"/>
    <w:rsid w:val="003D7211"/>
    <w:rsid w:val="003D7818"/>
    <w:rsid w:val="003E3370"/>
    <w:rsid w:val="003E43C5"/>
    <w:rsid w:val="003E6A5A"/>
    <w:rsid w:val="003F12F2"/>
    <w:rsid w:val="003F1E64"/>
    <w:rsid w:val="003F1F48"/>
    <w:rsid w:val="003F5DBB"/>
    <w:rsid w:val="0040057E"/>
    <w:rsid w:val="00400B17"/>
    <w:rsid w:val="00404846"/>
    <w:rsid w:val="00405081"/>
    <w:rsid w:val="00405D17"/>
    <w:rsid w:val="00406E8A"/>
    <w:rsid w:val="004078A6"/>
    <w:rsid w:val="00407A24"/>
    <w:rsid w:val="0041251D"/>
    <w:rsid w:val="00425F6F"/>
    <w:rsid w:val="004304BC"/>
    <w:rsid w:val="004307D5"/>
    <w:rsid w:val="0043264B"/>
    <w:rsid w:val="00436716"/>
    <w:rsid w:val="004368F5"/>
    <w:rsid w:val="004376EE"/>
    <w:rsid w:val="004410EB"/>
    <w:rsid w:val="0044124E"/>
    <w:rsid w:val="00443C97"/>
    <w:rsid w:val="00443CE3"/>
    <w:rsid w:val="004447FC"/>
    <w:rsid w:val="00444BAF"/>
    <w:rsid w:val="00444E41"/>
    <w:rsid w:val="00445427"/>
    <w:rsid w:val="004458D1"/>
    <w:rsid w:val="00447746"/>
    <w:rsid w:val="00447879"/>
    <w:rsid w:val="00447A3A"/>
    <w:rsid w:val="00450561"/>
    <w:rsid w:val="0045089B"/>
    <w:rsid w:val="00451162"/>
    <w:rsid w:val="00452731"/>
    <w:rsid w:val="004534E0"/>
    <w:rsid w:val="00461583"/>
    <w:rsid w:val="00462FEE"/>
    <w:rsid w:val="00465F02"/>
    <w:rsid w:val="00471563"/>
    <w:rsid w:val="00472607"/>
    <w:rsid w:val="0047389F"/>
    <w:rsid w:val="004747ED"/>
    <w:rsid w:val="00476927"/>
    <w:rsid w:val="00481189"/>
    <w:rsid w:val="004811FF"/>
    <w:rsid w:val="004819BF"/>
    <w:rsid w:val="00482760"/>
    <w:rsid w:val="00484F64"/>
    <w:rsid w:val="00486137"/>
    <w:rsid w:val="0048701D"/>
    <w:rsid w:val="004938FF"/>
    <w:rsid w:val="00494824"/>
    <w:rsid w:val="004A091D"/>
    <w:rsid w:val="004A3A1E"/>
    <w:rsid w:val="004A3AB6"/>
    <w:rsid w:val="004A78E0"/>
    <w:rsid w:val="004B072A"/>
    <w:rsid w:val="004B2D48"/>
    <w:rsid w:val="004B3A5E"/>
    <w:rsid w:val="004B464C"/>
    <w:rsid w:val="004B4A29"/>
    <w:rsid w:val="004C2E34"/>
    <w:rsid w:val="004C418D"/>
    <w:rsid w:val="004C76BD"/>
    <w:rsid w:val="004C7A13"/>
    <w:rsid w:val="004D1656"/>
    <w:rsid w:val="004D2335"/>
    <w:rsid w:val="004D3828"/>
    <w:rsid w:val="004D7A9E"/>
    <w:rsid w:val="004E0C02"/>
    <w:rsid w:val="004E1C71"/>
    <w:rsid w:val="004E3651"/>
    <w:rsid w:val="004E3931"/>
    <w:rsid w:val="004E6809"/>
    <w:rsid w:val="004E6FCC"/>
    <w:rsid w:val="004E77E1"/>
    <w:rsid w:val="004E7F75"/>
    <w:rsid w:val="004F0498"/>
    <w:rsid w:val="004F18A0"/>
    <w:rsid w:val="004F2873"/>
    <w:rsid w:val="004F41ED"/>
    <w:rsid w:val="004F4940"/>
    <w:rsid w:val="004F6BD8"/>
    <w:rsid w:val="0050087F"/>
    <w:rsid w:val="00505B09"/>
    <w:rsid w:val="00505E57"/>
    <w:rsid w:val="00510D15"/>
    <w:rsid w:val="00511988"/>
    <w:rsid w:val="0051425E"/>
    <w:rsid w:val="00515EE0"/>
    <w:rsid w:val="00516106"/>
    <w:rsid w:val="00517E1B"/>
    <w:rsid w:val="0052378B"/>
    <w:rsid w:val="005249D5"/>
    <w:rsid w:val="00532166"/>
    <w:rsid w:val="00532BF8"/>
    <w:rsid w:val="00532D50"/>
    <w:rsid w:val="005349D1"/>
    <w:rsid w:val="00534E9E"/>
    <w:rsid w:val="00536B8F"/>
    <w:rsid w:val="00540B6A"/>
    <w:rsid w:val="0054209A"/>
    <w:rsid w:val="0054697B"/>
    <w:rsid w:val="005471C8"/>
    <w:rsid w:val="0055161D"/>
    <w:rsid w:val="005533AA"/>
    <w:rsid w:val="00553413"/>
    <w:rsid w:val="005554E9"/>
    <w:rsid w:val="00555CA2"/>
    <w:rsid w:val="00556747"/>
    <w:rsid w:val="00557181"/>
    <w:rsid w:val="005608D4"/>
    <w:rsid w:val="00561A01"/>
    <w:rsid w:val="00561BA2"/>
    <w:rsid w:val="00562A12"/>
    <w:rsid w:val="00562A20"/>
    <w:rsid w:val="00565BE9"/>
    <w:rsid w:val="0056633F"/>
    <w:rsid w:val="0057211D"/>
    <w:rsid w:val="005742C8"/>
    <w:rsid w:val="005800B4"/>
    <w:rsid w:val="00583257"/>
    <w:rsid w:val="005838BE"/>
    <w:rsid w:val="00584AC3"/>
    <w:rsid w:val="00585270"/>
    <w:rsid w:val="0059076A"/>
    <w:rsid w:val="0059081B"/>
    <w:rsid w:val="005949CC"/>
    <w:rsid w:val="00595DE8"/>
    <w:rsid w:val="00596818"/>
    <w:rsid w:val="00596D90"/>
    <w:rsid w:val="00597789"/>
    <w:rsid w:val="005A3F19"/>
    <w:rsid w:val="005A78D6"/>
    <w:rsid w:val="005B41F4"/>
    <w:rsid w:val="005B5848"/>
    <w:rsid w:val="005B6768"/>
    <w:rsid w:val="005B7581"/>
    <w:rsid w:val="005C211D"/>
    <w:rsid w:val="005C2F20"/>
    <w:rsid w:val="005C3679"/>
    <w:rsid w:val="005C402F"/>
    <w:rsid w:val="005C40DF"/>
    <w:rsid w:val="005C6973"/>
    <w:rsid w:val="005D0E72"/>
    <w:rsid w:val="005D4CC2"/>
    <w:rsid w:val="005D4F3D"/>
    <w:rsid w:val="005D5ADC"/>
    <w:rsid w:val="005D6CED"/>
    <w:rsid w:val="005D77F2"/>
    <w:rsid w:val="005E0672"/>
    <w:rsid w:val="005E2511"/>
    <w:rsid w:val="005E32C2"/>
    <w:rsid w:val="005E6052"/>
    <w:rsid w:val="005E70EF"/>
    <w:rsid w:val="005E72AC"/>
    <w:rsid w:val="005F3DBC"/>
    <w:rsid w:val="005F4EDD"/>
    <w:rsid w:val="005F6950"/>
    <w:rsid w:val="006008D8"/>
    <w:rsid w:val="00601D69"/>
    <w:rsid w:val="006027C0"/>
    <w:rsid w:val="00604EC0"/>
    <w:rsid w:val="00605F42"/>
    <w:rsid w:val="00610F77"/>
    <w:rsid w:val="006117AB"/>
    <w:rsid w:val="00611B68"/>
    <w:rsid w:val="006121D7"/>
    <w:rsid w:val="00612475"/>
    <w:rsid w:val="00612A4E"/>
    <w:rsid w:val="00613E4F"/>
    <w:rsid w:val="00613F93"/>
    <w:rsid w:val="00616928"/>
    <w:rsid w:val="00617F13"/>
    <w:rsid w:val="00620035"/>
    <w:rsid w:val="00621B13"/>
    <w:rsid w:val="00626EC6"/>
    <w:rsid w:val="00630FE4"/>
    <w:rsid w:val="00634228"/>
    <w:rsid w:val="006348A6"/>
    <w:rsid w:val="0063646F"/>
    <w:rsid w:val="00637F70"/>
    <w:rsid w:val="00640348"/>
    <w:rsid w:val="00640829"/>
    <w:rsid w:val="00641AC8"/>
    <w:rsid w:val="00642670"/>
    <w:rsid w:val="00644A96"/>
    <w:rsid w:val="0064534B"/>
    <w:rsid w:val="00647684"/>
    <w:rsid w:val="00650719"/>
    <w:rsid w:val="00651E67"/>
    <w:rsid w:val="00655280"/>
    <w:rsid w:val="00655853"/>
    <w:rsid w:val="00656702"/>
    <w:rsid w:val="00656A2C"/>
    <w:rsid w:val="00656A69"/>
    <w:rsid w:val="00657174"/>
    <w:rsid w:val="00665413"/>
    <w:rsid w:val="00665865"/>
    <w:rsid w:val="00665D8D"/>
    <w:rsid w:val="00666560"/>
    <w:rsid w:val="00666D52"/>
    <w:rsid w:val="006678A0"/>
    <w:rsid w:val="006678DF"/>
    <w:rsid w:val="00672EE7"/>
    <w:rsid w:val="006730C9"/>
    <w:rsid w:val="00676AE5"/>
    <w:rsid w:val="00677576"/>
    <w:rsid w:val="00680F84"/>
    <w:rsid w:val="00681D77"/>
    <w:rsid w:val="00684D2D"/>
    <w:rsid w:val="00684DD2"/>
    <w:rsid w:val="0068779E"/>
    <w:rsid w:val="00690D06"/>
    <w:rsid w:val="00691AA4"/>
    <w:rsid w:val="0069264B"/>
    <w:rsid w:val="0069449A"/>
    <w:rsid w:val="0069517A"/>
    <w:rsid w:val="00695879"/>
    <w:rsid w:val="006A06EA"/>
    <w:rsid w:val="006A1BA0"/>
    <w:rsid w:val="006A25E1"/>
    <w:rsid w:val="006A4247"/>
    <w:rsid w:val="006A6CF8"/>
    <w:rsid w:val="006A7102"/>
    <w:rsid w:val="006B2857"/>
    <w:rsid w:val="006B6C14"/>
    <w:rsid w:val="006B725F"/>
    <w:rsid w:val="006C01A5"/>
    <w:rsid w:val="006C43C5"/>
    <w:rsid w:val="006C61B9"/>
    <w:rsid w:val="006C773A"/>
    <w:rsid w:val="006D02EF"/>
    <w:rsid w:val="006D3C04"/>
    <w:rsid w:val="006E3987"/>
    <w:rsid w:val="006E4FA3"/>
    <w:rsid w:val="006E565A"/>
    <w:rsid w:val="006E58F1"/>
    <w:rsid w:val="006E6006"/>
    <w:rsid w:val="006F067C"/>
    <w:rsid w:val="006F079C"/>
    <w:rsid w:val="006F4D94"/>
    <w:rsid w:val="006F578C"/>
    <w:rsid w:val="006F57F9"/>
    <w:rsid w:val="006F5D95"/>
    <w:rsid w:val="006F7423"/>
    <w:rsid w:val="006F7981"/>
    <w:rsid w:val="00701604"/>
    <w:rsid w:val="00701678"/>
    <w:rsid w:val="007028C7"/>
    <w:rsid w:val="007046BA"/>
    <w:rsid w:val="00706359"/>
    <w:rsid w:val="00707DBC"/>
    <w:rsid w:val="00710A4D"/>
    <w:rsid w:val="0071631A"/>
    <w:rsid w:val="00716390"/>
    <w:rsid w:val="00716AB4"/>
    <w:rsid w:val="00716FE5"/>
    <w:rsid w:val="00717478"/>
    <w:rsid w:val="00717BE3"/>
    <w:rsid w:val="007218D9"/>
    <w:rsid w:val="007228F9"/>
    <w:rsid w:val="007272F3"/>
    <w:rsid w:val="00731501"/>
    <w:rsid w:val="0073309A"/>
    <w:rsid w:val="00734C25"/>
    <w:rsid w:val="007354D3"/>
    <w:rsid w:val="0074106C"/>
    <w:rsid w:val="00742A26"/>
    <w:rsid w:val="007457E1"/>
    <w:rsid w:val="00745E99"/>
    <w:rsid w:val="00747ED3"/>
    <w:rsid w:val="00752AB0"/>
    <w:rsid w:val="00752BF0"/>
    <w:rsid w:val="00754203"/>
    <w:rsid w:val="0075480F"/>
    <w:rsid w:val="00754BF6"/>
    <w:rsid w:val="007558D6"/>
    <w:rsid w:val="007607B4"/>
    <w:rsid w:val="007614BA"/>
    <w:rsid w:val="00765295"/>
    <w:rsid w:val="007659B4"/>
    <w:rsid w:val="00765C21"/>
    <w:rsid w:val="00765E52"/>
    <w:rsid w:val="007664FC"/>
    <w:rsid w:val="00775CB8"/>
    <w:rsid w:val="00776015"/>
    <w:rsid w:val="00777387"/>
    <w:rsid w:val="00777BB8"/>
    <w:rsid w:val="00781BC5"/>
    <w:rsid w:val="00782814"/>
    <w:rsid w:val="00783A6D"/>
    <w:rsid w:val="00784124"/>
    <w:rsid w:val="007867EF"/>
    <w:rsid w:val="00792EA5"/>
    <w:rsid w:val="00792FED"/>
    <w:rsid w:val="007930F2"/>
    <w:rsid w:val="007946C2"/>
    <w:rsid w:val="007A2A58"/>
    <w:rsid w:val="007A42BF"/>
    <w:rsid w:val="007A4E74"/>
    <w:rsid w:val="007A696E"/>
    <w:rsid w:val="007A6D74"/>
    <w:rsid w:val="007A7ADA"/>
    <w:rsid w:val="007A7B7B"/>
    <w:rsid w:val="007B0A3C"/>
    <w:rsid w:val="007B0A70"/>
    <w:rsid w:val="007B1721"/>
    <w:rsid w:val="007B1854"/>
    <w:rsid w:val="007B1D09"/>
    <w:rsid w:val="007B28B4"/>
    <w:rsid w:val="007B634F"/>
    <w:rsid w:val="007C07D4"/>
    <w:rsid w:val="007C1F8C"/>
    <w:rsid w:val="007C628D"/>
    <w:rsid w:val="007C6942"/>
    <w:rsid w:val="007C6B03"/>
    <w:rsid w:val="007C6BA1"/>
    <w:rsid w:val="007C7081"/>
    <w:rsid w:val="007C7BB7"/>
    <w:rsid w:val="007C7D6F"/>
    <w:rsid w:val="007E1684"/>
    <w:rsid w:val="007E2C91"/>
    <w:rsid w:val="007E3177"/>
    <w:rsid w:val="007E4366"/>
    <w:rsid w:val="007E64D6"/>
    <w:rsid w:val="007E69C1"/>
    <w:rsid w:val="007F2D40"/>
    <w:rsid w:val="007F3034"/>
    <w:rsid w:val="007F30EE"/>
    <w:rsid w:val="007F4DC3"/>
    <w:rsid w:val="007F5088"/>
    <w:rsid w:val="008005B7"/>
    <w:rsid w:val="00800B02"/>
    <w:rsid w:val="00801776"/>
    <w:rsid w:val="008037F1"/>
    <w:rsid w:val="008064C8"/>
    <w:rsid w:val="00810BF4"/>
    <w:rsid w:val="0081111A"/>
    <w:rsid w:val="00811338"/>
    <w:rsid w:val="00812894"/>
    <w:rsid w:val="0081455E"/>
    <w:rsid w:val="0081458B"/>
    <w:rsid w:val="0081480C"/>
    <w:rsid w:val="008168B9"/>
    <w:rsid w:val="00816FE0"/>
    <w:rsid w:val="00820ABE"/>
    <w:rsid w:val="008210F6"/>
    <w:rsid w:val="008271F6"/>
    <w:rsid w:val="00830285"/>
    <w:rsid w:val="00830985"/>
    <w:rsid w:val="008309A3"/>
    <w:rsid w:val="00831ABF"/>
    <w:rsid w:val="00834735"/>
    <w:rsid w:val="00836900"/>
    <w:rsid w:val="0083721C"/>
    <w:rsid w:val="0084148D"/>
    <w:rsid w:val="00841C70"/>
    <w:rsid w:val="00845878"/>
    <w:rsid w:val="00852670"/>
    <w:rsid w:val="008526E1"/>
    <w:rsid w:val="008536BD"/>
    <w:rsid w:val="00853776"/>
    <w:rsid w:val="00853C9D"/>
    <w:rsid w:val="00853F52"/>
    <w:rsid w:val="00856252"/>
    <w:rsid w:val="00857A26"/>
    <w:rsid w:val="0086222B"/>
    <w:rsid w:val="00862CC5"/>
    <w:rsid w:val="00863F48"/>
    <w:rsid w:val="00864EAB"/>
    <w:rsid w:val="008657CA"/>
    <w:rsid w:val="008667BF"/>
    <w:rsid w:val="00867E38"/>
    <w:rsid w:val="00870AFC"/>
    <w:rsid w:val="00870F78"/>
    <w:rsid w:val="00871C9A"/>
    <w:rsid w:val="008728B7"/>
    <w:rsid w:val="00874026"/>
    <w:rsid w:val="00877656"/>
    <w:rsid w:val="00877FDC"/>
    <w:rsid w:val="008829ED"/>
    <w:rsid w:val="00885D6C"/>
    <w:rsid w:val="008879CF"/>
    <w:rsid w:val="00893A29"/>
    <w:rsid w:val="008951D9"/>
    <w:rsid w:val="0089643E"/>
    <w:rsid w:val="0089782B"/>
    <w:rsid w:val="00897BFF"/>
    <w:rsid w:val="008A0003"/>
    <w:rsid w:val="008A19B1"/>
    <w:rsid w:val="008A2FAC"/>
    <w:rsid w:val="008A4421"/>
    <w:rsid w:val="008B3158"/>
    <w:rsid w:val="008B4830"/>
    <w:rsid w:val="008B4CDF"/>
    <w:rsid w:val="008B5285"/>
    <w:rsid w:val="008B6165"/>
    <w:rsid w:val="008C0C09"/>
    <w:rsid w:val="008C1D33"/>
    <w:rsid w:val="008C1E45"/>
    <w:rsid w:val="008C5130"/>
    <w:rsid w:val="008C5EDA"/>
    <w:rsid w:val="008C6219"/>
    <w:rsid w:val="008C789A"/>
    <w:rsid w:val="008D106D"/>
    <w:rsid w:val="008D1A99"/>
    <w:rsid w:val="008D2A0E"/>
    <w:rsid w:val="008D648D"/>
    <w:rsid w:val="008D76FB"/>
    <w:rsid w:val="008E0673"/>
    <w:rsid w:val="008E2499"/>
    <w:rsid w:val="008E47B7"/>
    <w:rsid w:val="008E522C"/>
    <w:rsid w:val="008E52F1"/>
    <w:rsid w:val="008E5AF2"/>
    <w:rsid w:val="008E6222"/>
    <w:rsid w:val="008E69CC"/>
    <w:rsid w:val="008E73D2"/>
    <w:rsid w:val="008E7ACA"/>
    <w:rsid w:val="008F1DAD"/>
    <w:rsid w:val="008F34D1"/>
    <w:rsid w:val="008F5B16"/>
    <w:rsid w:val="008F672C"/>
    <w:rsid w:val="008F76A1"/>
    <w:rsid w:val="009019CE"/>
    <w:rsid w:val="00901B39"/>
    <w:rsid w:val="009034A2"/>
    <w:rsid w:val="009049BE"/>
    <w:rsid w:val="00905CDC"/>
    <w:rsid w:val="009062D4"/>
    <w:rsid w:val="009072FB"/>
    <w:rsid w:val="009078B2"/>
    <w:rsid w:val="009079DD"/>
    <w:rsid w:val="00915C1C"/>
    <w:rsid w:val="00916FB2"/>
    <w:rsid w:val="00922E87"/>
    <w:rsid w:val="00923D56"/>
    <w:rsid w:val="00924F7D"/>
    <w:rsid w:val="00924FA3"/>
    <w:rsid w:val="009278CF"/>
    <w:rsid w:val="00927AA5"/>
    <w:rsid w:val="00940172"/>
    <w:rsid w:val="009421D0"/>
    <w:rsid w:val="0094459A"/>
    <w:rsid w:val="00945E9E"/>
    <w:rsid w:val="009474D2"/>
    <w:rsid w:val="0095057F"/>
    <w:rsid w:val="009512A6"/>
    <w:rsid w:val="0095217F"/>
    <w:rsid w:val="009533C9"/>
    <w:rsid w:val="00955B4B"/>
    <w:rsid w:val="00956B11"/>
    <w:rsid w:val="0096158D"/>
    <w:rsid w:val="009625D4"/>
    <w:rsid w:val="0096382C"/>
    <w:rsid w:val="009638FF"/>
    <w:rsid w:val="00964455"/>
    <w:rsid w:val="009660E3"/>
    <w:rsid w:val="00966F83"/>
    <w:rsid w:val="009718D8"/>
    <w:rsid w:val="0097382B"/>
    <w:rsid w:val="0097628A"/>
    <w:rsid w:val="0098179E"/>
    <w:rsid w:val="009817AE"/>
    <w:rsid w:val="0098219D"/>
    <w:rsid w:val="0098356F"/>
    <w:rsid w:val="00984B60"/>
    <w:rsid w:val="009904F0"/>
    <w:rsid w:val="00992764"/>
    <w:rsid w:val="00994899"/>
    <w:rsid w:val="00994A9D"/>
    <w:rsid w:val="009951DE"/>
    <w:rsid w:val="00997A36"/>
    <w:rsid w:val="009A2CC3"/>
    <w:rsid w:val="009A50F4"/>
    <w:rsid w:val="009A590B"/>
    <w:rsid w:val="009A5E00"/>
    <w:rsid w:val="009A72BD"/>
    <w:rsid w:val="009B4EA2"/>
    <w:rsid w:val="009B4F06"/>
    <w:rsid w:val="009B7928"/>
    <w:rsid w:val="009B7B7E"/>
    <w:rsid w:val="009C1F62"/>
    <w:rsid w:val="009C352C"/>
    <w:rsid w:val="009C6430"/>
    <w:rsid w:val="009C7837"/>
    <w:rsid w:val="009C7F69"/>
    <w:rsid w:val="009D03DC"/>
    <w:rsid w:val="009D25A2"/>
    <w:rsid w:val="009D4EBC"/>
    <w:rsid w:val="009D5497"/>
    <w:rsid w:val="009D75BF"/>
    <w:rsid w:val="009E0DB1"/>
    <w:rsid w:val="009E18AA"/>
    <w:rsid w:val="009E39E6"/>
    <w:rsid w:val="009F0C82"/>
    <w:rsid w:val="009F1228"/>
    <w:rsid w:val="009F1668"/>
    <w:rsid w:val="009F1820"/>
    <w:rsid w:val="009F3387"/>
    <w:rsid w:val="009F655B"/>
    <w:rsid w:val="009F7EF0"/>
    <w:rsid w:val="00A0061F"/>
    <w:rsid w:val="00A04AC1"/>
    <w:rsid w:val="00A0733A"/>
    <w:rsid w:val="00A20B78"/>
    <w:rsid w:val="00A20D57"/>
    <w:rsid w:val="00A22A1D"/>
    <w:rsid w:val="00A2441D"/>
    <w:rsid w:val="00A24DD1"/>
    <w:rsid w:val="00A2648D"/>
    <w:rsid w:val="00A305F7"/>
    <w:rsid w:val="00A31A45"/>
    <w:rsid w:val="00A33854"/>
    <w:rsid w:val="00A33E75"/>
    <w:rsid w:val="00A34DF1"/>
    <w:rsid w:val="00A356B3"/>
    <w:rsid w:val="00A35A50"/>
    <w:rsid w:val="00A36B16"/>
    <w:rsid w:val="00A36B7D"/>
    <w:rsid w:val="00A400DB"/>
    <w:rsid w:val="00A40705"/>
    <w:rsid w:val="00A42792"/>
    <w:rsid w:val="00A42DDE"/>
    <w:rsid w:val="00A432BC"/>
    <w:rsid w:val="00A43F20"/>
    <w:rsid w:val="00A47B55"/>
    <w:rsid w:val="00A50EE1"/>
    <w:rsid w:val="00A52E26"/>
    <w:rsid w:val="00A5392B"/>
    <w:rsid w:val="00A547F5"/>
    <w:rsid w:val="00A557E4"/>
    <w:rsid w:val="00A70056"/>
    <w:rsid w:val="00A70077"/>
    <w:rsid w:val="00A70221"/>
    <w:rsid w:val="00A70AEB"/>
    <w:rsid w:val="00A75ABC"/>
    <w:rsid w:val="00A8029F"/>
    <w:rsid w:val="00A81897"/>
    <w:rsid w:val="00A85F51"/>
    <w:rsid w:val="00A87927"/>
    <w:rsid w:val="00A90AB2"/>
    <w:rsid w:val="00A90AB7"/>
    <w:rsid w:val="00A916FF"/>
    <w:rsid w:val="00A9584C"/>
    <w:rsid w:val="00AA004D"/>
    <w:rsid w:val="00AA12B7"/>
    <w:rsid w:val="00AA291F"/>
    <w:rsid w:val="00AA2AD5"/>
    <w:rsid w:val="00AA2D68"/>
    <w:rsid w:val="00AA3644"/>
    <w:rsid w:val="00AA3845"/>
    <w:rsid w:val="00AB17A2"/>
    <w:rsid w:val="00AB3C2A"/>
    <w:rsid w:val="00AB490B"/>
    <w:rsid w:val="00AB520B"/>
    <w:rsid w:val="00AC1131"/>
    <w:rsid w:val="00AC789E"/>
    <w:rsid w:val="00AD01A8"/>
    <w:rsid w:val="00AD074F"/>
    <w:rsid w:val="00AD54CD"/>
    <w:rsid w:val="00AD5C8A"/>
    <w:rsid w:val="00AD72C1"/>
    <w:rsid w:val="00AE3D39"/>
    <w:rsid w:val="00AE551D"/>
    <w:rsid w:val="00AE5F0F"/>
    <w:rsid w:val="00AE71CB"/>
    <w:rsid w:val="00AE7F30"/>
    <w:rsid w:val="00AF1E6E"/>
    <w:rsid w:val="00AF31A6"/>
    <w:rsid w:val="00AF326C"/>
    <w:rsid w:val="00AF394E"/>
    <w:rsid w:val="00AF656C"/>
    <w:rsid w:val="00B008F8"/>
    <w:rsid w:val="00B010A7"/>
    <w:rsid w:val="00B02D48"/>
    <w:rsid w:val="00B03D6C"/>
    <w:rsid w:val="00B0675C"/>
    <w:rsid w:val="00B06801"/>
    <w:rsid w:val="00B075E7"/>
    <w:rsid w:val="00B0781A"/>
    <w:rsid w:val="00B07862"/>
    <w:rsid w:val="00B112EA"/>
    <w:rsid w:val="00B121C4"/>
    <w:rsid w:val="00B12331"/>
    <w:rsid w:val="00B1324A"/>
    <w:rsid w:val="00B141DA"/>
    <w:rsid w:val="00B1790D"/>
    <w:rsid w:val="00B212C0"/>
    <w:rsid w:val="00B21923"/>
    <w:rsid w:val="00B228B6"/>
    <w:rsid w:val="00B22CF1"/>
    <w:rsid w:val="00B22D13"/>
    <w:rsid w:val="00B24EFA"/>
    <w:rsid w:val="00B30546"/>
    <w:rsid w:val="00B312F7"/>
    <w:rsid w:val="00B31BDE"/>
    <w:rsid w:val="00B3225C"/>
    <w:rsid w:val="00B334DE"/>
    <w:rsid w:val="00B3489A"/>
    <w:rsid w:val="00B35860"/>
    <w:rsid w:val="00B36A01"/>
    <w:rsid w:val="00B376F8"/>
    <w:rsid w:val="00B37CB3"/>
    <w:rsid w:val="00B41E0C"/>
    <w:rsid w:val="00B422D4"/>
    <w:rsid w:val="00B44C3C"/>
    <w:rsid w:val="00B45AD4"/>
    <w:rsid w:val="00B5018D"/>
    <w:rsid w:val="00B54DDC"/>
    <w:rsid w:val="00B552B4"/>
    <w:rsid w:val="00B5570F"/>
    <w:rsid w:val="00B57323"/>
    <w:rsid w:val="00B6451E"/>
    <w:rsid w:val="00B71B4A"/>
    <w:rsid w:val="00B72C90"/>
    <w:rsid w:val="00B731D3"/>
    <w:rsid w:val="00B73BCC"/>
    <w:rsid w:val="00B7531A"/>
    <w:rsid w:val="00B75EAF"/>
    <w:rsid w:val="00B81658"/>
    <w:rsid w:val="00B8332B"/>
    <w:rsid w:val="00B83E05"/>
    <w:rsid w:val="00B8535E"/>
    <w:rsid w:val="00B86773"/>
    <w:rsid w:val="00B91BA4"/>
    <w:rsid w:val="00B941F4"/>
    <w:rsid w:val="00B97947"/>
    <w:rsid w:val="00BA0BCF"/>
    <w:rsid w:val="00BA1E1F"/>
    <w:rsid w:val="00BA2536"/>
    <w:rsid w:val="00BA53BA"/>
    <w:rsid w:val="00BA75C1"/>
    <w:rsid w:val="00BB1E56"/>
    <w:rsid w:val="00BB2D82"/>
    <w:rsid w:val="00BB6BD3"/>
    <w:rsid w:val="00BB7C84"/>
    <w:rsid w:val="00BC2C9A"/>
    <w:rsid w:val="00BC37ED"/>
    <w:rsid w:val="00BC57F5"/>
    <w:rsid w:val="00BC5816"/>
    <w:rsid w:val="00BC5C9F"/>
    <w:rsid w:val="00BD14AB"/>
    <w:rsid w:val="00BD310B"/>
    <w:rsid w:val="00BD39E1"/>
    <w:rsid w:val="00BD50D4"/>
    <w:rsid w:val="00BE24BC"/>
    <w:rsid w:val="00BE3869"/>
    <w:rsid w:val="00BE4A6C"/>
    <w:rsid w:val="00BE6170"/>
    <w:rsid w:val="00BE6ABC"/>
    <w:rsid w:val="00BE7BE9"/>
    <w:rsid w:val="00BF124E"/>
    <w:rsid w:val="00BF13CC"/>
    <w:rsid w:val="00C0133B"/>
    <w:rsid w:val="00C04779"/>
    <w:rsid w:val="00C0516C"/>
    <w:rsid w:val="00C05E2D"/>
    <w:rsid w:val="00C06069"/>
    <w:rsid w:val="00C072B3"/>
    <w:rsid w:val="00C10128"/>
    <w:rsid w:val="00C13557"/>
    <w:rsid w:val="00C13C76"/>
    <w:rsid w:val="00C1456A"/>
    <w:rsid w:val="00C156C5"/>
    <w:rsid w:val="00C21480"/>
    <w:rsid w:val="00C220E4"/>
    <w:rsid w:val="00C2270B"/>
    <w:rsid w:val="00C25AC9"/>
    <w:rsid w:val="00C26817"/>
    <w:rsid w:val="00C26C58"/>
    <w:rsid w:val="00C27084"/>
    <w:rsid w:val="00C277A4"/>
    <w:rsid w:val="00C3555F"/>
    <w:rsid w:val="00C3567F"/>
    <w:rsid w:val="00C370CF"/>
    <w:rsid w:val="00C43366"/>
    <w:rsid w:val="00C461F3"/>
    <w:rsid w:val="00C47911"/>
    <w:rsid w:val="00C51C0C"/>
    <w:rsid w:val="00C56D58"/>
    <w:rsid w:val="00C57A62"/>
    <w:rsid w:val="00C70131"/>
    <w:rsid w:val="00C713CA"/>
    <w:rsid w:val="00C7192A"/>
    <w:rsid w:val="00C723AF"/>
    <w:rsid w:val="00C72B57"/>
    <w:rsid w:val="00C7661C"/>
    <w:rsid w:val="00C77176"/>
    <w:rsid w:val="00C80001"/>
    <w:rsid w:val="00C82BF3"/>
    <w:rsid w:val="00C82E5E"/>
    <w:rsid w:val="00C82FF7"/>
    <w:rsid w:val="00C8345A"/>
    <w:rsid w:val="00C85356"/>
    <w:rsid w:val="00C868E2"/>
    <w:rsid w:val="00C9164D"/>
    <w:rsid w:val="00C93CEF"/>
    <w:rsid w:val="00C94B25"/>
    <w:rsid w:val="00C9510C"/>
    <w:rsid w:val="00C96FBC"/>
    <w:rsid w:val="00CA3A4C"/>
    <w:rsid w:val="00CA3D95"/>
    <w:rsid w:val="00CB2FE4"/>
    <w:rsid w:val="00CB394D"/>
    <w:rsid w:val="00CB464E"/>
    <w:rsid w:val="00CB4F5C"/>
    <w:rsid w:val="00CB52C4"/>
    <w:rsid w:val="00CB6F0E"/>
    <w:rsid w:val="00CC1CA6"/>
    <w:rsid w:val="00CC60A0"/>
    <w:rsid w:val="00CC720C"/>
    <w:rsid w:val="00CD21ED"/>
    <w:rsid w:val="00CD232F"/>
    <w:rsid w:val="00CD2B01"/>
    <w:rsid w:val="00CD3561"/>
    <w:rsid w:val="00CD50D7"/>
    <w:rsid w:val="00CD6AF1"/>
    <w:rsid w:val="00CD7680"/>
    <w:rsid w:val="00CE2ECC"/>
    <w:rsid w:val="00CE30A5"/>
    <w:rsid w:val="00CE5640"/>
    <w:rsid w:val="00CE6082"/>
    <w:rsid w:val="00CF086F"/>
    <w:rsid w:val="00CF5AF1"/>
    <w:rsid w:val="00D0238C"/>
    <w:rsid w:val="00D0380F"/>
    <w:rsid w:val="00D03D2A"/>
    <w:rsid w:val="00D04893"/>
    <w:rsid w:val="00D04B1B"/>
    <w:rsid w:val="00D05AB7"/>
    <w:rsid w:val="00D1110B"/>
    <w:rsid w:val="00D1198B"/>
    <w:rsid w:val="00D14E5C"/>
    <w:rsid w:val="00D201B5"/>
    <w:rsid w:val="00D20988"/>
    <w:rsid w:val="00D2354B"/>
    <w:rsid w:val="00D24C00"/>
    <w:rsid w:val="00D25B0A"/>
    <w:rsid w:val="00D3108B"/>
    <w:rsid w:val="00D32688"/>
    <w:rsid w:val="00D3475F"/>
    <w:rsid w:val="00D34886"/>
    <w:rsid w:val="00D34FA5"/>
    <w:rsid w:val="00D40DD5"/>
    <w:rsid w:val="00D41DEA"/>
    <w:rsid w:val="00D45838"/>
    <w:rsid w:val="00D46F28"/>
    <w:rsid w:val="00D4765F"/>
    <w:rsid w:val="00D477DC"/>
    <w:rsid w:val="00D50E84"/>
    <w:rsid w:val="00D50FA0"/>
    <w:rsid w:val="00D53F82"/>
    <w:rsid w:val="00D54855"/>
    <w:rsid w:val="00D5582D"/>
    <w:rsid w:val="00D55C9D"/>
    <w:rsid w:val="00D577C9"/>
    <w:rsid w:val="00D61A9E"/>
    <w:rsid w:val="00D629AC"/>
    <w:rsid w:val="00D6410B"/>
    <w:rsid w:val="00D70517"/>
    <w:rsid w:val="00D709C9"/>
    <w:rsid w:val="00D70A7B"/>
    <w:rsid w:val="00D727CB"/>
    <w:rsid w:val="00D74027"/>
    <w:rsid w:val="00D750EA"/>
    <w:rsid w:val="00D766C3"/>
    <w:rsid w:val="00D80908"/>
    <w:rsid w:val="00D80B2B"/>
    <w:rsid w:val="00D813B1"/>
    <w:rsid w:val="00D81AEB"/>
    <w:rsid w:val="00D84012"/>
    <w:rsid w:val="00D84478"/>
    <w:rsid w:val="00D8459D"/>
    <w:rsid w:val="00D84889"/>
    <w:rsid w:val="00D91B54"/>
    <w:rsid w:val="00D96953"/>
    <w:rsid w:val="00D97892"/>
    <w:rsid w:val="00D97EB6"/>
    <w:rsid w:val="00DA10F0"/>
    <w:rsid w:val="00DA2644"/>
    <w:rsid w:val="00DA4736"/>
    <w:rsid w:val="00DA76CE"/>
    <w:rsid w:val="00DB2DBD"/>
    <w:rsid w:val="00DC046B"/>
    <w:rsid w:val="00DC0634"/>
    <w:rsid w:val="00DC185D"/>
    <w:rsid w:val="00DC23DB"/>
    <w:rsid w:val="00DC3023"/>
    <w:rsid w:val="00DC37ED"/>
    <w:rsid w:val="00DC4FF1"/>
    <w:rsid w:val="00DC697D"/>
    <w:rsid w:val="00DD67F8"/>
    <w:rsid w:val="00DD74ED"/>
    <w:rsid w:val="00DD759F"/>
    <w:rsid w:val="00DE24D6"/>
    <w:rsid w:val="00DE3D3E"/>
    <w:rsid w:val="00DE58AB"/>
    <w:rsid w:val="00DE6882"/>
    <w:rsid w:val="00DE744E"/>
    <w:rsid w:val="00DF190B"/>
    <w:rsid w:val="00DF2C5C"/>
    <w:rsid w:val="00DF2E1D"/>
    <w:rsid w:val="00DF2F95"/>
    <w:rsid w:val="00DF399D"/>
    <w:rsid w:val="00DF47BA"/>
    <w:rsid w:val="00DF61E7"/>
    <w:rsid w:val="00DF69A3"/>
    <w:rsid w:val="00E0030A"/>
    <w:rsid w:val="00E03520"/>
    <w:rsid w:val="00E03A20"/>
    <w:rsid w:val="00E05958"/>
    <w:rsid w:val="00E06F4C"/>
    <w:rsid w:val="00E07F7C"/>
    <w:rsid w:val="00E10FF3"/>
    <w:rsid w:val="00E116A7"/>
    <w:rsid w:val="00E11F8A"/>
    <w:rsid w:val="00E134E7"/>
    <w:rsid w:val="00E1370B"/>
    <w:rsid w:val="00E13C8F"/>
    <w:rsid w:val="00E14589"/>
    <w:rsid w:val="00E153B9"/>
    <w:rsid w:val="00E15E80"/>
    <w:rsid w:val="00E170E2"/>
    <w:rsid w:val="00E17594"/>
    <w:rsid w:val="00E20218"/>
    <w:rsid w:val="00E20278"/>
    <w:rsid w:val="00E23760"/>
    <w:rsid w:val="00E269EC"/>
    <w:rsid w:val="00E277B3"/>
    <w:rsid w:val="00E32CD1"/>
    <w:rsid w:val="00E34B33"/>
    <w:rsid w:val="00E34E62"/>
    <w:rsid w:val="00E35A8A"/>
    <w:rsid w:val="00E3636F"/>
    <w:rsid w:val="00E41F9E"/>
    <w:rsid w:val="00E420EC"/>
    <w:rsid w:val="00E42B16"/>
    <w:rsid w:val="00E4445F"/>
    <w:rsid w:val="00E45036"/>
    <w:rsid w:val="00E45FE1"/>
    <w:rsid w:val="00E46809"/>
    <w:rsid w:val="00E530BF"/>
    <w:rsid w:val="00E5435D"/>
    <w:rsid w:val="00E57B6B"/>
    <w:rsid w:val="00E619D7"/>
    <w:rsid w:val="00E649AF"/>
    <w:rsid w:val="00E6781D"/>
    <w:rsid w:val="00E72279"/>
    <w:rsid w:val="00E72D67"/>
    <w:rsid w:val="00E74955"/>
    <w:rsid w:val="00E75F29"/>
    <w:rsid w:val="00E762AC"/>
    <w:rsid w:val="00E7656E"/>
    <w:rsid w:val="00E76A62"/>
    <w:rsid w:val="00E80320"/>
    <w:rsid w:val="00E80D61"/>
    <w:rsid w:val="00E8102D"/>
    <w:rsid w:val="00E844E7"/>
    <w:rsid w:val="00E84C5E"/>
    <w:rsid w:val="00E86138"/>
    <w:rsid w:val="00E871A3"/>
    <w:rsid w:val="00E877A1"/>
    <w:rsid w:val="00E903A9"/>
    <w:rsid w:val="00E93CA1"/>
    <w:rsid w:val="00E955CB"/>
    <w:rsid w:val="00E95B55"/>
    <w:rsid w:val="00E96D34"/>
    <w:rsid w:val="00E97AAF"/>
    <w:rsid w:val="00E97DB2"/>
    <w:rsid w:val="00EA0E83"/>
    <w:rsid w:val="00EA19E3"/>
    <w:rsid w:val="00EA1AED"/>
    <w:rsid w:val="00EA3F47"/>
    <w:rsid w:val="00EA6DDD"/>
    <w:rsid w:val="00EB07F6"/>
    <w:rsid w:val="00EB0F3A"/>
    <w:rsid w:val="00EB10F0"/>
    <w:rsid w:val="00EB1E4D"/>
    <w:rsid w:val="00EB2F68"/>
    <w:rsid w:val="00EB3494"/>
    <w:rsid w:val="00EB3596"/>
    <w:rsid w:val="00EB448B"/>
    <w:rsid w:val="00EB6481"/>
    <w:rsid w:val="00EC1343"/>
    <w:rsid w:val="00EC1AB5"/>
    <w:rsid w:val="00EC1D26"/>
    <w:rsid w:val="00EC3948"/>
    <w:rsid w:val="00EC6F5C"/>
    <w:rsid w:val="00EC73D5"/>
    <w:rsid w:val="00EC7455"/>
    <w:rsid w:val="00ED1D61"/>
    <w:rsid w:val="00ED24AF"/>
    <w:rsid w:val="00ED36E4"/>
    <w:rsid w:val="00ED4539"/>
    <w:rsid w:val="00ED4F51"/>
    <w:rsid w:val="00ED70A7"/>
    <w:rsid w:val="00ED730A"/>
    <w:rsid w:val="00ED7F74"/>
    <w:rsid w:val="00EE35C7"/>
    <w:rsid w:val="00EE4378"/>
    <w:rsid w:val="00EF0310"/>
    <w:rsid w:val="00EF3CD9"/>
    <w:rsid w:val="00EF76F8"/>
    <w:rsid w:val="00F03E75"/>
    <w:rsid w:val="00F041C3"/>
    <w:rsid w:val="00F04F93"/>
    <w:rsid w:val="00F060E7"/>
    <w:rsid w:val="00F06558"/>
    <w:rsid w:val="00F10197"/>
    <w:rsid w:val="00F11BF9"/>
    <w:rsid w:val="00F129A3"/>
    <w:rsid w:val="00F1443E"/>
    <w:rsid w:val="00F15D72"/>
    <w:rsid w:val="00F15E82"/>
    <w:rsid w:val="00F16BAC"/>
    <w:rsid w:val="00F172D8"/>
    <w:rsid w:val="00F2010A"/>
    <w:rsid w:val="00F22377"/>
    <w:rsid w:val="00F25B35"/>
    <w:rsid w:val="00F262B6"/>
    <w:rsid w:val="00F27364"/>
    <w:rsid w:val="00F27833"/>
    <w:rsid w:val="00F30CC0"/>
    <w:rsid w:val="00F354B4"/>
    <w:rsid w:val="00F35685"/>
    <w:rsid w:val="00F35C03"/>
    <w:rsid w:val="00F36389"/>
    <w:rsid w:val="00F40586"/>
    <w:rsid w:val="00F4259F"/>
    <w:rsid w:val="00F46C0B"/>
    <w:rsid w:val="00F547A0"/>
    <w:rsid w:val="00F54EE7"/>
    <w:rsid w:val="00F618BD"/>
    <w:rsid w:val="00F62A80"/>
    <w:rsid w:val="00F62D56"/>
    <w:rsid w:val="00F6342B"/>
    <w:rsid w:val="00F63964"/>
    <w:rsid w:val="00F63AC1"/>
    <w:rsid w:val="00F660B3"/>
    <w:rsid w:val="00F67DC3"/>
    <w:rsid w:val="00F77677"/>
    <w:rsid w:val="00F80F46"/>
    <w:rsid w:val="00F82714"/>
    <w:rsid w:val="00F860A4"/>
    <w:rsid w:val="00F8625E"/>
    <w:rsid w:val="00F86C27"/>
    <w:rsid w:val="00F9234C"/>
    <w:rsid w:val="00F92FDE"/>
    <w:rsid w:val="00F9790B"/>
    <w:rsid w:val="00F97E7E"/>
    <w:rsid w:val="00FA1960"/>
    <w:rsid w:val="00FA1A58"/>
    <w:rsid w:val="00FA2280"/>
    <w:rsid w:val="00FA327A"/>
    <w:rsid w:val="00FA3B6F"/>
    <w:rsid w:val="00FA449E"/>
    <w:rsid w:val="00FA5978"/>
    <w:rsid w:val="00FA7917"/>
    <w:rsid w:val="00FA7B1F"/>
    <w:rsid w:val="00FB0583"/>
    <w:rsid w:val="00FB18E3"/>
    <w:rsid w:val="00FB35AD"/>
    <w:rsid w:val="00FB3A88"/>
    <w:rsid w:val="00FB4651"/>
    <w:rsid w:val="00FB50DC"/>
    <w:rsid w:val="00FC0357"/>
    <w:rsid w:val="00FC101D"/>
    <w:rsid w:val="00FC3335"/>
    <w:rsid w:val="00FC40FD"/>
    <w:rsid w:val="00FD2056"/>
    <w:rsid w:val="00FD486F"/>
    <w:rsid w:val="00FD53E2"/>
    <w:rsid w:val="00FD7698"/>
    <w:rsid w:val="00FD769B"/>
    <w:rsid w:val="00FE2346"/>
    <w:rsid w:val="00FE495A"/>
    <w:rsid w:val="00FE5201"/>
    <w:rsid w:val="00FE5CFF"/>
    <w:rsid w:val="00FE61DB"/>
    <w:rsid w:val="00FF0020"/>
    <w:rsid w:val="00FF30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94F29"/>
  <w15:docId w15:val="{6A7A9482-F255-49FF-9DFE-0FEC0992A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F25B35"/>
    <w:rPr>
      <w:rFonts w:ascii="Arial" w:eastAsia="Arial" w:hAnsi="Arial" w:cs="Times New Roman"/>
    </w:rPr>
  </w:style>
  <w:style w:type="paragraph" w:styleId="Nadpis1">
    <w:name w:val="heading 1"/>
    <w:basedOn w:val="Normlny"/>
    <w:link w:val="Nadpis1Char"/>
    <w:uiPriority w:val="1"/>
    <w:qFormat/>
    <w:rsid w:val="00B5018D"/>
    <w:pPr>
      <w:spacing w:before="86"/>
      <w:ind w:left="999" w:hanging="799"/>
      <w:outlineLvl w:val="0"/>
    </w:pPr>
    <w:rPr>
      <w:b/>
      <w:bCs/>
      <w:sz w:val="42"/>
      <w:szCs w:val="42"/>
    </w:rPr>
  </w:style>
  <w:style w:type="paragraph" w:styleId="Nadpis20">
    <w:name w:val="heading 2"/>
    <w:basedOn w:val="Normlny"/>
    <w:uiPriority w:val="1"/>
    <w:qFormat/>
    <w:rsid w:val="00B5018D"/>
    <w:pPr>
      <w:spacing w:before="92"/>
      <w:ind w:left="746" w:hanging="549"/>
      <w:outlineLvl w:val="1"/>
    </w:pPr>
    <w:rPr>
      <w:b/>
      <w:bCs/>
      <w:sz w:val="28"/>
      <w:szCs w:val="28"/>
    </w:rPr>
  </w:style>
  <w:style w:type="paragraph" w:styleId="Nadpis30">
    <w:name w:val="heading 3"/>
    <w:basedOn w:val="Normlny"/>
    <w:uiPriority w:val="1"/>
    <w:qFormat/>
    <w:rsid w:val="00B5018D"/>
    <w:pPr>
      <w:spacing w:before="93"/>
      <w:ind w:left="200"/>
      <w:outlineLvl w:val="2"/>
    </w:pPr>
    <w:rPr>
      <w:b/>
      <w:bCs/>
      <w:sz w:val="20"/>
      <w:szCs w:val="20"/>
    </w:rPr>
  </w:style>
  <w:style w:type="paragraph" w:styleId="Nadpis4">
    <w:name w:val="heading 4"/>
    <w:basedOn w:val="Normlny"/>
    <w:uiPriority w:val="1"/>
    <w:qFormat/>
    <w:rsid w:val="00B5018D"/>
    <w:pPr>
      <w:spacing w:before="171"/>
      <w:ind w:left="200"/>
      <w:outlineLvl w:val="3"/>
    </w:pPr>
    <w:rPr>
      <w:sz w:val="20"/>
      <w:szCs w:val="20"/>
    </w:rPr>
  </w:style>
  <w:style w:type="paragraph" w:styleId="Nadpis5">
    <w:name w:val="heading 5"/>
    <w:basedOn w:val="Normlny"/>
    <w:next w:val="Normlny"/>
    <w:link w:val="Nadpis5Char"/>
    <w:uiPriority w:val="9"/>
    <w:semiHidden/>
    <w:unhideWhenUsed/>
    <w:qFormat/>
    <w:rsid w:val="00B5018D"/>
    <w:pPr>
      <w:widowControl/>
      <w:overflowPunct w:val="0"/>
      <w:adjustRightInd w:val="0"/>
      <w:spacing w:before="240" w:after="60"/>
      <w:textAlignment w:val="baseline"/>
      <w:outlineLvl w:val="4"/>
    </w:pPr>
    <w:rPr>
      <w:rFonts w:ascii="Calibri" w:eastAsia="Times New Roman" w:hAnsi="Calibri"/>
      <w:b/>
      <w:bCs/>
      <w:i/>
      <w:iCs/>
      <w:sz w:val="26"/>
      <w:szCs w:val="2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B5018D"/>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B5018D"/>
    <w:rPr>
      <w:rFonts w:ascii="Times New Roman" w:eastAsia="Times New Roman" w:hAnsi="Times New Roman"/>
      <w:sz w:val="14"/>
      <w:szCs w:val="14"/>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B5018D"/>
    <w:pPr>
      <w:spacing w:before="92"/>
      <w:ind w:left="999" w:hanging="799"/>
    </w:pPr>
    <w:rPr>
      <w:rFonts w:ascii="Times New Roman" w:eastAsia="Times New Roman" w:hAnsi="Times New Roman"/>
    </w:rPr>
  </w:style>
  <w:style w:type="paragraph" w:customStyle="1" w:styleId="TableParagraph">
    <w:name w:val="Table Paragraph"/>
    <w:basedOn w:val="Normlny"/>
    <w:uiPriority w:val="1"/>
    <w:qFormat/>
    <w:rsid w:val="00B5018D"/>
  </w:style>
  <w:style w:type="paragraph" w:styleId="Textbubliny">
    <w:name w:val="Balloon Text"/>
    <w:basedOn w:val="Normlny"/>
    <w:link w:val="TextbublinyChar"/>
    <w:uiPriority w:val="99"/>
    <w:semiHidden/>
    <w:unhideWhenUsed/>
    <w:rsid w:val="00B5018D"/>
    <w:rPr>
      <w:rFonts w:ascii="Tahoma" w:hAnsi="Tahoma" w:cs="Tahoma"/>
      <w:sz w:val="16"/>
      <w:szCs w:val="16"/>
    </w:rPr>
  </w:style>
  <w:style w:type="character" w:customStyle="1" w:styleId="TextbublinyChar">
    <w:name w:val="Text bubliny Char"/>
    <w:basedOn w:val="Predvolenpsmoodseku"/>
    <w:link w:val="Textbubliny"/>
    <w:uiPriority w:val="99"/>
    <w:semiHidden/>
    <w:rsid w:val="00B5018D"/>
    <w:rPr>
      <w:rFonts w:ascii="Tahoma" w:eastAsia="Arial" w:hAnsi="Tahoma" w:cs="Tahoma"/>
      <w:sz w:val="16"/>
      <w:szCs w:val="16"/>
    </w:rPr>
  </w:style>
  <w:style w:type="paragraph" w:customStyle="1" w:styleId="Default">
    <w:name w:val="Default"/>
    <w:qFormat/>
    <w:rsid w:val="00B5018D"/>
    <w:pPr>
      <w:widowControl/>
      <w:adjustRightInd w:val="0"/>
    </w:pPr>
    <w:rPr>
      <w:rFonts w:ascii="Times New Roman" w:hAnsi="Times New Roman" w:cs="Times New Roman"/>
      <w:color w:val="000000"/>
      <w:sz w:val="24"/>
      <w:szCs w:val="24"/>
      <w:lang w:val="sk-SK"/>
    </w:rPr>
  </w:style>
  <w:style w:type="table" w:styleId="Mriekatabuky">
    <w:name w:val="Table Grid"/>
    <w:basedOn w:val="Normlnatabuka"/>
    <w:uiPriority w:val="3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B5018D"/>
    <w:pPr>
      <w:tabs>
        <w:tab w:val="center" w:pos="4536"/>
        <w:tab w:val="right" w:pos="9072"/>
      </w:tabs>
    </w:pPr>
  </w:style>
  <w:style w:type="character" w:customStyle="1" w:styleId="HlavikaChar">
    <w:name w:val="Hlavička Char"/>
    <w:basedOn w:val="Predvolenpsmoodseku"/>
    <w:link w:val="Hlavika"/>
    <w:uiPriority w:val="99"/>
    <w:rsid w:val="00B5018D"/>
    <w:rPr>
      <w:rFonts w:ascii="Arial" w:eastAsia="Arial" w:hAnsi="Arial" w:cs="Times New Roman"/>
    </w:rPr>
  </w:style>
  <w:style w:type="paragraph" w:styleId="Pta">
    <w:name w:val="footer"/>
    <w:basedOn w:val="Normlny"/>
    <w:link w:val="PtaChar"/>
    <w:uiPriority w:val="99"/>
    <w:unhideWhenUsed/>
    <w:rsid w:val="00B5018D"/>
    <w:pPr>
      <w:tabs>
        <w:tab w:val="center" w:pos="4536"/>
        <w:tab w:val="right" w:pos="9072"/>
      </w:tabs>
    </w:pPr>
  </w:style>
  <w:style w:type="character" w:customStyle="1" w:styleId="PtaChar">
    <w:name w:val="Päta Char"/>
    <w:basedOn w:val="Predvolenpsmoodseku"/>
    <w:link w:val="Pta"/>
    <w:uiPriority w:val="99"/>
    <w:rsid w:val="00B5018D"/>
    <w:rPr>
      <w:rFonts w:ascii="Arial" w:eastAsia="Arial" w:hAnsi="Arial" w:cs="Times New Roman"/>
    </w:rPr>
  </w:style>
  <w:style w:type="character" w:customStyle="1" w:styleId="Nadpis1Char">
    <w:name w:val="Nadpis 1 Char"/>
    <w:basedOn w:val="Predvolenpsmoodseku"/>
    <w:link w:val="Nadpis1"/>
    <w:uiPriority w:val="1"/>
    <w:rsid w:val="00B5018D"/>
    <w:rPr>
      <w:rFonts w:ascii="Arial" w:eastAsia="Arial" w:hAnsi="Arial" w:cs="Times New Roman"/>
      <w:b/>
      <w:bCs/>
      <w:sz w:val="42"/>
      <w:szCs w:val="42"/>
    </w:rPr>
  </w:style>
  <w:style w:type="table" w:customStyle="1" w:styleId="Mriekatabuky1">
    <w:name w:val="Mriežka tabuľky1"/>
    <w:basedOn w:val="Normlnatabuka"/>
    <w:next w:val="Mriekatabuky"/>
    <w:uiPriority w:val="59"/>
    <w:rsid w:val="00B50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qFormat/>
    <w:rsid w:val="00B5018D"/>
    <w:pPr>
      <w:widowControl/>
      <w:autoSpaceDE/>
      <w:autoSpaceDN/>
      <w:spacing w:after="200"/>
      <w:jc w:val="both"/>
    </w:pPr>
    <w:rPr>
      <w:rFonts w:ascii="Times New Roman" w:eastAsiaTheme="minorHAnsi" w:hAnsi="Times New Roman" w:cstheme="minorBidi"/>
      <w:sz w:val="20"/>
      <w:szCs w:val="20"/>
      <w:lang w:val="sk-SK"/>
    </w:rPr>
  </w:style>
  <w:style w:type="character" w:customStyle="1" w:styleId="TextkomentraChar">
    <w:name w:val="Text komentára Char"/>
    <w:basedOn w:val="Predvolenpsmoodseku"/>
    <w:link w:val="Textkomentra"/>
    <w:uiPriority w:val="99"/>
    <w:rsid w:val="00B5018D"/>
    <w:rPr>
      <w:rFonts w:ascii="Times New Roman" w:hAnsi="Times New Roman"/>
      <w:sz w:val="20"/>
      <w:szCs w:val="20"/>
      <w:lang w:val="sk-SK"/>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basedOn w:val="Predvolenpsmoodseku"/>
    <w:link w:val="Odsekzoznamu"/>
    <w:uiPriority w:val="34"/>
    <w:qFormat/>
    <w:locked/>
    <w:rsid w:val="00B5018D"/>
    <w:rPr>
      <w:rFonts w:ascii="Times New Roman" w:eastAsia="Times New Roman" w:hAnsi="Times New Roman" w:cs="Times New Roman"/>
    </w:rPr>
  </w:style>
  <w:style w:type="character" w:customStyle="1" w:styleId="FontStyle48">
    <w:name w:val="Font Style48"/>
    <w:uiPriority w:val="99"/>
    <w:rsid w:val="00B5018D"/>
    <w:rPr>
      <w:rFonts w:ascii="Times New Roman" w:hAnsi="Times New Roman" w:cs="Times New Roman" w:hint="default"/>
      <w:sz w:val="20"/>
      <w:szCs w:val="20"/>
    </w:rPr>
  </w:style>
  <w:style w:type="character" w:customStyle="1" w:styleId="FontStyle47">
    <w:name w:val="Font Style47"/>
    <w:uiPriority w:val="99"/>
    <w:rsid w:val="00B5018D"/>
    <w:rPr>
      <w:rFonts w:ascii="Times New Roman" w:hAnsi="Times New Roman" w:cs="Times New Roman" w:hint="default"/>
      <w:b/>
      <w:bCs/>
      <w:sz w:val="20"/>
      <w:szCs w:val="20"/>
    </w:rPr>
  </w:style>
  <w:style w:type="character" w:styleId="Hypertextovprepojenie">
    <w:name w:val="Hyperlink"/>
    <w:basedOn w:val="Predvolenpsmoodseku"/>
    <w:uiPriority w:val="99"/>
    <w:unhideWhenUsed/>
    <w:rsid w:val="00B5018D"/>
    <w:rPr>
      <w:color w:val="0000FF" w:themeColor="hyperlink"/>
      <w:u w:val="single"/>
    </w:rPr>
  </w:style>
  <w:style w:type="paragraph" w:customStyle="1" w:styleId="Bezriadkovania1">
    <w:name w:val="Bez riadkovania1"/>
    <w:qFormat/>
    <w:rsid w:val="00B5018D"/>
    <w:pPr>
      <w:widowControl/>
      <w:autoSpaceDE/>
      <w:autoSpaceDN/>
    </w:pPr>
    <w:rPr>
      <w:rFonts w:ascii="Times New Roman" w:eastAsia="Times New Roman" w:hAnsi="Times New Roman" w:cs="Times New Roman"/>
      <w:sz w:val="24"/>
      <w:szCs w:val="20"/>
      <w:lang w:val="sk-SK" w:eastAsia="sk-SK"/>
    </w:rPr>
  </w:style>
  <w:style w:type="paragraph" w:customStyle="1" w:styleId="Styl5">
    <w:name w:val="Styl5"/>
    <w:basedOn w:val="Jednacd"/>
    <w:rsid w:val="00B5018D"/>
    <w:pPr>
      <w:numPr>
        <w:numId w:val="1"/>
      </w:numPr>
    </w:pPr>
  </w:style>
  <w:style w:type="paragraph" w:customStyle="1" w:styleId="Jednacd">
    <w:name w:val="Jednací řád"/>
    <w:basedOn w:val="Normlny"/>
    <w:rsid w:val="00B5018D"/>
    <w:pPr>
      <w:widowControl/>
      <w:autoSpaceDE/>
      <w:autoSpaceDN/>
    </w:pPr>
    <w:rPr>
      <w:rFonts w:ascii="Times New Roman" w:eastAsia="Times New Roman" w:hAnsi="Times New Roman"/>
      <w:sz w:val="24"/>
      <w:szCs w:val="20"/>
      <w:lang w:val="cs-CZ" w:eastAsia="cs-CZ"/>
    </w:rPr>
  </w:style>
  <w:style w:type="character" w:styleId="Odkaznakomentr">
    <w:name w:val="annotation reference"/>
    <w:basedOn w:val="Predvolenpsmoodseku"/>
    <w:uiPriority w:val="99"/>
    <w:semiHidden/>
    <w:unhideWhenUsed/>
    <w:rsid w:val="00B5018D"/>
    <w:rPr>
      <w:sz w:val="16"/>
      <w:szCs w:val="16"/>
    </w:rPr>
  </w:style>
  <w:style w:type="paragraph" w:styleId="Predmetkomentra">
    <w:name w:val="annotation subject"/>
    <w:basedOn w:val="Textkomentra"/>
    <w:next w:val="Textkomentra"/>
    <w:link w:val="PredmetkomentraChar"/>
    <w:uiPriority w:val="99"/>
    <w:semiHidden/>
    <w:unhideWhenUsed/>
    <w:rsid w:val="00B5018D"/>
    <w:pPr>
      <w:widowControl w:val="0"/>
      <w:autoSpaceDE w:val="0"/>
      <w:autoSpaceDN w:val="0"/>
      <w:spacing w:after="0"/>
      <w:jc w:val="left"/>
    </w:pPr>
    <w:rPr>
      <w:rFonts w:ascii="Arial" w:eastAsia="Arial" w:hAnsi="Arial" w:cs="Times New Roman"/>
      <w:b/>
      <w:bCs/>
    </w:rPr>
  </w:style>
  <w:style w:type="character" w:customStyle="1" w:styleId="PredmetkomentraChar">
    <w:name w:val="Predmet komentára Char"/>
    <w:basedOn w:val="TextkomentraChar"/>
    <w:link w:val="Predmetkomentra"/>
    <w:uiPriority w:val="99"/>
    <w:semiHidden/>
    <w:rsid w:val="00B5018D"/>
    <w:rPr>
      <w:rFonts w:ascii="Arial" w:eastAsia="Arial" w:hAnsi="Arial" w:cs="Times New Roman"/>
      <w:b/>
      <w:bCs/>
      <w:sz w:val="20"/>
      <w:szCs w:val="20"/>
      <w:lang w:val="sk-SK"/>
    </w:rPr>
  </w:style>
  <w:style w:type="character" w:customStyle="1" w:styleId="ZkladntextChar">
    <w:name w:val="Základný text Char"/>
    <w:basedOn w:val="Predvolenpsmoodseku"/>
    <w:link w:val="Zkladntext"/>
    <w:uiPriority w:val="1"/>
    <w:rsid w:val="00B5018D"/>
    <w:rPr>
      <w:rFonts w:ascii="Times New Roman" w:eastAsia="Times New Roman" w:hAnsi="Times New Roman" w:cs="Times New Roman"/>
      <w:sz w:val="14"/>
      <w:szCs w:val="14"/>
    </w:rPr>
  </w:style>
  <w:style w:type="paragraph" w:styleId="Revzia">
    <w:name w:val="Revision"/>
    <w:hidden/>
    <w:uiPriority w:val="99"/>
    <w:semiHidden/>
    <w:rsid w:val="00B5018D"/>
    <w:pPr>
      <w:widowControl/>
      <w:autoSpaceDE/>
      <w:autoSpaceDN/>
    </w:pPr>
    <w:rPr>
      <w:rFonts w:ascii="Arial" w:eastAsia="Arial" w:hAnsi="Arial" w:cs="Times New Roman"/>
    </w:rPr>
  </w:style>
  <w:style w:type="character" w:styleId="PouitHypertextovPrepojenie">
    <w:name w:val="FollowedHyperlink"/>
    <w:basedOn w:val="Predvolenpsmoodseku"/>
    <w:uiPriority w:val="99"/>
    <w:semiHidden/>
    <w:unhideWhenUsed/>
    <w:rsid w:val="00B5018D"/>
    <w:rPr>
      <w:color w:val="800080" w:themeColor="followedHyperlink"/>
      <w:u w:val="single"/>
    </w:rPr>
  </w:style>
  <w:style w:type="character" w:customStyle="1" w:styleId="Nadpis5Char">
    <w:name w:val="Nadpis 5 Char"/>
    <w:basedOn w:val="Predvolenpsmoodseku"/>
    <w:link w:val="Nadpis5"/>
    <w:uiPriority w:val="9"/>
    <w:semiHidden/>
    <w:rsid w:val="00B5018D"/>
    <w:rPr>
      <w:rFonts w:ascii="Calibri" w:eastAsia="Times New Roman" w:hAnsi="Calibri" w:cs="Times New Roman"/>
      <w:b/>
      <w:bCs/>
      <w:i/>
      <w:iCs/>
      <w:sz w:val="26"/>
      <w:szCs w:val="26"/>
      <w:lang w:val="sk-SK" w:eastAsia="cs-CZ"/>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5018D"/>
    <w:pPr>
      <w:widowControl/>
      <w:autoSpaceDE/>
      <w:autoSpaceDN/>
    </w:pPr>
    <w:rPr>
      <w:rFonts w:ascii="Times New Roman" w:eastAsia="Times New Roman" w:hAnsi="Times New Roman"/>
      <w:sz w:val="20"/>
      <w:szCs w:val="20"/>
      <w:lang w:val="sk-SK"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5018D"/>
    <w:rPr>
      <w:rFonts w:ascii="Times New Roman" w:eastAsia="Times New Roman" w:hAnsi="Times New Roman" w:cs="Times New Roman"/>
      <w:sz w:val="20"/>
      <w:szCs w:val="20"/>
      <w:lang w:val="sk-SK"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uiPriority w:val="99"/>
    <w:qFormat/>
    <w:rsid w:val="00B5018D"/>
    <w:rPr>
      <w:rFonts w:cs="Times New Roman"/>
      <w:vertAlign w:val="superscript"/>
    </w:rPr>
  </w:style>
  <w:style w:type="paragraph" w:customStyle="1" w:styleId="Style38">
    <w:name w:val="Style38"/>
    <w:basedOn w:val="Normlny"/>
    <w:uiPriority w:val="99"/>
    <w:rsid w:val="00B5018D"/>
    <w:pPr>
      <w:adjustRightInd w:val="0"/>
      <w:spacing w:line="274" w:lineRule="exact"/>
      <w:ind w:hanging="341"/>
      <w:jc w:val="both"/>
    </w:pPr>
    <w:rPr>
      <w:rFonts w:eastAsia="Times New Roman" w:cs="Arial"/>
      <w:sz w:val="24"/>
      <w:szCs w:val="24"/>
      <w:lang w:val="sk-SK" w:eastAsia="sk-SK"/>
    </w:rPr>
  </w:style>
  <w:style w:type="character" w:customStyle="1" w:styleId="FontStyle51">
    <w:name w:val="Font Style51"/>
    <w:uiPriority w:val="99"/>
    <w:rsid w:val="00B5018D"/>
    <w:rPr>
      <w:rFonts w:ascii="Times New Roman" w:hAnsi="Times New Roman" w:cs="Times New Roman" w:hint="default"/>
      <w:sz w:val="22"/>
      <w:szCs w:val="22"/>
    </w:rPr>
  </w:style>
  <w:style w:type="paragraph" w:styleId="Obyajntext">
    <w:name w:val="Plain Text"/>
    <w:basedOn w:val="Normlny"/>
    <w:link w:val="ObyajntextChar"/>
    <w:uiPriority w:val="99"/>
    <w:unhideWhenUsed/>
    <w:rsid w:val="00B5018D"/>
    <w:pPr>
      <w:widowControl/>
      <w:autoSpaceDE/>
      <w:autoSpaceDN/>
    </w:pPr>
    <w:rPr>
      <w:rFonts w:ascii="Calibri" w:eastAsiaTheme="minorHAnsi" w:hAnsi="Calibri" w:cstheme="minorBidi"/>
      <w:szCs w:val="21"/>
      <w:lang w:val="sk-SK"/>
    </w:rPr>
  </w:style>
  <w:style w:type="character" w:customStyle="1" w:styleId="ObyajntextChar">
    <w:name w:val="Obyčajný text Char"/>
    <w:basedOn w:val="Predvolenpsmoodseku"/>
    <w:link w:val="Obyajntext"/>
    <w:uiPriority w:val="99"/>
    <w:rsid w:val="00B5018D"/>
    <w:rPr>
      <w:rFonts w:ascii="Calibri" w:hAnsi="Calibri"/>
      <w:szCs w:val="21"/>
      <w:lang w:val="sk-SK"/>
    </w:rPr>
  </w:style>
  <w:style w:type="character" w:customStyle="1" w:styleId="awspan">
    <w:name w:val="awspan"/>
    <w:basedOn w:val="Predvolenpsmoodseku"/>
    <w:rsid w:val="00B5018D"/>
  </w:style>
  <w:style w:type="paragraph" w:styleId="Textvysvetlivky">
    <w:name w:val="endnote text"/>
    <w:basedOn w:val="Normlny"/>
    <w:link w:val="TextvysvetlivkyChar"/>
    <w:uiPriority w:val="99"/>
    <w:semiHidden/>
    <w:unhideWhenUsed/>
    <w:rsid w:val="00B5018D"/>
    <w:pPr>
      <w:widowControl/>
      <w:autoSpaceDE/>
      <w:autoSpaceDN/>
    </w:pPr>
    <w:rPr>
      <w:rFonts w:asciiTheme="minorHAnsi" w:eastAsiaTheme="minorHAnsi" w:hAnsiTheme="minorHAnsi" w:cstheme="minorBidi"/>
      <w:sz w:val="20"/>
      <w:szCs w:val="20"/>
      <w:lang w:val="sk-SK"/>
    </w:rPr>
  </w:style>
  <w:style w:type="character" w:customStyle="1" w:styleId="TextvysvetlivkyChar">
    <w:name w:val="Text vysvetlivky Char"/>
    <w:basedOn w:val="Predvolenpsmoodseku"/>
    <w:link w:val="Textvysvetlivky"/>
    <w:uiPriority w:val="99"/>
    <w:semiHidden/>
    <w:rsid w:val="00B5018D"/>
    <w:rPr>
      <w:sz w:val="20"/>
      <w:szCs w:val="20"/>
      <w:lang w:val="sk-SK"/>
    </w:rPr>
  </w:style>
  <w:style w:type="character" w:styleId="Odkaznavysvetlivku">
    <w:name w:val="endnote reference"/>
    <w:basedOn w:val="Predvolenpsmoodseku"/>
    <w:uiPriority w:val="99"/>
    <w:semiHidden/>
    <w:unhideWhenUsed/>
    <w:rsid w:val="00B5018D"/>
    <w:rPr>
      <w:vertAlign w:val="superscript"/>
    </w:rPr>
  </w:style>
  <w:style w:type="character" w:styleId="Siln">
    <w:name w:val="Strong"/>
    <w:basedOn w:val="Predvolenpsmoodseku"/>
    <w:uiPriority w:val="22"/>
    <w:qFormat/>
    <w:rsid w:val="00B5018D"/>
    <w:rPr>
      <w:b/>
      <w:bCs/>
    </w:rPr>
  </w:style>
  <w:style w:type="character" w:styleId="Zvraznenie">
    <w:name w:val="Emphasis"/>
    <w:basedOn w:val="Predvolenpsmoodseku"/>
    <w:uiPriority w:val="20"/>
    <w:qFormat/>
    <w:rsid w:val="00B5018D"/>
    <w:rPr>
      <w:i/>
      <w:iCs/>
    </w:rPr>
  </w:style>
  <w:style w:type="character" w:customStyle="1" w:styleId="TextpoznmkypodiarouChar1">
    <w:name w:val="Text poznámky pod čiarou Char1"/>
    <w:aliases w:val="Text poznámky pod čiarou 007 Char1,_Poznámka pod čiarou Char1,Schriftart: 9 pt Char1,Schriftart: 10 pt Char1,Schriftart: 8 pt Char2,Schriftart: 8 pt Char Char Char Char1,Schriftart: 8 pt Char Char1,Stinking Styles2 Char1"/>
    <w:basedOn w:val="Predvolenpsmoodseku"/>
    <w:uiPriority w:val="99"/>
    <w:locked/>
    <w:rsid w:val="00B5018D"/>
    <w:rPr>
      <w:rFonts w:ascii="Liberation Serif" w:hAnsi="Liberation Serif" w:cs="Lucida Sans"/>
      <w:color w:val="00000A"/>
      <w:sz w:val="24"/>
      <w:szCs w:val="24"/>
      <w:lang w:val="sk-SK"/>
    </w:rPr>
  </w:style>
  <w:style w:type="character" w:customStyle="1" w:styleId="FootnoteAnchor">
    <w:name w:val="Footnote Anchor"/>
    <w:rsid w:val="00B5018D"/>
    <w:rPr>
      <w:vertAlign w:val="superscript"/>
    </w:rPr>
  </w:style>
  <w:style w:type="paragraph" w:styleId="Normlnywebov">
    <w:name w:val="Normal (Web)"/>
    <w:basedOn w:val="Normlny"/>
    <w:uiPriority w:val="99"/>
    <w:unhideWhenUsed/>
    <w:qFormat/>
    <w:rsid w:val="00B5018D"/>
    <w:pPr>
      <w:widowControl/>
      <w:autoSpaceDE/>
      <w:autoSpaceDN/>
      <w:spacing w:after="100" w:afterAutospacing="1"/>
    </w:pPr>
    <w:rPr>
      <w:rFonts w:ascii="Times New Roman" w:eastAsia="Times New Roman" w:hAnsi="Times New Roman"/>
      <w:sz w:val="24"/>
      <w:szCs w:val="24"/>
      <w:lang w:val="sk-SK" w:eastAsia="sk-SK"/>
    </w:rPr>
  </w:style>
  <w:style w:type="paragraph" w:customStyle="1" w:styleId="gmail-msolistparagraph">
    <w:name w:val="gmail-msolistparagraph"/>
    <w:basedOn w:val="Normlny"/>
    <w:rsid w:val="00CC720C"/>
    <w:pPr>
      <w:widowControl/>
      <w:autoSpaceDE/>
      <w:autoSpaceDN/>
      <w:spacing w:before="100" w:beforeAutospacing="1" w:after="100" w:afterAutospacing="1"/>
    </w:pPr>
    <w:rPr>
      <w:rFonts w:ascii="Times New Roman" w:eastAsia="Times New Roman" w:hAnsi="Times New Roman"/>
      <w:sz w:val="24"/>
      <w:szCs w:val="24"/>
      <w:lang w:val="sk-SK" w:eastAsia="sk-SK"/>
    </w:rPr>
  </w:style>
  <w:style w:type="character" w:customStyle="1" w:styleId="BezriadkovaniaChar">
    <w:name w:val="Bez riadkovania Char"/>
    <w:basedOn w:val="Predvolenpsmoodseku"/>
    <w:link w:val="Bezriadkovania"/>
    <w:uiPriority w:val="1"/>
    <w:locked/>
    <w:rsid w:val="00F27364"/>
    <w:rPr>
      <w:rFonts w:ascii="Times New Roman" w:hAnsi="Times New Roman" w:cs="Times New Roman"/>
    </w:rPr>
  </w:style>
  <w:style w:type="paragraph" w:styleId="Bezriadkovania">
    <w:name w:val="No Spacing"/>
    <w:link w:val="BezriadkovaniaChar"/>
    <w:uiPriority w:val="1"/>
    <w:qFormat/>
    <w:rsid w:val="00F27364"/>
    <w:pPr>
      <w:widowControl/>
      <w:autoSpaceDE/>
      <w:autoSpaceDN/>
    </w:pPr>
    <w:rPr>
      <w:rFonts w:ascii="Times New Roman" w:hAnsi="Times New Roman" w:cs="Times New Roman"/>
    </w:rPr>
  </w:style>
  <w:style w:type="table" w:customStyle="1" w:styleId="Mriekatabuky2">
    <w:name w:val="Mriežka tabuľky2"/>
    <w:basedOn w:val="Normlnatabuka"/>
    <w:next w:val="Mriekatabuky"/>
    <w:uiPriority w:val="59"/>
    <w:rsid w:val="00B55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1">
    <w:name w:val="Font Style91"/>
    <w:rsid w:val="009F655B"/>
    <w:rPr>
      <w:rFonts w:ascii="Times New Roman" w:hAnsi="Times New Roman"/>
      <w:b/>
      <w:i/>
      <w:sz w:val="22"/>
    </w:rPr>
  </w:style>
  <w:style w:type="paragraph" w:styleId="Zkladntext2">
    <w:name w:val="Body Text 2"/>
    <w:basedOn w:val="Normlny"/>
    <w:link w:val="Zkladntext2Char"/>
    <w:uiPriority w:val="99"/>
    <w:semiHidden/>
    <w:unhideWhenUsed/>
    <w:rsid w:val="006678DF"/>
    <w:pPr>
      <w:spacing w:after="120" w:line="480" w:lineRule="auto"/>
    </w:pPr>
  </w:style>
  <w:style w:type="character" w:customStyle="1" w:styleId="Zkladntext2Char">
    <w:name w:val="Základný text 2 Char"/>
    <w:basedOn w:val="Predvolenpsmoodseku"/>
    <w:link w:val="Zkladntext2"/>
    <w:uiPriority w:val="99"/>
    <w:semiHidden/>
    <w:rsid w:val="006678DF"/>
    <w:rPr>
      <w:rFonts w:ascii="Arial" w:eastAsia="Arial" w:hAnsi="Arial" w:cs="Times New Roman"/>
    </w:rPr>
  </w:style>
  <w:style w:type="paragraph" w:customStyle="1" w:styleId="Bullet">
    <w:name w:val="Bullet"/>
    <w:basedOn w:val="Odsekzoznamu"/>
    <w:link w:val="BulletChar"/>
    <w:qFormat/>
    <w:rsid w:val="006C773A"/>
    <w:pPr>
      <w:widowControl/>
      <w:numPr>
        <w:numId w:val="3"/>
      </w:numPr>
      <w:autoSpaceDE/>
      <w:autoSpaceDN/>
      <w:spacing w:before="60" w:after="120"/>
      <w:jc w:val="both"/>
    </w:pPr>
    <w:rPr>
      <w:rFonts w:ascii="Verdana" w:hAnsi="Verdana"/>
      <w:sz w:val="20"/>
      <w:szCs w:val="36"/>
      <w:lang w:val="sk-SK"/>
    </w:rPr>
  </w:style>
  <w:style w:type="character" w:customStyle="1" w:styleId="BulletChar">
    <w:name w:val="Bullet Char"/>
    <w:link w:val="Bullet"/>
    <w:rsid w:val="006C773A"/>
    <w:rPr>
      <w:rFonts w:ascii="Verdana" w:eastAsia="Times New Roman" w:hAnsi="Verdana" w:cs="Times New Roman"/>
      <w:sz w:val="20"/>
      <w:szCs w:val="36"/>
      <w:lang w:val="sk-SK"/>
    </w:rPr>
  </w:style>
  <w:style w:type="paragraph" w:customStyle="1" w:styleId="Bullet2">
    <w:name w:val="Bullet 2"/>
    <w:basedOn w:val="Bullet"/>
    <w:qFormat/>
    <w:rsid w:val="006C773A"/>
    <w:pPr>
      <w:numPr>
        <w:ilvl w:val="1"/>
      </w:numPr>
      <w:tabs>
        <w:tab w:val="num" w:pos="360"/>
      </w:tabs>
      <w:ind w:left="1134" w:hanging="567"/>
    </w:pPr>
  </w:style>
  <w:style w:type="character" w:customStyle="1" w:styleId="cf01">
    <w:name w:val="cf01"/>
    <w:basedOn w:val="Predvolenpsmoodseku"/>
    <w:rsid w:val="004F2873"/>
    <w:rPr>
      <w:rFonts w:ascii="Segoe UI" w:hAnsi="Segoe UI" w:cs="Segoe UI" w:hint="default"/>
      <w:sz w:val="18"/>
      <w:szCs w:val="18"/>
    </w:rPr>
  </w:style>
  <w:style w:type="paragraph" w:customStyle="1" w:styleId="pf0">
    <w:name w:val="pf0"/>
    <w:basedOn w:val="Normlny"/>
    <w:rsid w:val="004F2873"/>
    <w:pPr>
      <w:widowControl/>
      <w:autoSpaceDE/>
      <w:autoSpaceDN/>
      <w:spacing w:before="100" w:beforeAutospacing="1" w:after="100" w:afterAutospacing="1"/>
    </w:pPr>
    <w:rPr>
      <w:rFonts w:ascii="Times New Roman" w:eastAsia="Times New Roman" w:hAnsi="Times New Roman"/>
      <w:sz w:val="24"/>
      <w:szCs w:val="24"/>
      <w:lang w:val="sk-SK" w:eastAsia="sk-SK"/>
    </w:rPr>
  </w:style>
  <w:style w:type="character" w:customStyle="1" w:styleId="cf11">
    <w:name w:val="cf11"/>
    <w:basedOn w:val="Predvolenpsmoodseku"/>
    <w:rsid w:val="004F2873"/>
    <w:rPr>
      <w:rFonts w:ascii="Segoe UI" w:hAnsi="Segoe UI" w:cs="Segoe UI" w:hint="default"/>
      <w:i/>
      <w:iCs/>
      <w:sz w:val="18"/>
      <w:szCs w:val="18"/>
    </w:rPr>
  </w:style>
  <w:style w:type="character" w:customStyle="1" w:styleId="cf21">
    <w:name w:val="cf21"/>
    <w:basedOn w:val="Predvolenpsmoodseku"/>
    <w:rsid w:val="004F2873"/>
    <w:rPr>
      <w:rFonts w:ascii="Segoe UI" w:hAnsi="Segoe UI" w:cs="Segoe UI" w:hint="default"/>
      <w:i/>
      <w:iCs/>
      <w:sz w:val="18"/>
      <w:szCs w:val="18"/>
      <w:shd w:val="clear" w:color="auto" w:fill="FFFF00"/>
    </w:rPr>
  </w:style>
  <w:style w:type="character" w:customStyle="1" w:styleId="cf31">
    <w:name w:val="cf31"/>
    <w:basedOn w:val="Predvolenpsmoodseku"/>
    <w:rsid w:val="004F2873"/>
    <w:rPr>
      <w:rFonts w:ascii="Segoe UI" w:hAnsi="Segoe UI" w:cs="Segoe UI" w:hint="default"/>
      <w:b/>
      <w:bCs/>
      <w:i/>
      <w:iCs/>
      <w:sz w:val="18"/>
      <w:szCs w:val="18"/>
    </w:rPr>
  </w:style>
  <w:style w:type="paragraph" w:customStyle="1" w:styleId="Nadpis2">
    <w:name w:val="Nadpis2"/>
    <w:basedOn w:val="Nadpis1"/>
    <w:rsid w:val="00A0061F"/>
    <w:pPr>
      <w:keepNext/>
      <w:widowControl/>
      <w:numPr>
        <w:ilvl w:val="1"/>
        <w:numId w:val="5"/>
      </w:numPr>
      <w:tabs>
        <w:tab w:val="num" w:pos="360"/>
      </w:tabs>
      <w:autoSpaceDE/>
      <w:autoSpaceDN/>
      <w:spacing w:before="120" w:after="120"/>
      <w:ind w:left="0" w:firstLine="0"/>
    </w:pPr>
    <w:rPr>
      <w:rFonts w:ascii="Arial Narrow" w:eastAsia="Times New Roman" w:hAnsi="Arial Narrow"/>
      <w:bCs w:val="0"/>
      <w:kern w:val="32"/>
      <w:sz w:val="32"/>
      <w:szCs w:val="20"/>
      <w:lang w:val="cs-CZ" w:eastAsia="sk-SK"/>
    </w:rPr>
  </w:style>
  <w:style w:type="paragraph" w:customStyle="1" w:styleId="Nadpis3">
    <w:name w:val="Nadpis3"/>
    <w:basedOn w:val="Nadpis2"/>
    <w:link w:val="Nadpis3Char"/>
    <w:rsid w:val="00A0061F"/>
    <w:pPr>
      <w:numPr>
        <w:ilvl w:val="2"/>
      </w:numPr>
      <w:tabs>
        <w:tab w:val="num" w:pos="360"/>
      </w:tabs>
    </w:pPr>
    <w:rPr>
      <w:sz w:val="20"/>
    </w:rPr>
  </w:style>
  <w:style w:type="character" w:customStyle="1" w:styleId="Nadpis3Char">
    <w:name w:val="Nadpis3 Char"/>
    <w:link w:val="Nadpis3"/>
    <w:locked/>
    <w:rsid w:val="00A0061F"/>
    <w:rPr>
      <w:rFonts w:ascii="Arial Narrow" w:eastAsia="Times New Roman" w:hAnsi="Arial Narrow" w:cs="Times New Roman"/>
      <w:b/>
      <w:kern w:val="32"/>
      <w:sz w:val="20"/>
      <w:szCs w:val="20"/>
      <w:lang w:val="cs-CZ"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4621">
      <w:bodyDiv w:val="1"/>
      <w:marLeft w:val="0"/>
      <w:marRight w:val="0"/>
      <w:marTop w:val="0"/>
      <w:marBottom w:val="0"/>
      <w:divBdr>
        <w:top w:val="none" w:sz="0" w:space="0" w:color="auto"/>
        <w:left w:val="none" w:sz="0" w:space="0" w:color="auto"/>
        <w:bottom w:val="none" w:sz="0" w:space="0" w:color="auto"/>
        <w:right w:val="none" w:sz="0" w:space="0" w:color="auto"/>
      </w:divBdr>
    </w:div>
    <w:div w:id="66466366">
      <w:bodyDiv w:val="1"/>
      <w:marLeft w:val="0"/>
      <w:marRight w:val="0"/>
      <w:marTop w:val="0"/>
      <w:marBottom w:val="0"/>
      <w:divBdr>
        <w:top w:val="none" w:sz="0" w:space="0" w:color="auto"/>
        <w:left w:val="none" w:sz="0" w:space="0" w:color="auto"/>
        <w:bottom w:val="none" w:sz="0" w:space="0" w:color="auto"/>
        <w:right w:val="none" w:sz="0" w:space="0" w:color="auto"/>
      </w:divBdr>
    </w:div>
    <w:div w:id="187452792">
      <w:bodyDiv w:val="1"/>
      <w:marLeft w:val="0"/>
      <w:marRight w:val="0"/>
      <w:marTop w:val="0"/>
      <w:marBottom w:val="0"/>
      <w:divBdr>
        <w:top w:val="none" w:sz="0" w:space="0" w:color="auto"/>
        <w:left w:val="none" w:sz="0" w:space="0" w:color="auto"/>
        <w:bottom w:val="none" w:sz="0" w:space="0" w:color="auto"/>
        <w:right w:val="none" w:sz="0" w:space="0" w:color="auto"/>
      </w:divBdr>
    </w:div>
    <w:div w:id="208566932">
      <w:bodyDiv w:val="1"/>
      <w:marLeft w:val="0"/>
      <w:marRight w:val="0"/>
      <w:marTop w:val="0"/>
      <w:marBottom w:val="0"/>
      <w:divBdr>
        <w:top w:val="none" w:sz="0" w:space="0" w:color="auto"/>
        <w:left w:val="none" w:sz="0" w:space="0" w:color="auto"/>
        <w:bottom w:val="none" w:sz="0" w:space="0" w:color="auto"/>
        <w:right w:val="none" w:sz="0" w:space="0" w:color="auto"/>
      </w:divBdr>
    </w:div>
    <w:div w:id="229385240">
      <w:bodyDiv w:val="1"/>
      <w:marLeft w:val="0"/>
      <w:marRight w:val="0"/>
      <w:marTop w:val="0"/>
      <w:marBottom w:val="0"/>
      <w:divBdr>
        <w:top w:val="none" w:sz="0" w:space="0" w:color="auto"/>
        <w:left w:val="none" w:sz="0" w:space="0" w:color="auto"/>
        <w:bottom w:val="none" w:sz="0" w:space="0" w:color="auto"/>
        <w:right w:val="none" w:sz="0" w:space="0" w:color="auto"/>
      </w:divBdr>
    </w:div>
    <w:div w:id="250434395">
      <w:bodyDiv w:val="1"/>
      <w:marLeft w:val="0"/>
      <w:marRight w:val="0"/>
      <w:marTop w:val="0"/>
      <w:marBottom w:val="0"/>
      <w:divBdr>
        <w:top w:val="none" w:sz="0" w:space="0" w:color="auto"/>
        <w:left w:val="none" w:sz="0" w:space="0" w:color="auto"/>
        <w:bottom w:val="none" w:sz="0" w:space="0" w:color="auto"/>
        <w:right w:val="none" w:sz="0" w:space="0" w:color="auto"/>
      </w:divBdr>
    </w:div>
    <w:div w:id="263733593">
      <w:bodyDiv w:val="1"/>
      <w:marLeft w:val="0"/>
      <w:marRight w:val="0"/>
      <w:marTop w:val="0"/>
      <w:marBottom w:val="0"/>
      <w:divBdr>
        <w:top w:val="none" w:sz="0" w:space="0" w:color="auto"/>
        <w:left w:val="none" w:sz="0" w:space="0" w:color="auto"/>
        <w:bottom w:val="none" w:sz="0" w:space="0" w:color="auto"/>
        <w:right w:val="none" w:sz="0" w:space="0" w:color="auto"/>
      </w:divBdr>
    </w:div>
    <w:div w:id="290596892">
      <w:bodyDiv w:val="1"/>
      <w:marLeft w:val="0"/>
      <w:marRight w:val="0"/>
      <w:marTop w:val="0"/>
      <w:marBottom w:val="0"/>
      <w:divBdr>
        <w:top w:val="none" w:sz="0" w:space="0" w:color="auto"/>
        <w:left w:val="none" w:sz="0" w:space="0" w:color="auto"/>
        <w:bottom w:val="none" w:sz="0" w:space="0" w:color="auto"/>
        <w:right w:val="none" w:sz="0" w:space="0" w:color="auto"/>
      </w:divBdr>
    </w:div>
    <w:div w:id="293565296">
      <w:bodyDiv w:val="1"/>
      <w:marLeft w:val="0"/>
      <w:marRight w:val="0"/>
      <w:marTop w:val="0"/>
      <w:marBottom w:val="0"/>
      <w:divBdr>
        <w:top w:val="none" w:sz="0" w:space="0" w:color="auto"/>
        <w:left w:val="none" w:sz="0" w:space="0" w:color="auto"/>
        <w:bottom w:val="none" w:sz="0" w:space="0" w:color="auto"/>
        <w:right w:val="none" w:sz="0" w:space="0" w:color="auto"/>
      </w:divBdr>
    </w:div>
    <w:div w:id="316804973">
      <w:bodyDiv w:val="1"/>
      <w:marLeft w:val="0"/>
      <w:marRight w:val="0"/>
      <w:marTop w:val="0"/>
      <w:marBottom w:val="0"/>
      <w:divBdr>
        <w:top w:val="none" w:sz="0" w:space="0" w:color="auto"/>
        <w:left w:val="none" w:sz="0" w:space="0" w:color="auto"/>
        <w:bottom w:val="none" w:sz="0" w:space="0" w:color="auto"/>
        <w:right w:val="none" w:sz="0" w:space="0" w:color="auto"/>
      </w:divBdr>
    </w:div>
    <w:div w:id="336200332">
      <w:bodyDiv w:val="1"/>
      <w:marLeft w:val="0"/>
      <w:marRight w:val="0"/>
      <w:marTop w:val="0"/>
      <w:marBottom w:val="0"/>
      <w:divBdr>
        <w:top w:val="none" w:sz="0" w:space="0" w:color="auto"/>
        <w:left w:val="none" w:sz="0" w:space="0" w:color="auto"/>
        <w:bottom w:val="none" w:sz="0" w:space="0" w:color="auto"/>
        <w:right w:val="none" w:sz="0" w:space="0" w:color="auto"/>
      </w:divBdr>
    </w:div>
    <w:div w:id="350575201">
      <w:bodyDiv w:val="1"/>
      <w:marLeft w:val="0"/>
      <w:marRight w:val="0"/>
      <w:marTop w:val="0"/>
      <w:marBottom w:val="0"/>
      <w:divBdr>
        <w:top w:val="none" w:sz="0" w:space="0" w:color="auto"/>
        <w:left w:val="none" w:sz="0" w:space="0" w:color="auto"/>
        <w:bottom w:val="none" w:sz="0" w:space="0" w:color="auto"/>
        <w:right w:val="none" w:sz="0" w:space="0" w:color="auto"/>
      </w:divBdr>
    </w:div>
    <w:div w:id="355620693">
      <w:bodyDiv w:val="1"/>
      <w:marLeft w:val="0"/>
      <w:marRight w:val="0"/>
      <w:marTop w:val="0"/>
      <w:marBottom w:val="0"/>
      <w:divBdr>
        <w:top w:val="none" w:sz="0" w:space="0" w:color="auto"/>
        <w:left w:val="none" w:sz="0" w:space="0" w:color="auto"/>
        <w:bottom w:val="none" w:sz="0" w:space="0" w:color="auto"/>
        <w:right w:val="none" w:sz="0" w:space="0" w:color="auto"/>
      </w:divBdr>
    </w:div>
    <w:div w:id="368381674">
      <w:bodyDiv w:val="1"/>
      <w:marLeft w:val="0"/>
      <w:marRight w:val="0"/>
      <w:marTop w:val="0"/>
      <w:marBottom w:val="0"/>
      <w:divBdr>
        <w:top w:val="none" w:sz="0" w:space="0" w:color="auto"/>
        <w:left w:val="none" w:sz="0" w:space="0" w:color="auto"/>
        <w:bottom w:val="none" w:sz="0" w:space="0" w:color="auto"/>
        <w:right w:val="none" w:sz="0" w:space="0" w:color="auto"/>
      </w:divBdr>
    </w:div>
    <w:div w:id="435712158">
      <w:bodyDiv w:val="1"/>
      <w:marLeft w:val="0"/>
      <w:marRight w:val="0"/>
      <w:marTop w:val="0"/>
      <w:marBottom w:val="0"/>
      <w:divBdr>
        <w:top w:val="none" w:sz="0" w:space="0" w:color="auto"/>
        <w:left w:val="none" w:sz="0" w:space="0" w:color="auto"/>
        <w:bottom w:val="none" w:sz="0" w:space="0" w:color="auto"/>
        <w:right w:val="none" w:sz="0" w:space="0" w:color="auto"/>
      </w:divBdr>
    </w:div>
    <w:div w:id="450705966">
      <w:bodyDiv w:val="1"/>
      <w:marLeft w:val="0"/>
      <w:marRight w:val="0"/>
      <w:marTop w:val="0"/>
      <w:marBottom w:val="0"/>
      <w:divBdr>
        <w:top w:val="none" w:sz="0" w:space="0" w:color="auto"/>
        <w:left w:val="none" w:sz="0" w:space="0" w:color="auto"/>
        <w:bottom w:val="none" w:sz="0" w:space="0" w:color="auto"/>
        <w:right w:val="none" w:sz="0" w:space="0" w:color="auto"/>
      </w:divBdr>
    </w:div>
    <w:div w:id="476336390">
      <w:bodyDiv w:val="1"/>
      <w:marLeft w:val="0"/>
      <w:marRight w:val="0"/>
      <w:marTop w:val="0"/>
      <w:marBottom w:val="0"/>
      <w:divBdr>
        <w:top w:val="none" w:sz="0" w:space="0" w:color="auto"/>
        <w:left w:val="none" w:sz="0" w:space="0" w:color="auto"/>
        <w:bottom w:val="none" w:sz="0" w:space="0" w:color="auto"/>
        <w:right w:val="none" w:sz="0" w:space="0" w:color="auto"/>
      </w:divBdr>
    </w:div>
    <w:div w:id="528681708">
      <w:bodyDiv w:val="1"/>
      <w:marLeft w:val="0"/>
      <w:marRight w:val="0"/>
      <w:marTop w:val="0"/>
      <w:marBottom w:val="0"/>
      <w:divBdr>
        <w:top w:val="none" w:sz="0" w:space="0" w:color="auto"/>
        <w:left w:val="none" w:sz="0" w:space="0" w:color="auto"/>
        <w:bottom w:val="none" w:sz="0" w:space="0" w:color="auto"/>
        <w:right w:val="none" w:sz="0" w:space="0" w:color="auto"/>
      </w:divBdr>
    </w:div>
    <w:div w:id="616371236">
      <w:bodyDiv w:val="1"/>
      <w:marLeft w:val="0"/>
      <w:marRight w:val="0"/>
      <w:marTop w:val="0"/>
      <w:marBottom w:val="0"/>
      <w:divBdr>
        <w:top w:val="none" w:sz="0" w:space="0" w:color="auto"/>
        <w:left w:val="none" w:sz="0" w:space="0" w:color="auto"/>
        <w:bottom w:val="none" w:sz="0" w:space="0" w:color="auto"/>
        <w:right w:val="none" w:sz="0" w:space="0" w:color="auto"/>
      </w:divBdr>
    </w:div>
    <w:div w:id="636379183">
      <w:bodyDiv w:val="1"/>
      <w:marLeft w:val="0"/>
      <w:marRight w:val="0"/>
      <w:marTop w:val="0"/>
      <w:marBottom w:val="0"/>
      <w:divBdr>
        <w:top w:val="none" w:sz="0" w:space="0" w:color="auto"/>
        <w:left w:val="none" w:sz="0" w:space="0" w:color="auto"/>
        <w:bottom w:val="none" w:sz="0" w:space="0" w:color="auto"/>
        <w:right w:val="none" w:sz="0" w:space="0" w:color="auto"/>
      </w:divBdr>
    </w:div>
    <w:div w:id="670448157">
      <w:bodyDiv w:val="1"/>
      <w:marLeft w:val="0"/>
      <w:marRight w:val="0"/>
      <w:marTop w:val="0"/>
      <w:marBottom w:val="0"/>
      <w:divBdr>
        <w:top w:val="none" w:sz="0" w:space="0" w:color="auto"/>
        <w:left w:val="none" w:sz="0" w:space="0" w:color="auto"/>
        <w:bottom w:val="none" w:sz="0" w:space="0" w:color="auto"/>
        <w:right w:val="none" w:sz="0" w:space="0" w:color="auto"/>
      </w:divBdr>
    </w:div>
    <w:div w:id="672343037">
      <w:bodyDiv w:val="1"/>
      <w:marLeft w:val="0"/>
      <w:marRight w:val="0"/>
      <w:marTop w:val="0"/>
      <w:marBottom w:val="0"/>
      <w:divBdr>
        <w:top w:val="none" w:sz="0" w:space="0" w:color="auto"/>
        <w:left w:val="none" w:sz="0" w:space="0" w:color="auto"/>
        <w:bottom w:val="none" w:sz="0" w:space="0" w:color="auto"/>
        <w:right w:val="none" w:sz="0" w:space="0" w:color="auto"/>
      </w:divBdr>
    </w:div>
    <w:div w:id="698168706">
      <w:bodyDiv w:val="1"/>
      <w:marLeft w:val="0"/>
      <w:marRight w:val="0"/>
      <w:marTop w:val="0"/>
      <w:marBottom w:val="0"/>
      <w:divBdr>
        <w:top w:val="none" w:sz="0" w:space="0" w:color="auto"/>
        <w:left w:val="none" w:sz="0" w:space="0" w:color="auto"/>
        <w:bottom w:val="none" w:sz="0" w:space="0" w:color="auto"/>
        <w:right w:val="none" w:sz="0" w:space="0" w:color="auto"/>
      </w:divBdr>
    </w:div>
    <w:div w:id="757364256">
      <w:bodyDiv w:val="1"/>
      <w:marLeft w:val="0"/>
      <w:marRight w:val="0"/>
      <w:marTop w:val="0"/>
      <w:marBottom w:val="0"/>
      <w:divBdr>
        <w:top w:val="none" w:sz="0" w:space="0" w:color="auto"/>
        <w:left w:val="none" w:sz="0" w:space="0" w:color="auto"/>
        <w:bottom w:val="none" w:sz="0" w:space="0" w:color="auto"/>
        <w:right w:val="none" w:sz="0" w:space="0" w:color="auto"/>
      </w:divBdr>
    </w:div>
    <w:div w:id="780490624">
      <w:bodyDiv w:val="1"/>
      <w:marLeft w:val="0"/>
      <w:marRight w:val="0"/>
      <w:marTop w:val="0"/>
      <w:marBottom w:val="0"/>
      <w:divBdr>
        <w:top w:val="none" w:sz="0" w:space="0" w:color="auto"/>
        <w:left w:val="none" w:sz="0" w:space="0" w:color="auto"/>
        <w:bottom w:val="none" w:sz="0" w:space="0" w:color="auto"/>
        <w:right w:val="none" w:sz="0" w:space="0" w:color="auto"/>
      </w:divBdr>
    </w:div>
    <w:div w:id="782578895">
      <w:bodyDiv w:val="1"/>
      <w:marLeft w:val="0"/>
      <w:marRight w:val="0"/>
      <w:marTop w:val="0"/>
      <w:marBottom w:val="0"/>
      <w:divBdr>
        <w:top w:val="none" w:sz="0" w:space="0" w:color="auto"/>
        <w:left w:val="none" w:sz="0" w:space="0" w:color="auto"/>
        <w:bottom w:val="none" w:sz="0" w:space="0" w:color="auto"/>
        <w:right w:val="none" w:sz="0" w:space="0" w:color="auto"/>
      </w:divBdr>
    </w:div>
    <w:div w:id="848527166">
      <w:bodyDiv w:val="1"/>
      <w:marLeft w:val="0"/>
      <w:marRight w:val="0"/>
      <w:marTop w:val="0"/>
      <w:marBottom w:val="0"/>
      <w:divBdr>
        <w:top w:val="none" w:sz="0" w:space="0" w:color="auto"/>
        <w:left w:val="none" w:sz="0" w:space="0" w:color="auto"/>
        <w:bottom w:val="none" w:sz="0" w:space="0" w:color="auto"/>
        <w:right w:val="none" w:sz="0" w:space="0" w:color="auto"/>
      </w:divBdr>
    </w:div>
    <w:div w:id="849564314">
      <w:bodyDiv w:val="1"/>
      <w:marLeft w:val="0"/>
      <w:marRight w:val="0"/>
      <w:marTop w:val="0"/>
      <w:marBottom w:val="0"/>
      <w:divBdr>
        <w:top w:val="none" w:sz="0" w:space="0" w:color="auto"/>
        <w:left w:val="none" w:sz="0" w:space="0" w:color="auto"/>
        <w:bottom w:val="none" w:sz="0" w:space="0" w:color="auto"/>
        <w:right w:val="none" w:sz="0" w:space="0" w:color="auto"/>
      </w:divBdr>
    </w:div>
    <w:div w:id="869608549">
      <w:bodyDiv w:val="1"/>
      <w:marLeft w:val="0"/>
      <w:marRight w:val="0"/>
      <w:marTop w:val="0"/>
      <w:marBottom w:val="0"/>
      <w:divBdr>
        <w:top w:val="none" w:sz="0" w:space="0" w:color="auto"/>
        <w:left w:val="none" w:sz="0" w:space="0" w:color="auto"/>
        <w:bottom w:val="none" w:sz="0" w:space="0" w:color="auto"/>
        <w:right w:val="none" w:sz="0" w:space="0" w:color="auto"/>
      </w:divBdr>
      <w:divsChild>
        <w:div w:id="178156829">
          <w:marLeft w:val="0"/>
          <w:marRight w:val="75"/>
          <w:marTop w:val="0"/>
          <w:marBottom w:val="0"/>
          <w:divBdr>
            <w:top w:val="none" w:sz="0" w:space="0" w:color="auto"/>
            <w:left w:val="none" w:sz="0" w:space="0" w:color="auto"/>
            <w:bottom w:val="none" w:sz="0" w:space="0" w:color="auto"/>
            <w:right w:val="none" w:sz="0" w:space="0" w:color="auto"/>
          </w:divBdr>
        </w:div>
        <w:div w:id="2133863091">
          <w:marLeft w:val="0"/>
          <w:marRight w:val="0"/>
          <w:marTop w:val="0"/>
          <w:marBottom w:val="300"/>
          <w:divBdr>
            <w:top w:val="none" w:sz="0" w:space="0" w:color="auto"/>
            <w:left w:val="none" w:sz="0" w:space="0" w:color="auto"/>
            <w:bottom w:val="none" w:sz="0" w:space="0" w:color="auto"/>
            <w:right w:val="none" w:sz="0" w:space="0" w:color="auto"/>
          </w:divBdr>
        </w:div>
      </w:divsChild>
    </w:div>
    <w:div w:id="931939118">
      <w:bodyDiv w:val="1"/>
      <w:marLeft w:val="0"/>
      <w:marRight w:val="0"/>
      <w:marTop w:val="0"/>
      <w:marBottom w:val="0"/>
      <w:divBdr>
        <w:top w:val="none" w:sz="0" w:space="0" w:color="auto"/>
        <w:left w:val="none" w:sz="0" w:space="0" w:color="auto"/>
        <w:bottom w:val="none" w:sz="0" w:space="0" w:color="auto"/>
        <w:right w:val="none" w:sz="0" w:space="0" w:color="auto"/>
      </w:divBdr>
    </w:div>
    <w:div w:id="932740578">
      <w:bodyDiv w:val="1"/>
      <w:marLeft w:val="0"/>
      <w:marRight w:val="0"/>
      <w:marTop w:val="0"/>
      <w:marBottom w:val="0"/>
      <w:divBdr>
        <w:top w:val="none" w:sz="0" w:space="0" w:color="auto"/>
        <w:left w:val="none" w:sz="0" w:space="0" w:color="auto"/>
        <w:bottom w:val="none" w:sz="0" w:space="0" w:color="auto"/>
        <w:right w:val="none" w:sz="0" w:space="0" w:color="auto"/>
      </w:divBdr>
    </w:div>
    <w:div w:id="940189673">
      <w:bodyDiv w:val="1"/>
      <w:marLeft w:val="0"/>
      <w:marRight w:val="0"/>
      <w:marTop w:val="0"/>
      <w:marBottom w:val="0"/>
      <w:divBdr>
        <w:top w:val="none" w:sz="0" w:space="0" w:color="auto"/>
        <w:left w:val="none" w:sz="0" w:space="0" w:color="auto"/>
        <w:bottom w:val="none" w:sz="0" w:space="0" w:color="auto"/>
        <w:right w:val="none" w:sz="0" w:space="0" w:color="auto"/>
      </w:divBdr>
    </w:div>
    <w:div w:id="960576722">
      <w:bodyDiv w:val="1"/>
      <w:marLeft w:val="0"/>
      <w:marRight w:val="0"/>
      <w:marTop w:val="0"/>
      <w:marBottom w:val="0"/>
      <w:divBdr>
        <w:top w:val="none" w:sz="0" w:space="0" w:color="auto"/>
        <w:left w:val="none" w:sz="0" w:space="0" w:color="auto"/>
        <w:bottom w:val="none" w:sz="0" w:space="0" w:color="auto"/>
        <w:right w:val="none" w:sz="0" w:space="0" w:color="auto"/>
      </w:divBdr>
    </w:div>
    <w:div w:id="962422631">
      <w:bodyDiv w:val="1"/>
      <w:marLeft w:val="0"/>
      <w:marRight w:val="0"/>
      <w:marTop w:val="0"/>
      <w:marBottom w:val="0"/>
      <w:divBdr>
        <w:top w:val="none" w:sz="0" w:space="0" w:color="auto"/>
        <w:left w:val="none" w:sz="0" w:space="0" w:color="auto"/>
        <w:bottom w:val="none" w:sz="0" w:space="0" w:color="auto"/>
        <w:right w:val="none" w:sz="0" w:space="0" w:color="auto"/>
      </w:divBdr>
    </w:div>
    <w:div w:id="975836750">
      <w:bodyDiv w:val="1"/>
      <w:marLeft w:val="0"/>
      <w:marRight w:val="0"/>
      <w:marTop w:val="0"/>
      <w:marBottom w:val="0"/>
      <w:divBdr>
        <w:top w:val="none" w:sz="0" w:space="0" w:color="auto"/>
        <w:left w:val="none" w:sz="0" w:space="0" w:color="auto"/>
        <w:bottom w:val="none" w:sz="0" w:space="0" w:color="auto"/>
        <w:right w:val="none" w:sz="0" w:space="0" w:color="auto"/>
      </w:divBdr>
    </w:div>
    <w:div w:id="980428259">
      <w:bodyDiv w:val="1"/>
      <w:marLeft w:val="0"/>
      <w:marRight w:val="0"/>
      <w:marTop w:val="0"/>
      <w:marBottom w:val="0"/>
      <w:divBdr>
        <w:top w:val="none" w:sz="0" w:space="0" w:color="auto"/>
        <w:left w:val="none" w:sz="0" w:space="0" w:color="auto"/>
        <w:bottom w:val="none" w:sz="0" w:space="0" w:color="auto"/>
        <w:right w:val="none" w:sz="0" w:space="0" w:color="auto"/>
      </w:divBdr>
    </w:div>
    <w:div w:id="984429964">
      <w:bodyDiv w:val="1"/>
      <w:marLeft w:val="0"/>
      <w:marRight w:val="0"/>
      <w:marTop w:val="0"/>
      <w:marBottom w:val="0"/>
      <w:divBdr>
        <w:top w:val="none" w:sz="0" w:space="0" w:color="auto"/>
        <w:left w:val="none" w:sz="0" w:space="0" w:color="auto"/>
        <w:bottom w:val="none" w:sz="0" w:space="0" w:color="auto"/>
        <w:right w:val="none" w:sz="0" w:space="0" w:color="auto"/>
      </w:divBdr>
    </w:div>
    <w:div w:id="1016886816">
      <w:bodyDiv w:val="1"/>
      <w:marLeft w:val="0"/>
      <w:marRight w:val="0"/>
      <w:marTop w:val="0"/>
      <w:marBottom w:val="0"/>
      <w:divBdr>
        <w:top w:val="none" w:sz="0" w:space="0" w:color="auto"/>
        <w:left w:val="none" w:sz="0" w:space="0" w:color="auto"/>
        <w:bottom w:val="none" w:sz="0" w:space="0" w:color="auto"/>
        <w:right w:val="none" w:sz="0" w:space="0" w:color="auto"/>
      </w:divBdr>
    </w:div>
    <w:div w:id="1112477387">
      <w:bodyDiv w:val="1"/>
      <w:marLeft w:val="0"/>
      <w:marRight w:val="0"/>
      <w:marTop w:val="0"/>
      <w:marBottom w:val="0"/>
      <w:divBdr>
        <w:top w:val="none" w:sz="0" w:space="0" w:color="auto"/>
        <w:left w:val="none" w:sz="0" w:space="0" w:color="auto"/>
        <w:bottom w:val="none" w:sz="0" w:space="0" w:color="auto"/>
        <w:right w:val="none" w:sz="0" w:space="0" w:color="auto"/>
      </w:divBdr>
    </w:div>
    <w:div w:id="1112745722">
      <w:bodyDiv w:val="1"/>
      <w:marLeft w:val="0"/>
      <w:marRight w:val="0"/>
      <w:marTop w:val="0"/>
      <w:marBottom w:val="0"/>
      <w:divBdr>
        <w:top w:val="none" w:sz="0" w:space="0" w:color="auto"/>
        <w:left w:val="none" w:sz="0" w:space="0" w:color="auto"/>
        <w:bottom w:val="none" w:sz="0" w:space="0" w:color="auto"/>
        <w:right w:val="none" w:sz="0" w:space="0" w:color="auto"/>
      </w:divBdr>
    </w:div>
    <w:div w:id="1119378408">
      <w:bodyDiv w:val="1"/>
      <w:marLeft w:val="0"/>
      <w:marRight w:val="0"/>
      <w:marTop w:val="0"/>
      <w:marBottom w:val="0"/>
      <w:divBdr>
        <w:top w:val="none" w:sz="0" w:space="0" w:color="auto"/>
        <w:left w:val="none" w:sz="0" w:space="0" w:color="auto"/>
        <w:bottom w:val="none" w:sz="0" w:space="0" w:color="auto"/>
        <w:right w:val="none" w:sz="0" w:space="0" w:color="auto"/>
      </w:divBdr>
    </w:div>
    <w:div w:id="1151674835">
      <w:bodyDiv w:val="1"/>
      <w:marLeft w:val="0"/>
      <w:marRight w:val="0"/>
      <w:marTop w:val="0"/>
      <w:marBottom w:val="0"/>
      <w:divBdr>
        <w:top w:val="none" w:sz="0" w:space="0" w:color="auto"/>
        <w:left w:val="none" w:sz="0" w:space="0" w:color="auto"/>
        <w:bottom w:val="none" w:sz="0" w:space="0" w:color="auto"/>
        <w:right w:val="none" w:sz="0" w:space="0" w:color="auto"/>
      </w:divBdr>
    </w:div>
    <w:div w:id="1171794292">
      <w:bodyDiv w:val="1"/>
      <w:marLeft w:val="0"/>
      <w:marRight w:val="0"/>
      <w:marTop w:val="0"/>
      <w:marBottom w:val="0"/>
      <w:divBdr>
        <w:top w:val="none" w:sz="0" w:space="0" w:color="auto"/>
        <w:left w:val="none" w:sz="0" w:space="0" w:color="auto"/>
        <w:bottom w:val="none" w:sz="0" w:space="0" w:color="auto"/>
        <w:right w:val="none" w:sz="0" w:space="0" w:color="auto"/>
      </w:divBdr>
    </w:div>
    <w:div w:id="1173380054">
      <w:bodyDiv w:val="1"/>
      <w:marLeft w:val="0"/>
      <w:marRight w:val="0"/>
      <w:marTop w:val="0"/>
      <w:marBottom w:val="0"/>
      <w:divBdr>
        <w:top w:val="none" w:sz="0" w:space="0" w:color="auto"/>
        <w:left w:val="none" w:sz="0" w:space="0" w:color="auto"/>
        <w:bottom w:val="none" w:sz="0" w:space="0" w:color="auto"/>
        <w:right w:val="none" w:sz="0" w:space="0" w:color="auto"/>
      </w:divBdr>
    </w:div>
    <w:div w:id="1180005907">
      <w:bodyDiv w:val="1"/>
      <w:marLeft w:val="0"/>
      <w:marRight w:val="0"/>
      <w:marTop w:val="0"/>
      <w:marBottom w:val="0"/>
      <w:divBdr>
        <w:top w:val="none" w:sz="0" w:space="0" w:color="auto"/>
        <w:left w:val="none" w:sz="0" w:space="0" w:color="auto"/>
        <w:bottom w:val="none" w:sz="0" w:space="0" w:color="auto"/>
        <w:right w:val="none" w:sz="0" w:space="0" w:color="auto"/>
      </w:divBdr>
    </w:div>
    <w:div w:id="1206143497">
      <w:bodyDiv w:val="1"/>
      <w:marLeft w:val="0"/>
      <w:marRight w:val="0"/>
      <w:marTop w:val="0"/>
      <w:marBottom w:val="0"/>
      <w:divBdr>
        <w:top w:val="none" w:sz="0" w:space="0" w:color="auto"/>
        <w:left w:val="none" w:sz="0" w:space="0" w:color="auto"/>
        <w:bottom w:val="none" w:sz="0" w:space="0" w:color="auto"/>
        <w:right w:val="none" w:sz="0" w:space="0" w:color="auto"/>
      </w:divBdr>
    </w:div>
    <w:div w:id="1230388920">
      <w:bodyDiv w:val="1"/>
      <w:marLeft w:val="0"/>
      <w:marRight w:val="0"/>
      <w:marTop w:val="0"/>
      <w:marBottom w:val="0"/>
      <w:divBdr>
        <w:top w:val="none" w:sz="0" w:space="0" w:color="auto"/>
        <w:left w:val="none" w:sz="0" w:space="0" w:color="auto"/>
        <w:bottom w:val="none" w:sz="0" w:space="0" w:color="auto"/>
        <w:right w:val="none" w:sz="0" w:space="0" w:color="auto"/>
      </w:divBdr>
      <w:divsChild>
        <w:div w:id="2133669917">
          <w:marLeft w:val="0"/>
          <w:marRight w:val="0"/>
          <w:marTop w:val="0"/>
          <w:marBottom w:val="0"/>
          <w:divBdr>
            <w:top w:val="none" w:sz="0" w:space="0" w:color="auto"/>
            <w:left w:val="none" w:sz="0" w:space="0" w:color="auto"/>
            <w:bottom w:val="none" w:sz="0" w:space="0" w:color="auto"/>
            <w:right w:val="none" w:sz="0" w:space="0" w:color="auto"/>
          </w:divBdr>
        </w:div>
      </w:divsChild>
    </w:div>
    <w:div w:id="1257177142">
      <w:bodyDiv w:val="1"/>
      <w:marLeft w:val="0"/>
      <w:marRight w:val="0"/>
      <w:marTop w:val="0"/>
      <w:marBottom w:val="0"/>
      <w:divBdr>
        <w:top w:val="none" w:sz="0" w:space="0" w:color="auto"/>
        <w:left w:val="none" w:sz="0" w:space="0" w:color="auto"/>
        <w:bottom w:val="none" w:sz="0" w:space="0" w:color="auto"/>
        <w:right w:val="none" w:sz="0" w:space="0" w:color="auto"/>
      </w:divBdr>
    </w:div>
    <w:div w:id="1260983691">
      <w:bodyDiv w:val="1"/>
      <w:marLeft w:val="0"/>
      <w:marRight w:val="0"/>
      <w:marTop w:val="0"/>
      <w:marBottom w:val="0"/>
      <w:divBdr>
        <w:top w:val="none" w:sz="0" w:space="0" w:color="auto"/>
        <w:left w:val="none" w:sz="0" w:space="0" w:color="auto"/>
        <w:bottom w:val="none" w:sz="0" w:space="0" w:color="auto"/>
        <w:right w:val="none" w:sz="0" w:space="0" w:color="auto"/>
      </w:divBdr>
    </w:div>
    <w:div w:id="1264999858">
      <w:bodyDiv w:val="1"/>
      <w:marLeft w:val="0"/>
      <w:marRight w:val="0"/>
      <w:marTop w:val="0"/>
      <w:marBottom w:val="0"/>
      <w:divBdr>
        <w:top w:val="none" w:sz="0" w:space="0" w:color="auto"/>
        <w:left w:val="none" w:sz="0" w:space="0" w:color="auto"/>
        <w:bottom w:val="none" w:sz="0" w:space="0" w:color="auto"/>
        <w:right w:val="none" w:sz="0" w:space="0" w:color="auto"/>
      </w:divBdr>
    </w:div>
    <w:div w:id="1331176369">
      <w:bodyDiv w:val="1"/>
      <w:marLeft w:val="0"/>
      <w:marRight w:val="0"/>
      <w:marTop w:val="0"/>
      <w:marBottom w:val="0"/>
      <w:divBdr>
        <w:top w:val="none" w:sz="0" w:space="0" w:color="auto"/>
        <w:left w:val="none" w:sz="0" w:space="0" w:color="auto"/>
        <w:bottom w:val="none" w:sz="0" w:space="0" w:color="auto"/>
        <w:right w:val="none" w:sz="0" w:space="0" w:color="auto"/>
      </w:divBdr>
    </w:div>
    <w:div w:id="1369455059">
      <w:bodyDiv w:val="1"/>
      <w:marLeft w:val="0"/>
      <w:marRight w:val="0"/>
      <w:marTop w:val="0"/>
      <w:marBottom w:val="0"/>
      <w:divBdr>
        <w:top w:val="none" w:sz="0" w:space="0" w:color="auto"/>
        <w:left w:val="none" w:sz="0" w:space="0" w:color="auto"/>
        <w:bottom w:val="none" w:sz="0" w:space="0" w:color="auto"/>
        <w:right w:val="none" w:sz="0" w:space="0" w:color="auto"/>
      </w:divBdr>
    </w:div>
    <w:div w:id="1413040656">
      <w:bodyDiv w:val="1"/>
      <w:marLeft w:val="0"/>
      <w:marRight w:val="0"/>
      <w:marTop w:val="0"/>
      <w:marBottom w:val="0"/>
      <w:divBdr>
        <w:top w:val="none" w:sz="0" w:space="0" w:color="auto"/>
        <w:left w:val="none" w:sz="0" w:space="0" w:color="auto"/>
        <w:bottom w:val="none" w:sz="0" w:space="0" w:color="auto"/>
        <w:right w:val="none" w:sz="0" w:space="0" w:color="auto"/>
      </w:divBdr>
    </w:div>
    <w:div w:id="1444838942">
      <w:bodyDiv w:val="1"/>
      <w:marLeft w:val="0"/>
      <w:marRight w:val="0"/>
      <w:marTop w:val="0"/>
      <w:marBottom w:val="0"/>
      <w:divBdr>
        <w:top w:val="none" w:sz="0" w:space="0" w:color="auto"/>
        <w:left w:val="none" w:sz="0" w:space="0" w:color="auto"/>
        <w:bottom w:val="none" w:sz="0" w:space="0" w:color="auto"/>
        <w:right w:val="none" w:sz="0" w:space="0" w:color="auto"/>
      </w:divBdr>
    </w:div>
    <w:div w:id="1448354267">
      <w:bodyDiv w:val="1"/>
      <w:marLeft w:val="0"/>
      <w:marRight w:val="0"/>
      <w:marTop w:val="0"/>
      <w:marBottom w:val="0"/>
      <w:divBdr>
        <w:top w:val="none" w:sz="0" w:space="0" w:color="auto"/>
        <w:left w:val="none" w:sz="0" w:space="0" w:color="auto"/>
        <w:bottom w:val="none" w:sz="0" w:space="0" w:color="auto"/>
        <w:right w:val="none" w:sz="0" w:space="0" w:color="auto"/>
      </w:divBdr>
    </w:div>
    <w:div w:id="1468235592">
      <w:bodyDiv w:val="1"/>
      <w:marLeft w:val="0"/>
      <w:marRight w:val="0"/>
      <w:marTop w:val="0"/>
      <w:marBottom w:val="0"/>
      <w:divBdr>
        <w:top w:val="none" w:sz="0" w:space="0" w:color="auto"/>
        <w:left w:val="none" w:sz="0" w:space="0" w:color="auto"/>
        <w:bottom w:val="none" w:sz="0" w:space="0" w:color="auto"/>
        <w:right w:val="none" w:sz="0" w:space="0" w:color="auto"/>
      </w:divBdr>
    </w:div>
    <w:div w:id="1477333430">
      <w:bodyDiv w:val="1"/>
      <w:marLeft w:val="0"/>
      <w:marRight w:val="0"/>
      <w:marTop w:val="0"/>
      <w:marBottom w:val="0"/>
      <w:divBdr>
        <w:top w:val="none" w:sz="0" w:space="0" w:color="auto"/>
        <w:left w:val="none" w:sz="0" w:space="0" w:color="auto"/>
        <w:bottom w:val="none" w:sz="0" w:space="0" w:color="auto"/>
        <w:right w:val="none" w:sz="0" w:space="0" w:color="auto"/>
      </w:divBdr>
    </w:div>
    <w:div w:id="1489175759">
      <w:bodyDiv w:val="1"/>
      <w:marLeft w:val="0"/>
      <w:marRight w:val="0"/>
      <w:marTop w:val="0"/>
      <w:marBottom w:val="0"/>
      <w:divBdr>
        <w:top w:val="none" w:sz="0" w:space="0" w:color="auto"/>
        <w:left w:val="none" w:sz="0" w:space="0" w:color="auto"/>
        <w:bottom w:val="none" w:sz="0" w:space="0" w:color="auto"/>
        <w:right w:val="none" w:sz="0" w:space="0" w:color="auto"/>
      </w:divBdr>
    </w:div>
    <w:div w:id="1512722092">
      <w:bodyDiv w:val="1"/>
      <w:marLeft w:val="0"/>
      <w:marRight w:val="0"/>
      <w:marTop w:val="0"/>
      <w:marBottom w:val="0"/>
      <w:divBdr>
        <w:top w:val="none" w:sz="0" w:space="0" w:color="auto"/>
        <w:left w:val="none" w:sz="0" w:space="0" w:color="auto"/>
        <w:bottom w:val="none" w:sz="0" w:space="0" w:color="auto"/>
        <w:right w:val="none" w:sz="0" w:space="0" w:color="auto"/>
      </w:divBdr>
    </w:div>
    <w:div w:id="1518427838">
      <w:bodyDiv w:val="1"/>
      <w:marLeft w:val="0"/>
      <w:marRight w:val="0"/>
      <w:marTop w:val="0"/>
      <w:marBottom w:val="0"/>
      <w:divBdr>
        <w:top w:val="none" w:sz="0" w:space="0" w:color="auto"/>
        <w:left w:val="none" w:sz="0" w:space="0" w:color="auto"/>
        <w:bottom w:val="none" w:sz="0" w:space="0" w:color="auto"/>
        <w:right w:val="none" w:sz="0" w:space="0" w:color="auto"/>
      </w:divBdr>
    </w:div>
    <w:div w:id="1551192353">
      <w:bodyDiv w:val="1"/>
      <w:marLeft w:val="0"/>
      <w:marRight w:val="0"/>
      <w:marTop w:val="0"/>
      <w:marBottom w:val="0"/>
      <w:divBdr>
        <w:top w:val="none" w:sz="0" w:space="0" w:color="auto"/>
        <w:left w:val="none" w:sz="0" w:space="0" w:color="auto"/>
        <w:bottom w:val="none" w:sz="0" w:space="0" w:color="auto"/>
        <w:right w:val="none" w:sz="0" w:space="0" w:color="auto"/>
      </w:divBdr>
    </w:div>
    <w:div w:id="1584144466">
      <w:bodyDiv w:val="1"/>
      <w:marLeft w:val="0"/>
      <w:marRight w:val="0"/>
      <w:marTop w:val="0"/>
      <w:marBottom w:val="0"/>
      <w:divBdr>
        <w:top w:val="none" w:sz="0" w:space="0" w:color="auto"/>
        <w:left w:val="none" w:sz="0" w:space="0" w:color="auto"/>
        <w:bottom w:val="none" w:sz="0" w:space="0" w:color="auto"/>
        <w:right w:val="none" w:sz="0" w:space="0" w:color="auto"/>
      </w:divBdr>
    </w:div>
    <w:div w:id="1590309665">
      <w:bodyDiv w:val="1"/>
      <w:marLeft w:val="0"/>
      <w:marRight w:val="0"/>
      <w:marTop w:val="0"/>
      <w:marBottom w:val="0"/>
      <w:divBdr>
        <w:top w:val="none" w:sz="0" w:space="0" w:color="auto"/>
        <w:left w:val="none" w:sz="0" w:space="0" w:color="auto"/>
        <w:bottom w:val="none" w:sz="0" w:space="0" w:color="auto"/>
        <w:right w:val="none" w:sz="0" w:space="0" w:color="auto"/>
      </w:divBdr>
    </w:div>
    <w:div w:id="1591742458">
      <w:bodyDiv w:val="1"/>
      <w:marLeft w:val="0"/>
      <w:marRight w:val="0"/>
      <w:marTop w:val="0"/>
      <w:marBottom w:val="0"/>
      <w:divBdr>
        <w:top w:val="none" w:sz="0" w:space="0" w:color="auto"/>
        <w:left w:val="none" w:sz="0" w:space="0" w:color="auto"/>
        <w:bottom w:val="none" w:sz="0" w:space="0" w:color="auto"/>
        <w:right w:val="none" w:sz="0" w:space="0" w:color="auto"/>
      </w:divBdr>
    </w:div>
    <w:div w:id="1610431718">
      <w:bodyDiv w:val="1"/>
      <w:marLeft w:val="0"/>
      <w:marRight w:val="0"/>
      <w:marTop w:val="0"/>
      <w:marBottom w:val="0"/>
      <w:divBdr>
        <w:top w:val="none" w:sz="0" w:space="0" w:color="auto"/>
        <w:left w:val="none" w:sz="0" w:space="0" w:color="auto"/>
        <w:bottom w:val="none" w:sz="0" w:space="0" w:color="auto"/>
        <w:right w:val="none" w:sz="0" w:space="0" w:color="auto"/>
      </w:divBdr>
    </w:div>
    <w:div w:id="1626497047">
      <w:bodyDiv w:val="1"/>
      <w:marLeft w:val="0"/>
      <w:marRight w:val="0"/>
      <w:marTop w:val="0"/>
      <w:marBottom w:val="0"/>
      <w:divBdr>
        <w:top w:val="none" w:sz="0" w:space="0" w:color="auto"/>
        <w:left w:val="none" w:sz="0" w:space="0" w:color="auto"/>
        <w:bottom w:val="none" w:sz="0" w:space="0" w:color="auto"/>
        <w:right w:val="none" w:sz="0" w:space="0" w:color="auto"/>
      </w:divBdr>
    </w:div>
    <w:div w:id="1639384174">
      <w:bodyDiv w:val="1"/>
      <w:marLeft w:val="0"/>
      <w:marRight w:val="0"/>
      <w:marTop w:val="0"/>
      <w:marBottom w:val="0"/>
      <w:divBdr>
        <w:top w:val="none" w:sz="0" w:space="0" w:color="auto"/>
        <w:left w:val="none" w:sz="0" w:space="0" w:color="auto"/>
        <w:bottom w:val="none" w:sz="0" w:space="0" w:color="auto"/>
        <w:right w:val="none" w:sz="0" w:space="0" w:color="auto"/>
      </w:divBdr>
    </w:div>
    <w:div w:id="1678075707">
      <w:bodyDiv w:val="1"/>
      <w:marLeft w:val="0"/>
      <w:marRight w:val="0"/>
      <w:marTop w:val="0"/>
      <w:marBottom w:val="0"/>
      <w:divBdr>
        <w:top w:val="none" w:sz="0" w:space="0" w:color="auto"/>
        <w:left w:val="none" w:sz="0" w:space="0" w:color="auto"/>
        <w:bottom w:val="none" w:sz="0" w:space="0" w:color="auto"/>
        <w:right w:val="none" w:sz="0" w:space="0" w:color="auto"/>
      </w:divBdr>
    </w:div>
    <w:div w:id="1680542943">
      <w:bodyDiv w:val="1"/>
      <w:marLeft w:val="0"/>
      <w:marRight w:val="0"/>
      <w:marTop w:val="0"/>
      <w:marBottom w:val="0"/>
      <w:divBdr>
        <w:top w:val="none" w:sz="0" w:space="0" w:color="auto"/>
        <w:left w:val="none" w:sz="0" w:space="0" w:color="auto"/>
        <w:bottom w:val="none" w:sz="0" w:space="0" w:color="auto"/>
        <w:right w:val="none" w:sz="0" w:space="0" w:color="auto"/>
      </w:divBdr>
    </w:div>
    <w:div w:id="1686054740">
      <w:bodyDiv w:val="1"/>
      <w:marLeft w:val="0"/>
      <w:marRight w:val="0"/>
      <w:marTop w:val="0"/>
      <w:marBottom w:val="0"/>
      <w:divBdr>
        <w:top w:val="none" w:sz="0" w:space="0" w:color="auto"/>
        <w:left w:val="none" w:sz="0" w:space="0" w:color="auto"/>
        <w:bottom w:val="none" w:sz="0" w:space="0" w:color="auto"/>
        <w:right w:val="none" w:sz="0" w:space="0" w:color="auto"/>
      </w:divBdr>
    </w:div>
    <w:div w:id="1810706814">
      <w:bodyDiv w:val="1"/>
      <w:marLeft w:val="0"/>
      <w:marRight w:val="0"/>
      <w:marTop w:val="0"/>
      <w:marBottom w:val="0"/>
      <w:divBdr>
        <w:top w:val="none" w:sz="0" w:space="0" w:color="auto"/>
        <w:left w:val="none" w:sz="0" w:space="0" w:color="auto"/>
        <w:bottom w:val="none" w:sz="0" w:space="0" w:color="auto"/>
        <w:right w:val="none" w:sz="0" w:space="0" w:color="auto"/>
      </w:divBdr>
    </w:div>
    <w:div w:id="1818692109">
      <w:bodyDiv w:val="1"/>
      <w:marLeft w:val="0"/>
      <w:marRight w:val="0"/>
      <w:marTop w:val="0"/>
      <w:marBottom w:val="0"/>
      <w:divBdr>
        <w:top w:val="none" w:sz="0" w:space="0" w:color="auto"/>
        <w:left w:val="none" w:sz="0" w:space="0" w:color="auto"/>
        <w:bottom w:val="none" w:sz="0" w:space="0" w:color="auto"/>
        <w:right w:val="none" w:sz="0" w:space="0" w:color="auto"/>
      </w:divBdr>
    </w:div>
    <w:div w:id="1827551507">
      <w:bodyDiv w:val="1"/>
      <w:marLeft w:val="0"/>
      <w:marRight w:val="0"/>
      <w:marTop w:val="0"/>
      <w:marBottom w:val="0"/>
      <w:divBdr>
        <w:top w:val="none" w:sz="0" w:space="0" w:color="auto"/>
        <w:left w:val="none" w:sz="0" w:space="0" w:color="auto"/>
        <w:bottom w:val="none" w:sz="0" w:space="0" w:color="auto"/>
        <w:right w:val="none" w:sz="0" w:space="0" w:color="auto"/>
      </w:divBdr>
    </w:div>
    <w:div w:id="1835415345">
      <w:bodyDiv w:val="1"/>
      <w:marLeft w:val="0"/>
      <w:marRight w:val="0"/>
      <w:marTop w:val="0"/>
      <w:marBottom w:val="0"/>
      <w:divBdr>
        <w:top w:val="none" w:sz="0" w:space="0" w:color="auto"/>
        <w:left w:val="none" w:sz="0" w:space="0" w:color="auto"/>
        <w:bottom w:val="none" w:sz="0" w:space="0" w:color="auto"/>
        <w:right w:val="none" w:sz="0" w:space="0" w:color="auto"/>
      </w:divBdr>
    </w:div>
    <w:div w:id="1869876216">
      <w:bodyDiv w:val="1"/>
      <w:marLeft w:val="0"/>
      <w:marRight w:val="0"/>
      <w:marTop w:val="0"/>
      <w:marBottom w:val="0"/>
      <w:divBdr>
        <w:top w:val="none" w:sz="0" w:space="0" w:color="auto"/>
        <w:left w:val="none" w:sz="0" w:space="0" w:color="auto"/>
        <w:bottom w:val="none" w:sz="0" w:space="0" w:color="auto"/>
        <w:right w:val="none" w:sz="0" w:space="0" w:color="auto"/>
      </w:divBdr>
    </w:div>
    <w:div w:id="1931815420">
      <w:bodyDiv w:val="1"/>
      <w:marLeft w:val="0"/>
      <w:marRight w:val="0"/>
      <w:marTop w:val="0"/>
      <w:marBottom w:val="0"/>
      <w:divBdr>
        <w:top w:val="none" w:sz="0" w:space="0" w:color="auto"/>
        <w:left w:val="none" w:sz="0" w:space="0" w:color="auto"/>
        <w:bottom w:val="none" w:sz="0" w:space="0" w:color="auto"/>
        <w:right w:val="none" w:sz="0" w:space="0" w:color="auto"/>
      </w:divBdr>
    </w:div>
    <w:div w:id="1968852308">
      <w:bodyDiv w:val="1"/>
      <w:marLeft w:val="0"/>
      <w:marRight w:val="0"/>
      <w:marTop w:val="0"/>
      <w:marBottom w:val="0"/>
      <w:divBdr>
        <w:top w:val="none" w:sz="0" w:space="0" w:color="auto"/>
        <w:left w:val="none" w:sz="0" w:space="0" w:color="auto"/>
        <w:bottom w:val="none" w:sz="0" w:space="0" w:color="auto"/>
        <w:right w:val="none" w:sz="0" w:space="0" w:color="auto"/>
      </w:divBdr>
    </w:div>
    <w:div w:id="1970478713">
      <w:bodyDiv w:val="1"/>
      <w:marLeft w:val="0"/>
      <w:marRight w:val="0"/>
      <w:marTop w:val="0"/>
      <w:marBottom w:val="0"/>
      <w:divBdr>
        <w:top w:val="none" w:sz="0" w:space="0" w:color="auto"/>
        <w:left w:val="none" w:sz="0" w:space="0" w:color="auto"/>
        <w:bottom w:val="none" w:sz="0" w:space="0" w:color="auto"/>
        <w:right w:val="none" w:sz="0" w:space="0" w:color="auto"/>
      </w:divBdr>
    </w:div>
    <w:div w:id="1999847712">
      <w:bodyDiv w:val="1"/>
      <w:marLeft w:val="0"/>
      <w:marRight w:val="0"/>
      <w:marTop w:val="0"/>
      <w:marBottom w:val="0"/>
      <w:divBdr>
        <w:top w:val="none" w:sz="0" w:space="0" w:color="auto"/>
        <w:left w:val="none" w:sz="0" w:space="0" w:color="auto"/>
        <w:bottom w:val="none" w:sz="0" w:space="0" w:color="auto"/>
        <w:right w:val="none" w:sz="0" w:space="0" w:color="auto"/>
      </w:divBdr>
    </w:div>
    <w:div w:id="2018343626">
      <w:bodyDiv w:val="1"/>
      <w:marLeft w:val="0"/>
      <w:marRight w:val="0"/>
      <w:marTop w:val="0"/>
      <w:marBottom w:val="0"/>
      <w:divBdr>
        <w:top w:val="none" w:sz="0" w:space="0" w:color="auto"/>
        <w:left w:val="none" w:sz="0" w:space="0" w:color="auto"/>
        <w:bottom w:val="none" w:sz="0" w:space="0" w:color="auto"/>
        <w:right w:val="none" w:sz="0" w:space="0" w:color="auto"/>
      </w:divBdr>
    </w:div>
    <w:div w:id="2046518489">
      <w:bodyDiv w:val="1"/>
      <w:marLeft w:val="0"/>
      <w:marRight w:val="0"/>
      <w:marTop w:val="0"/>
      <w:marBottom w:val="0"/>
      <w:divBdr>
        <w:top w:val="none" w:sz="0" w:space="0" w:color="auto"/>
        <w:left w:val="none" w:sz="0" w:space="0" w:color="auto"/>
        <w:bottom w:val="none" w:sz="0" w:space="0" w:color="auto"/>
        <w:right w:val="none" w:sz="0" w:space="0" w:color="auto"/>
      </w:divBdr>
    </w:div>
    <w:div w:id="2080593543">
      <w:bodyDiv w:val="1"/>
      <w:marLeft w:val="0"/>
      <w:marRight w:val="0"/>
      <w:marTop w:val="0"/>
      <w:marBottom w:val="0"/>
      <w:divBdr>
        <w:top w:val="none" w:sz="0" w:space="0" w:color="auto"/>
        <w:left w:val="none" w:sz="0" w:space="0" w:color="auto"/>
        <w:bottom w:val="none" w:sz="0" w:space="0" w:color="auto"/>
        <w:right w:val="none" w:sz="0" w:space="0" w:color="auto"/>
      </w:divBdr>
    </w:div>
    <w:div w:id="2114323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k.wikipedia.org/wiki/Tren%C4%8Diansky_kraj"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k.wikipedia.org/wiki/Trnavsk%C3%BD_kraj" TargetMode="External"/><Relationship Id="rId17" Type="http://schemas.openxmlformats.org/officeDocument/2006/relationships/hyperlink" Target="https://sk.wikipedia.org/wiki/Ko%C5%A1ick%C3%BD_kraj"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sk.wikipedia.org/wiki/Pre%C5%A1ovsk%C3%BD_kraj"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wikipedia.org/wiki/Bratislavsk%C3%BD_kraj"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sk.wikipedia.org/wiki/Banskobystrick%C3%BD_kraj" TargetMode="External"/><Relationship Id="rId10" Type="http://schemas.openxmlformats.org/officeDocument/2006/relationships/hyperlink" Target="https://sk.wikipedia.org/wiki/Stredn%C3%A9_Slovensk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k.wikipedia.org/wiki/%C5%BDilinsk%C3%BD_kraj"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okovania.sk/Rokovanie.aspx/BodRokovaniaDetail?idMaterial=265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FAFA5-1751-4A64-BF15-3FFA0E57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8568</Words>
  <Characters>48842</Characters>
  <Application>Microsoft Office Word</Application>
  <DocSecurity>0</DocSecurity>
  <Lines>407</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mpsvr sr</dc:creator>
  <cp:keywords/>
  <dc:description/>
  <cp:lastModifiedBy>Pecho Daniel</cp:lastModifiedBy>
  <cp:revision>3</cp:revision>
  <cp:lastPrinted>2023-02-24T07:54:00Z</cp:lastPrinted>
  <dcterms:created xsi:type="dcterms:W3CDTF">2023-05-09T11:20:00Z</dcterms:created>
  <dcterms:modified xsi:type="dcterms:W3CDTF">2023-05-09T11:29:00Z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2018-02-13T00:00:00Z</vt:filetime>
  </property>
  <property fmtid="{D5CDD505-2E9C-101B-9397-08002B2CF9AE}" pid="3" name="Creator">
    <vt:lpwstr>Microsoft® Word 2010</vt:lpwstr>
  </property>
  <property fmtid="{D5CDD505-2E9C-101B-9397-08002B2CF9AE}" pid="4" name="LastSaved">
    <vt:filetime>2018-02-13T00:00:00Z</vt:filetime>
  </property>
</Properties>
</file>