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10B3E" w14:textId="5C373380" w:rsidR="009E2EC1" w:rsidRPr="00BE6C37" w:rsidRDefault="00457D06" w:rsidP="00CF0A49">
      <w:pPr>
        <w:spacing w:after="0" w:line="240" w:lineRule="auto"/>
        <w:jc w:val="center"/>
        <w:rPr>
          <w:rFonts w:cstheme="minorHAnsi"/>
          <w:b/>
        </w:rPr>
      </w:pPr>
      <w:r w:rsidRPr="00C775E7">
        <w:rPr>
          <w:rFonts w:cstheme="minorHAnsi"/>
          <w:b/>
        </w:rPr>
        <w:t xml:space="preserve">Návrh </w:t>
      </w:r>
      <w:r w:rsidR="00375E07" w:rsidRPr="00C775E7">
        <w:rPr>
          <w:rFonts w:cstheme="minorHAnsi"/>
          <w:b/>
        </w:rPr>
        <w:t xml:space="preserve">na presuny </w:t>
      </w:r>
      <w:r w:rsidR="004F5BBD" w:rsidRPr="00C775E7">
        <w:rPr>
          <w:rFonts w:cstheme="minorHAnsi"/>
          <w:b/>
        </w:rPr>
        <w:t>územných alokácií RP a KR UMR v rámci IÚI mechanizmu</w:t>
      </w:r>
      <w:r w:rsidR="00CF0A49">
        <w:rPr>
          <w:rFonts w:cstheme="minorHAnsi"/>
          <w:b/>
        </w:rPr>
        <w:t xml:space="preserve"> </w:t>
      </w:r>
      <w:r w:rsidRPr="00BE6C37">
        <w:rPr>
          <w:rFonts w:cstheme="minorHAnsi"/>
          <w:b/>
        </w:rPr>
        <w:t>Programu Slovensko</w:t>
      </w:r>
    </w:p>
    <w:p w14:paraId="2EE92217" w14:textId="77777777" w:rsidR="00D6299F" w:rsidRPr="00BE6C37" w:rsidRDefault="00D6299F" w:rsidP="00401C3F">
      <w:pPr>
        <w:spacing w:after="0" w:line="240" w:lineRule="auto"/>
        <w:jc w:val="center"/>
        <w:rPr>
          <w:rFonts w:cstheme="minorHAnsi"/>
          <w:b/>
        </w:rPr>
      </w:pPr>
    </w:p>
    <w:p w14:paraId="70D35BD0" w14:textId="17DC71C9" w:rsidR="000B2AE8" w:rsidRPr="000B2AE8" w:rsidRDefault="000B2AE8" w:rsidP="000B2AE8">
      <w:pPr>
        <w:pStyle w:val="Nadpis1"/>
        <w:numPr>
          <w:ilvl w:val="0"/>
          <w:numId w:val="23"/>
        </w:numPr>
        <w:spacing w:before="120" w:after="120" w:line="240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B2AE8">
        <w:rPr>
          <w:rFonts w:asciiTheme="minorHAnsi" w:hAnsiTheme="minorHAnsi" w:cstheme="minorHAnsi"/>
          <w:b/>
          <w:bCs/>
          <w:color w:val="auto"/>
          <w:sz w:val="22"/>
          <w:szCs w:val="22"/>
        </w:rPr>
        <w:t>Návrhy na presuny alokácií</w:t>
      </w:r>
      <w:r w:rsidR="00747243">
        <w:rPr>
          <w:rStyle w:val="Odkaznapoznmkupodiarou"/>
          <w:rFonts w:asciiTheme="minorHAnsi" w:hAnsiTheme="minorHAnsi" w:cstheme="minorHAnsi"/>
          <w:b/>
          <w:bCs/>
          <w:color w:val="auto"/>
          <w:sz w:val="22"/>
          <w:szCs w:val="22"/>
        </w:rPr>
        <w:footnoteReference w:id="1"/>
      </w:r>
      <w:r w:rsidRPr="000B2AE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v rámci rovnakého poskytovateľa</w:t>
      </w:r>
    </w:p>
    <w:p w14:paraId="40CD9AA8" w14:textId="48975637" w:rsidR="0000238B" w:rsidRPr="000B2AE8" w:rsidRDefault="009E2EC1" w:rsidP="000B2AE8">
      <w:pPr>
        <w:pStyle w:val="Nadpis2"/>
        <w:spacing w:before="120" w:after="120" w:line="240" w:lineRule="auto"/>
        <w:ind w:left="578" w:hanging="578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B2AE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Návrh </w:t>
      </w:r>
      <w:r w:rsidR="004F5BBD" w:rsidRPr="000B2AE8">
        <w:rPr>
          <w:rFonts w:asciiTheme="minorHAnsi" w:hAnsiTheme="minorHAnsi" w:cstheme="minorHAnsi"/>
          <w:b/>
          <w:bCs/>
          <w:color w:val="auto"/>
          <w:sz w:val="22"/>
          <w:szCs w:val="22"/>
        </w:rPr>
        <w:t>na presuny alokácií v gescii MIRRI SR</w:t>
      </w:r>
    </w:p>
    <w:p w14:paraId="2DF140F9" w14:textId="426CD08A" w:rsidR="001661E7" w:rsidRPr="00BE6C37" w:rsidRDefault="00A83145" w:rsidP="00BE6C37">
      <w:pPr>
        <w:spacing w:after="120" w:line="240" w:lineRule="auto"/>
        <w:jc w:val="both"/>
        <w:rPr>
          <w:rFonts w:cstheme="minorHAnsi"/>
          <w:b/>
        </w:rPr>
      </w:pPr>
      <w:r w:rsidRPr="00BE6C37">
        <w:rPr>
          <w:rFonts w:cstheme="minorHAnsi"/>
        </w:rPr>
        <w:t>MIRRI SR ako riadiaci orgán (</w:t>
      </w:r>
      <w:r w:rsidR="00F932D1" w:rsidRPr="00BE6C37">
        <w:rPr>
          <w:rFonts w:cstheme="minorHAnsi"/>
        </w:rPr>
        <w:t xml:space="preserve">ďalej len „RO“) </w:t>
      </w:r>
      <w:r w:rsidRPr="00BE6C37">
        <w:rPr>
          <w:rFonts w:cstheme="minorHAnsi"/>
        </w:rPr>
        <w:t xml:space="preserve">pre Program Slovensko </w:t>
      </w:r>
      <w:r w:rsidR="00897FDE" w:rsidRPr="00BE6C37">
        <w:rPr>
          <w:rFonts w:cstheme="minorHAnsi"/>
        </w:rPr>
        <w:t xml:space="preserve">predkladá na rokovanie </w:t>
      </w:r>
      <w:r w:rsidR="00F2688D" w:rsidRPr="00BE6C37">
        <w:rPr>
          <w:rFonts w:cstheme="minorHAnsi"/>
        </w:rPr>
        <w:t>Monitorovacieho výboru</w:t>
      </w:r>
      <w:r w:rsidR="00D6299F" w:rsidRPr="00BE6C37">
        <w:rPr>
          <w:rFonts w:cstheme="minorHAnsi"/>
        </w:rPr>
        <w:t xml:space="preserve"> pre Program Slovensko</w:t>
      </w:r>
      <w:r w:rsidR="00F2688D" w:rsidRPr="00BE6C37">
        <w:rPr>
          <w:rFonts w:cstheme="minorHAnsi"/>
        </w:rPr>
        <w:t xml:space="preserve"> 2021 </w:t>
      </w:r>
      <w:r w:rsidR="003E5616" w:rsidRPr="00BE6C37">
        <w:rPr>
          <w:rFonts w:cstheme="minorHAnsi"/>
        </w:rPr>
        <w:t>–</w:t>
      </w:r>
      <w:r w:rsidR="00F2688D" w:rsidRPr="00BE6C37">
        <w:rPr>
          <w:rFonts w:cstheme="minorHAnsi"/>
        </w:rPr>
        <w:t xml:space="preserve"> 2027</w:t>
      </w:r>
      <w:r w:rsidR="00897FDE" w:rsidRPr="00BE6C37">
        <w:rPr>
          <w:rFonts w:cstheme="minorHAnsi"/>
        </w:rPr>
        <w:t xml:space="preserve"> </w:t>
      </w:r>
      <w:r w:rsidR="00897FDE" w:rsidRPr="00BE6C37">
        <w:rPr>
          <w:rFonts w:cstheme="minorHAnsi"/>
          <w:b/>
        </w:rPr>
        <w:t xml:space="preserve">návrh na </w:t>
      </w:r>
      <w:r w:rsidR="004F5BBD" w:rsidRPr="00BE6C37">
        <w:rPr>
          <w:rFonts w:cstheme="minorHAnsi"/>
          <w:b/>
        </w:rPr>
        <w:t>presuny územných alokácií v rámci IÚI mechanizmu</w:t>
      </w:r>
      <w:r w:rsidR="00B210F5" w:rsidRPr="00BE6C37">
        <w:rPr>
          <w:rFonts w:cstheme="minorHAnsi"/>
          <w:b/>
        </w:rPr>
        <w:t xml:space="preserve"> </w:t>
      </w:r>
      <w:r w:rsidR="001661E7" w:rsidRPr="00BE6C37">
        <w:rPr>
          <w:rFonts w:cstheme="minorHAnsi"/>
          <w:b/>
        </w:rPr>
        <w:t>nasledovne: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7"/>
        <w:gridCol w:w="2617"/>
        <w:gridCol w:w="956"/>
        <w:gridCol w:w="987"/>
        <w:gridCol w:w="981"/>
        <w:gridCol w:w="977"/>
        <w:gridCol w:w="977"/>
        <w:gridCol w:w="977"/>
        <w:gridCol w:w="971"/>
        <w:tblGridChange w:id="0">
          <w:tblGrid>
            <w:gridCol w:w="1017"/>
            <w:gridCol w:w="2617"/>
            <w:gridCol w:w="956"/>
            <w:gridCol w:w="987"/>
            <w:gridCol w:w="981"/>
            <w:gridCol w:w="977"/>
            <w:gridCol w:w="977"/>
            <w:gridCol w:w="977"/>
            <w:gridCol w:w="971"/>
          </w:tblGrid>
        </w:tblGridChange>
      </w:tblGrid>
      <w:tr w:rsidR="00286564" w:rsidRPr="00CF0A49" w14:paraId="11B4E50F" w14:textId="77777777" w:rsidTr="00286564">
        <w:trPr>
          <w:trHeight w:val="400"/>
        </w:trPr>
        <w:tc>
          <w:tcPr>
            <w:tcW w:w="486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6A071E89" w14:textId="4B657E3B" w:rsidR="00CF0A49" w:rsidRPr="00C775E7" w:rsidRDefault="00CF0A49" w:rsidP="00545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K</w:t>
            </w:r>
            <w:r w:rsidRPr="00C775E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ód opatrenia / špecifického cieľa</w:t>
            </w:r>
          </w:p>
        </w:tc>
        <w:tc>
          <w:tcPr>
            <w:tcW w:w="1251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2E2B5EEA" w14:textId="0FA875C7" w:rsidR="00CF0A49" w:rsidRPr="00C775E7" w:rsidRDefault="00CF0A49" w:rsidP="0054575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N</w:t>
            </w:r>
            <w:r w:rsidRPr="00C775E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ázov opatrenia / špecifického cieľa</w:t>
            </w:r>
          </w:p>
        </w:tc>
        <w:tc>
          <w:tcPr>
            <w:tcW w:w="457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50E4F51F" w14:textId="3EE29B06" w:rsidR="00CF0A49" w:rsidRPr="00C775E7" w:rsidRDefault="00CF0A49" w:rsidP="0038321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IÚI (RP) /  IÚI-UMR (KR UMR)</w:t>
            </w:r>
          </w:p>
        </w:tc>
        <w:tc>
          <w:tcPr>
            <w:tcW w:w="941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7A9C965A" w14:textId="1661FBEA" w:rsidR="00CF0A49" w:rsidRPr="00C775E7" w:rsidRDefault="00CF0A49" w:rsidP="005C7F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Pôvodná alokácia</w:t>
            </w:r>
          </w:p>
        </w:tc>
        <w:tc>
          <w:tcPr>
            <w:tcW w:w="934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6440F0B5" w14:textId="480A0577" w:rsidR="00CF0A49" w:rsidRPr="00C775E7" w:rsidRDefault="00CF0A49" w:rsidP="005C7F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Presuny</w:t>
            </w:r>
          </w:p>
        </w:tc>
        <w:tc>
          <w:tcPr>
            <w:tcW w:w="931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2A5F2CE4" w14:textId="43808EAE" w:rsidR="00CF0A49" w:rsidRPr="00C775E7" w:rsidRDefault="00CF0A49" w:rsidP="005C7F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Nová alokácia</w:t>
            </w:r>
          </w:p>
        </w:tc>
      </w:tr>
      <w:tr w:rsidR="00CF0A49" w:rsidRPr="00CF0A49" w14:paraId="2995384E" w14:textId="77777777" w:rsidTr="00BE6C37">
        <w:trPr>
          <w:trHeight w:val="400"/>
        </w:trPr>
        <w:tc>
          <w:tcPr>
            <w:tcW w:w="486" w:type="pct"/>
            <w:vMerge/>
            <w:shd w:val="clear" w:color="auto" w:fill="D9D9D9" w:themeFill="background1" w:themeFillShade="D9"/>
            <w:vAlign w:val="center"/>
            <w:hideMark/>
          </w:tcPr>
          <w:p w14:paraId="50C3A068" w14:textId="77777777" w:rsidR="00383217" w:rsidRPr="00BE6C37" w:rsidRDefault="00383217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251" w:type="pct"/>
            <w:vMerge/>
            <w:shd w:val="clear" w:color="auto" w:fill="D9D9D9" w:themeFill="background1" w:themeFillShade="D9"/>
            <w:vAlign w:val="center"/>
            <w:hideMark/>
          </w:tcPr>
          <w:p w14:paraId="7BED947D" w14:textId="77777777" w:rsidR="00383217" w:rsidRPr="00BE6C37" w:rsidRDefault="00383217" w:rsidP="005C7FB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57" w:type="pct"/>
            <w:vMerge/>
            <w:shd w:val="clear" w:color="auto" w:fill="D9D9D9" w:themeFill="background1" w:themeFillShade="D9"/>
            <w:noWrap/>
            <w:vAlign w:val="center"/>
            <w:hideMark/>
          </w:tcPr>
          <w:p w14:paraId="64667007" w14:textId="41F4200C" w:rsidR="00383217" w:rsidRPr="00BE6C37" w:rsidRDefault="00383217" w:rsidP="0038321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48E496AE" w14:textId="77777777" w:rsidR="00383217" w:rsidRPr="00C775E7" w:rsidRDefault="00383217" w:rsidP="005C7F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04757EC3" w14:textId="77777777" w:rsidR="00383217" w:rsidRPr="00C775E7" w:rsidRDefault="00383217" w:rsidP="005C7F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467" w:type="pct"/>
            <w:shd w:val="clear" w:color="auto" w:fill="F2F2F2" w:themeFill="background1" w:themeFillShade="F2"/>
            <w:noWrap/>
            <w:vAlign w:val="center"/>
            <w:hideMark/>
          </w:tcPr>
          <w:p w14:paraId="2A8CA162" w14:textId="77777777" w:rsidR="00383217" w:rsidRPr="00C775E7" w:rsidRDefault="00383217" w:rsidP="005C7F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467" w:type="pct"/>
            <w:shd w:val="clear" w:color="auto" w:fill="F2F2F2" w:themeFill="background1" w:themeFillShade="F2"/>
            <w:noWrap/>
            <w:vAlign w:val="center"/>
            <w:hideMark/>
          </w:tcPr>
          <w:p w14:paraId="7017FC53" w14:textId="77777777" w:rsidR="00383217" w:rsidRPr="00C775E7" w:rsidRDefault="00383217" w:rsidP="005C7F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14:paraId="6337E02E" w14:textId="77777777" w:rsidR="00383217" w:rsidRPr="00C775E7" w:rsidRDefault="00383217" w:rsidP="005C7F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1A0316E" w14:textId="77777777" w:rsidR="00383217" w:rsidRPr="00C775E7" w:rsidRDefault="00383217" w:rsidP="005C7F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MRR</w:t>
            </w:r>
          </w:p>
        </w:tc>
      </w:tr>
      <w:tr w:rsidR="00CF0A49" w:rsidRPr="00CF0A49" w14:paraId="0D3EEAAF" w14:textId="77777777" w:rsidTr="002D7ABF">
        <w:tblPrEx>
          <w:tblW w:w="5000" w:type="pct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70" w:type="dxa"/>
            <w:right w:w="70" w:type="dxa"/>
          </w:tblCellMar>
          <w:tblPrExChange w:id="1" w:author="Vozárová, Veronika" w:date="2024-09-06T12:56:00Z">
            <w:tblPrEx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62"/>
          <w:trPrChange w:id="2" w:author="Vozárová, Veronika" w:date="2024-09-06T12:56:00Z">
            <w:trPr>
              <w:trHeight w:val="62"/>
            </w:trPr>
          </w:trPrChange>
        </w:trPr>
        <w:tc>
          <w:tcPr>
            <w:tcW w:w="486" w:type="pct"/>
            <w:vMerge/>
            <w:shd w:val="clear" w:color="auto" w:fill="auto"/>
            <w:vAlign w:val="center"/>
            <w:hideMark/>
            <w:tcPrChange w:id="3" w:author="Vozárová, Veronika" w:date="2024-09-06T12:56:00Z">
              <w:tcPr>
                <w:tcW w:w="486" w:type="pct"/>
                <w:vMerge/>
                <w:shd w:val="clear" w:color="auto" w:fill="auto"/>
                <w:vAlign w:val="center"/>
                <w:hideMark/>
              </w:tcPr>
            </w:tcPrChange>
          </w:tcPr>
          <w:p w14:paraId="2AF8305F" w14:textId="77777777" w:rsidR="005C7FBC" w:rsidRPr="00BE6C37" w:rsidRDefault="005C7FBC" w:rsidP="00BE6C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251" w:type="pct"/>
            <w:vMerge/>
            <w:shd w:val="clear" w:color="auto" w:fill="auto"/>
            <w:vAlign w:val="center"/>
            <w:hideMark/>
            <w:tcPrChange w:id="4" w:author="Vozárová, Veronika" w:date="2024-09-06T12:56:00Z">
              <w:tcPr>
                <w:tcW w:w="1251" w:type="pct"/>
                <w:vMerge/>
                <w:shd w:val="clear" w:color="auto" w:fill="auto"/>
                <w:vAlign w:val="center"/>
                <w:hideMark/>
              </w:tcPr>
            </w:tcPrChange>
          </w:tcPr>
          <w:p w14:paraId="0E6479EA" w14:textId="77777777" w:rsidR="005C7FBC" w:rsidRPr="00BE6C37" w:rsidRDefault="005C7FBC" w:rsidP="005C7FB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57" w:type="pct"/>
            <w:shd w:val="clear" w:color="auto" w:fill="auto"/>
            <w:vAlign w:val="center"/>
            <w:tcPrChange w:id="5" w:author="Vozárová, Veronika" w:date="2024-09-06T12:56:00Z">
              <w:tcPr>
                <w:tcW w:w="457" w:type="pct"/>
                <w:shd w:val="clear" w:color="auto" w:fill="auto"/>
                <w:vAlign w:val="center"/>
              </w:tcPr>
            </w:tcPrChange>
          </w:tcPr>
          <w:p w14:paraId="3FA5D1D6" w14:textId="6868374B" w:rsidR="005C7FBC" w:rsidRPr="00BE6C37" w:rsidRDefault="005C7FBC" w:rsidP="005457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6" w:author="Vozárová, Veronika" w:date="2024-09-06T12:56:00Z">
              <w:r w:rsidRPr="00BE6C37" w:rsidDel="002D7ABF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IÚI-UMR</w:delText>
              </w:r>
            </w:del>
          </w:p>
        </w:tc>
        <w:tc>
          <w:tcPr>
            <w:tcW w:w="472" w:type="pct"/>
            <w:shd w:val="clear" w:color="auto" w:fill="auto"/>
            <w:noWrap/>
            <w:vAlign w:val="center"/>
            <w:tcPrChange w:id="7" w:author="Vozárová, Veronika" w:date="2024-09-06T12:56:00Z">
              <w:tcPr>
                <w:tcW w:w="472" w:type="pct"/>
                <w:shd w:val="clear" w:color="auto" w:fill="auto"/>
                <w:noWrap/>
                <w:vAlign w:val="center"/>
              </w:tcPr>
            </w:tcPrChange>
          </w:tcPr>
          <w:p w14:paraId="576FD1B0" w14:textId="6FD563F2" w:rsidR="005C7FBC" w:rsidRPr="00BE6C37" w:rsidRDefault="005C7FBC" w:rsidP="00AC55C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8" w:author="Vozárová, Veronika" w:date="2024-09-06T12:56:00Z">
              <w:r w:rsidRPr="00BE6C37" w:rsidDel="002D7ABF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0</w:delText>
              </w:r>
            </w:del>
          </w:p>
        </w:tc>
        <w:tc>
          <w:tcPr>
            <w:tcW w:w="469" w:type="pct"/>
            <w:shd w:val="clear" w:color="auto" w:fill="auto"/>
            <w:noWrap/>
            <w:vAlign w:val="center"/>
            <w:tcPrChange w:id="9" w:author="Vozárová, Veronika" w:date="2024-09-06T12:56:00Z">
              <w:tcPr>
                <w:tcW w:w="469" w:type="pct"/>
                <w:shd w:val="clear" w:color="auto" w:fill="auto"/>
                <w:noWrap/>
                <w:vAlign w:val="center"/>
              </w:tcPr>
            </w:tcPrChange>
          </w:tcPr>
          <w:p w14:paraId="77CC29B2" w14:textId="3142EEF1" w:rsidR="005C7FBC" w:rsidRPr="00BE6C37" w:rsidRDefault="005C7FBC" w:rsidP="00AC55C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10" w:author="Vozárová, Veronika" w:date="2024-09-06T12:56:00Z">
              <w:r w:rsidRPr="00BE6C37" w:rsidDel="002D7ABF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13 772 452</w:delText>
              </w:r>
            </w:del>
          </w:p>
        </w:tc>
        <w:tc>
          <w:tcPr>
            <w:tcW w:w="467" w:type="pct"/>
            <w:shd w:val="clear" w:color="auto" w:fill="F2F2F2" w:themeFill="background1" w:themeFillShade="F2"/>
            <w:noWrap/>
            <w:vAlign w:val="center"/>
            <w:tcPrChange w:id="11" w:author="Vozárová, Veronika" w:date="2024-09-06T12:56:00Z">
              <w:tcPr>
                <w:tcW w:w="467" w:type="pct"/>
                <w:shd w:val="clear" w:color="auto" w:fill="F2F2F2" w:themeFill="background1" w:themeFillShade="F2"/>
                <w:noWrap/>
                <w:vAlign w:val="center"/>
              </w:tcPr>
            </w:tcPrChange>
          </w:tcPr>
          <w:p w14:paraId="6E688CEB" w14:textId="160AA404" w:rsidR="005C7FBC" w:rsidRPr="00BE6C37" w:rsidRDefault="005C7FBC" w:rsidP="00AC55C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12" w:author="Vozárová, Veronika" w:date="2024-09-06T12:56:00Z">
              <w:r w:rsidRPr="00BE6C37" w:rsidDel="002D7ABF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0</w:delText>
              </w:r>
            </w:del>
          </w:p>
        </w:tc>
        <w:tc>
          <w:tcPr>
            <w:tcW w:w="467" w:type="pct"/>
            <w:shd w:val="clear" w:color="auto" w:fill="F2F2F2" w:themeFill="background1" w:themeFillShade="F2"/>
            <w:noWrap/>
            <w:vAlign w:val="center"/>
            <w:tcPrChange w:id="13" w:author="Vozárová, Veronika" w:date="2024-09-06T12:56:00Z">
              <w:tcPr>
                <w:tcW w:w="467" w:type="pct"/>
                <w:shd w:val="clear" w:color="auto" w:fill="F2F2F2" w:themeFill="background1" w:themeFillShade="F2"/>
                <w:noWrap/>
                <w:vAlign w:val="center"/>
              </w:tcPr>
            </w:tcPrChange>
          </w:tcPr>
          <w:p w14:paraId="3BF30BEE" w14:textId="69950C6D" w:rsidR="005C7FBC" w:rsidRPr="00BE6C37" w:rsidRDefault="00AC55C8" w:rsidP="00AC55C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</w:pPr>
            <w:del w:id="14" w:author="Vozárová, Veronika" w:date="2024-09-06T12:56:00Z">
              <w:r w:rsidRPr="00BE6C37" w:rsidDel="002D7ABF"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delText>+</w:delText>
              </w:r>
              <w:r w:rsidR="005C7FBC" w:rsidRPr="00BE6C37" w:rsidDel="002D7ABF"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delText>4 801 79</w:delText>
              </w:r>
              <w:r w:rsidRPr="00BE6C37" w:rsidDel="002D7ABF"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delText>6</w:delText>
              </w:r>
            </w:del>
          </w:p>
        </w:tc>
        <w:tc>
          <w:tcPr>
            <w:tcW w:w="467" w:type="pct"/>
            <w:shd w:val="clear" w:color="auto" w:fill="auto"/>
            <w:noWrap/>
            <w:vAlign w:val="center"/>
            <w:tcPrChange w:id="15" w:author="Vozárová, Veronika" w:date="2024-09-06T12:56:00Z">
              <w:tcPr>
                <w:tcW w:w="467" w:type="pct"/>
                <w:shd w:val="clear" w:color="auto" w:fill="auto"/>
                <w:noWrap/>
                <w:vAlign w:val="center"/>
              </w:tcPr>
            </w:tcPrChange>
          </w:tcPr>
          <w:p w14:paraId="761D8D56" w14:textId="33910D4E" w:rsidR="005C7FBC" w:rsidRPr="00BE6C37" w:rsidRDefault="005C7FBC" w:rsidP="00AC55C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16" w:author="Vozárová, Veronika" w:date="2024-09-06T12:56:00Z">
              <w:r w:rsidRPr="00BE6C37" w:rsidDel="002D7ABF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0</w:delText>
              </w:r>
            </w:del>
          </w:p>
        </w:tc>
        <w:tc>
          <w:tcPr>
            <w:tcW w:w="464" w:type="pct"/>
            <w:shd w:val="clear" w:color="auto" w:fill="auto"/>
            <w:noWrap/>
            <w:vAlign w:val="center"/>
            <w:tcPrChange w:id="17" w:author="Vozárová, Veronika" w:date="2024-09-06T12:56:00Z">
              <w:tcPr>
                <w:tcW w:w="464" w:type="pct"/>
                <w:shd w:val="clear" w:color="auto" w:fill="auto"/>
                <w:noWrap/>
                <w:vAlign w:val="center"/>
              </w:tcPr>
            </w:tcPrChange>
          </w:tcPr>
          <w:p w14:paraId="66C42150" w14:textId="5E0CFE9F" w:rsidR="005C7FBC" w:rsidRPr="00BE6C37" w:rsidRDefault="005C7FBC" w:rsidP="00AC55C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18" w:author="Vozárová, Veronika" w:date="2024-09-06T12:56:00Z">
              <w:r w:rsidRPr="00BE6C37" w:rsidDel="002D7ABF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18 574 24</w:delText>
              </w:r>
              <w:r w:rsidR="00AC55C8" w:rsidRPr="00BE6C37" w:rsidDel="002D7ABF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8</w:delText>
              </w:r>
            </w:del>
          </w:p>
        </w:tc>
      </w:tr>
      <w:tr w:rsidR="00945867" w:rsidRPr="00C775E7" w14:paraId="70FA7BA6" w14:textId="77777777" w:rsidTr="00C775E7">
        <w:trPr>
          <w:trHeight w:val="776"/>
        </w:trPr>
        <w:tc>
          <w:tcPr>
            <w:tcW w:w="486" w:type="pct"/>
            <w:vMerge w:val="restart"/>
            <w:shd w:val="clear" w:color="auto" w:fill="auto"/>
            <w:noWrap/>
            <w:vAlign w:val="center"/>
            <w:hideMark/>
          </w:tcPr>
          <w:p w14:paraId="41BDEF46" w14:textId="77777777" w:rsidR="005C7FBC" w:rsidRPr="00C775E7" w:rsidRDefault="005C7FBC" w:rsidP="005457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RSO4.2</w:t>
            </w:r>
          </w:p>
        </w:tc>
        <w:tc>
          <w:tcPr>
            <w:tcW w:w="1251" w:type="pct"/>
            <w:vMerge w:val="restart"/>
            <w:shd w:val="clear" w:color="auto" w:fill="auto"/>
            <w:vAlign w:val="center"/>
            <w:hideMark/>
          </w:tcPr>
          <w:p w14:paraId="2E913702" w14:textId="77777777" w:rsidR="005C7FBC" w:rsidRPr="00C775E7" w:rsidRDefault="005C7FBC" w:rsidP="005C7FB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Zlepšenia rovného prístupu k </w:t>
            </w:r>
            <w:proofErr w:type="spellStart"/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inkluzívnym</w:t>
            </w:r>
            <w:proofErr w:type="spellEnd"/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kvalitným službám v oblasti vzdelávania, odbornej prípravy a celoživotného vzdelávania rozvíjaním dostupnej infraštruktúry vrátane posilňovania odolnosti pre dištančné a online vzdelávanie a odbornú prípravu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14:paraId="13F814C2" w14:textId="77777777" w:rsidR="005C7FBC" w:rsidRPr="00C775E7" w:rsidRDefault="005C7FBC" w:rsidP="005457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2F40FF77" w14:textId="77777777" w:rsidR="005C7FBC" w:rsidRPr="00C775E7" w:rsidRDefault="005C7FBC" w:rsidP="002E34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10 003 665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6B95396A" w14:textId="77777777" w:rsidR="005C7FBC" w:rsidRPr="00C775E7" w:rsidRDefault="005C7FBC" w:rsidP="002E34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188 855 160</w:t>
            </w:r>
          </w:p>
        </w:tc>
        <w:tc>
          <w:tcPr>
            <w:tcW w:w="467" w:type="pct"/>
            <w:shd w:val="clear" w:color="auto" w:fill="F2F2F2" w:themeFill="background1" w:themeFillShade="F2"/>
            <w:noWrap/>
            <w:vAlign w:val="center"/>
            <w:hideMark/>
          </w:tcPr>
          <w:p w14:paraId="56C898C2" w14:textId="77777777" w:rsidR="005C7FBC" w:rsidRPr="00C775E7" w:rsidRDefault="005C7FBC" w:rsidP="002E34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67" w:type="pct"/>
            <w:shd w:val="clear" w:color="auto" w:fill="F2F2F2" w:themeFill="background1" w:themeFillShade="F2"/>
            <w:noWrap/>
            <w:vAlign w:val="center"/>
            <w:hideMark/>
          </w:tcPr>
          <w:p w14:paraId="6899310D" w14:textId="3E8BACC2" w:rsidR="005C7FBC" w:rsidRPr="00C775E7" w:rsidRDefault="002E34C7" w:rsidP="002E34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+</w:t>
            </w:r>
            <w:r w:rsidR="005C7FBC" w:rsidRPr="00C775E7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1 504 005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14:paraId="57FBB31C" w14:textId="77777777" w:rsidR="005C7FBC" w:rsidRPr="00C775E7" w:rsidRDefault="005C7FBC" w:rsidP="002E34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10 003 665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E132EE2" w14:textId="77777777" w:rsidR="005C7FBC" w:rsidRPr="00C775E7" w:rsidRDefault="005C7FBC" w:rsidP="002E34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190 359 165</w:t>
            </w:r>
          </w:p>
        </w:tc>
      </w:tr>
      <w:tr w:rsidR="00CF0A49" w:rsidRPr="00CF0A49" w14:paraId="53C0C4DD" w14:textId="77777777" w:rsidTr="00C775E7">
        <w:trPr>
          <w:trHeight w:val="777"/>
        </w:trPr>
        <w:tc>
          <w:tcPr>
            <w:tcW w:w="486" w:type="pct"/>
            <w:vMerge/>
            <w:shd w:val="clear" w:color="auto" w:fill="auto"/>
            <w:vAlign w:val="center"/>
            <w:hideMark/>
          </w:tcPr>
          <w:p w14:paraId="546690B4" w14:textId="77777777" w:rsidR="005C7FBC" w:rsidRPr="00BE6C37" w:rsidRDefault="005C7FBC" w:rsidP="00BE6C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251" w:type="pct"/>
            <w:vMerge/>
            <w:shd w:val="clear" w:color="auto" w:fill="auto"/>
            <w:vAlign w:val="center"/>
            <w:hideMark/>
          </w:tcPr>
          <w:p w14:paraId="7DCA3DE7" w14:textId="77777777" w:rsidR="005C7FBC" w:rsidRPr="00BE6C37" w:rsidRDefault="005C7FBC" w:rsidP="005C7FB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57" w:type="pct"/>
            <w:shd w:val="clear" w:color="auto" w:fill="auto"/>
            <w:vAlign w:val="center"/>
            <w:hideMark/>
          </w:tcPr>
          <w:p w14:paraId="52B5B211" w14:textId="77777777" w:rsidR="005C7FBC" w:rsidRPr="00BE6C37" w:rsidRDefault="005C7FBC" w:rsidP="0054575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14:paraId="1F7D066D" w14:textId="77777777" w:rsidR="005C7FBC" w:rsidRPr="00BE6C37" w:rsidRDefault="005C7FBC" w:rsidP="002E34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14:paraId="1A6C4BAE" w14:textId="77777777" w:rsidR="005C7FBC" w:rsidRPr="00BE6C37" w:rsidRDefault="005C7FBC" w:rsidP="002E34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27 034 725</w:t>
            </w:r>
          </w:p>
        </w:tc>
        <w:tc>
          <w:tcPr>
            <w:tcW w:w="467" w:type="pct"/>
            <w:shd w:val="clear" w:color="auto" w:fill="F2F2F2" w:themeFill="background1" w:themeFillShade="F2"/>
            <w:noWrap/>
            <w:vAlign w:val="center"/>
            <w:hideMark/>
          </w:tcPr>
          <w:p w14:paraId="47A02202" w14:textId="77777777" w:rsidR="005C7FBC" w:rsidRPr="00BE6C37" w:rsidRDefault="005C7FBC" w:rsidP="002E34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67" w:type="pct"/>
            <w:shd w:val="clear" w:color="auto" w:fill="F2F2F2" w:themeFill="background1" w:themeFillShade="F2"/>
            <w:noWrap/>
            <w:vAlign w:val="center"/>
            <w:hideMark/>
          </w:tcPr>
          <w:p w14:paraId="654591B9" w14:textId="75B4E37D" w:rsidR="005C7FBC" w:rsidRPr="00BE6C37" w:rsidRDefault="002E34C7" w:rsidP="002E34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+</w:t>
            </w:r>
            <w:r w:rsidR="005C7FBC" w:rsidRPr="00C775E7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2 241 92</w:t>
            </w:r>
            <w:r w:rsidRPr="00C775E7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14:paraId="38F44EBC" w14:textId="77777777" w:rsidR="005C7FBC" w:rsidRPr="00C775E7" w:rsidRDefault="005C7FBC" w:rsidP="002E34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F7D44B0" w14:textId="37882859" w:rsidR="005C7FBC" w:rsidRPr="00BE6C37" w:rsidRDefault="005C7FBC" w:rsidP="002E34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29 276 64</w:t>
            </w:r>
            <w:r w:rsidR="002E34C7" w:rsidRPr="00C775E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</w:t>
            </w:r>
          </w:p>
        </w:tc>
      </w:tr>
    </w:tbl>
    <w:p w14:paraId="33129E79" w14:textId="0DB341B4" w:rsidR="00C01B77" w:rsidRPr="00C775E7" w:rsidRDefault="00C01B77" w:rsidP="00C01B77">
      <w:pPr>
        <w:spacing w:after="0" w:line="240" w:lineRule="auto"/>
        <w:ind w:left="2124" w:hanging="2124"/>
        <w:jc w:val="both"/>
        <w:rPr>
          <w:rFonts w:cstheme="minorHAnsi"/>
          <w:b/>
          <w:color w:val="FF0000"/>
        </w:rPr>
      </w:pPr>
    </w:p>
    <w:p w14:paraId="30AA8565" w14:textId="108F18A7" w:rsidR="004C3D6F" w:rsidRPr="00C775E7" w:rsidRDefault="004C3D6F" w:rsidP="00C775E7">
      <w:pPr>
        <w:spacing w:before="120" w:after="0" w:line="240" w:lineRule="auto"/>
        <w:ind w:left="2126" w:hanging="2126"/>
        <w:jc w:val="both"/>
        <w:rPr>
          <w:rFonts w:cstheme="minorHAnsi"/>
        </w:rPr>
      </w:pPr>
      <w:r w:rsidRPr="00C775E7">
        <w:rPr>
          <w:rFonts w:cstheme="minorHAnsi"/>
        </w:rPr>
        <w:t>Kompletná tabuľka presunov tvorí Prílohu č. 1 tohto materiálu.</w:t>
      </w:r>
    </w:p>
    <w:p w14:paraId="18CC3542" w14:textId="3A68D0D7" w:rsidR="004C3D6F" w:rsidRPr="00C775E7" w:rsidRDefault="004C3D6F" w:rsidP="00C775E7">
      <w:pPr>
        <w:spacing w:after="120" w:line="240" w:lineRule="auto"/>
        <w:ind w:left="2124" w:hanging="2124"/>
        <w:jc w:val="both"/>
        <w:rPr>
          <w:rFonts w:cstheme="minorHAnsi"/>
        </w:rPr>
      </w:pPr>
      <w:r w:rsidRPr="00C775E7">
        <w:rPr>
          <w:rFonts w:cstheme="minorHAnsi"/>
        </w:rPr>
        <w:t>Tabuľka jednotlivých presuno</w:t>
      </w:r>
      <w:r w:rsidR="001D1FCF" w:rsidRPr="00C775E7">
        <w:rPr>
          <w:rFonts w:cstheme="minorHAnsi"/>
        </w:rPr>
        <w:t>v</w:t>
      </w:r>
      <w:r w:rsidRPr="00C775E7">
        <w:rPr>
          <w:rFonts w:cstheme="minorHAnsi"/>
        </w:rPr>
        <w:t xml:space="preserve"> po územiach a opatreniach tvorí Prílohu č. 2 tohto materiálu.</w:t>
      </w:r>
    </w:p>
    <w:p w14:paraId="004B66E9" w14:textId="716C5069" w:rsidR="004F5BBD" w:rsidRPr="00C775E7" w:rsidDel="002D7ABF" w:rsidRDefault="004F5BBD" w:rsidP="002D7ABF">
      <w:pPr>
        <w:spacing w:after="120" w:line="240" w:lineRule="auto"/>
        <w:jc w:val="both"/>
        <w:rPr>
          <w:del w:id="19" w:author="Vozárová, Veronika" w:date="2024-09-06T13:04:00Z"/>
          <w:rFonts w:cstheme="minorHAnsi"/>
          <w:b/>
        </w:rPr>
      </w:pPr>
    </w:p>
    <w:p w14:paraId="62449D6B" w14:textId="77777777" w:rsidR="00DA7F27" w:rsidRPr="000B2AE8" w:rsidRDefault="00DA7F27" w:rsidP="000B2AE8">
      <w:pPr>
        <w:pStyle w:val="Nadpis2"/>
        <w:spacing w:before="120" w:after="120" w:line="240" w:lineRule="auto"/>
        <w:ind w:left="578" w:hanging="578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B2AE8">
        <w:rPr>
          <w:rFonts w:asciiTheme="minorHAnsi" w:hAnsiTheme="minorHAnsi" w:cstheme="minorHAnsi"/>
          <w:b/>
          <w:bCs/>
          <w:color w:val="auto"/>
          <w:sz w:val="22"/>
          <w:szCs w:val="22"/>
        </w:rPr>
        <w:t>Návrh na presuny alokácií v gescii MPSVR SR</w:t>
      </w:r>
    </w:p>
    <w:p w14:paraId="7D57F0F4" w14:textId="09BBF1B5" w:rsidR="00DA7F27" w:rsidRPr="00C775E7" w:rsidRDefault="00DA7F27" w:rsidP="00DA7F27">
      <w:pPr>
        <w:spacing w:after="120" w:line="240" w:lineRule="auto"/>
        <w:jc w:val="both"/>
        <w:rPr>
          <w:rFonts w:cstheme="minorHAnsi"/>
          <w:b/>
        </w:rPr>
      </w:pPr>
      <w:r w:rsidRPr="00C775E7">
        <w:rPr>
          <w:rFonts w:cstheme="minorHAnsi"/>
        </w:rPr>
        <w:t xml:space="preserve">MIRRI SR ako RO pre Program Slovensko predkladá na rokovanie Monitorovacieho výboru pre Program Slovensko 2021 – 2027 </w:t>
      </w:r>
      <w:r w:rsidRPr="00C775E7">
        <w:rPr>
          <w:rFonts w:cstheme="minorHAnsi"/>
          <w:b/>
        </w:rPr>
        <w:t>návrh na presuny územných alokácií v rámci IÚI mechanizmu v gescii MPSVR SR nasledovne:</w:t>
      </w:r>
    </w:p>
    <w:tbl>
      <w:tblPr>
        <w:tblW w:w="501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2328"/>
        <w:gridCol w:w="842"/>
        <w:gridCol w:w="1056"/>
        <w:gridCol w:w="1056"/>
        <w:gridCol w:w="1058"/>
        <w:gridCol w:w="1056"/>
        <w:gridCol w:w="1056"/>
        <w:gridCol w:w="1054"/>
      </w:tblGrid>
      <w:tr w:rsidR="00DA7F27" w:rsidRPr="00DA7F27" w14:paraId="4B2CF5F4" w14:textId="77777777" w:rsidTr="00DA7F27">
        <w:trPr>
          <w:trHeight w:val="391"/>
        </w:trPr>
        <w:tc>
          <w:tcPr>
            <w:tcW w:w="472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31C3ADBD" w14:textId="2DD20140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K</w:t>
            </w:r>
            <w:r w:rsidRPr="00DA7F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ód špecifického cieľa</w:t>
            </w:r>
          </w:p>
        </w:tc>
        <w:tc>
          <w:tcPr>
            <w:tcW w:w="1109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3AECF11F" w14:textId="620D9E32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N</w:t>
            </w:r>
            <w:r w:rsidRPr="00DA7F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ázov špecifického cieľa</w:t>
            </w:r>
          </w:p>
        </w:tc>
        <w:tc>
          <w:tcPr>
            <w:tcW w:w="401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2EEAF45A" w14:textId="029EEE55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IÚI (RP)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 xml:space="preserve"> /</w:t>
            </w:r>
            <w:r w:rsidRPr="00DC280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 xml:space="preserve"> IÚI-UMR (KR UMR)</w:t>
            </w:r>
          </w:p>
        </w:tc>
        <w:tc>
          <w:tcPr>
            <w:tcW w:w="1006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06ACDC1E" w14:textId="1676A36F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Pôvodná alokácia</w:t>
            </w:r>
            <w:r w:rsidR="00D84C37">
              <w:rPr>
                <w:rStyle w:val="Odkaznapoznmkupodiarou"/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footnoteReference w:id="2"/>
            </w:r>
          </w:p>
        </w:tc>
        <w:tc>
          <w:tcPr>
            <w:tcW w:w="1007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30851FF3" w14:textId="2BFC07C6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Presuny</w:t>
            </w:r>
          </w:p>
        </w:tc>
        <w:tc>
          <w:tcPr>
            <w:tcW w:w="1005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7E2777D4" w14:textId="6EB4336B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Nová alokácia</w:t>
            </w:r>
          </w:p>
        </w:tc>
      </w:tr>
      <w:tr w:rsidR="00DA7F27" w:rsidRPr="00DA7F27" w14:paraId="2D0C055F" w14:textId="77777777" w:rsidTr="00DA7F27">
        <w:trPr>
          <w:trHeight w:val="391"/>
        </w:trPr>
        <w:tc>
          <w:tcPr>
            <w:tcW w:w="472" w:type="pct"/>
            <w:vMerge/>
            <w:vAlign w:val="center"/>
            <w:hideMark/>
          </w:tcPr>
          <w:p w14:paraId="16E467E3" w14:textId="77777777" w:rsidR="00DA7F27" w:rsidRPr="00BE6C3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09" w:type="pct"/>
            <w:vMerge/>
            <w:vAlign w:val="center"/>
            <w:hideMark/>
          </w:tcPr>
          <w:p w14:paraId="53722590" w14:textId="77777777" w:rsidR="00DA7F27" w:rsidRPr="00BE6C3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1" w:type="pct"/>
            <w:vMerge/>
            <w:shd w:val="clear" w:color="auto" w:fill="auto"/>
            <w:noWrap/>
            <w:vAlign w:val="center"/>
            <w:hideMark/>
          </w:tcPr>
          <w:p w14:paraId="5D17E4B2" w14:textId="120DF8F9" w:rsidR="00DA7F27" w:rsidRPr="00BE6C3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8AD6344" w14:textId="77777777" w:rsidR="00DA7F27" w:rsidRPr="00DA7F2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EC62968" w14:textId="77777777" w:rsidR="00DA7F27" w:rsidRPr="00DA7F2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504" w:type="pct"/>
            <w:shd w:val="clear" w:color="auto" w:fill="F2F2F2" w:themeFill="background1" w:themeFillShade="F2"/>
            <w:noWrap/>
            <w:vAlign w:val="center"/>
            <w:hideMark/>
          </w:tcPr>
          <w:p w14:paraId="032F3E72" w14:textId="77777777" w:rsidR="00DA7F27" w:rsidRPr="00DA7F2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503" w:type="pct"/>
            <w:shd w:val="clear" w:color="auto" w:fill="F2F2F2" w:themeFill="background1" w:themeFillShade="F2"/>
            <w:noWrap/>
            <w:vAlign w:val="center"/>
            <w:hideMark/>
          </w:tcPr>
          <w:p w14:paraId="467B4FB7" w14:textId="77777777" w:rsidR="00DA7F27" w:rsidRPr="00DA7F2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3ADF115" w14:textId="77777777" w:rsidR="00DA7F27" w:rsidRPr="00DA7F2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430675B1" w14:textId="77777777" w:rsidR="00DA7F27" w:rsidRPr="00DA7F2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MRR</w:t>
            </w:r>
          </w:p>
        </w:tc>
      </w:tr>
      <w:tr w:rsidR="00DA7F27" w:rsidRPr="00DA7F27" w14:paraId="7765F83E" w14:textId="77777777" w:rsidTr="00DA7F27">
        <w:trPr>
          <w:trHeight w:val="583"/>
        </w:trPr>
        <w:tc>
          <w:tcPr>
            <w:tcW w:w="472" w:type="pct"/>
            <w:vMerge w:val="restart"/>
            <w:shd w:val="clear" w:color="auto" w:fill="auto"/>
            <w:noWrap/>
            <w:vAlign w:val="center"/>
            <w:hideMark/>
          </w:tcPr>
          <w:p w14:paraId="7D97B054" w14:textId="77777777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RSO4.1</w:t>
            </w:r>
          </w:p>
        </w:tc>
        <w:tc>
          <w:tcPr>
            <w:tcW w:w="1109" w:type="pct"/>
            <w:vMerge w:val="restart"/>
            <w:shd w:val="clear" w:color="auto" w:fill="auto"/>
            <w:vAlign w:val="center"/>
            <w:hideMark/>
          </w:tcPr>
          <w:p w14:paraId="3F547C4E" w14:textId="77777777" w:rsidR="00DA7F27" w:rsidRPr="00DA7F27" w:rsidRDefault="00DA7F27" w:rsidP="00BE6C3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Zvyšovanie účinnosti a inkluzívnosti trhov práce a prístupu ku kvalitnému zamestnaniu rozvíjaním sociálnej infraštruktúry a podporou sociálneho hospodárstva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2731847E" w14:textId="77777777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1B4AC8B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1 200 000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B4C1102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5 800 000</w:t>
            </w:r>
          </w:p>
        </w:tc>
        <w:tc>
          <w:tcPr>
            <w:tcW w:w="504" w:type="pct"/>
            <w:shd w:val="clear" w:color="auto" w:fill="F2F2F2" w:themeFill="background1" w:themeFillShade="F2"/>
            <w:noWrap/>
            <w:vAlign w:val="center"/>
            <w:hideMark/>
          </w:tcPr>
          <w:p w14:paraId="303562A1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F2F2F2" w:themeFill="background1" w:themeFillShade="F2"/>
            <w:noWrap/>
            <w:vAlign w:val="center"/>
            <w:hideMark/>
          </w:tcPr>
          <w:p w14:paraId="0B15795B" w14:textId="77777777" w:rsidR="00DA7F27" w:rsidRPr="00E8651A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9C0006"/>
                <w:sz w:val="16"/>
                <w:szCs w:val="16"/>
                <w:lang w:eastAsia="sk-SK"/>
              </w:rPr>
            </w:pPr>
            <w:r w:rsidRPr="00E8651A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sk-SK"/>
              </w:rPr>
              <w:t>-593 485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1DD5ABE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1 200 000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33EF1E30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5 206 515</w:t>
            </w:r>
          </w:p>
        </w:tc>
      </w:tr>
      <w:tr w:rsidR="00DA7F27" w:rsidRPr="00DA7F27" w14:paraId="72A5E153" w14:textId="77777777" w:rsidTr="00DA7F27">
        <w:trPr>
          <w:trHeight w:val="584"/>
        </w:trPr>
        <w:tc>
          <w:tcPr>
            <w:tcW w:w="472" w:type="pct"/>
            <w:vMerge/>
            <w:shd w:val="clear" w:color="auto" w:fill="auto"/>
            <w:vAlign w:val="center"/>
            <w:hideMark/>
          </w:tcPr>
          <w:p w14:paraId="1DF15671" w14:textId="77777777" w:rsidR="00DA7F27" w:rsidRPr="00BE6C3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09" w:type="pct"/>
            <w:vMerge/>
            <w:shd w:val="clear" w:color="auto" w:fill="auto"/>
            <w:vAlign w:val="center"/>
            <w:hideMark/>
          </w:tcPr>
          <w:p w14:paraId="4E8DE087" w14:textId="77777777" w:rsidR="00DA7F27" w:rsidRPr="00BE6C37" w:rsidRDefault="00DA7F27" w:rsidP="00BE6C3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33EB6CB7" w14:textId="77777777" w:rsidR="00DA7F27" w:rsidRPr="00BE6C3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9B681DE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9A1163D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4" w:type="pct"/>
            <w:shd w:val="clear" w:color="auto" w:fill="F2F2F2" w:themeFill="background1" w:themeFillShade="F2"/>
            <w:noWrap/>
            <w:vAlign w:val="center"/>
            <w:hideMark/>
          </w:tcPr>
          <w:p w14:paraId="53DEEDE9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F2F2F2" w:themeFill="background1" w:themeFillShade="F2"/>
            <w:noWrap/>
            <w:vAlign w:val="center"/>
            <w:hideMark/>
          </w:tcPr>
          <w:p w14:paraId="2A59F5FD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83EA56E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765D417A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</w:tr>
      <w:tr w:rsidR="00DA7F27" w:rsidRPr="00DA7F27" w14:paraId="64C4DA29" w14:textId="77777777" w:rsidTr="00DA7F27">
        <w:trPr>
          <w:trHeight w:val="779"/>
        </w:trPr>
        <w:tc>
          <w:tcPr>
            <w:tcW w:w="472" w:type="pct"/>
            <w:vMerge w:val="restart"/>
            <w:shd w:val="clear" w:color="auto" w:fill="auto"/>
            <w:noWrap/>
            <w:vAlign w:val="center"/>
            <w:hideMark/>
          </w:tcPr>
          <w:p w14:paraId="60C21EAB" w14:textId="77777777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RSO4.3</w:t>
            </w:r>
          </w:p>
        </w:tc>
        <w:tc>
          <w:tcPr>
            <w:tcW w:w="1109" w:type="pct"/>
            <w:vMerge w:val="restart"/>
            <w:shd w:val="clear" w:color="auto" w:fill="auto"/>
            <w:vAlign w:val="center"/>
            <w:hideMark/>
          </w:tcPr>
          <w:p w14:paraId="121F6728" w14:textId="77777777" w:rsidR="00DA7F27" w:rsidRPr="00DA7F27" w:rsidRDefault="00DA7F27" w:rsidP="00BE6C3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sociálno-ekonomického začlenenia marginalizovaných komunít, domácností s nízkym príjmom a znevýhodnených skupín vrátane osôb s osobitnými potrebami prostredníctvom integrovaných akcií vrátane bývania a sociálnych služieb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59C5259F" w14:textId="77777777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B413886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3 650 000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0225EE0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34 558 423</w:t>
            </w:r>
          </w:p>
        </w:tc>
        <w:tc>
          <w:tcPr>
            <w:tcW w:w="504" w:type="pct"/>
            <w:shd w:val="clear" w:color="auto" w:fill="F2F2F2" w:themeFill="background1" w:themeFillShade="F2"/>
            <w:noWrap/>
            <w:vAlign w:val="center"/>
            <w:hideMark/>
          </w:tcPr>
          <w:p w14:paraId="119E63F6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F2F2F2" w:themeFill="background1" w:themeFillShade="F2"/>
            <w:noWrap/>
            <w:vAlign w:val="center"/>
            <w:hideMark/>
          </w:tcPr>
          <w:p w14:paraId="046D8AC5" w14:textId="77777777" w:rsidR="00DA7F27" w:rsidRPr="00E8651A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E8651A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sk-SK"/>
              </w:rPr>
              <w:t>-3 900 000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9715618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3 650 000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0C00CF35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30 658 423</w:t>
            </w:r>
          </w:p>
        </w:tc>
      </w:tr>
      <w:tr w:rsidR="00DA7F27" w:rsidRPr="00DA7F27" w14:paraId="5FE3358F" w14:textId="77777777" w:rsidTr="00DA7F27">
        <w:trPr>
          <w:trHeight w:val="779"/>
        </w:trPr>
        <w:tc>
          <w:tcPr>
            <w:tcW w:w="472" w:type="pct"/>
            <w:vMerge/>
            <w:shd w:val="clear" w:color="auto" w:fill="auto"/>
            <w:vAlign w:val="center"/>
            <w:hideMark/>
          </w:tcPr>
          <w:p w14:paraId="78E8ED6E" w14:textId="77777777" w:rsidR="00DA7F27" w:rsidRPr="00BE6C37" w:rsidRDefault="00DA7F27" w:rsidP="00BE6C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09" w:type="pct"/>
            <w:vMerge/>
            <w:shd w:val="clear" w:color="auto" w:fill="auto"/>
            <w:vAlign w:val="center"/>
            <w:hideMark/>
          </w:tcPr>
          <w:p w14:paraId="1AE98954" w14:textId="77777777" w:rsidR="00DA7F27" w:rsidRPr="00BE6C37" w:rsidRDefault="00DA7F27" w:rsidP="00BE6C3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C461271" w14:textId="77777777" w:rsidR="00DA7F27" w:rsidRPr="00BE6C3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73E31FE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10DF47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15 789 101</w:t>
            </w:r>
          </w:p>
        </w:tc>
        <w:tc>
          <w:tcPr>
            <w:tcW w:w="504" w:type="pct"/>
            <w:shd w:val="clear" w:color="auto" w:fill="F2F2F2" w:themeFill="background1" w:themeFillShade="F2"/>
            <w:noWrap/>
            <w:vAlign w:val="center"/>
            <w:hideMark/>
          </w:tcPr>
          <w:p w14:paraId="2A525FF7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F2F2F2" w:themeFill="background1" w:themeFillShade="F2"/>
            <w:noWrap/>
            <w:vAlign w:val="center"/>
            <w:hideMark/>
          </w:tcPr>
          <w:p w14:paraId="353850E9" w14:textId="77777777" w:rsidR="00DA7F27" w:rsidRPr="00E8651A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E8651A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sk-SK"/>
              </w:rPr>
              <w:t>-540 000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C84CDBD" w14:textId="77777777" w:rsidR="00DA7F27" w:rsidRPr="00E8651A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8651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1DD5B65C" w14:textId="77777777" w:rsidR="00DA7F27" w:rsidRPr="00E8651A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8651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15 249 101</w:t>
            </w:r>
          </w:p>
        </w:tc>
      </w:tr>
      <w:tr w:rsidR="00DA7F27" w:rsidRPr="00DA7F27" w14:paraId="68EB5026" w14:textId="77777777" w:rsidTr="00DA7F27">
        <w:trPr>
          <w:trHeight w:val="876"/>
        </w:trPr>
        <w:tc>
          <w:tcPr>
            <w:tcW w:w="472" w:type="pct"/>
            <w:vMerge w:val="restart"/>
            <w:shd w:val="clear" w:color="auto" w:fill="auto"/>
            <w:noWrap/>
            <w:vAlign w:val="center"/>
            <w:hideMark/>
          </w:tcPr>
          <w:p w14:paraId="64260FC5" w14:textId="77777777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RSO4.5</w:t>
            </w:r>
          </w:p>
        </w:tc>
        <w:tc>
          <w:tcPr>
            <w:tcW w:w="1109" w:type="pct"/>
            <w:vMerge w:val="restart"/>
            <w:shd w:val="clear" w:color="auto" w:fill="auto"/>
            <w:vAlign w:val="center"/>
            <w:hideMark/>
          </w:tcPr>
          <w:p w14:paraId="2337F4BA" w14:textId="77777777" w:rsidR="00DA7F27" w:rsidRPr="00DA7F27" w:rsidRDefault="00DA7F27" w:rsidP="00BE6C3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Zabezpečenia rovného prístupu k zdravotnej starostlivosti a zvýšením odolnosti systémov zdravotnej starostlivosti vrátane primárnej starostlivosti, a podpory prechodu z inštitucionálnej starostlivosti na rodinnú a komunitnú starostlivosť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34B43639" w14:textId="77777777" w:rsidR="00DA7F27" w:rsidRPr="00DA7F2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090FA75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E5147F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40 510 000</w:t>
            </w:r>
          </w:p>
        </w:tc>
        <w:tc>
          <w:tcPr>
            <w:tcW w:w="504" w:type="pct"/>
            <w:shd w:val="clear" w:color="auto" w:fill="F2F2F2" w:themeFill="background1" w:themeFillShade="F2"/>
            <w:noWrap/>
            <w:vAlign w:val="center"/>
            <w:hideMark/>
          </w:tcPr>
          <w:p w14:paraId="73503C9A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F2F2F2" w:themeFill="background1" w:themeFillShade="F2"/>
            <w:noWrap/>
            <w:vAlign w:val="center"/>
            <w:hideMark/>
          </w:tcPr>
          <w:p w14:paraId="6831DDE6" w14:textId="6D4CD59C" w:rsidR="00DA7F27" w:rsidRPr="00E8651A" w:rsidRDefault="00E8651A" w:rsidP="00DA7F2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</w:pPr>
            <w:r w:rsidRPr="00E8651A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+</w:t>
            </w:r>
            <w:r w:rsidR="00DA7F27" w:rsidRPr="00E8651A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4 493 485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C1AA76E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05960FDD" w14:textId="77777777" w:rsidR="00DA7F27" w:rsidRPr="00DA7F2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7F2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45 003 485</w:t>
            </w:r>
          </w:p>
        </w:tc>
      </w:tr>
      <w:tr w:rsidR="00DA7F27" w:rsidRPr="00DA7F27" w14:paraId="3D83B03E" w14:textId="77777777" w:rsidTr="00DA7F27">
        <w:trPr>
          <w:trHeight w:val="877"/>
        </w:trPr>
        <w:tc>
          <w:tcPr>
            <w:tcW w:w="472" w:type="pct"/>
            <w:vMerge/>
            <w:shd w:val="clear" w:color="auto" w:fill="auto"/>
            <w:vAlign w:val="center"/>
            <w:hideMark/>
          </w:tcPr>
          <w:p w14:paraId="266EAADB" w14:textId="77777777" w:rsidR="00DA7F27" w:rsidRPr="00BE6C37" w:rsidRDefault="00DA7F27" w:rsidP="00BE6C3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09" w:type="pct"/>
            <w:vMerge/>
            <w:shd w:val="clear" w:color="auto" w:fill="auto"/>
            <w:vAlign w:val="center"/>
            <w:hideMark/>
          </w:tcPr>
          <w:p w14:paraId="7E9D605B" w14:textId="77777777" w:rsidR="00DA7F27" w:rsidRPr="00BE6C37" w:rsidRDefault="00DA7F27" w:rsidP="00BE6C3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76868A3A" w14:textId="77777777" w:rsidR="00DA7F27" w:rsidRPr="00BE6C37" w:rsidRDefault="00DA7F27" w:rsidP="00DA7F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271C6FD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1EB8B64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2 750 000</w:t>
            </w:r>
          </w:p>
        </w:tc>
        <w:tc>
          <w:tcPr>
            <w:tcW w:w="504" w:type="pct"/>
            <w:shd w:val="clear" w:color="auto" w:fill="F2F2F2" w:themeFill="background1" w:themeFillShade="F2"/>
            <w:noWrap/>
            <w:vAlign w:val="center"/>
            <w:hideMark/>
          </w:tcPr>
          <w:p w14:paraId="444F26A3" w14:textId="77777777" w:rsidR="00DA7F27" w:rsidRPr="00BE6C37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3" w:type="pct"/>
            <w:shd w:val="clear" w:color="auto" w:fill="F2F2F2" w:themeFill="background1" w:themeFillShade="F2"/>
            <w:noWrap/>
            <w:vAlign w:val="center"/>
            <w:hideMark/>
          </w:tcPr>
          <w:p w14:paraId="2B8A149C" w14:textId="63374030" w:rsidR="00DA7F27" w:rsidRPr="00E8651A" w:rsidRDefault="00E8651A" w:rsidP="00DA7F2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</w:pPr>
            <w:r w:rsidRPr="00E8651A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+</w:t>
            </w:r>
            <w:r w:rsidR="00DA7F27" w:rsidRPr="00E8651A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540 000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B456389" w14:textId="77777777" w:rsidR="00DA7F27" w:rsidRPr="00E8651A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8651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2" w:type="pct"/>
            <w:shd w:val="clear" w:color="auto" w:fill="auto"/>
            <w:noWrap/>
            <w:vAlign w:val="center"/>
            <w:hideMark/>
          </w:tcPr>
          <w:p w14:paraId="600867D1" w14:textId="77777777" w:rsidR="00DA7F27" w:rsidRPr="00E8651A" w:rsidRDefault="00DA7F27" w:rsidP="00DA7F2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8651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3 290 000</w:t>
            </w:r>
          </w:p>
        </w:tc>
      </w:tr>
    </w:tbl>
    <w:p w14:paraId="000D02E9" w14:textId="2F30DF7A" w:rsidR="00DA7F27" w:rsidRPr="00C775E7" w:rsidRDefault="00DA7F27" w:rsidP="00DA7F27">
      <w:pPr>
        <w:spacing w:before="120" w:after="0" w:line="240" w:lineRule="auto"/>
        <w:ind w:left="2126" w:hanging="2126"/>
        <w:jc w:val="both"/>
        <w:rPr>
          <w:rFonts w:cstheme="minorHAnsi"/>
        </w:rPr>
      </w:pPr>
      <w:r w:rsidRPr="00C775E7">
        <w:rPr>
          <w:rFonts w:cstheme="minorHAnsi"/>
        </w:rPr>
        <w:t xml:space="preserve">Kompletná tabuľka presunov tvorí Prílohu č. </w:t>
      </w:r>
      <w:r w:rsidR="00F11317">
        <w:rPr>
          <w:rFonts w:cstheme="minorHAnsi"/>
        </w:rPr>
        <w:t>3</w:t>
      </w:r>
      <w:r w:rsidRPr="00C775E7">
        <w:rPr>
          <w:rFonts w:cstheme="minorHAnsi"/>
        </w:rPr>
        <w:t xml:space="preserve"> tohto materiálu.</w:t>
      </w:r>
    </w:p>
    <w:p w14:paraId="0E354398" w14:textId="0C8BD3DB" w:rsidR="00DA7F27" w:rsidRPr="00C775E7" w:rsidRDefault="00DA7F27" w:rsidP="00DA7F27">
      <w:pPr>
        <w:spacing w:after="120" w:line="240" w:lineRule="auto"/>
        <w:ind w:left="2126" w:hanging="2126"/>
        <w:jc w:val="both"/>
        <w:rPr>
          <w:rFonts w:cstheme="minorHAnsi"/>
        </w:rPr>
      </w:pPr>
      <w:r w:rsidRPr="00C775E7">
        <w:rPr>
          <w:rFonts w:cstheme="minorHAnsi"/>
        </w:rPr>
        <w:t xml:space="preserve">Tabuľka jednotlivých presunov po územiach a opatreniach tvorí Prílohu </w:t>
      </w:r>
      <w:r w:rsidR="00F11317">
        <w:rPr>
          <w:rFonts w:cstheme="minorHAnsi"/>
        </w:rPr>
        <w:t>č. 4</w:t>
      </w:r>
      <w:r w:rsidRPr="00C775E7">
        <w:rPr>
          <w:rFonts w:cstheme="minorHAnsi"/>
        </w:rPr>
        <w:t xml:space="preserve"> tohto materiálu.</w:t>
      </w:r>
    </w:p>
    <w:p w14:paraId="0F68AD56" w14:textId="10D87273" w:rsidR="000B2AE8" w:rsidRPr="000B2AE8" w:rsidRDefault="000B2AE8" w:rsidP="000B2AE8">
      <w:pPr>
        <w:pStyle w:val="Nadpis1"/>
        <w:numPr>
          <w:ilvl w:val="0"/>
          <w:numId w:val="23"/>
        </w:numPr>
        <w:spacing w:before="120" w:after="120" w:line="240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B2AE8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Návrhy na presuny alokácií</w:t>
      </w:r>
      <w:r w:rsidR="00747243">
        <w:rPr>
          <w:rStyle w:val="Odkaznapoznmkupodiarou"/>
          <w:rFonts w:asciiTheme="minorHAnsi" w:hAnsiTheme="minorHAnsi" w:cstheme="minorHAnsi"/>
          <w:b/>
          <w:bCs/>
          <w:color w:val="auto"/>
          <w:sz w:val="22"/>
          <w:szCs w:val="22"/>
        </w:rPr>
        <w:footnoteReference w:id="3"/>
      </w:r>
      <w:r w:rsidRPr="000B2AE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medzi </w:t>
      </w:r>
      <w:r w:rsidRPr="000B2AE8">
        <w:rPr>
          <w:rFonts w:asciiTheme="minorHAnsi" w:hAnsiTheme="minorHAnsi" w:cstheme="minorHAnsi"/>
          <w:b/>
          <w:bCs/>
          <w:color w:val="auto"/>
          <w:sz w:val="22"/>
          <w:szCs w:val="22"/>
        </w:rPr>
        <w:t>poskytovateľ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mi</w:t>
      </w:r>
    </w:p>
    <w:p w14:paraId="68938FF8" w14:textId="211EC2B1" w:rsidR="003B20C4" w:rsidRPr="00C775E7" w:rsidRDefault="003B20C4" w:rsidP="00BE6C37">
      <w:pPr>
        <w:spacing w:after="120" w:line="240" w:lineRule="auto"/>
        <w:jc w:val="both"/>
        <w:rPr>
          <w:rFonts w:cstheme="minorHAnsi"/>
          <w:b/>
        </w:rPr>
      </w:pPr>
      <w:r w:rsidRPr="00C775E7">
        <w:rPr>
          <w:rFonts w:cstheme="minorHAnsi"/>
        </w:rPr>
        <w:t xml:space="preserve">MIRRI SR ako </w:t>
      </w:r>
      <w:r w:rsidR="001D1FCF" w:rsidRPr="00C775E7">
        <w:rPr>
          <w:rFonts w:cstheme="minorHAnsi"/>
        </w:rPr>
        <w:t xml:space="preserve">RO </w:t>
      </w:r>
      <w:r w:rsidRPr="00C775E7">
        <w:rPr>
          <w:rFonts w:cstheme="minorHAnsi"/>
        </w:rPr>
        <w:t xml:space="preserve">pre Program Slovensko predkladá na rokovanie Monitorovacieho výboru pre Program Slovensko 2021 – 2027 </w:t>
      </w:r>
      <w:r w:rsidRPr="00C775E7">
        <w:rPr>
          <w:rFonts w:cstheme="minorHAnsi"/>
          <w:b/>
        </w:rPr>
        <w:t>návrh na navýšenie územných alokácií v rá</w:t>
      </w:r>
      <w:r w:rsidR="006655FB" w:rsidRPr="00C775E7">
        <w:rPr>
          <w:rFonts w:cstheme="minorHAnsi"/>
          <w:b/>
        </w:rPr>
        <w:t>mci IÚI mechanizmu</w:t>
      </w:r>
      <w:r w:rsidRPr="00C775E7">
        <w:rPr>
          <w:rFonts w:cstheme="minorHAnsi"/>
          <w:b/>
        </w:rPr>
        <w:t xml:space="preserve"> nasledovne:</w:t>
      </w:r>
    </w:p>
    <w:p w14:paraId="10AD403F" w14:textId="57DFF6BC" w:rsidR="001A0A25" w:rsidRPr="00C775E7" w:rsidRDefault="009E5BA5" w:rsidP="00BE6C37">
      <w:pPr>
        <w:spacing w:after="12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Presun</w:t>
      </w:r>
      <w:r w:rsidR="0053744A" w:rsidRPr="00C775E7">
        <w:rPr>
          <w:rFonts w:cstheme="minorHAnsi"/>
          <w:b/>
        </w:rPr>
        <w:t xml:space="preserve"> z:</w:t>
      </w:r>
    </w:p>
    <w:p w14:paraId="56815AAA" w14:textId="32EF9D86" w:rsidR="001A0A25" w:rsidRPr="00C775E7" w:rsidRDefault="001A0A25" w:rsidP="003B20C4">
      <w:p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Gestor:</w:t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  <w:t>MPSVR SR</w:t>
      </w:r>
    </w:p>
    <w:p w14:paraId="2DFD5F6D" w14:textId="341FD280" w:rsidR="001A0A25" w:rsidRPr="00C775E7" w:rsidRDefault="001A0A25" w:rsidP="003B20C4">
      <w:p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Priorita 4P5</w:t>
      </w:r>
      <w:r w:rsidR="009B489A">
        <w:rPr>
          <w:rFonts w:cstheme="minorHAnsi"/>
          <w:b/>
        </w:rPr>
        <w:t>:</w:t>
      </w:r>
      <w:r w:rsidR="009B489A">
        <w:rPr>
          <w:rFonts w:cstheme="minorHAnsi"/>
          <w:b/>
        </w:rPr>
        <w:tab/>
      </w:r>
      <w:r w:rsidR="009B489A">
        <w:rPr>
          <w:rFonts w:cstheme="minorHAnsi"/>
          <w:b/>
        </w:rPr>
        <w:tab/>
      </w:r>
      <w:r w:rsidRPr="00C775E7">
        <w:rPr>
          <w:rFonts w:cstheme="minorHAnsi"/>
          <w:b/>
        </w:rPr>
        <w:t>Aktívne začlenenie a dostupné služby</w:t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</w:r>
    </w:p>
    <w:p w14:paraId="2CA39F57" w14:textId="43DB35F1" w:rsidR="009E5BA5" w:rsidRDefault="001A0A25" w:rsidP="00375170">
      <w:pPr>
        <w:spacing w:after="120" w:line="240" w:lineRule="auto"/>
        <w:ind w:left="2121" w:hanging="2121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Špecifický cieľ RSO4.3</w:t>
      </w:r>
      <w:r w:rsidR="009B489A">
        <w:rPr>
          <w:rFonts w:cstheme="minorHAnsi"/>
          <w:b/>
        </w:rPr>
        <w:t>:</w:t>
      </w:r>
      <w:r w:rsidR="009B489A">
        <w:rPr>
          <w:rFonts w:cstheme="minorHAnsi"/>
          <w:b/>
        </w:rPr>
        <w:tab/>
      </w:r>
      <w:r w:rsidR="006E1102" w:rsidRPr="00C775E7">
        <w:rPr>
          <w:rFonts w:cstheme="minorHAnsi"/>
          <w:b/>
        </w:rPr>
        <w:t>Podpora sociálno-ekonomického začlenenia marginalizovaných komunít, domácností s nízkym príjmom a znevýhodnených skupín vrátane osôb s osobitnými potrebami prostredníctvom integrovaných akcií vrátane bývania a sociálnych služieb</w:t>
      </w:r>
    </w:p>
    <w:p w14:paraId="1A16C5FC" w14:textId="4763D5FE" w:rsidR="000B2AE8" w:rsidRPr="005A6FF6" w:rsidRDefault="000B2AE8" w:rsidP="0036442B">
      <w:pPr>
        <w:spacing w:after="120" w:line="240" w:lineRule="auto"/>
        <w:jc w:val="both"/>
        <w:rPr>
          <w:rFonts w:cstheme="minorHAnsi"/>
          <w:bCs/>
        </w:rPr>
      </w:pPr>
    </w:p>
    <w:tbl>
      <w:tblPr>
        <w:tblW w:w="5000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2259"/>
        <w:gridCol w:w="847"/>
        <w:gridCol w:w="1061"/>
        <w:gridCol w:w="1061"/>
        <w:gridCol w:w="1061"/>
        <w:gridCol w:w="1061"/>
        <w:gridCol w:w="1061"/>
        <w:gridCol w:w="1059"/>
      </w:tblGrid>
      <w:tr w:rsidR="000B2AE8" w:rsidRPr="000B2AE8" w14:paraId="3F96A4B0" w14:textId="77777777" w:rsidTr="005A6FF6">
        <w:trPr>
          <w:trHeight w:val="327"/>
        </w:trPr>
        <w:tc>
          <w:tcPr>
            <w:tcW w:w="473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7C705F53" w14:textId="4BB1364B" w:rsidR="000B2AE8" w:rsidRPr="005A6FF6" w:rsidRDefault="000B2AE8" w:rsidP="000B2A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K</w:t>
            </w:r>
            <w:r w:rsidRPr="005A6FF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ód špecifického cieľa</w:t>
            </w:r>
          </w:p>
        </w:tc>
        <w:tc>
          <w:tcPr>
            <w:tcW w:w="1080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7E05EF74" w14:textId="687CA99E" w:rsidR="000B2AE8" w:rsidRPr="005A6FF6" w:rsidRDefault="000B2AE8" w:rsidP="000B2A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N</w:t>
            </w:r>
            <w:r w:rsidRPr="005A6FF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ázov špecifického cieľa</w:t>
            </w:r>
          </w:p>
        </w:tc>
        <w:tc>
          <w:tcPr>
            <w:tcW w:w="405" w:type="pct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5BC1771D" w14:textId="6EE859BB" w:rsidR="000B2AE8" w:rsidRPr="00735549" w:rsidRDefault="000B2AE8" w:rsidP="000B2A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IÚI (RP)</w:t>
            </w:r>
            <w:r w:rsidRPr="007355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 xml:space="preserve">/ </w:t>
            </w:r>
            <w:r w:rsidRPr="007355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IÚI-UMR</w:t>
            </w:r>
          </w:p>
          <w:p w14:paraId="44C04288" w14:textId="629F4833" w:rsidR="000B2AE8" w:rsidRPr="005A6FF6" w:rsidRDefault="000B2AE8" w:rsidP="007D56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7355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(KR UMR)</w:t>
            </w:r>
          </w:p>
        </w:tc>
        <w:tc>
          <w:tcPr>
            <w:tcW w:w="101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1EC52BF5" w14:textId="13A1C5B0" w:rsidR="000B2AE8" w:rsidRPr="005A6FF6" w:rsidRDefault="000B2AE8" w:rsidP="007D56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P</w:t>
            </w:r>
            <w:r w:rsidRPr="005A6FF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ôvodná alokácia</w:t>
            </w:r>
          </w:p>
        </w:tc>
        <w:tc>
          <w:tcPr>
            <w:tcW w:w="1014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0D341399" w14:textId="4029BFC3" w:rsidR="000B2AE8" w:rsidRPr="005A6FF6" w:rsidRDefault="000B2AE8" w:rsidP="007D56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Presuny</w:t>
            </w:r>
          </w:p>
        </w:tc>
        <w:tc>
          <w:tcPr>
            <w:tcW w:w="1013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21E093E6" w14:textId="1CAE78FA" w:rsidR="000B2AE8" w:rsidRPr="005A6FF6" w:rsidRDefault="000B2AE8" w:rsidP="007D56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N</w:t>
            </w:r>
            <w:r w:rsidRPr="005A6FF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ová alokácia</w:t>
            </w:r>
          </w:p>
        </w:tc>
      </w:tr>
      <w:tr w:rsidR="000B2AE8" w:rsidRPr="000B2AE8" w14:paraId="6BB45AA5" w14:textId="77777777" w:rsidTr="005A6FF6">
        <w:trPr>
          <w:trHeight w:val="327"/>
        </w:trPr>
        <w:tc>
          <w:tcPr>
            <w:tcW w:w="473" w:type="pct"/>
            <w:vMerge/>
            <w:vAlign w:val="center"/>
            <w:hideMark/>
          </w:tcPr>
          <w:p w14:paraId="1138CE61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80" w:type="pct"/>
            <w:vMerge/>
            <w:vAlign w:val="center"/>
            <w:hideMark/>
          </w:tcPr>
          <w:p w14:paraId="4B521BEE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5" w:type="pct"/>
            <w:vMerge/>
            <w:shd w:val="clear" w:color="auto" w:fill="auto"/>
            <w:noWrap/>
            <w:vAlign w:val="center"/>
            <w:hideMark/>
          </w:tcPr>
          <w:p w14:paraId="2806583F" w14:textId="7BBC2F9D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6743A1D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3E61A1E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507" w:type="pct"/>
            <w:shd w:val="clear" w:color="auto" w:fill="F2F2F2" w:themeFill="background1" w:themeFillShade="F2"/>
            <w:noWrap/>
            <w:vAlign w:val="center"/>
            <w:hideMark/>
          </w:tcPr>
          <w:p w14:paraId="2D84B17D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507" w:type="pct"/>
            <w:shd w:val="clear" w:color="auto" w:fill="F2F2F2" w:themeFill="background1" w:themeFillShade="F2"/>
            <w:noWrap/>
            <w:vAlign w:val="center"/>
            <w:hideMark/>
          </w:tcPr>
          <w:p w14:paraId="5699D1EA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616DF1D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67A44F6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</w:tr>
      <w:tr w:rsidR="000B2AE8" w:rsidRPr="000B2AE8" w14:paraId="216619AD" w14:textId="77777777" w:rsidTr="005A6FF6">
        <w:trPr>
          <w:trHeight w:val="876"/>
        </w:trPr>
        <w:tc>
          <w:tcPr>
            <w:tcW w:w="473" w:type="pct"/>
            <w:vMerge w:val="restart"/>
            <w:shd w:val="clear" w:color="auto" w:fill="auto"/>
            <w:noWrap/>
            <w:vAlign w:val="center"/>
            <w:hideMark/>
          </w:tcPr>
          <w:p w14:paraId="01065E83" w14:textId="77777777" w:rsidR="00E53C98" w:rsidRPr="000B2AE8" w:rsidRDefault="00E53C98" w:rsidP="005A6F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0B2AE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RSO4.3</w:t>
            </w:r>
          </w:p>
        </w:tc>
        <w:tc>
          <w:tcPr>
            <w:tcW w:w="1080" w:type="pct"/>
            <w:vMerge w:val="restart"/>
            <w:shd w:val="clear" w:color="auto" w:fill="auto"/>
            <w:vAlign w:val="center"/>
            <w:hideMark/>
          </w:tcPr>
          <w:p w14:paraId="6C6470B9" w14:textId="77777777" w:rsidR="00E53C98" w:rsidRPr="000B2AE8" w:rsidRDefault="00E53C98" w:rsidP="00E53C9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0B2AE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sociálno-ekonomického začlenenia marginalizovaných komunít, domácností s nízkym príjmom a znevýhodnených skupín vrátane osôb s osobitnými potrebami prostredníctvom integrovaných akcií vrátane bývania a sociálnych služieb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4455EB2" w14:textId="77777777" w:rsidR="00E53C98" w:rsidRPr="000B2AE8" w:rsidRDefault="00E53C98" w:rsidP="005A6F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0B2AE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44EB0D9" w14:textId="77777777" w:rsidR="00E53C98" w:rsidRPr="000B2AE8" w:rsidRDefault="00E53C98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0B2AE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5 000 000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9E35B08" w14:textId="77777777" w:rsidR="00E53C98" w:rsidRPr="000B2AE8" w:rsidRDefault="00E53C98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0B2AE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38 624 650</w:t>
            </w:r>
          </w:p>
        </w:tc>
        <w:tc>
          <w:tcPr>
            <w:tcW w:w="507" w:type="pct"/>
            <w:shd w:val="clear" w:color="auto" w:fill="F2F2F2" w:themeFill="background1" w:themeFillShade="F2"/>
            <w:noWrap/>
            <w:vAlign w:val="center"/>
            <w:hideMark/>
          </w:tcPr>
          <w:p w14:paraId="522838D1" w14:textId="19E01F64" w:rsidR="00E53C98" w:rsidRPr="005A6FF6" w:rsidRDefault="006D5AB6" w:rsidP="005A6FF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sk-SK"/>
              </w:rPr>
            </w:pPr>
            <w:ins w:id="22" w:author="Vozárová, Veronika" w:date="2024-09-05T12:10:00Z">
              <w:r>
                <w:rPr>
                  <w:rFonts w:eastAsia="Times New Roman" w:cstheme="minorHAnsi"/>
                  <w:b/>
                  <w:bCs/>
                  <w:color w:val="FF0000"/>
                  <w:sz w:val="16"/>
                  <w:szCs w:val="16"/>
                  <w:lang w:eastAsia="sk-SK"/>
                </w:rPr>
                <w:t xml:space="preserve">0 </w:t>
              </w:r>
            </w:ins>
            <w:del w:id="23" w:author="Vozárová, Veronika" w:date="2024-09-05T12:10:00Z">
              <w:r w:rsidR="00E53C98" w:rsidRPr="005A6FF6" w:rsidDel="006D5AB6">
                <w:rPr>
                  <w:rFonts w:eastAsia="Times New Roman" w:cstheme="minorHAnsi"/>
                  <w:b/>
                  <w:bCs/>
                  <w:color w:val="FF0000"/>
                  <w:sz w:val="16"/>
                  <w:szCs w:val="16"/>
                  <w:lang w:eastAsia="sk-SK"/>
                </w:rPr>
                <w:delText>-1 350 000</w:delText>
              </w:r>
            </w:del>
          </w:p>
        </w:tc>
        <w:tc>
          <w:tcPr>
            <w:tcW w:w="507" w:type="pct"/>
            <w:shd w:val="clear" w:color="auto" w:fill="F2F2F2" w:themeFill="background1" w:themeFillShade="F2"/>
            <w:noWrap/>
            <w:vAlign w:val="center"/>
            <w:hideMark/>
          </w:tcPr>
          <w:p w14:paraId="6C188DE1" w14:textId="77777777" w:rsidR="00E53C98" w:rsidRPr="005A6FF6" w:rsidRDefault="00E53C98" w:rsidP="005A6FF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sk-SK"/>
              </w:rPr>
              <w:t>-4 066 227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7BE66A6" w14:textId="549DEF74" w:rsidR="006D5AB6" w:rsidRDefault="006D5AB6" w:rsidP="005A6FF6">
            <w:pPr>
              <w:spacing w:after="0" w:line="240" w:lineRule="auto"/>
              <w:jc w:val="right"/>
              <w:rPr>
                <w:ins w:id="24" w:author="Vozárová, Veronika" w:date="2024-09-05T12:11:00Z"/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ins w:id="25" w:author="Vozárová, Veronika" w:date="2024-09-05T12:11:00Z">
              <w:r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t>5 000 000</w:t>
              </w:r>
            </w:ins>
          </w:p>
          <w:p w14:paraId="0507D66B" w14:textId="1BC6768B" w:rsidR="00E53C98" w:rsidRPr="000B2AE8" w:rsidRDefault="00E53C98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26" w:author="Vozárová, Veronika" w:date="2024-09-05T12:11:00Z">
              <w:r w:rsidRPr="000B2AE8" w:rsidDel="006D5AB6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3 650 000</w:delText>
              </w:r>
            </w:del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8B98D15" w14:textId="77777777" w:rsidR="00E53C98" w:rsidRPr="000B2AE8" w:rsidRDefault="00E53C98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0B2AE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34 558 423</w:t>
            </w:r>
          </w:p>
        </w:tc>
      </w:tr>
      <w:tr w:rsidR="000B2AE8" w:rsidRPr="000B2AE8" w14:paraId="755B86E3" w14:textId="77777777" w:rsidTr="005A6FF6">
        <w:trPr>
          <w:trHeight w:val="877"/>
        </w:trPr>
        <w:tc>
          <w:tcPr>
            <w:tcW w:w="473" w:type="pct"/>
            <w:vMerge/>
            <w:shd w:val="clear" w:color="auto" w:fill="auto"/>
            <w:vAlign w:val="center"/>
            <w:hideMark/>
          </w:tcPr>
          <w:p w14:paraId="64F3BA6B" w14:textId="77777777" w:rsidR="00E53C98" w:rsidRPr="00BE6C37" w:rsidRDefault="00E53C98" w:rsidP="00E53C9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80" w:type="pct"/>
            <w:vMerge/>
            <w:shd w:val="clear" w:color="auto" w:fill="auto"/>
            <w:vAlign w:val="center"/>
            <w:hideMark/>
          </w:tcPr>
          <w:p w14:paraId="75437A07" w14:textId="77777777" w:rsidR="00E53C98" w:rsidRPr="00BE6C37" w:rsidRDefault="00E53C98" w:rsidP="00E53C9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8AD529C" w14:textId="6C63E031" w:rsidR="00E53C98" w:rsidRPr="00BE6C37" w:rsidRDefault="00E53C98" w:rsidP="005A6F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6C46EC15" w14:textId="77777777" w:rsidR="00E53C98" w:rsidRPr="00BE6C37" w:rsidRDefault="00E53C98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7DBD16B" w14:textId="77777777" w:rsidR="00E53C98" w:rsidRPr="00BE6C37" w:rsidRDefault="00E53C98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16 300 350</w:t>
            </w:r>
          </w:p>
        </w:tc>
        <w:tc>
          <w:tcPr>
            <w:tcW w:w="507" w:type="pct"/>
            <w:shd w:val="clear" w:color="auto" w:fill="F2F2F2" w:themeFill="background1" w:themeFillShade="F2"/>
            <w:noWrap/>
            <w:vAlign w:val="center"/>
            <w:hideMark/>
          </w:tcPr>
          <w:p w14:paraId="46FDF65F" w14:textId="77777777" w:rsidR="00E53C98" w:rsidRPr="00BE6C37" w:rsidRDefault="00E53C98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7" w:type="pct"/>
            <w:shd w:val="clear" w:color="auto" w:fill="F2F2F2" w:themeFill="background1" w:themeFillShade="F2"/>
            <w:noWrap/>
            <w:vAlign w:val="center"/>
            <w:hideMark/>
          </w:tcPr>
          <w:p w14:paraId="17E18822" w14:textId="75D2ED0D" w:rsidR="00E53C98" w:rsidRPr="005A6FF6" w:rsidRDefault="008535C4" w:rsidP="005A6FF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9C0006"/>
                <w:sz w:val="16"/>
                <w:szCs w:val="16"/>
                <w:lang w:eastAsia="sk-SK"/>
              </w:rPr>
            </w:pPr>
            <w:ins w:id="27" w:author="Vozárová, Veronika" w:date="2024-09-09T15:43:00Z">
              <w:r>
                <w:rPr>
                  <w:rFonts w:eastAsia="Times New Roman" w:cstheme="minorHAnsi"/>
                  <w:b/>
                  <w:bCs/>
                  <w:color w:val="FF0000"/>
                  <w:sz w:val="16"/>
                  <w:szCs w:val="16"/>
                  <w:lang w:eastAsia="sk-SK"/>
                </w:rPr>
                <w:t>-</w:t>
              </w:r>
            </w:ins>
            <w:ins w:id="28" w:author="Vozárová, Veronika" w:date="2024-09-09T15:42:00Z">
              <w:r>
                <w:rPr>
                  <w:rFonts w:eastAsia="Times New Roman" w:cstheme="minorHAnsi"/>
                  <w:b/>
                  <w:bCs/>
                  <w:color w:val="FF0000"/>
                  <w:sz w:val="16"/>
                  <w:szCs w:val="16"/>
                  <w:lang w:eastAsia="sk-SK"/>
                </w:rPr>
                <w:t xml:space="preserve">111 249    </w:t>
              </w:r>
            </w:ins>
            <w:ins w:id="29" w:author="Vozárová, Veronika" w:date="2024-09-09T15:43:00Z">
              <w:r>
                <w:rPr>
                  <w:rFonts w:eastAsia="Times New Roman" w:cstheme="minorHAnsi"/>
                  <w:b/>
                  <w:bCs/>
                  <w:color w:val="FF0000"/>
                  <w:sz w:val="16"/>
                  <w:szCs w:val="16"/>
                  <w:lang w:eastAsia="sk-SK"/>
                </w:rPr>
                <w:t xml:space="preserve">      </w:t>
              </w:r>
            </w:ins>
            <w:del w:id="30" w:author="Vozárová, Veronika" w:date="2024-09-09T15:42:00Z">
              <w:r w:rsidR="00E53C98" w:rsidRPr="005A6FF6" w:rsidDel="008535C4">
                <w:rPr>
                  <w:rFonts w:eastAsia="Times New Roman" w:cstheme="minorHAnsi"/>
                  <w:b/>
                  <w:bCs/>
                  <w:color w:val="FF0000"/>
                  <w:sz w:val="16"/>
                  <w:szCs w:val="16"/>
                  <w:lang w:eastAsia="sk-SK"/>
                </w:rPr>
                <w:delText>-511 249</w:delText>
              </w:r>
            </w:del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230503A" w14:textId="77777777" w:rsidR="00E53C98" w:rsidRPr="005A6FF6" w:rsidRDefault="00E53C98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2828CAC" w14:textId="54A9E343" w:rsidR="00E53C98" w:rsidRPr="005A6FF6" w:rsidRDefault="008535C4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ins w:id="31" w:author="Vozárová, Veronika" w:date="2024-09-09T15:43:00Z">
              <w:r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t xml:space="preserve">16 189 101 </w:t>
              </w:r>
            </w:ins>
            <w:del w:id="32" w:author="Vozárová, Veronika" w:date="2024-09-09T15:43:00Z">
              <w:r w:rsidR="00E53C98" w:rsidRPr="005A6FF6" w:rsidDel="008535C4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15 789 101</w:delText>
              </w:r>
            </w:del>
          </w:p>
        </w:tc>
      </w:tr>
    </w:tbl>
    <w:p w14:paraId="475CC9AC" w14:textId="38B06363" w:rsidR="006655FB" w:rsidRPr="00C775E7" w:rsidRDefault="006655FB" w:rsidP="00BE6C37">
      <w:pPr>
        <w:spacing w:before="120" w:after="12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Presun do:</w:t>
      </w:r>
    </w:p>
    <w:p w14:paraId="4EF2311D" w14:textId="23167263" w:rsidR="006E1102" w:rsidRPr="00C775E7" w:rsidRDefault="005C30CB" w:rsidP="00BE6C37">
      <w:pPr>
        <w:pStyle w:val="Odsekzoznamu"/>
        <w:numPr>
          <w:ilvl w:val="0"/>
          <w:numId w:val="17"/>
        </w:numPr>
        <w:spacing w:before="120" w:after="0" w:line="240" w:lineRule="auto"/>
        <w:ind w:left="714" w:hanging="357"/>
        <w:contextualSpacing w:val="0"/>
        <w:jc w:val="both"/>
        <w:rPr>
          <w:rFonts w:cstheme="minorHAnsi"/>
          <w:b/>
          <w:u w:val="single"/>
        </w:rPr>
      </w:pPr>
      <w:r w:rsidRPr="00C775E7">
        <w:rPr>
          <w:rFonts w:cstheme="minorHAnsi"/>
          <w:b/>
          <w:u w:val="single"/>
        </w:rPr>
        <w:t>Navýšenie alokácie v gescii SIEA o 3 000 000 EUR v rámci územnej alokácie RP KSK</w:t>
      </w:r>
    </w:p>
    <w:p w14:paraId="74C06C13" w14:textId="270CCB40" w:rsidR="006E1102" w:rsidRPr="00C775E7" w:rsidRDefault="006E1102" w:rsidP="003B20C4">
      <w:p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Gestor:</w:t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  <w:t>SIEA</w:t>
      </w:r>
    </w:p>
    <w:p w14:paraId="30DE0D53" w14:textId="4E9C9BAE" w:rsidR="006E1102" w:rsidRPr="00C775E7" w:rsidRDefault="006E1102" w:rsidP="003B20C4">
      <w:p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Priorita 2P1</w:t>
      </w:r>
      <w:r w:rsidR="00F327DF">
        <w:rPr>
          <w:rFonts w:cstheme="minorHAnsi"/>
          <w:b/>
        </w:rPr>
        <w:t>:</w:t>
      </w:r>
      <w:r w:rsidR="00F327DF">
        <w:rPr>
          <w:rFonts w:cstheme="minorHAnsi"/>
          <w:b/>
        </w:rPr>
        <w:tab/>
      </w:r>
      <w:r w:rsidR="00F327DF">
        <w:rPr>
          <w:rFonts w:cstheme="minorHAnsi"/>
          <w:b/>
        </w:rPr>
        <w:tab/>
      </w:r>
      <w:r w:rsidRPr="00C775E7">
        <w:rPr>
          <w:rFonts w:cstheme="minorHAnsi"/>
          <w:b/>
        </w:rPr>
        <w:t>Energetická efektívnosť a dekarbonizácia</w:t>
      </w:r>
    </w:p>
    <w:p w14:paraId="571CC249" w14:textId="690D40FE" w:rsidR="006E1102" w:rsidRPr="00C775E7" w:rsidRDefault="006E1102" w:rsidP="00F327DF">
      <w:pPr>
        <w:spacing w:after="12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Opatrenie 2.1.2</w:t>
      </w:r>
      <w:r w:rsidR="00F327DF">
        <w:rPr>
          <w:rFonts w:cstheme="minorHAnsi"/>
          <w:b/>
        </w:rPr>
        <w:t>:</w:t>
      </w:r>
      <w:r w:rsidRPr="00C775E7">
        <w:rPr>
          <w:rFonts w:cstheme="minorHAnsi"/>
          <w:b/>
        </w:rPr>
        <w:tab/>
        <w:t>Znižovanie energetickej náročnosti budov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"/>
        <w:gridCol w:w="3394"/>
        <w:gridCol w:w="905"/>
        <w:gridCol w:w="1763"/>
        <w:gridCol w:w="1765"/>
        <w:gridCol w:w="1761"/>
      </w:tblGrid>
      <w:tr w:rsidR="000B2AE8" w:rsidRPr="000B2AE8" w14:paraId="62FE0A10" w14:textId="77777777" w:rsidTr="005A6FF6">
        <w:trPr>
          <w:trHeight w:val="288"/>
        </w:trPr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D01D79" w14:textId="3C8347DC" w:rsidR="000B2AE8" w:rsidRPr="005A6FF6" w:rsidRDefault="000B2AE8" w:rsidP="005A6F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Kód opatrenia</w:t>
            </w:r>
          </w:p>
        </w:tc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0794FB" w14:textId="136898DE" w:rsidR="000B2AE8" w:rsidRPr="005A6FF6" w:rsidRDefault="000B2AE8" w:rsidP="005A6F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Názov opatrenia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EB3BD8" w14:textId="2CE316AB" w:rsidR="000B2AE8" w:rsidRPr="005A6FF6" w:rsidRDefault="000B2AE8" w:rsidP="005A6F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IÚI (RP) / IÚI-UMR (KR UMR)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63C56F" w14:textId="1EE958DE" w:rsidR="000B2AE8" w:rsidRPr="005A6FF6" w:rsidRDefault="000B2AE8" w:rsidP="005A6F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</w:t>
            </w:r>
            <w:r w:rsidRPr="005A6FF6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ôvodná alokácia</w:t>
            </w:r>
            <w:r w:rsidR="00F175E0">
              <w:rPr>
                <w:rStyle w:val="Odkaznapoznmkupodiarou"/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footnoteReference w:id="4"/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99DF76" w14:textId="7902FFB5" w:rsidR="000B2AE8" w:rsidRPr="005A6FF6" w:rsidRDefault="000B2AE8" w:rsidP="005A6F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0B2AE8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Presuny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1E64D1" w14:textId="0318B267" w:rsidR="000B2AE8" w:rsidRPr="00BE6C37" w:rsidRDefault="000B2AE8" w:rsidP="005A6F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</w:t>
            </w:r>
            <w:r w:rsidRPr="00BE6C3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ová alokácia</w:t>
            </w:r>
          </w:p>
        </w:tc>
      </w:tr>
      <w:tr w:rsidR="000B2AE8" w:rsidRPr="000B2AE8" w14:paraId="22B87843" w14:textId="77777777" w:rsidTr="005A6FF6">
        <w:trPr>
          <w:trHeight w:val="288"/>
        </w:trPr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31BB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C4E7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8FF6" w14:textId="2D1A97F8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9321" w14:textId="77777777" w:rsidR="000B2AE8" w:rsidRPr="00BE6C37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BE6C3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492CC1" w14:textId="77777777" w:rsidR="000B2AE8" w:rsidRPr="005A6FF6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EB2A" w14:textId="77777777" w:rsidR="000B2AE8" w:rsidRPr="005A6FF6" w:rsidRDefault="000B2AE8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</w:tr>
      <w:tr w:rsidR="000B2AE8" w:rsidRPr="000B2AE8" w14:paraId="5DAA00AE" w14:textId="77777777" w:rsidTr="005A6FF6">
        <w:trPr>
          <w:trHeight w:val="167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5931" w14:textId="77777777" w:rsidR="009E5BA5" w:rsidRPr="005A6FF6" w:rsidRDefault="009E5BA5" w:rsidP="005A6F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2.1.2</w:t>
            </w:r>
          </w:p>
        </w:tc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5EC7" w14:textId="77777777" w:rsidR="009E5BA5" w:rsidRPr="005A6FF6" w:rsidRDefault="009E5BA5" w:rsidP="009E5BA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Znižovanie energetickej náročnosti budov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D80D" w14:textId="77777777" w:rsidR="009E5BA5" w:rsidRPr="005A6FF6" w:rsidRDefault="009E5BA5" w:rsidP="005A6F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49CF" w14:textId="77777777" w:rsidR="009E5BA5" w:rsidRPr="005A6FF6" w:rsidRDefault="009E5BA5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60 178 481</w:t>
            </w: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1150EE" w14:textId="31A0D378" w:rsidR="009E5BA5" w:rsidRPr="005A6FF6" w:rsidRDefault="000B2AE8" w:rsidP="005A6FF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+</w:t>
            </w:r>
            <w:r w:rsidR="009E5BA5" w:rsidRPr="005A6FF6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3 000 000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A649" w14:textId="77777777" w:rsidR="009E5BA5" w:rsidRPr="005A6FF6" w:rsidRDefault="009E5BA5" w:rsidP="005A6F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A6FF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63 178 481</w:t>
            </w:r>
          </w:p>
        </w:tc>
      </w:tr>
    </w:tbl>
    <w:p w14:paraId="07E04CAE" w14:textId="45D0EC8C" w:rsidR="00A70891" w:rsidRPr="00C775E7" w:rsidDel="006D5AB6" w:rsidRDefault="005C30CB" w:rsidP="00BE6C37">
      <w:pPr>
        <w:pStyle w:val="Odsekzoznamu"/>
        <w:numPr>
          <w:ilvl w:val="0"/>
          <w:numId w:val="17"/>
        </w:numPr>
        <w:spacing w:before="120" w:after="0" w:line="240" w:lineRule="auto"/>
        <w:ind w:left="714" w:hanging="357"/>
        <w:contextualSpacing w:val="0"/>
        <w:jc w:val="both"/>
        <w:rPr>
          <w:del w:id="33" w:author="Vozárová, Veronika" w:date="2024-09-05T12:11:00Z"/>
          <w:rFonts w:cstheme="minorHAnsi"/>
          <w:b/>
          <w:u w:val="single"/>
        </w:rPr>
      </w:pPr>
      <w:del w:id="34" w:author="Vozárová, Veronika" w:date="2024-09-05T12:11:00Z">
        <w:r w:rsidRPr="00C775E7" w:rsidDel="006D5AB6">
          <w:rPr>
            <w:rFonts w:cstheme="minorHAnsi"/>
            <w:b/>
            <w:u w:val="single"/>
          </w:rPr>
          <w:delText>Navýšenie alokácie v gescii MZ SR o 1 350 000 EUR v rámci územnej alokácie RP BSK</w:delText>
        </w:r>
      </w:del>
    </w:p>
    <w:p w14:paraId="42EA5DF7" w14:textId="207C65B3" w:rsidR="00A70891" w:rsidRPr="00C775E7" w:rsidDel="006D5AB6" w:rsidRDefault="00A70891" w:rsidP="00A70891">
      <w:pPr>
        <w:spacing w:after="0" w:line="240" w:lineRule="auto"/>
        <w:jc w:val="both"/>
        <w:rPr>
          <w:del w:id="35" w:author="Vozárová, Veronika" w:date="2024-09-05T12:11:00Z"/>
          <w:rFonts w:cstheme="minorHAnsi"/>
          <w:b/>
        </w:rPr>
      </w:pPr>
      <w:del w:id="36" w:author="Vozárová, Veronika" w:date="2024-09-05T12:11:00Z">
        <w:r w:rsidRPr="00C775E7" w:rsidDel="006D5AB6">
          <w:rPr>
            <w:rFonts w:cstheme="minorHAnsi"/>
            <w:b/>
          </w:rPr>
          <w:delText>Gestor:</w:delText>
        </w:r>
        <w:r w:rsidRPr="00C775E7" w:rsidDel="006D5AB6">
          <w:rPr>
            <w:rFonts w:cstheme="minorHAnsi"/>
            <w:b/>
          </w:rPr>
          <w:tab/>
        </w:r>
        <w:r w:rsidRPr="00C775E7" w:rsidDel="006D5AB6">
          <w:rPr>
            <w:rFonts w:cstheme="minorHAnsi"/>
            <w:b/>
          </w:rPr>
          <w:tab/>
        </w:r>
        <w:r w:rsidRPr="00C775E7" w:rsidDel="006D5AB6">
          <w:rPr>
            <w:rFonts w:cstheme="minorHAnsi"/>
            <w:b/>
          </w:rPr>
          <w:tab/>
          <w:delText>MZ SR</w:delText>
        </w:r>
      </w:del>
    </w:p>
    <w:p w14:paraId="3423B3C2" w14:textId="5AA15045" w:rsidR="00A70891" w:rsidRPr="00C775E7" w:rsidDel="006D5AB6" w:rsidRDefault="00A70891" w:rsidP="00A70891">
      <w:pPr>
        <w:spacing w:after="0" w:line="240" w:lineRule="auto"/>
        <w:jc w:val="both"/>
        <w:rPr>
          <w:del w:id="37" w:author="Vozárová, Veronika" w:date="2024-09-05T12:11:00Z"/>
          <w:rFonts w:cstheme="minorHAnsi"/>
          <w:b/>
        </w:rPr>
      </w:pPr>
      <w:del w:id="38" w:author="Vozárová, Veronika" w:date="2024-09-05T12:11:00Z">
        <w:r w:rsidRPr="00C775E7" w:rsidDel="006D5AB6">
          <w:rPr>
            <w:rFonts w:cstheme="minorHAnsi"/>
            <w:b/>
          </w:rPr>
          <w:delText>Priorita 4P5</w:delText>
        </w:r>
        <w:r w:rsidR="00F327DF" w:rsidDel="006D5AB6">
          <w:rPr>
            <w:rFonts w:cstheme="minorHAnsi"/>
            <w:b/>
          </w:rPr>
          <w:delText>:</w:delText>
        </w:r>
        <w:r w:rsidRPr="00C775E7" w:rsidDel="006D5AB6">
          <w:rPr>
            <w:rFonts w:cstheme="minorHAnsi"/>
            <w:b/>
          </w:rPr>
          <w:tab/>
        </w:r>
        <w:r w:rsidRPr="00C775E7" w:rsidDel="006D5AB6">
          <w:rPr>
            <w:rFonts w:cstheme="minorHAnsi"/>
            <w:b/>
          </w:rPr>
          <w:tab/>
          <w:delText>Aktívne začlenenie a dostupné služby</w:delText>
        </w:r>
      </w:del>
    </w:p>
    <w:p w14:paraId="58B3E9F3" w14:textId="489EA833" w:rsidR="00A70891" w:rsidDel="006D5AB6" w:rsidRDefault="00A70891" w:rsidP="00F327DF">
      <w:pPr>
        <w:spacing w:after="120" w:line="240" w:lineRule="auto"/>
        <w:ind w:left="2121" w:hanging="2121"/>
        <w:jc w:val="both"/>
        <w:rPr>
          <w:del w:id="39" w:author="Vozárová, Veronika" w:date="2024-09-05T12:11:00Z"/>
          <w:rFonts w:cstheme="minorHAnsi"/>
          <w:b/>
        </w:rPr>
      </w:pPr>
      <w:del w:id="40" w:author="Vozárová, Veronika" w:date="2024-09-05T12:11:00Z">
        <w:r w:rsidRPr="00C775E7" w:rsidDel="006D5AB6">
          <w:rPr>
            <w:rFonts w:cstheme="minorHAnsi"/>
            <w:b/>
          </w:rPr>
          <w:delText>Špecifický cieľ RSO4.5</w:delText>
        </w:r>
        <w:r w:rsidR="00F327DF" w:rsidDel="006D5AB6">
          <w:rPr>
            <w:rFonts w:cstheme="minorHAnsi"/>
            <w:b/>
          </w:rPr>
          <w:delText>:</w:delText>
        </w:r>
        <w:r w:rsidRPr="00C775E7" w:rsidDel="006D5AB6">
          <w:rPr>
            <w:rFonts w:cstheme="minorHAnsi"/>
            <w:b/>
          </w:rPr>
          <w:tab/>
          <w:delText>Zabezpečenia rovného prístupu k zdravotnej starostlivosti a zvýšením odolnosti systémov zdravotnej starostlivosti vrátane primárnej starostlivosti, a podpory prechodu z</w:delText>
        </w:r>
        <w:r w:rsidR="00F327DF" w:rsidDel="006D5AB6">
          <w:rPr>
            <w:rFonts w:cstheme="minorHAnsi"/>
            <w:b/>
          </w:rPr>
          <w:delText> </w:delText>
        </w:r>
        <w:r w:rsidRPr="00C775E7" w:rsidDel="006D5AB6">
          <w:rPr>
            <w:rFonts w:cstheme="minorHAnsi"/>
            <w:b/>
          </w:rPr>
          <w:delText>inštitucionálnej starostlivosti na rodinnú a komunitnú starostlivosť</w:delText>
        </w:r>
      </w:del>
    </w:p>
    <w:tbl>
      <w:tblPr>
        <w:tblW w:w="499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262"/>
        <w:gridCol w:w="904"/>
        <w:gridCol w:w="1762"/>
        <w:gridCol w:w="1765"/>
        <w:gridCol w:w="1760"/>
      </w:tblGrid>
      <w:tr w:rsidR="00F175E0" w:rsidRPr="00E0443B" w:rsidDel="006D5AB6" w14:paraId="606994A4" w14:textId="10A869BF" w:rsidTr="005A6FF6">
        <w:trPr>
          <w:trHeight w:val="288"/>
          <w:del w:id="41" w:author="Vozárová, Veronika" w:date="2024-09-05T12:11:00Z"/>
        </w:trPr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DBE0DA" w14:textId="7BE908D7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42" w:author="Vozárová, Veronika" w:date="2024-09-05T12:11:00Z"/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del w:id="43" w:author="Vozárová, Veronika" w:date="2024-09-05T12:11:00Z">
              <w:r w:rsidRPr="00E0443B"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 xml:space="preserve">Kód </w:delText>
              </w:r>
              <w:r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>špecifického cieľa</w:delText>
              </w:r>
            </w:del>
          </w:p>
        </w:tc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4DE196" w14:textId="7B0EE6F7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44" w:author="Vozárová, Veronika" w:date="2024-09-05T12:11:00Z"/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del w:id="45" w:author="Vozárová, Veronika" w:date="2024-09-05T12:11:00Z">
              <w:r w:rsidRPr="00E0443B"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>Názov opatrenia</w:delText>
              </w:r>
            </w:del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D421E5" w14:textId="1E8E0F55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46" w:author="Vozárová, Veronika" w:date="2024-09-05T12:11:00Z"/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del w:id="47" w:author="Vozárová, Veronika" w:date="2024-09-05T12:11:00Z">
              <w:r w:rsidRPr="00E0443B"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>IÚI (RP) / IÚI-UMR (KR UMR)</w:delText>
              </w:r>
            </w:del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24FEF8" w14:textId="317C1ED2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48" w:author="Vozárová, Veronika" w:date="2024-09-05T12:11:00Z"/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del w:id="49" w:author="Vozárová, Veronika" w:date="2024-09-05T12:11:00Z">
              <w:r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>P</w:delText>
              </w:r>
              <w:r w:rsidRPr="00E0443B"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>ôvodná alokácia</w:delText>
              </w:r>
            </w:del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565373" w14:textId="6D36188E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50" w:author="Vozárová, Veronika" w:date="2024-09-05T12:11:00Z"/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del w:id="51" w:author="Vozárová, Veronika" w:date="2024-09-05T12:11:00Z">
              <w:r w:rsidRPr="000B2AE8"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>Presuny</w:delText>
              </w:r>
            </w:del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CC3713" w14:textId="0DA511CC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52" w:author="Vozárová, Veronika" w:date="2024-09-05T12:11:00Z"/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del w:id="53" w:author="Vozárová, Veronika" w:date="2024-09-05T12:11:00Z">
              <w:r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>N</w:delText>
              </w:r>
              <w:r w:rsidRPr="00E0443B"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>ová alokácia</w:delText>
              </w:r>
            </w:del>
          </w:p>
        </w:tc>
      </w:tr>
      <w:tr w:rsidR="00F175E0" w:rsidRPr="00E0443B" w:rsidDel="006D5AB6" w14:paraId="72B5C6C0" w14:textId="28B26E27" w:rsidTr="005A6FF6">
        <w:trPr>
          <w:trHeight w:val="288"/>
          <w:del w:id="54" w:author="Vozárová, Veronika" w:date="2024-09-05T12:11:00Z"/>
        </w:trPr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2F05" w14:textId="27ED856D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55" w:author="Vozárová, Veronika" w:date="2024-09-05T12:11:00Z"/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ABAF" w14:textId="5E24738C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56" w:author="Vozárová, Veronika" w:date="2024-09-05T12:11:00Z"/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1C63" w14:textId="3771B09B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57" w:author="Vozárová, Veronika" w:date="2024-09-05T12:11:00Z"/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C434" w14:textId="7DBD86AA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58" w:author="Vozárová, Veronika" w:date="2024-09-05T12:11:00Z"/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del w:id="59" w:author="Vozárová, Veronika" w:date="2024-09-05T12:11:00Z">
              <w:r w:rsidDel="006D5AB6">
                <w:rPr>
                  <w:rFonts w:eastAsia="Times New Roman" w:cstheme="minorHAnsi"/>
                  <w:b/>
                  <w:bCs/>
                  <w:color w:val="000000"/>
                  <w:sz w:val="16"/>
                  <w:szCs w:val="16"/>
                  <w:lang w:eastAsia="sk-SK"/>
                </w:rPr>
                <w:delText>V</w:delText>
              </w:r>
              <w:r w:rsidRPr="00E0443B" w:rsidDel="006D5AB6">
                <w:rPr>
                  <w:rFonts w:eastAsia="Times New Roman" w:cstheme="minorHAnsi"/>
                  <w:b/>
                  <w:bCs/>
                  <w:color w:val="000000"/>
                  <w:sz w:val="16"/>
                  <w:szCs w:val="16"/>
                  <w:lang w:eastAsia="sk-SK"/>
                </w:rPr>
                <w:delText>RR</w:delText>
              </w:r>
            </w:del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1BC83F" w14:textId="100ED7A4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60" w:author="Vozárová, Veronika" w:date="2024-09-05T12:11:00Z"/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del w:id="61" w:author="Vozárová, Veronika" w:date="2024-09-05T12:11:00Z">
              <w:r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>V</w:delText>
              </w:r>
              <w:r w:rsidRPr="00E0443B" w:rsidDel="006D5AB6">
                <w:rPr>
                  <w:rFonts w:eastAsia="Times New Roman" w:cstheme="minorHAnsi"/>
                  <w:b/>
                  <w:bCs/>
                  <w:sz w:val="16"/>
                  <w:szCs w:val="16"/>
                  <w:lang w:eastAsia="sk-SK"/>
                </w:rPr>
                <w:delText>RR</w:delText>
              </w:r>
            </w:del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EC0F" w14:textId="2C147AA9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62" w:author="Vozárová, Veronika" w:date="2024-09-05T12:11:00Z"/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del w:id="63" w:author="Vozárová, Veronika" w:date="2024-09-05T12:11:00Z">
              <w:r w:rsidDel="006D5AB6">
                <w:rPr>
                  <w:rFonts w:eastAsia="Times New Roman" w:cstheme="minorHAnsi"/>
                  <w:b/>
                  <w:bCs/>
                  <w:color w:val="000000"/>
                  <w:sz w:val="16"/>
                  <w:szCs w:val="16"/>
                  <w:lang w:eastAsia="sk-SK"/>
                </w:rPr>
                <w:delText>V</w:delText>
              </w:r>
              <w:r w:rsidRPr="00E0443B" w:rsidDel="006D5AB6">
                <w:rPr>
                  <w:rFonts w:eastAsia="Times New Roman" w:cstheme="minorHAnsi"/>
                  <w:b/>
                  <w:bCs/>
                  <w:color w:val="000000"/>
                  <w:sz w:val="16"/>
                  <w:szCs w:val="16"/>
                  <w:lang w:eastAsia="sk-SK"/>
                </w:rPr>
                <w:delText>RR</w:delText>
              </w:r>
            </w:del>
          </w:p>
        </w:tc>
      </w:tr>
      <w:tr w:rsidR="00F175E0" w:rsidRPr="00E0443B" w:rsidDel="006D5AB6" w14:paraId="7CCB7777" w14:textId="2F0C04B3" w:rsidTr="005A6FF6">
        <w:trPr>
          <w:trHeight w:val="167"/>
          <w:del w:id="64" w:author="Vozárová, Veronika" w:date="2024-09-05T12:11:00Z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A2A5" w14:textId="74F76FE9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65" w:author="Vozárová, Veronika" w:date="2024-09-05T12:11:00Z"/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66" w:author="Vozárová, Veronika" w:date="2024-09-05T12:11:00Z">
              <w:r w:rsidDel="006D5AB6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RSO4.5</w:delText>
              </w:r>
            </w:del>
          </w:p>
        </w:tc>
        <w:tc>
          <w:tcPr>
            <w:tcW w:w="1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6730" w14:textId="5BC038E2" w:rsidR="00F175E0" w:rsidRPr="00E0443B" w:rsidDel="006D5AB6" w:rsidRDefault="00F175E0" w:rsidP="00BE6C37">
            <w:pPr>
              <w:spacing w:after="0" w:line="240" w:lineRule="auto"/>
              <w:rPr>
                <w:del w:id="67" w:author="Vozárová, Veronika" w:date="2024-09-05T12:11:00Z"/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68" w:author="Vozárová, Veronika" w:date="2024-09-05T12:11:00Z">
              <w:r w:rsidRPr="00F175E0" w:rsidDel="006D5AB6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Zabezpečenia rovného prístupu k zdravotnej starostlivosti a zvýšením odolnosti systémov zdravotnej starostlivosti vrátane primárnej starostlivosti, a podpory prechodu z inštitucionálnej starostlivosti na rodinnú a komunitnú starostlivosť</w:delText>
              </w:r>
            </w:del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6EB5" w14:textId="25E21EDD" w:rsidR="00F175E0" w:rsidRPr="00E0443B" w:rsidDel="006D5AB6" w:rsidRDefault="00F175E0" w:rsidP="00BE6C37">
            <w:pPr>
              <w:spacing w:after="0" w:line="240" w:lineRule="auto"/>
              <w:jc w:val="center"/>
              <w:rPr>
                <w:del w:id="69" w:author="Vozárová, Veronika" w:date="2024-09-05T12:11:00Z"/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70" w:author="Vozárová, Veronika" w:date="2024-09-05T12:11:00Z">
              <w:r w:rsidRPr="00E0443B" w:rsidDel="006D5AB6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IÚI</w:delText>
              </w:r>
            </w:del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0087" w14:textId="59A3F894" w:rsidR="00F175E0" w:rsidRPr="00E0443B" w:rsidDel="006D5AB6" w:rsidRDefault="00F175E0" w:rsidP="00BE6C37">
            <w:pPr>
              <w:spacing w:after="0" w:line="240" w:lineRule="auto"/>
              <w:jc w:val="right"/>
              <w:rPr>
                <w:del w:id="71" w:author="Vozárová, Veronika" w:date="2024-09-05T12:11:00Z"/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72" w:author="Vozárová, Veronika" w:date="2024-09-05T12:11:00Z">
              <w:r w:rsidDel="006D5AB6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4 000 000</w:delText>
              </w:r>
            </w:del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220EA9" w14:textId="00CF7BF7" w:rsidR="00F175E0" w:rsidRPr="00E0443B" w:rsidDel="006D5AB6" w:rsidRDefault="00F175E0" w:rsidP="00BE6C37">
            <w:pPr>
              <w:spacing w:after="0" w:line="240" w:lineRule="auto"/>
              <w:jc w:val="right"/>
              <w:rPr>
                <w:del w:id="73" w:author="Vozárová, Veronika" w:date="2024-09-05T12:11:00Z"/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del w:id="74" w:author="Vozárová, Veronika" w:date="2024-09-05T12:11:00Z">
              <w:r w:rsidRPr="00E0443B" w:rsidDel="006D5AB6"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delText>+</w:delText>
              </w:r>
              <w:r w:rsidDel="006D5AB6"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delText>1</w:delText>
              </w:r>
              <w:r w:rsidRPr="00E0443B" w:rsidDel="006D5AB6"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delText xml:space="preserve"> </w:delText>
              </w:r>
              <w:r w:rsidDel="006D5AB6"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delText>35</w:delText>
              </w:r>
              <w:r w:rsidRPr="00E0443B" w:rsidDel="006D5AB6"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delText>0 000</w:delText>
              </w:r>
            </w:del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5E83" w14:textId="6FC3366E" w:rsidR="00F175E0" w:rsidRPr="00E0443B" w:rsidDel="006D5AB6" w:rsidRDefault="00F175E0" w:rsidP="00BE6C37">
            <w:pPr>
              <w:spacing w:after="0" w:line="240" w:lineRule="auto"/>
              <w:jc w:val="right"/>
              <w:rPr>
                <w:del w:id="75" w:author="Vozárová, Veronika" w:date="2024-09-05T12:11:00Z"/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del w:id="76" w:author="Vozárová, Veronika" w:date="2024-09-05T12:11:00Z">
              <w:r w:rsidDel="006D5AB6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5 350 000</w:delText>
              </w:r>
            </w:del>
          </w:p>
        </w:tc>
      </w:tr>
    </w:tbl>
    <w:p w14:paraId="39078528" w14:textId="6D93205B" w:rsidR="002B1DA2" w:rsidRPr="00C775E7" w:rsidRDefault="005C30CB" w:rsidP="00BE6C37">
      <w:pPr>
        <w:pStyle w:val="Odsekzoznamu"/>
        <w:numPr>
          <w:ilvl w:val="0"/>
          <w:numId w:val="17"/>
        </w:numPr>
        <w:spacing w:before="120" w:after="0" w:line="240" w:lineRule="auto"/>
        <w:ind w:left="714" w:hanging="357"/>
        <w:contextualSpacing w:val="0"/>
        <w:jc w:val="both"/>
        <w:rPr>
          <w:rFonts w:cstheme="minorHAnsi"/>
          <w:b/>
          <w:u w:val="single"/>
        </w:rPr>
      </w:pPr>
      <w:r w:rsidRPr="00C775E7">
        <w:rPr>
          <w:rFonts w:cstheme="minorHAnsi"/>
          <w:b/>
          <w:u w:val="single"/>
        </w:rPr>
        <w:t>Navýšenie alokácie v gescii MŽP SR o 1 066 227 EUR v rámci územnej alokácie RP ŽSK</w:t>
      </w:r>
    </w:p>
    <w:p w14:paraId="708C28B1" w14:textId="233E2F19" w:rsidR="002B1DA2" w:rsidRPr="00C775E7" w:rsidRDefault="002B1DA2" w:rsidP="002B1DA2">
      <w:p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Gestor:</w:t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  <w:t>MŽP SR</w:t>
      </w:r>
    </w:p>
    <w:p w14:paraId="4C021459" w14:textId="404D37DF" w:rsidR="002B1DA2" w:rsidRPr="00C775E7" w:rsidRDefault="002B1DA2" w:rsidP="002B1DA2">
      <w:p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Priorita 2P2</w:t>
      </w:r>
      <w:r w:rsidR="00F327DF">
        <w:rPr>
          <w:rFonts w:cstheme="minorHAnsi"/>
          <w:b/>
        </w:rPr>
        <w:t>:</w:t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  <w:t>Životné prostredie</w:t>
      </w:r>
    </w:p>
    <w:p w14:paraId="06D37287" w14:textId="6D6546BE" w:rsidR="002B1DA2" w:rsidRDefault="002B1DA2" w:rsidP="00F327DF">
      <w:pPr>
        <w:spacing w:after="120" w:line="240" w:lineRule="auto"/>
        <w:ind w:left="2121" w:hanging="2121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Opatrenie 2.6.3</w:t>
      </w:r>
      <w:r w:rsidR="00F327DF">
        <w:rPr>
          <w:rFonts w:cstheme="minorHAnsi"/>
          <w:b/>
        </w:rPr>
        <w:t>:</w:t>
      </w:r>
      <w:r w:rsidRPr="00C775E7">
        <w:rPr>
          <w:rFonts w:cstheme="minorHAnsi"/>
          <w:b/>
        </w:rPr>
        <w:tab/>
        <w:t>Podpora prípravy odpadov na opätovné použitie, recyklácie odpadov vrátane anaeróbneho a aeróbneho spracovania biologicky rozložiteľných odpadov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"/>
        <w:gridCol w:w="3394"/>
        <w:gridCol w:w="905"/>
        <w:gridCol w:w="1763"/>
        <w:gridCol w:w="1765"/>
        <w:gridCol w:w="1761"/>
      </w:tblGrid>
      <w:tr w:rsidR="00F175E0" w:rsidRPr="00E0443B" w14:paraId="430CC0E3" w14:textId="77777777" w:rsidTr="00BE6C37">
        <w:trPr>
          <w:trHeight w:val="288"/>
        </w:trPr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20BB1D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Kód opatrenia</w:t>
            </w:r>
          </w:p>
        </w:tc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B6F8AF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Názov opatrenia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6F57C5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IÚI (RP) / IÚI-UMR (KR UMR)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8706B2" w14:textId="7BCA16CD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</w:t>
            </w: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ôvodná alokácia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18A43F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0B2AE8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Presuny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1C699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</w:t>
            </w: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ová alokácia</w:t>
            </w:r>
          </w:p>
        </w:tc>
      </w:tr>
      <w:tr w:rsidR="00F175E0" w:rsidRPr="00E0443B" w14:paraId="24589C5F" w14:textId="77777777" w:rsidTr="00BE6C37">
        <w:trPr>
          <w:trHeight w:val="288"/>
        </w:trPr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8E1E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903F1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15BC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9753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E136AD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577F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</w:tr>
      <w:tr w:rsidR="00F175E0" w:rsidRPr="00E0443B" w14:paraId="08D6C9BF" w14:textId="77777777" w:rsidTr="00BE6C37">
        <w:trPr>
          <w:trHeight w:val="167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BE74" w14:textId="28BA4418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6.3</w:t>
            </w:r>
          </w:p>
        </w:tc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4F17" w14:textId="4B51207C" w:rsidR="00F175E0" w:rsidRPr="00E0443B" w:rsidRDefault="00F175E0" w:rsidP="00BE6C3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F175E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prípravy odpadov na opätovné použitie, recyklácie odpadov vrátane anaeróbneho a aeróbneho spracovania biologicky rozložiteľných odpadov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1560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CC8E" w14:textId="6352CC95" w:rsidR="00F175E0" w:rsidRPr="00E0443B" w:rsidRDefault="00F175E0" w:rsidP="00BE6C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13 796 733</w:t>
            </w: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2944C4" w14:textId="172F5B08" w:rsidR="00F175E0" w:rsidRPr="00E0443B" w:rsidRDefault="00F175E0" w:rsidP="00BE6C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+</w:t>
            </w:r>
            <w:r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1 </w:t>
            </w:r>
            <w:r w:rsidRPr="00E0443B"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0</w:t>
            </w:r>
            <w:r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  <w:lang w:eastAsia="sk-SK"/>
              </w:rPr>
              <w:t>66 227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0398" w14:textId="65C56F51" w:rsidR="00F175E0" w:rsidRPr="00E0443B" w:rsidRDefault="00F175E0" w:rsidP="00BE6C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14 862 960</w:t>
            </w:r>
          </w:p>
        </w:tc>
      </w:tr>
    </w:tbl>
    <w:p w14:paraId="5FEC533E" w14:textId="3194881A" w:rsidR="002B1DA2" w:rsidRPr="005A6FF6" w:rsidRDefault="005C30CB" w:rsidP="00BE6C37">
      <w:pPr>
        <w:pStyle w:val="Odsekzoznamu"/>
        <w:numPr>
          <w:ilvl w:val="0"/>
          <w:numId w:val="17"/>
        </w:numPr>
        <w:spacing w:before="120" w:after="0" w:line="240" w:lineRule="auto"/>
        <w:ind w:left="714" w:hanging="357"/>
        <w:contextualSpacing w:val="0"/>
        <w:jc w:val="both"/>
        <w:rPr>
          <w:rFonts w:cstheme="minorHAnsi"/>
          <w:b/>
          <w:u w:val="single"/>
        </w:rPr>
      </w:pPr>
      <w:r w:rsidRPr="005A6FF6">
        <w:rPr>
          <w:rFonts w:cstheme="minorHAnsi"/>
          <w:b/>
          <w:u w:val="single"/>
        </w:rPr>
        <w:t>N</w:t>
      </w:r>
      <w:r w:rsidR="002B1DA2" w:rsidRPr="005A6FF6">
        <w:rPr>
          <w:rFonts w:cstheme="minorHAnsi"/>
          <w:b/>
          <w:u w:val="single"/>
        </w:rPr>
        <w:t>avýšenie alokácie v gescii MD SR o</w:t>
      </w:r>
      <w:ins w:id="77" w:author="Vozárová, Veronika" w:date="2024-09-09T15:47:00Z">
        <w:r w:rsidR="000C198F">
          <w:rPr>
            <w:rFonts w:cstheme="minorHAnsi"/>
            <w:b/>
            <w:u w:val="single"/>
          </w:rPr>
          <w:t> </w:t>
        </w:r>
      </w:ins>
      <w:ins w:id="78" w:author="Vozárová, Veronika" w:date="2024-09-09T15:46:00Z">
        <w:r w:rsidR="000C198F">
          <w:rPr>
            <w:rFonts w:cstheme="minorHAnsi"/>
            <w:b/>
            <w:u w:val="single"/>
          </w:rPr>
          <w:t>111</w:t>
        </w:r>
      </w:ins>
      <w:ins w:id="79" w:author="Vozárová, Veronika" w:date="2024-09-09T15:47:00Z">
        <w:r w:rsidR="000C198F">
          <w:rPr>
            <w:rFonts w:cstheme="minorHAnsi"/>
            <w:b/>
            <w:u w:val="single"/>
          </w:rPr>
          <w:t xml:space="preserve"> 249</w:t>
        </w:r>
      </w:ins>
      <w:r w:rsidR="002B1DA2" w:rsidRPr="005A6FF6">
        <w:rPr>
          <w:rFonts w:cstheme="minorHAnsi"/>
          <w:b/>
          <w:u w:val="single"/>
        </w:rPr>
        <w:t> </w:t>
      </w:r>
      <w:del w:id="80" w:author="Vozárová, Veronika" w:date="2024-09-09T15:45:00Z">
        <w:r w:rsidR="002B1DA2" w:rsidRPr="005A6FF6" w:rsidDel="000C198F">
          <w:rPr>
            <w:rFonts w:cstheme="minorHAnsi"/>
            <w:b/>
            <w:u w:val="single"/>
          </w:rPr>
          <w:delText>400 000</w:delText>
        </w:r>
      </w:del>
      <w:r w:rsidR="002B1DA2" w:rsidRPr="005A6FF6">
        <w:rPr>
          <w:rFonts w:cstheme="minorHAnsi"/>
          <w:b/>
          <w:u w:val="single"/>
        </w:rPr>
        <w:t xml:space="preserve"> EUR v rámci územnej alokácie </w:t>
      </w:r>
      <w:del w:id="81" w:author="Vozárová, Veronika" w:date="2024-09-09T15:47:00Z">
        <w:r w:rsidR="002B1DA2" w:rsidRPr="005A6FF6" w:rsidDel="000C198F">
          <w:rPr>
            <w:rFonts w:cstheme="minorHAnsi"/>
            <w:b/>
            <w:u w:val="single"/>
          </w:rPr>
          <w:delText>KR UMR KE</w:delText>
        </w:r>
        <w:r w:rsidR="007717EF" w:rsidRPr="005A6FF6" w:rsidDel="000C198F">
          <w:rPr>
            <w:rFonts w:cstheme="minorHAnsi"/>
            <w:b/>
            <w:u w:val="single"/>
          </w:rPr>
          <w:delText xml:space="preserve"> a </w:delText>
        </w:r>
      </w:del>
      <w:r w:rsidR="007717EF" w:rsidRPr="005A6FF6">
        <w:rPr>
          <w:rFonts w:cstheme="minorHAnsi"/>
          <w:b/>
          <w:u w:val="single"/>
        </w:rPr>
        <w:t>KR UMR RK-LM</w:t>
      </w:r>
    </w:p>
    <w:p w14:paraId="7A8C4029" w14:textId="392BD770" w:rsidR="002B1DA2" w:rsidRPr="00C775E7" w:rsidRDefault="002B1DA2" w:rsidP="002B1DA2">
      <w:p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Gestor:</w:t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  <w:t>MD SR</w:t>
      </w:r>
    </w:p>
    <w:p w14:paraId="71866A1D" w14:textId="1B2A5D42" w:rsidR="002B1DA2" w:rsidRPr="00C775E7" w:rsidRDefault="002B1DA2" w:rsidP="002B1DA2">
      <w:p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Priorita 2P3</w:t>
      </w:r>
      <w:r w:rsidR="00F327DF">
        <w:rPr>
          <w:rFonts w:cstheme="minorHAnsi"/>
          <w:b/>
        </w:rPr>
        <w:t>:</w:t>
      </w:r>
      <w:r w:rsidRPr="00C775E7">
        <w:rPr>
          <w:rFonts w:cstheme="minorHAnsi"/>
          <w:b/>
        </w:rPr>
        <w:tab/>
      </w:r>
      <w:r w:rsidRPr="00C775E7">
        <w:rPr>
          <w:rFonts w:cstheme="minorHAnsi"/>
          <w:b/>
        </w:rPr>
        <w:tab/>
        <w:t>Udržateľná mestská mobilita</w:t>
      </w:r>
    </w:p>
    <w:p w14:paraId="4CA1D93D" w14:textId="43485F68" w:rsidR="002B1DA2" w:rsidRDefault="002B1DA2" w:rsidP="00F327DF">
      <w:pPr>
        <w:spacing w:after="12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Opatrenie 2.8.1</w:t>
      </w:r>
      <w:r w:rsidR="00F327DF">
        <w:rPr>
          <w:rFonts w:cstheme="minorHAnsi"/>
          <w:b/>
        </w:rPr>
        <w:t>:</w:t>
      </w:r>
      <w:r w:rsidRPr="00C775E7">
        <w:rPr>
          <w:rFonts w:cstheme="minorHAnsi"/>
          <w:b/>
        </w:rPr>
        <w:tab/>
        <w:t>Rozvoj verejnej dopravy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"/>
        <w:gridCol w:w="3394"/>
        <w:gridCol w:w="905"/>
        <w:gridCol w:w="1763"/>
        <w:gridCol w:w="1765"/>
        <w:gridCol w:w="1761"/>
      </w:tblGrid>
      <w:tr w:rsidR="00F175E0" w:rsidRPr="00E0443B" w14:paraId="3D9CA59F" w14:textId="77777777" w:rsidTr="00BE6C37">
        <w:trPr>
          <w:trHeight w:val="288"/>
        </w:trPr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DC5AFB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Kód opatrenia</w:t>
            </w:r>
          </w:p>
        </w:tc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9B03DB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Názov opatrenia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EFDD00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IÚI (RP) / IÚI-UMR (KR UMR)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FE06F8" w14:textId="40E3938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</w:t>
            </w: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ôvodná alokácia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5E13E3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0B2AE8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Presuny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2DC35C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</w:t>
            </w: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ová alokácia</w:t>
            </w:r>
          </w:p>
        </w:tc>
      </w:tr>
      <w:tr w:rsidR="00F175E0" w:rsidRPr="00E0443B" w14:paraId="5015A4E2" w14:textId="77777777" w:rsidTr="00BE6C37">
        <w:trPr>
          <w:trHeight w:val="288"/>
        </w:trPr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881B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5F1C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6CD9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72BC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FC6F16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8233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</w:tr>
      <w:tr w:rsidR="00F175E0" w:rsidRPr="00E0443B" w14:paraId="20B1AF1D" w14:textId="77777777" w:rsidTr="00BE6C37">
        <w:trPr>
          <w:trHeight w:val="167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6171" w14:textId="4F30E294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8.1</w:t>
            </w:r>
          </w:p>
        </w:tc>
        <w:tc>
          <w:tcPr>
            <w:tcW w:w="1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291C" w14:textId="3521E7AE" w:rsidR="00F175E0" w:rsidRPr="00E0443B" w:rsidRDefault="00F175E0" w:rsidP="00BE6C3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Rozvoj verejnej dopravy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D0B7" w14:textId="77777777" w:rsidR="00F175E0" w:rsidRPr="00E0443B" w:rsidRDefault="00F175E0" w:rsidP="00BE6C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0443B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E981" w14:textId="7216BF4D" w:rsidR="00F175E0" w:rsidRPr="00E0443B" w:rsidRDefault="00F175E0" w:rsidP="00BE6C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190 000 000</w:t>
            </w: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E4B85B" w14:textId="2537D48A" w:rsidR="00F175E0" w:rsidRPr="00E0443B" w:rsidRDefault="000C198F" w:rsidP="00BE6C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</w:pPr>
            <w:ins w:id="82" w:author="Vozárová, Veronika" w:date="2024-09-09T15:46:00Z">
              <w:r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t xml:space="preserve">+111 249                    </w:t>
              </w:r>
            </w:ins>
            <w:del w:id="83" w:author="Vozárová, Veronika" w:date="2024-09-09T15:46:00Z">
              <w:r w:rsidR="00F175E0" w:rsidRPr="00E0443B" w:rsidDel="000C198F"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delText>+</w:delText>
              </w:r>
              <w:r w:rsidR="00F175E0" w:rsidDel="000C198F">
                <w:rPr>
                  <w:rFonts w:eastAsia="Times New Roman" w:cstheme="minorHAnsi"/>
                  <w:b/>
                  <w:bCs/>
                  <w:color w:val="00B050"/>
                  <w:sz w:val="16"/>
                  <w:szCs w:val="16"/>
                  <w:lang w:eastAsia="sk-SK"/>
                </w:rPr>
                <w:delText>511 249</w:delText>
              </w:r>
            </w:del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4144" w14:textId="53449698" w:rsidR="00F175E0" w:rsidRPr="00E0443B" w:rsidRDefault="000C198F" w:rsidP="00BE6C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ins w:id="84" w:author="Vozárová, Veronika" w:date="2024-09-09T15:46:00Z">
              <w:r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t>190 </w:t>
              </w:r>
            </w:ins>
            <w:ins w:id="85" w:author="Almaská Zuzana" w:date="2024-09-10T16:49:00Z">
              <w:r w:rsidR="008B3F46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t>1</w:t>
              </w:r>
            </w:ins>
            <w:ins w:id="86" w:author="Vozárová, Veronika" w:date="2024-09-09T15:46:00Z">
              <w:del w:id="87" w:author="Almaská Zuzana" w:date="2024-09-10T16:49:00Z">
                <w:r w:rsidDel="008B3F46">
                  <w:rPr>
                    <w:rFonts w:eastAsia="Times New Roman" w:cstheme="minorHAnsi"/>
                    <w:color w:val="000000"/>
                    <w:sz w:val="16"/>
                    <w:szCs w:val="16"/>
                    <w:lang w:eastAsia="sk-SK"/>
                  </w:rPr>
                  <w:delText>4</w:delText>
                </w:r>
              </w:del>
              <w:r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t xml:space="preserve">11 249         </w:t>
              </w:r>
            </w:ins>
            <w:del w:id="88" w:author="Vozárová, Veronika" w:date="2024-09-09T15:46:00Z">
              <w:r w:rsidR="00F175E0" w:rsidDel="000C198F">
                <w:rPr>
                  <w:rFonts w:eastAsia="Times New Roman" w:cstheme="minorHAnsi"/>
                  <w:color w:val="000000"/>
                  <w:sz w:val="16"/>
                  <w:szCs w:val="16"/>
                  <w:lang w:eastAsia="sk-SK"/>
                </w:rPr>
                <w:delText>190 511 249</w:delText>
              </w:r>
            </w:del>
          </w:p>
        </w:tc>
      </w:tr>
    </w:tbl>
    <w:p w14:paraId="42A9CA19" w14:textId="5B326061" w:rsidR="002B1DA2" w:rsidRPr="00C775E7" w:rsidRDefault="00E53C98" w:rsidP="00BE6C37">
      <w:pPr>
        <w:spacing w:before="120" w:after="12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 xml:space="preserve">Konkrétne presuny tvoria prílohu </w:t>
      </w:r>
      <w:r w:rsidR="0036442B">
        <w:rPr>
          <w:rFonts w:cstheme="minorHAnsi"/>
          <w:b/>
        </w:rPr>
        <w:t>č. 5</w:t>
      </w:r>
      <w:r w:rsidRPr="00C775E7">
        <w:rPr>
          <w:rFonts w:cstheme="minorHAnsi"/>
          <w:b/>
        </w:rPr>
        <w:t xml:space="preserve"> tohto materiálu.</w:t>
      </w:r>
      <w:bookmarkStart w:id="89" w:name="_GoBack"/>
      <w:bookmarkEnd w:id="89"/>
    </w:p>
    <w:p w14:paraId="1A545A44" w14:textId="77777777" w:rsidR="002053C2" w:rsidRPr="00BE6C37" w:rsidRDefault="0000238B" w:rsidP="005A6FF6">
      <w:pPr>
        <w:pStyle w:val="Nadpis1"/>
        <w:numPr>
          <w:ilvl w:val="0"/>
          <w:numId w:val="23"/>
        </w:numPr>
        <w:spacing w:before="120" w:after="120" w:line="240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E6C37">
        <w:rPr>
          <w:rFonts w:asciiTheme="minorHAnsi" w:hAnsiTheme="minorHAnsi" w:cstheme="minorHAnsi"/>
          <w:b/>
          <w:bCs/>
          <w:color w:val="auto"/>
          <w:sz w:val="22"/>
          <w:szCs w:val="22"/>
        </w:rPr>
        <w:t>Odôvodnenie</w:t>
      </w:r>
      <w:r w:rsidR="000D6310" w:rsidRPr="00BE6C3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 ďalšie informácie</w:t>
      </w:r>
      <w:r w:rsidRPr="00BE6C3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0E234E95" w14:textId="77777777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>Pri nastavovaní Programu Slovensko bola určená alokácia pre integrovaný územný rozvoj vo výške 2 127 703 635 EUR, čo predstavovalo 16,9 % podiel na celkovej alokácii programu.</w:t>
      </w:r>
    </w:p>
    <w:p w14:paraId="0480F702" w14:textId="3E5E7FCA" w:rsidR="007403D8" w:rsidRPr="00C775E7" w:rsidRDefault="007403D8" w:rsidP="00BE6C37">
      <w:pPr>
        <w:spacing w:after="120" w:line="240" w:lineRule="auto"/>
        <w:jc w:val="both"/>
        <w:rPr>
          <w:rFonts w:cstheme="minorHAnsi"/>
          <w:b/>
        </w:rPr>
      </w:pPr>
      <w:r w:rsidRPr="00C775E7">
        <w:rPr>
          <w:rFonts w:cstheme="minorHAnsi"/>
        </w:rPr>
        <w:t>Po navýšeniach alokácií</w:t>
      </w:r>
      <w:r w:rsidR="00F175E0">
        <w:rPr>
          <w:rFonts w:cstheme="minorHAnsi"/>
        </w:rPr>
        <w:t xml:space="preserve"> realizovaných v </w:t>
      </w:r>
      <w:proofErr w:type="spellStart"/>
      <w:r w:rsidR="00F175E0">
        <w:rPr>
          <w:rFonts w:cstheme="minorHAnsi"/>
        </w:rPr>
        <w:t>pribehu</w:t>
      </w:r>
      <w:proofErr w:type="spellEnd"/>
      <w:r w:rsidR="00F175E0">
        <w:rPr>
          <w:rFonts w:cstheme="minorHAnsi"/>
        </w:rPr>
        <w:t xml:space="preserve"> rokov 2023 a 2024</w:t>
      </w:r>
      <w:r w:rsidRPr="00C775E7">
        <w:rPr>
          <w:rFonts w:cstheme="minorHAnsi"/>
        </w:rPr>
        <w:t xml:space="preserve">, o ktorých rozhoduje územie, je </w:t>
      </w:r>
      <w:r w:rsidRPr="00C775E7">
        <w:rPr>
          <w:rFonts w:cstheme="minorHAnsi"/>
          <w:b/>
        </w:rPr>
        <w:t xml:space="preserve">aktuálna výška zdrojov vyčlenená pre </w:t>
      </w:r>
      <w:r w:rsidRPr="00F327DF">
        <w:rPr>
          <w:rFonts w:cstheme="minorHAnsi"/>
          <w:b/>
        </w:rPr>
        <w:t xml:space="preserve">IÚI </w:t>
      </w:r>
      <w:r w:rsidR="001D1FCF" w:rsidRPr="00F327DF">
        <w:rPr>
          <w:rFonts w:cstheme="minorHAnsi"/>
          <w:b/>
        </w:rPr>
        <w:t xml:space="preserve">2 411 096 481 </w:t>
      </w:r>
      <w:r w:rsidRPr="00F327DF">
        <w:rPr>
          <w:rFonts w:cstheme="minorHAnsi"/>
          <w:b/>
        </w:rPr>
        <w:t>EUR, čo tvorí 19,2 % Programu Slovensko.</w:t>
      </w:r>
    </w:p>
    <w:p w14:paraId="67B4F12E" w14:textId="77777777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 xml:space="preserve">Finálne rozdelenie alokácií bolo územným partnerov oznámené v máji roka 2023. </w:t>
      </w:r>
    </w:p>
    <w:p w14:paraId="31ED6CFB" w14:textId="0BAE254A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 xml:space="preserve">Územná alokácia </w:t>
      </w:r>
      <w:r w:rsidR="00F175E0">
        <w:rPr>
          <w:rFonts w:cstheme="minorHAnsi"/>
        </w:rPr>
        <w:t>IÚI a IÚI-UMR</w:t>
      </w:r>
      <w:r w:rsidRPr="00C775E7">
        <w:rPr>
          <w:rFonts w:cstheme="minorHAnsi"/>
        </w:rPr>
        <w:t xml:space="preserve"> bola do jednotlivých opatrení / špecifických cieľov (pre CP 4) rozdelená </w:t>
      </w:r>
      <w:r w:rsidR="00867006">
        <w:rPr>
          <w:rFonts w:cstheme="minorHAnsi"/>
        </w:rPr>
        <w:t xml:space="preserve">pri procese tvorby programu, pričom tento stav </w:t>
      </w:r>
      <w:r w:rsidRPr="00C775E7">
        <w:rPr>
          <w:rFonts w:cstheme="minorHAnsi"/>
        </w:rPr>
        <w:t xml:space="preserve">nereflektoval </w:t>
      </w:r>
      <w:r w:rsidR="00867006">
        <w:rPr>
          <w:rFonts w:cstheme="minorHAnsi"/>
        </w:rPr>
        <w:t xml:space="preserve">v plnej miere </w:t>
      </w:r>
      <w:r w:rsidRPr="00C775E7">
        <w:rPr>
          <w:rFonts w:cstheme="minorHAnsi"/>
        </w:rPr>
        <w:t>na potreby definované územím v</w:t>
      </w:r>
      <w:r w:rsidR="00867006">
        <w:rPr>
          <w:rFonts w:cstheme="minorHAnsi"/>
        </w:rPr>
        <w:t> </w:t>
      </w:r>
      <w:r w:rsidRPr="00C775E7">
        <w:rPr>
          <w:rFonts w:cstheme="minorHAnsi"/>
        </w:rPr>
        <w:t>IÚS</w:t>
      </w:r>
      <w:r w:rsidR="00867006">
        <w:rPr>
          <w:rFonts w:cstheme="minorHAnsi"/>
        </w:rPr>
        <w:t>, ktoré boli prijímané až po schválení programu</w:t>
      </w:r>
      <w:r w:rsidRPr="00C775E7">
        <w:rPr>
          <w:rFonts w:cstheme="minorHAnsi"/>
        </w:rPr>
        <w:t>.</w:t>
      </w:r>
    </w:p>
    <w:p w14:paraId="09A8C510" w14:textId="32D92D7F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 xml:space="preserve">Zo strany MIRRI SR bolo deklarované, že územným partnerom </w:t>
      </w:r>
      <w:r w:rsidR="00867006">
        <w:rPr>
          <w:rFonts w:cstheme="minorHAnsi"/>
        </w:rPr>
        <w:t xml:space="preserve">bude </w:t>
      </w:r>
      <w:r w:rsidRPr="00C775E7">
        <w:rPr>
          <w:rFonts w:cstheme="minorHAnsi"/>
        </w:rPr>
        <w:t>umožnené, aby si alokácie v opatreniach / špecifických cieľoch upravili podľa potreby.</w:t>
      </w:r>
    </w:p>
    <w:p w14:paraId="52FD1305" w14:textId="50B34205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>Z vyššie uvedených dôvodov</w:t>
      </w:r>
      <w:r w:rsidRPr="00C775E7">
        <w:rPr>
          <w:rFonts w:cstheme="minorHAnsi"/>
          <w:b/>
        </w:rPr>
        <w:t>, reflektujúc na oprávnené požiadavky územných partnerov na zreálnenie územných alokácií, s cieľom umožnenia realizovať prioritné projekty</w:t>
      </w:r>
      <w:r w:rsidR="001D1FCF" w:rsidRPr="005A6FF6">
        <w:rPr>
          <w:rFonts w:cstheme="minorHAnsi"/>
          <w:bCs/>
        </w:rPr>
        <w:t>,</w:t>
      </w:r>
      <w:r w:rsidRPr="00C775E7">
        <w:rPr>
          <w:rFonts w:cstheme="minorHAnsi"/>
        </w:rPr>
        <w:t xml:space="preserve"> MIRRI SR</w:t>
      </w:r>
      <w:r w:rsidR="001D1FCF" w:rsidRPr="00C775E7">
        <w:rPr>
          <w:rFonts w:cstheme="minorHAnsi"/>
        </w:rPr>
        <w:t xml:space="preserve"> </w:t>
      </w:r>
      <w:r w:rsidRPr="00C775E7">
        <w:rPr>
          <w:rFonts w:cstheme="minorHAnsi"/>
        </w:rPr>
        <w:t>predkladá tento materiál.</w:t>
      </w:r>
    </w:p>
    <w:p w14:paraId="7CD36AC4" w14:textId="5FF9E638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>Predložené návrhy na presuny vyplývajú zo zberu požiadaviek územných partnerov, ktorý bol realizovaný v termíne 02.05.2024 – 14.06.2024.</w:t>
      </w:r>
    </w:p>
    <w:p w14:paraId="40B47031" w14:textId="65794EE2" w:rsidR="001D1FCF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 xml:space="preserve">MIRRI SR vykonalo </w:t>
      </w:r>
      <w:r w:rsidRPr="00C775E7">
        <w:rPr>
          <w:rFonts w:cstheme="minorHAnsi"/>
          <w:b/>
        </w:rPr>
        <w:t>predbežné posúdenie predložených návrhov územných partnerov</w:t>
      </w:r>
      <w:r w:rsidRPr="00C775E7">
        <w:rPr>
          <w:rFonts w:cstheme="minorHAnsi"/>
        </w:rPr>
        <w:t xml:space="preserve">. Pri predbežnom vyjadrení </w:t>
      </w:r>
      <w:r w:rsidRPr="00C775E7">
        <w:rPr>
          <w:rFonts w:cstheme="minorHAnsi"/>
          <w:b/>
        </w:rPr>
        <w:t>bol posúdený vplyv</w:t>
      </w:r>
      <w:r w:rsidRPr="00C775E7">
        <w:rPr>
          <w:rFonts w:cstheme="minorHAnsi"/>
        </w:rPr>
        <w:t xml:space="preserve"> presunu alokácie na podporu </w:t>
      </w:r>
      <w:r w:rsidR="00867006">
        <w:rPr>
          <w:rFonts w:cstheme="minorHAnsi"/>
        </w:rPr>
        <w:t xml:space="preserve">troch </w:t>
      </w:r>
      <w:r w:rsidRPr="00C775E7">
        <w:rPr>
          <w:rFonts w:cstheme="minorHAnsi"/>
        </w:rPr>
        <w:t xml:space="preserve">cieľov: </w:t>
      </w:r>
    </w:p>
    <w:p w14:paraId="17AFF014" w14:textId="77777777" w:rsidR="001D1FCF" w:rsidRPr="00C775E7" w:rsidRDefault="007403D8" w:rsidP="00C775E7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 xml:space="preserve">1. Podpora v oblasti zmeny klímy, </w:t>
      </w:r>
    </w:p>
    <w:p w14:paraId="4E35049D" w14:textId="77777777" w:rsidR="001D1FCF" w:rsidRPr="00C775E7" w:rsidRDefault="007403D8" w:rsidP="00C775E7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 xml:space="preserve">2. Podpora v oblasti životného prostredia a </w:t>
      </w:r>
    </w:p>
    <w:p w14:paraId="0FB88AD4" w14:textId="79D4258A" w:rsidR="007403D8" w:rsidRPr="00C775E7" w:rsidRDefault="007403D8" w:rsidP="00F327DF">
      <w:pPr>
        <w:pStyle w:val="Odsekzoznamu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3. Podpora v oblasti biodiverzity.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9"/>
        <w:gridCol w:w="2343"/>
        <w:gridCol w:w="2343"/>
        <w:gridCol w:w="2345"/>
      </w:tblGrid>
      <w:tr w:rsidR="007403D8" w:rsidRPr="00CF0A49" w:rsidDel="006D5AB6" w14:paraId="628E4D1C" w14:textId="37E473F0" w:rsidTr="00457B7C">
        <w:trPr>
          <w:trHeight w:val="198"/>
          <w:del w:id="90" w:author="Vozárová, Veronika" w:date="2024-09-05T12:11:00Z"/>
        </w:trPr>
        <w:tc>
          <w:tcPr>
            <w:tcW w:w="1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F4E79" w:themeFill="accent1" w:themeFillShade="80"/>
            <w:noWrap/>
            <w:vAlign w:val="bottom"/>
            <w:hideMark/>
          </w:tcPr>
          <w:p w14:paraId="64F8A9C1" w14:textId="7B1DFD7F" w:rsidR="007403D8" w:rsidRPr="00C775E7" w:rsidDel="006D5AB6" w:rsidRDefault="007403D8">
            <w:pPr>
              <w:spacing w:after="0" w:line="240" w:lineRule="auto"/>
              <w:jc w:val="center"/>
              <w:rPr>
                <w:del w:id="91" w:author="Vozárová, Veronika" w:date="2024-09-05T12:11:00Z"/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del w:id="92" w:author="Vozárová, Veronika" w:date="2024-09-05T12:11:00Z">
              <w:r w:rsidRPr="00C775E7" w:rsidDel="006D5AB6">
                <w:rPr>
                  <w:rFonts w:eastAsia="Times New Roman" w:cstheme="minorHAnsi"/>
                  <w:b/>
                  <w:bCs/>
                  <w:color w:val="FFFFFF" w:themeColor="background1"/>
                  <w:sz w:val="20"/>
                  <w:szCs w:val="20"/>
                  <w:lang w:eastAsia="sk-SK"/>
                </w:rPr>
                <w:delText>Spôsob vyhodnotenia RO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F4E79" w:themeFill="accent1" w:themeFillShade="80"/>
            <w:noWrap/>
            <w:vAlign w:val="bottom"/>
            <w:hideMark/>
          </w:tcPr>
          <w:p w14:paraId="32952EED" w14:textId="46757D0B" w:rsidR="007403D8" w:rsidRPr="00C775E7" w:rsidDel="006D5AB6" w:rsidRDefault="007403D8">
            <w:pPr>
              <w:spacing w:after="0" w:line="240" w:lineRule="auto"/>
              <w:jc w:val="center"/>
              <w:rPr>
                <w:del w:id="93" w:author="Vozárová, Veronika" w:date="2024-09-05T12:11:00Z"/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del w:id="94" w:author="Vozárová, Veronika" w:date="2024-09-05T12:11:00Z">
              <w:r w:rsidRPr="00C775E7" w:rsidDel="006D5AB6">
                <w:rPr>
                  <w:rFonts w:eastAsia="Times New Roman" w:cstheme="minorHAnsi"/>
                  <w:b/>
                  <w:bCs/>
                  <w:color w:val="FFFFFF" w:themeColor="background1"/>
                  <w:sz w:val="20"/>
                  <w:szCs w:val="20"/>
                  <w:lang w:eastAsia="sk-SK"/>
                </w:rPr>
                <w:delText>Počet návrhov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F4E79" w:themeFill="accent1" w:themeFillShade="80"/>
            <w:noWrap/>
            <w:vAlign w:val="bottom"/>
            <w:hideMark/>
          </w:tcPr>
          <w:p w14:paraId="2035FD76" w14:textId="6AE133BF" w:rsidR="007403D8" w:rsidRPr="00C775E7" w:rsidDel="006D5AB6" w:rsidRDefault="007403D8">
            <w:pPr>
              <w:spacing w:after="0" w:line="240" w:lineRule="auto"/>
              <w:jc w:val="center"/>
              <w:rPr>
                <w:del w:id="95" w:author="Vozárová, Veronika" w:date="2024-09-05T12:11:00Z"/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del w:id="96" w:author="Vozárová, Veronika" w:date="2024-09-05T12:11:00Z">
              <w:r w:rsidRPr="00C775E7" w:rsidDel="006D5AB6">
                <w:rPr>
                  <w:rFonts w:eastAsia="Times New Roman" w:cstheme="minorHAnsi"/>
                  <w:b/>
                  <w:bCs/>
                  <w:color w:val="FFFFFF" w:themeColor="background1"/>
                  <w:sz w:val="20"/>
                  <w:szCs w:val="20"/>
                  <w:lang w:eastAsia="sk-SK"/>
                </w:rPr>
                <w:delText>Alokácia (v EUR)</w:delText>
              </w:r>
            </w:del>
          </w:p>
        </w:tc>
        <w:tc>
          <w:tcPr>
            <w:tcW w:w="1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F4E79" w:themeFill="accent1" w:themeFillShade="80"/>
            <w:hideMark/>
          </w:tcPr>
          <w:p w14:paraId="524956A8" w14:textId="5D7A4CE2" w:rsidR="007403D8" w:rsidRPr="00C775E7" w:rsidDel="006D5AB6" w:rsidRDefault="007403D8">
            <w:pPr>
              <w:spacing w:after="0" w:line="240" w:lineRule="auto"/>
              <w:jc w:val="center"/>
              <w:rPr>
                <w:del w:id="97" w:author="Vozárová, Veronika" w:date="2024-09-05T12:11:00Z"/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del w:id="98" w:author="Vozárová, Veronika" w:date="2024-09-05T12:11:00Z">
              <w:r w:rsidRPr="00C775E7" w:rsidDel="006D5AB6">
                <w:rPr>
                  <w:rFonts w:eastAsia="Times New Roman" w:cstheme="minorHAnsi"/>
                  <w:b/>
                  <w:bCs/>
                  <w:color w:val="FFFFFF" w:themeColor="background1"/>
                  <w:sz w:val="20"/>
                  <w:szCs w:val="20"/>
                  <w:lang w:eastAsia="sk-SK"/>
                </w:rPr>
                <w:delText>Podiel</w:delText>
              </w:r>
            </w:del>
          </w:p>
        </w:tc>
      </w:tr>
      <w:tr w:rsidR="007403D8" w:rsidRPr="00CF0A49" w:rsidDel="006D5AB6" w14:paraId="20283B2A" w14:textId="05B4F150" w:rsidTr="00457B7C">
        <w:trPr>
          <w:trHeight w:val="106"/>
          <w:del w:id="99" w:author="Vozárová, Veronika" w:date="2024-09-05T12:11:00Z"/>
        </w:trPr>
        <w:tc>
          <w:tcPr>
            <w:tcW w:w="1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08312276" w14:textId="0F55016A" w:rsidR="007403D8" w:rsidRPr="00C775E7" w:rsidDel="006D5AB6" w:rsidRDefault="007403D8">
            <w:pPr>
              <w:spacing w:after="0" w:line="240" w:lineRule="auto"/>
              <w:rPr>
                <w:del w:id="100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01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Akceptované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6003C2EF" w14:textId="3C6A0803" w:rsidR="007403D8" w:rsidRPr="00C775E7" w:rsidDel="006D5AB6" w:rsidRDefault="007403D8">
            <w:pPr>
              <w:spacing w:after="0" w:line="240" w:lineRule="auto"/>
              <w:jc w:val="center"/>
              <w:rPr>
                <w:del w:id="102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03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130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0B5A4243" w14:textId="2A37DD58" w:rsidR="007403D8" w:rsidRPr="00C775E7" w:rsidDel="006D5AB6" w:rsidRDefault="007403D8">
            <w:pPr>
              <w:spacing w:after="0" w:line="240" w:lineRule="auto"/>
              <w:jc w:val="right"/>
              <w:rPr>
                <w:del w:id="104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05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99 633 70</w:delText>
              </w:r>
              <w:r w:rsidR="00CE3F1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9</w:delText>
              </w:r>
            </w:del>
          </w:p>
        </w:tc>
        <w:tc>
          <w:tcPr>
            <w:tcW w:w="1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0ACCC59" w14:textId="132B785B" w:rsidR="007403D8" w:rsidRPr="00C775E7" w:rsidDel="006D5AB6" w:rsidRDefault="007403D8">
            <w:pPr>
              <w:spacing w:after="0" w:line="240" w:lineRule="auto"/>
              <w:jc w:val="center"/>
              <w:rPr>
                <w:del w:id="106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07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44,52 %</w:delText>
              </w:r>
            </w:del>
          </w:p>
        </w:tc>
      </w:tr>
      <w:tr w:rsidR="007403D8" w:rsidRPr="00CF0A49" w:rsidDel="006D5AB6" w14:paraId="79D575F9" w14:textId="03E5F612" w:rsidTr="00457B7C">
        <w:trPr>
          <w:trHeight w:val="106"/>
          <w:del w:id="108" w:author="Vozárová, Veronika" w:date="2024-09-05T12:11:00Z"/>
        </w:trPr>
        <w:tc>
          <w:tcPr>
            <w:tcW w:w="1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42728303" w14:textId="7A634964" w:rsidR="007403D8" w:rsidRPr="00C775E7" w:rsidDel="006D5AB6" w:rsidRDefault="007403D8">
            <w:pPr>
              <w:spacing w:after="0" w:line="240" w:lineRule="auto"/>
              <w:rPr>
                <w:del w:id="109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10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Predbežne akceptované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3E18F23E" w14:textId="77E34C45" w:rsidR="007403D8" w:rsidRPr="00C775E7" w:rsidDel="006D5AB6" w:rsidRDefault="007403D8">
            <w:pPr>
              <w:spacing w:after="0" w:line="240" w:lineRule="auto"/>
              <w:jc w:val="center"/>
              <w:rPr>
                <w:del w:id="111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12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107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5E11FA6E" w14:textId="0DC0D33C" w:rsidR="007403D8" w:rsidRPr="00C775E7" w:rsidDel="006D5AB6" w:rsidRDefault="007403D8">
            <w:pPr>
              <w:spacing w:after="0" w:line="240" w:lineRule="auto"/>
              <w:jc w:val="right"/>
              <w:rPr>
                <w:del w:id="113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14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95 556 483</w:delText>
              </w:r>
            </w:del>
          </w:p>
        </w:tc>
        <w:tc>
          <w:tcPr>
            <w:tcW w:w="1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2C139DB" w14:textId="3EC76E79" w:rsidR="007403D8" w:rsidRPr="00C775E7" w:rsidDel="006D5AB6" w:rsidRDefault="007403D8">
            <w:pPr>
              <w:spacing w:after="0" w:line="240" w:lineRule="auto"/>
              <w:jc w:val="center"/>
              <w:rPr>
                <w:del w:id="115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16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42,69 %</w:delText>
              </w:r>
            </w:del>
          </w:p>
        </w:tc>
      </w:tr>
      <w:tr w:rsidR="007403D8" w:rsidRPr="00CF0A49" w:rsidDel="006D5AB6" w14:paraId="430347CD" w14:textId="41ADEC41" w:rsidTr="00457B7C">
        <w:trPr>
          <w:trHeight w:val="42"/>
          <w:del w:id="117" w:author="Vozárová, Veronika" w:date="2024-09-05T12:11:00Z"/>
        </w:trPr>
        <w:tc>
          <w:tcPr>
            <w:tcW w:w="1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0D1BD58F" w14:textId="19C495D1" w:rsidR="007403D8" w:rsidRPr="00C775E7" w:rsidDel="006D5AB6" w:rsidRDefault="007403D8">
            <w:pPr>
              <w:spacing w:after="0" w:line="240" w:lineRule="auto"/>
              <w:rPr>
                <w:del w:id="118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19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Predbežne neakceptované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7FDC8B6A" w14:textId="0CA7BE48" w:rsidR="007403D8" w:rsidRPr="00C775E7" w:rsidDel="006D5AB6" w:rsidRDefault="007403D8">
            <w:pPr>
              <w:spacing w:after="0" w:line="240" w:lineRule="auto"/>
              <w:jc w:val="center"/>
              <w:rPr>
                <w:del w:id="120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21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13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4ADD51C0" w14:textId="78582DF8" w:rsidR="007403D8" w:rsidRPr="00C775E7" w:rsidDel="006D5AB6" w:rsidRDefault="007403D8">
            <w:pPr>
              <w:pStyle w:val="Odsekzoznamu"/>
              <w:spacing w:after="0" w:line="240" w:lineRule="auto"/>
              <w:jc w:val="right"/>
              <w:rPr>
                <w:del w:id="122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23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19 380 668</w:delText>
              </w:r>
            </w:del>
          </w:p>
        </w:tc>
        <w:tc>
          <w:tcPr>
            <w:tcW w:w="1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96107D" w14:textId="16472046" w:rsidR="007403D8" w:rsidRPr="00C775E7" w:rsidDel="006D5AB6" w:rsidRDefault="007403D8">
            <w:pPr>
              <w:spacing w:after="0" w:line="240" w:lineRule="auto"/>
              <w:jc w:val="center"/>
              <w:rPr>
                <w:del w:id="124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25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8,66 %</w:delText>
              </w:r>
            </w:del>
          </w:p>
        </w:tc>
      </w:tr>
      <w:tr w:rsidR="007403D8" w:rsidRPr="00CF0A49" w:rsidDel="006D5AB6" w14:paraId="5261DAE5" w14:textId="55F45994" w:rsidTr="00457B7C">
        <w:trPr>
          <w:trHeight w:val="42"/>
          <w:del w:id="126" w:author="Vozárová, Veronika" w:date="2024-09-05T12:11:00Z"/>
        </w:trPr>
        <w:tc>
          <w:tcPr>
            <w:tcW w:w="1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6FE66CBF" w14:textId="5A05D51F" w:rsidR="007403D8" w:rsidRPr="00C775E7" w:rsidDel="006D5AB6" w:rsidRDefault="007403D8">
            <w:pPr>
              <w:spacing w:after="0" w:line="240" w:lineRule="auto"/>
              <w:rPr>
                <w:del w:id="127" w:author="Vozárová, Veronika" w:date="2024-09-05T12:11:00Z"/>
                <w:rFonts w:eastAsia="Times New Roman" w:cstheme="minorHAnsi"/>
                <w:bCs/>
                <w:color w:val="000000"/>
                <w:sz w:val="20"/>
                <w:szCs w:val="20"/>
                <w:lang w:eastAsia="sk-SK"/>
              </w:rPr>
            </w:pPr>
            <w:del w:id="128" w:author="Vozárová, Veronika" w:date="2024-09-05T12:11:00Z">
              <w:r w:rsidRPr="00C775E7" w:rsidDel="006D5AB6">
                <w:rPr>
                  <w:rFonts w:eastAsia="Times New Roman" w:cstheme="minorHAnsi"/>
                  <w:bCs/>
                  <w:color w:val="000000"/>
                  <w:sz w:val="20"/>
                  <w:szCs w:val="20"/>
                  <w:lang w:eastAsia="sk-SK"/>
                </w:rPr>
                <w:delText>Neakceptované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75E6BD17" w14:textId="729C45C9" w:rsidR="007403D8" w:rsidRPr="00C775E7" w:rsidDel="006D5AB6" w:rsidRDefault="007403D8">
            <w:pPr>
              <w:spacing w:after="0" w:line="240" w:lineRule="auto"/>
              <w:jc w:val="center"/>
              <w:rPr>
                <w:del w:id="129" w:author="Vozárová, Veronika" w:date="2024-09-05T12:11:00Z"/>
                <w:rFonts w:eastAsia="Times New Roman" w:cstheme="minorHAnsi"/>
                <w:bCs/>
                <w:color w:val="000000"/>
                <w:sz w:val="20"/>
                <w:szCs w:val="20"/>
                <w:lang w:eastAsia="sk-SK"/>
              </w:rPr>
            </w:pPr>
            <w:del w:id="130" w:author="Vozárová, Veronika" w:date="2024-09-05T12:11:00Z">
              <w:r w:rsidRPr="00C775E7" w:rsidDel="006D5AB6">
                <w:rPr>
                  <w:rFonts w:eastAsia="Times New Roman" w:cstheme="minorHAnsi"/>
                  <w:bCs/>
                  <w:color w:val="000000"/>
                  <w:sz w:val="20"/>
                  <w:szCs w:val="20"/>
                  <w:lang w:eastAsia="sk-SK"/>
                </w:rPr>
                <w:delText>1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2FF1162A" w14:textId="34A6E75B" w:rsidR="007403D8" w:rsidRPr="00C775E7" w:rsidDel="006D5AB6" w:rsidRDefault="007403D8">
            <w:pPr>
              <w:spacing w:after="0" w:line="240" w:lineRule="auto"/>
              <w:jc w:val="right"/>
              <w:rPr>
                <w:del w:id="131" w:author="Vozárová, Veronika" w:date="2024-09-05T12:11:00Z"/>
                <w:rFonts w:eastAsia="Times New Roman" w:cstheme="minorHAnsi"/>
                <w:bCs/>
                <w:color w:val="000000"/>
                <w:sz w:val="20"/>
                <w:szCs w:val="20"/>
                <w:lang w:eastAsia="sk-SK"/>
              </w:rPr>
            </w:pPr>
            <w:del w:id="132" w:author="Vozárová, Veronika" w:date="2024-09-05T12:11:00Z">
              <w:r w:rsidRPr="00C775E7" w:rsidDel="006D5AB6">
                <w:rPr>
                  <w:rFonts w:eastAsia="Times New Roman" w:cstheme="minorHAnsi"/>
                  <w:bCs/>
                  <w:color w:val="000000"/>
                  <w:sz w:val="20"/>
                  <w:szCs w:val="20"/>
                  <w:lang w:eastAsia="sk-SK"/>
                </w:rPr>
                <w:delText>9 246 895</w:delText>
              </w:r>
            </w:del>
          </w:p>
        </w:tc>
        <w:tc>
          <w:tcPr>
            <w:tcW w:w="1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EEC1802" w14:textId="4803D44D" w:rsidR="007403D8" w:rsidRPr="00C775E7" w:rsidDel="006D5AB6" w:rsidRDefault="007403D8">
            <w:pPr>
              <w:spacing w:after="0" w:line="240" w:lineRule="auto"/>
              <w:jc w:val="center"/>
              <w:rPr>
                <w:del w:id="133" w:author="Vozárová, Veronika" w:date="2024-09-05T12:11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134" w:author="Vozárová, Veronika" w:date="2024-09-05T12:11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4,13 %</w:delText>
              </w:r>
            </w:del>
          </w:p>
        </w:tc>
      </w:tr>
      <w:tr w:rsidR="007403D8" w:rsidRPr="00CF0A49" w:rsidDel="006D5AB6" w14:paraId="3D64AED4" w14:textId="2D5DE210" w:rsidTr="00457B7C">
        <w:trPr>
          <w:trHeight w:val="42"/>
          <w:del w:id="135" w:author="Vozárová, Veronika" w:date="2024-09-05T12:11:00Z"/>
        </w:trPr>
        <w:tc>
          <w:tcPr>
            <w:tcW w:w="1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F1758B0" w14:textId="72BE8041" w:rsidR="007403D8" w:rsidRPr="00C775E7" w:rsidDel="006D5AB6" w:rsidRDefault="007403D8">
            <w:pPr>
              <w:spacing w:after="0" w:line="240" w:lineRule="auto"/>
              <w:rPr>
                <w:del w:id="136" w:author="Vozárová, Veronika" w:date="2024-09-05T12:11:00Z"/>
                <w:rFonts w:eastAsia="Times New Roman" w:cstheme="minorHAnsi"/>
                <w:b/>
                <w:color w:val="000000"/>
                <w:sz w:val="20"/>
                <w:szCs w:val="20"/>
                <w:lang w:eastAsia="sk-SK"/>
              </w:rPr>
            </w:pPr>
            <w:del w:id="137" w:author="Vozárová, Veronika" w:date="2024-09-05T12:11:00Z">
              <w:r w:rsidRPr="00C775E7" w:rsidDel="006D5AB6">
                <w:rPr>
                  <w:rFonts w:eastAsia="Times New Roman" w:cstheme="minorHAnsi"/>
                  <w:b/>
                  <w:color w:val="000000"/>
                  <w:sz w:val="20"/>
                  <w:szCs w:val="20"/>
                  <w:lang w:eastAsia="sk-SK"/>
                </w:rPr>
                <w:delText>Spolu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DB21515" w14:textId="0DC615BB" w:rsidR="007403D8" w:rsidRPr="00C775E7" w:rsidDel="006D5AB6" w:rsidRDefault="007403D8">
            <w:pPr>
              <w:spacing w:after="0" w:line="240" w:lineRule="auto"/>
              <w:jc w:val="center"/>
              <w:rPr>
                <w:del w:id="138" w:author="Vozárová, Veronika" w:date="2024-09-05T12:11:00Z"/>
                <w:rFonts w:eastAsia="Times New Roman" w:cstheme="minorHAnsi"/>
                <w:b/>
                <w:color w:val="000000"/>
                <w:sz w:val="20"/>
                <w:szCs w:val="20"/>
                <w:lang w:eastAsia="sk-SK"/>
              </w:rPr>
            </w:pPr>
            <w:del w:id="139" w:author="Vozárová, Veronika" w:date="2024-09-05T12:11:00Z">
              <w:r w:rsidRPr="00C775E7" w:rsidDel="006D5AB6">
                <w:rPr>
                  <w:rFonts w:eastAsia="Times New Roman" w:cstheme="minorHAnsi"/>
                  <w:b/>
                  <w:color w:val="000000"/>
                  <w:sz w:val="20"/>
                  <w:szCs w:val="20"/>
                  <w:lang w:eastAsia="sk-SK"/>
                </w:rPr>
                <w:delText>251</w:delText>
              </w:r>
            </w:del>
          </w:p>
        </w:tc>
        <w:tc>
          <w:tcPr>
            <w:tcW w:w="11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3DF8280" w14:textId="71224E69" w:rsidR="007403D8" w:rsidRPr="00C775E7" w:rsidDel="006D5AB6" w:rsidRDefault="007403D8">
            <w:pPr>
              <w:spacing w:after="0" w:line="240" w:lineRule="auto"/>
              <w:jc w:val="right"/>
              <w:rPr>
                <w:del w:id="140" w:author="Vozárová, Veronika" w:date="2024-09-05T12:11:00Z"/>
                <w:rFonts w:eastAsia="Times New Roman" w:cstheme="minorHAnsi"/>
                <w:b/>
                <w:color w:val="000000"/>
                <w:sz w:val="20"/>
                <w:szCs w:val="20"/>
                <w:lang w:eastAsia="sk-SK"/>
              </w:rPr>
            </w:pPr>
            <w:del w:id="141" w:author="Vozárová, Veronika" w:date="2024-09-05T12:11:00Z">
              <w:r w:rsidRPr="00C775E7" w:rsidDel="006D5AB6">
                <w:rPr>
                  <w:rFonts w:eastAsia="Times New Roman" w:cstheme="minorHAnsi"/>
                  <w:b/>
                  <w:color w:val="000000"/>
                  <w:sz w:val="20"/>
                  <w:szCs w:val="20"/>
                  <w:lang w:eastAsia="sk-SK"/>
                </w:rPr>
                <w:delText xml:space="preserve">223 817 </w:delText>
              </w:r>
              <w:r w:rsidR="00867006" w:rsidRPr="00C775E7" w:rsidDel="006D5AB6">
                <w:rPr>
                  <w:rFonts w:eastAsia="Times New Roman" w:cstheme="minorHAnsi"/>
                  <w:b/>
                  <w:color w:val="000000"/>
                  <w:sz w:val="20"/>
                  <w:szCs w:val="20"/>
                  <w:lang w:eastAsia="sk-SK"/>
                </w:rPr>
                <w:delText>75</w:delText>
              </w:r>
              <w:r w:rsidR="00867006" w:rsidDel="006D5AB6">
                <w:rPr>
                  <w:rFonts w:eastAsia="Times New Roman" w:cstheme="minorHAnsi"/>
                  <w:b/>
                  <w:color w:val="000000"/>
                  <w:sz w:val="20"/>
                  <w:szCs w:val="20"/>
                  <w:lang w:eastAsia="sk-SK"/>
                </w:rPr>
                <w:delText>5</w:delText>
              </w:r>
            </w:del>
          </w:p>
        </w:tc>
        <w:tc>
          <w:tcPr>
            <w:tcW w:w="11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DD6EE" w:themeFill="accent1" w:themeFillTint="66"/>
            <w:hideMark/>
          </w:tcPr>
          <w:p w14:paraId="309E20FF" w14:textId="11EC3299" w:rsidR="007403D8" w:rsidRPr="00C775E7" w:rsidDel="006D5AB6" w:rsidRDefault="007403D8">
            <w:pPr>
              <w:spacing w:after="0" w:line="240" w:lineRule="auto"/>
              <w:jc w:val="center"/>
              <w:rPr>
                <w:del w:id="142" w:author="Vozárová, Veronika" w:date="2024-09-05T12:11:00Z"/>
                <w:rFonts w:eastAsia="Times New Roman" w:cstheme="minorHAnsi"/>
                <w:b/>
                <w:color w:val="000000"/>
                <w:sz w:val="20"/>
                <w:szCs w:val="20"/>
                <w:lang w:eastAsia="sk-SK"/>
              </w:rPr>
            </w:pPr>
            <w:del w:id="143" w:author="Vozárová, Veronika" w:date="2024-09-05T12:11:00Z">
              <w:r w:rsidRPr="00C775E7" w:rsidDel="006D5AB6">
                <w:rPr>
                  <w:rFonts w:eastAsia="Times New Roman" w:cstheme="minorHAnsi"/>
                  <w:b/>
                  <w:color w:val="000000"/>
                  <w:sz w:val="20"/>
                  <w:szCs w:val="20"/>
                  <w:lang w:eastAsia="sk-SK"/>
                </w:rPr>
                <w:delText>100,00 %</w:delText>
              </w:r>
            </w:del>
          </w:p>
        </w:tc>
      </w:tr>
    </w:tbl>
    <w:tbl>
      <w:tblPr>
        <w:tblpPr w:leftFromText="141" w:rightFromText="141" w:vertAnchor="text" w:tblpY="29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9"/>
        <w:gridCol w:w="2455"/>
        <w:gridCol w:w="2925"/>
        <w:gridCol w:w="2037"/>
      </w:tblGrid>
      <w:tr w:rsidR="00457B7C" w:rsidRPr="00457B7C" w14:paraId="225E8C1D" w14:textId="77777777" w:rsidTr="00457B7C">
        <w:trPr>
          <w:trHeight w:val="300"/>
          <w:ins w:id="144" w:author="Vozárová, Veronika" w:date="2024-09-09T16:09:00Z"/>
        </w:trPr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E79"/>
            <w:noWrap/>
            <w:vAlign w:val="center"/>
            <w:hideMark/>
          </w:tcPr>
          <w:p w14:paraId="0AD030A4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45" w:author="Vozárová, Veronika" w:date="2024-09-09T16:09:00Z"/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ins w:id="146" w:author="Vozárová, Veronika" w:date="2024-09-09T16:09:00Z">
              <w:r w:rsidRPr="00457B7C">
                <w:rPr>
                  <w:rFonts w:ascii="Calibri" w:eastAsia="Times New Roman" w:hAnsi="Calibri" w:cs="Calibri"/>
                  <w:b/>
                  <w:bCs/>
                  <w:color w:val="FFFFFF"/>
                  <w:sz w:val="20"/>
                  <w:szCs w:val="20"/>
                  <w:lang w:eastAsia="sk-SK"/>
                </w:rPr>
                <w:t>Spôsob vyhodnotenia RO</w:t>
              </w:r>
            </w:ins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E79"/>
            <w:noWrap/>
            <w:vAlign w:val="center"/>
            <w:hideMark/>
          </w:tcPr>
          <w:p w14:paraId="6FE6B614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47" w:author="Vozárová, Veronika" w:date="2024-09-09T16:09:00Z"/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ins w:id="148" w:author="Vozárová, Veronika" w:date="2024-09-09T16:09:00Z">
              <w:r w:rsidRPr="00457B7C">
                <w:rPr>
                  <w:rFonts w:ascii="Calibri" w:eastAsia="Times New Roman" w:hAnsi="Calibri" w:cs="Calibri"/>
                  <w:b/>
                  <w:bCs/>
                  <w:color w:val="FFFFFF"/>
                  <w:sz w:val="20"/>
                  <w:szCs w:val="20"/>
                  <w:lang w:eastAsia="sk-SK"/>
                </w:rPr>
                <w:t>Počet návrhov</w:t>
              </w:r>
            </w:ins>
          </w:p>
        </w:tc>
        <w:tc>
          <w:tcPr>
            <w:tcW w:w="1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E79"/>
            <w:noWrap/>
            <w:vAlign w:val="center"/>
            <w:hideMark/>
          </w:tcPr>
          <w:p w14:paraId="00E40771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49" w:author="Vozárová, Veronika" w:date="2024-09-09T16:09:00Z"/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ins w:id="150" w:author="Vozárová, Veronika" w:date="2024-09-09T16:09:00Z">
              <w:r w:rsidRPr="00457B7C">
                <w:rPr>
                  <w:rFonts w:ascii="Calibri" w:eastAsia="Times New Roman" w:hAnsi="Calibri" w:cs="Calibri"/>
                  <w:b/>
                  <w:bCs/>
                  <w:color w:val="FFFFFF"/>
                  <w:sz w:val="20"/>
                  <w:szCs w:val="20"/>
                  <w:lang w:eastAsia="sk-SK"/>
                </w:rPr>
                <w:t>Alokácia (v EUR)</w:t>
              </w:r>
            </w:ins>
          </w:p>
        </w:tc>
        <w:tc>
          <w:tcPr>
            <w:tcW w:w="9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E79"/>
            <w:vAlign w:val="center"/>
            <w:hideMark/>
          </w:tcPr>
          <w:p w14:paraId="46FE3C5D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51" w:author="Vozárová, Veronika" w:date="2024-09-09T16:09:00Z"/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ins w:id="152" w:author="Vozárová, Veronika" w:date="2024-09-09T16:09:00Z">
              <w:r w:rsidRPr="00457B7C">
                <w:rPr>
                  <w:rFonts w:ascii="Calibri" w:eastAsia="Times New Roman" w:hAnsi="Calibri" w:cs="Calibri"/>
                  <w:b/>
                  <w:bCs/>
                  <w:color w:val="FFFFFF"/>
                  <w:sz w:val="20"/>
                  <w:szCs w:val="20"/>
                  <w:lang w:eastAsia="sk-SK"/>
                </w:rPr>
                <w:t>Podiel</w:t>
              </w:r>
            </w:ins>
          </w:p>
        </w:tc>
      </w:tr>
      <w:tr w:rsidR="00457B7C" w:rsidRPr="00457B7C" w14:paraId="02F3808C" w14:textId="77777777" w:rsidTr="00457B7C">
        <w:trPr>
          <w:trHeight w:val="300"/>
          <w:ins w:id="153" w:author="Vozárová, Veronika" w:date="2024-09-09T16:09:00Z"/>
        </w:trPr>
        <w:tc>
          <w:tcPr>
            <w:tcW w:w="1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1E8B0" w14:textId="77777777" w:rsidR="00457B7C" w:rsidRPr="00457B7C" w:rsidRDefault="00457B7C" w:rsidP="00457B7C">
            <w:pPr>
              <w:spacing w:after="0" w:line="240" w:lineRule="auto"/>
              <w:rPr>
                <w:ins w:id="154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55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Akceptované</w:t>
              </w:r>
            </w:ins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86B99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56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57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128</w:t>
              </w:r>
            </w:ins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4A73E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58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59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97 883 709</w:t>
              </w:r>
            </w:ins>
          </w:p>
        </w:tc>
        <w:tc>
          <w:tcPr>
            <w:tcW w:w="9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0ED7B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60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61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44,08%</w:t>
              </w:r>
            </w:ins>
          </w:p>
        </w:tc>
      </w:tr>
      <w:tr w:rsidR="00457B7C" w:rsidRPr="00457B7C" w14:paraId="7DD1AD33" w14:textId="77777777" w:rsidTr="00457B7C">
        <w:trPr>
          <w:trHeight w:val="300"/>
          <w:ins w:id="162" w:author="Vozárová, Veronika" w:date="2024-09-09T16:09:00Z"/>
        </w:trPr>
        <w:tc>
          <w:tcPr>
            <w:tcW w:w="1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72DE2" w14:textId="77777777" w:rsidR="00457B7C" w:rsidRPr="00457B7C" w:rsidRDefault="00457B7C" w:rsidP="00457B7C">
            <w:pPr>
              <w:spacing w:after="0" w:line="240" w:lineRule="auto"/>
              <w:rPr>
                <w:ins w:id="163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64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Predbežne akceptované</w:t>
              </w:r>
            </w:ins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82BB2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65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66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107</w:t>
              </w:r>
            </w:ins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1080E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67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68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95 556 483</w:t>
              </w:r>
            </w:ins>
          </w:p>
        </w:tc>
        <w:tc>
          <w:tcPr>
            <w:tcW w:w="9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EEA5C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69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70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43,03%</w:t>
              </w:r>
            </w:ins>
          </w:p>
        </w:tc>
      </w:tr>
      <w:tr w:rsidR="00457B7C" w:rsidRPr="00457B7C" w14:paraId="0CF74602" w14:textId="77777777" w:rsidTr="00457B7C">
        <w:trPr>
          <w:trHeight w:val="300"/>
          <w:ins w:id="171" w:author="Vozárová, Veronika" w:date="2024-09-09T16:09:00Z"/>
        </w:trPr>
        <w:tc>
          <w:tcPr>
            <w:tcW w:w="1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E7F4D" w14:textId="77777777" w:rsidR="00457B7C" w:rsidRPr="00457B7C" w:rsidRDefault="00457B7C" w:rsidP="00457B7C">
            <w:pPr>
              <w:spacing w:after="0" w:line="240" w:lineRule="auto"/>
              <w:rPr>
                <w:ins w:id="172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73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Predbežne neakceptované</w:t>
              </w:r>
            </w:ins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69DE4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74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75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13</w:t>
              </w:r>
            </w:ins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4037A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76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77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19 380 668</w:t>
              </w:r>
            </w:ins>
          </w:p>
        </w:tc>
        <w:tc>
          <w:tcPr>
            <w:tcW w:w="9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63C63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78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79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8,73%</w:t>
              </w:r>
            </w:ins>
          </w:p>
        </w:tc>
      </w:tr>
      <w:tr w:rsidR="00457B7C" w:rsidRPr="00457B7C" w14:paraId="26B4341A" w14:textId="77777777" w:rsidTr="00457B7C">
        <w:trPr>
          <w:trHeight w:val="300"/>
          <w:ins w:id="180" w:author="Vozárová, Veronika" w:date="2024-09-09T16:09:00Z"/>
        </w:trPr>
        <w:tc>
          <w:tcPr>
            <w:tcW w:w="1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57C5F" w14:textId="77777777" w:rsidR="00457B7C" w:rsidRPr="00457B7C" w:rsidRDefault="00457B7C" w:rsidP="00457B7C">
            <w:pPr>
              <w:spacing w:after="0" w:line="240" w:lineRule="auto"/>
              <w:rPr>
                <w:ins w:id="181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82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Neakceptované</w:t>
              </w:r>
            </w:ins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0F11D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83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84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1</w:t>
              </w:r>
            </w:ins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EC159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85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86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9 246 895</w:t>
              </w:r>
            </w:ins>
          </w:p>
        </w:tc>
        <w:tc>
          <w:tcPr>
            <w:tcW w:w="9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C6826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87" w:author="Vozárová, Veronika" w:date="2024-09-09T16:09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188" w:author="Vozárová, Veronika" w:date="2024-09-09T16:09:00Z">
              <w:r w:rsidRPr="00457B7C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4,16%</w:t>
              </w:r>
            </w:ins>
          </w:p>
        </w:tc>
      </w:tr>
      <w:tr w:rsidR="00457B7C" w:rsidRPr="00457B7C" w14:paraId="4EB48925" w14:textId="77777777" w:rsidTr="00457B7C">
        <w:trPr>
          <w:trHeight w:val="300"/>
          <w:ins w:id="189" w:author="Vozárová, Veronika" w:date="2024-09-09T16:09:00Z"/>
        </w:trPr>
        <w:tc>
          <w:tcPr>
            <w:tcW w:w="1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6EE"/>
            <w:noWrap/>
            <w:vAlign w:val="center"/>
            <w:hideMark/>
          </w:tcPr>
          <w:p w14:paraId="6A3F890F" w14:textId="77777777" w:rsidR="00457B7C" w:rsidRPr="00457B7C" w:rsidRDefault="00457B7C" w:rsidP="00457B7C">
            <w:pPr>
              <w:spacing w:after="0" w:line="240" w:lineRule="auto"/>
              <w:rPr>
                <w:ins w:id="190" w:author="Vozárová, Veronika" w:date="2024-09-09T16:09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191" w:author="Vozárová, Veronika" w:date="2024-09-09T16:09:00Z">
              <w:r w:rsidRPr="00457B7C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Spolu</w:t>
              </w:r>
            </w:ins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noWrap/>
            <w:vAlign w:val="center"/>
            <w:hideMark/>
          </w:tcPr>
          <w:p w14:paraId="2279E675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92" w:author="Vozárová, Veronika" w:date="2024-09-09T16:09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193" w:author="Vozárová, Veronika" w:date="2024-09-09T16:09:00Z">
              <w:r w:rsidRPr="00457B7C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249</w:t>
              </w:r>
            </w:ins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noWrap/>
            <w:vAlign w:val="center"/>
            <w:hideMark/>
          </w:tcPr>
          <w:p w14:paraId="398AE075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94" w:author="Vozárová, Veronika" w:date="2024-09-09T16:09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195" w:author="Vozárová, Veronika" w:date="2024-09-09T16:09:00Z">
              <w:r w:rsidRPr="00457B7C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222 067 755</w:t>
              </w:r>
            </w:ins>
          </w:p>
        </w:tc>
        <w:tc>
          <w:tcPr>
            <w:tcW w:w="9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1FD1CD0F" w14:textId="77777777" w:rsidR="00457B7C" w:rsidRPr="00457B7C" w:rsidRDefault="00457B7C" w:rsidP="00457B7C">
            <w:pPr>
              <w:spacing w:after="0" w:line="240" w:lineRule="auto"/>
              <w:jc w:val="center"/>
              <w:rPr>
                <w:ins w:id="196" w:author="Vozárová, Veronika" w:date="2024-09-09T16:09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197" w:author="Vozárová, Veronika" w:date="2024-09-09T16:09:00Z">
              <w:r w:rsidRPr="00457B7C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100,00%</w:t>
              </w:r>
            </w:ins>
          </w:p>
        </w:tc>
      </w:tr>
    </w:tbl>
    <w:p w14:paraId="3FAED96A" w14:textId="3DB6FB2A" w:rsidR="006D5AB6" w:rsidRDefault="006D5AB6" w:rsidP="00BE6C37">
      <w:pPr>
        <w:spacing w:before="120" w:after="120" w:line="240" w:lineRule="auto"/>
        <w:jc w:val="both"/>
        <w:rPr>
          <w:ins w:id="198" w:author="Vozárová, Veronika" w:date="2024-09-05T12:12:00Z"/>
          <w:rFonts w:cstheme="minorHAnsi"/>
          <w:b/>
        </w:rPr>
      </w:pPr>
    </w:p>
    <w:p w14:paraId="2FCE3C59" w14:textId="77777777" w:rsidR="006D5AB6" w:rsidRDefault="006D5AB6" w:rsidP="00BE6C37">
      <w:pPr>
        <w:spacing w:before="120" w:after="120" w:line="240" w:lineRule="auto"/>
        <w:jc w:val="both"/>
        <w:rPr>
          <w:ins w:id="199" w:author="Vozárová, Veronika" w:date="2024-09-05T12:11:00Z"/>
          <w:rFonts w:cstheme="minorHAnsi"/>
          <w:b/>
        </w:rPr>
      </w:pPr>
    </w:p>
    <w:p w14:paraId="75DF4636" w14:textId="509A0496" w:rsidR="005D63D0" w:rsidRPr="00C775E7" w:rsidRDefault="005D63D0" w:rsidP="00BE6C37">
      <w:pPr>
        <w:spacing w:before="120" w:after="120" w:line="240" w:lineRule="auto"/>
        <w:jc w:val="both"/>
        <w:rPr>
          <w:rFonts w:cstheme="minorHAnsi"/>
        </w:rPr>
      </w:pPr>
      <w:r w:rsidRPr="00C775E7">
        <w:rPr>
          <w:rFonts w:cstheme="minorHAnsi"/>
          <w:b/>
        </w:rPr>
        <w:t>Presuny</w:t>
      </w:r>
      <w:r w:rsidRPr="00C775E7">
        <w:rPr>
          <w:rFonts w:cstheme="minorHAnsi"/>
        </w:rPr>
        <w:t xml:space="preserve"> sú rozdelené do </w:t>
      </w:r>
      <w:r w:rsidRPr="00C775E7">
        <w:rPr>
          <w:rFonts w:cstheme="minorHAnsi"/>
          <w:b/>
        </w:rPr>
        <w:t>2 kategórií</w:t>
      </w:r>
      <w:r w:rsidRPr="00C775E7">
        <w:rPr>
          <w:rFonts w:cstheme="minorHAnsi"/>
        </w:rPr>
        <w:t xml:space="preserve"> :</w:t>
      </w:r>
    </w:p>
    <w:p w14:paraId="26713B85" w14:textId="0596CD89" w:rsidR="005D63D0" w:rsidRPr="00C775E7" w:rsidRDefault="005D63D0" w:rsidP="006D5AB6">
      <w:pPr>
        <w:pStyle w:val="Odsekzoznamu"/>
        <w:numPr>
          <w:ilvl w:val="0"/>
          <w:numId w:val="19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C775E7">
        <w:rPr>
          <w:rFonts w:cstheme="minorHAnsi"/>
        </w:rPr>
        <w:t xml:space="preserve">Presuny, ktoré je možné zahrnúť do zmeny </w:t>
      </w:r>
      <w:r w:rsidR="001D1FCF" w:rsidRPr="00C775E7">
        <w:rPr>
          <w:rFonts w:cstheme="minorHAnsi"/>
        </w:rPr>
        <w:t>P</w:t>
      </w:r>
      <w:r w:rsidRPr="00C775E7">
        <w:rPr>
          <w:rFonts w:cstheme="minorHAnsi"/>
        </w:rPr>
        <w:t>rogramu</w:t>
      </w:r>
      <w:r w:rsidR="001D1FCF" w:rsidRPr="00C775E7">
        <w:rPr>
          <w:rFonts w:cstheme="minorHAnsi"/>
        </w:rPr>
        <w:t xml:space="preserve"> Slovensko procesom schválenia Monitoro</w:t>
      </w:r>
      <w:r w:rsidR="00EF0AF8" w:rsidRPr="00C775E7">
        <w:rPr>
          <w:rFonts w:cstheme="minorHAnsi"/>
        </w:rPr>
        <w:t>vacím výborom (predpoklad</w:t>
      </w:r>
      <w:r w:rsidRPr="00C775E7">
        <w:rPr>
          <w:rFonts w:cstheme="minorHAnsi"/>
        </w:rPr>
        <w:t xml:space="preserve"> v októbri 2024</w:t>
      </w:r>
      <w:r w:rsidR="00EF0AF8" w:rsidRPr="00C775E7">
        <w:rPr>
          <w:rFonts w:cstheme="minorHAnsi"/>
        </w:rPr>
        <w:t xml:space="preserve">) </w:t>
      </w:r>
      <w:r w:rsidR="00867006">
        <w:rPr>
          <w:rFonts w:cstheme="minorHAnsi"/>
        </w:rPr>
        <w:t>–</w:t>
      </w:r>
      <w:r w:rsidR="00EF0AF8" w:rsidRPr="00C775E7">
        <w:rPr>
          <w:rFonts w:cstheme="minorHAnsi"/>
        </w:rPr>
        <w:t xml:space="preserve"> </w:t>
      </w:r>
      <w:r w:rsidRPr="00C775E7">
        <w:rPr>
          <w:rFonts w:cstheme="minorHAnsi"/>
        </w:rPr>
        <w:t>v rámci, aj medzi  poskytovateľmi</w:t>
      </w:r>
      <w:r w:rsidR="00EF0AF8" w:rsidRPr="00C775E7">
        <w:rPr>
          <w:rFonts w:cstheme="minorHAnsi"/>
        </w:rPr>
        <w:t xml:space="preserve"> </w:t>
      </w:r>
      <w:r w:rsidRPr="00C775E7">
        <w:rPr>
          <w:rFonts w:cstheme="minorHAnsi"/>
        </w:rPr>
        <w:t>(10</w:t>
      </w:r>
      <w:ins w:id="200" w:author="Vozárová, Veronika" w:date="2024-09-09T16:10:00Z">
        <w:r w:rsidR="00457B7C">
          <w:rPr>
            <w:rFonts w:cstheme="minorHAnsi"/>
          </w:rPr>
          <w:t>7</w:t>
        </w:r>
      </w:ins>
      <w:del w:id="201" w:author="Vozárová, Veronika" w:date="2024-09-05T12:12:00Z">
        <w:r w:rsidRPr="00C775E7" w:rsidDel="006D5AB6">
          <w:rPr>
            <w:rFonts w:cstheme="minorHAnsi"/>
          </w:rPr>
          <w:delText>9</w:delText>
        </w:r>
      </w:del>
      <w:r w:rsidRPr="00C775E7">
        <w:rPr>
          <w:rFonts w:cstheme="minorHAnsi"/>
        </w:rPr>
        <w:t xml:space="preserve"> návrhov) v celkovej výške</w:t>
      </w:r>
      <w:ins w:id="202" w:author="Vozárová, Veronika" w:date="2024-09-05T12:13:00Z">
        <w:r w:rsidR="006D5AB6">
          <w:rPr>
            <w:rFonts w:cstheme="minorHAnsi"/>
          </w:rPr>
          <w:t xml:space="preserve"> </w:t>
        </w:r>
      </w:ins>
      <w:del w:id="203" w:author="Vozárová, Veronika" w:date="2024-09-09T16:11:00Z">
        <w:r w:rsidRPr="00C775E7" w:rsidDel="00457B7C">
          <w:rPr>
            <w:rFonts w:cstheme="minorHAnsi"/>
          </w:rPr>
          <w:delText xml:space="preserve"> </w:delText>
        </w:r>
      </w:del>
      <w:ins w:id="204" w:author="Vozárová, Veronika" w:date="2024-09-09T16:11:00Z">
        <w:r w:rsidR="00457B7C">
          <w:rPr>
            <w:rFonts w:cstheme="minorHAnsi"/>
          </w:rPr>
          <w:t xml:space="preserve">78 419 689 </w:t>
        </w:r>
      </w:ins>
      <w:del w:id="205" w:author="Vozárová, Veronika" w:date="2024-09-05T12:12:00Z">
        <w:r w:rsidRPr="00C775E7" w:rsidDel="006D5AB6">
          <w:rPr>
            <w:rFonts w:cstheme="minorHAnsi"/>
            <w:b/>
          </w:rPr>
          <w:delText>80 169</w:delText>
        </w:r>
        <w:r w:rsidR="00CE3F17" w:rsidDel="006D5AB6">
          <w:rPr>
            <w:rFonts w:cstheme="minorHAnsi"/>
            <w:b/>
          </w:rPr>
          <w:delText> </w:delText>
        </w:r>
        <w:r w:rsidRPr="00C775E7" w:rsidDel="006D5AB6">
          <w:rPr>
            <w:rFonts w:cstheme="minorHAnsi"/>
            <w:b/>
          </w:rPr>
          <w:delText>68</w:delText>
        </w:r>
        <w:r w:rsidR="00CE3F17" w:rsidDel="006D5AB6">
          <w:rPr>
            <w:rFonts w:cstheme="minorHAnsi"/>
            <w:b/>
          </w:rPr>
          <w:delText>9 </w:delText>
        </w:r>
        <w:r w:rsidRPr="00C775E7" w:rsidDel="006D5AB6">
          <w:rPr>
            <w:rFonts w:cstheme="minorHAnsi"/>
            <w:b/>
          </w:rPr>
          <w:delText>EUR</w:delText>
        </w:r>
        <w:r w:rsidRPr="00C775E7" w:rsidDel="006D5AB6">
          <w:rPr>
            <w:rFonts w:cstheme="minorHAnsi"/>
          </w:rPr>
          <w:delText xml:space="preserve"> </w:delText>
        </w:r>
      </w:del>
      <w:r w:rsidRPr="00C775E7">
        <w:rPr>
          <w:rFonts w:cstheme="minorHAnsi"/>
        </w:rPr>
        <w:t>(zdroj EÚ)</w:t>
      </w:r>
    </w:p>
    <w:p w14:paraId="1346FC3A" w14:textId="44D95706" w:rsidR="007403D8" w:rsidRPr="00C775E7" w:rsidRDefault="005D63D0" w:rsidP="00BE6C37">
      <w:pPr>
        <w:pStyle w:val="Odsekzoznamu"/>
        <w:numPr>
          <w:ilvl w:val="0"/>
          <w:numId w:val="19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C775E7">
        <w:rPr>
          <w:rFonts w:cstheme="minorHAnsi"/>
        </w:rPr>
        <w:t xml:space="preserve">Presuny, ktoré nie je možné zahrnúť do zmeny programu </w:t>
      </w:r>
      <w:r w:rsidR="00EF0AF8" w:rsidRPr="00C775E7">
        <w:rPr>
          <w:rFonts w:cstheme="minorHAnsi"/>
        </w:rPr>
        <w:t xml:space="preserve">len schválením na úrovni Monitorovacieho výboru pre Program Slovensko – presuny </w:t>
      </w:r>
      <w:r w:rsidRPr="00C775E7">
        <w:rPr>
          <w:rFonts w:cstheme="minorHAnsi"/>
        </w:rPr>
        <w:t xml:space="preserve">v rámci, aj  medzi poskytovateľmi (142 návrhov) v celkovej výške </w:t>
      </w:r>
      <w:r w:rsidRPr="00C775E7">
        <w:rPr>
          <w:rFonts w:cstheme="minorHAnsi"/>
          <w:b/>
        </w:rPr>
        <w:t>143</w:t>
      </w:r>
      <w:r w:rsidR="00CE3F17">
        <w:rPr>
          <w:rFonts w:cstheme="minorHAnsi"/>
          <w:b/>
        </w:rPr>
        <w:t> </w:t>
      </w:r>
      <w:r w:rsidRPr="00C775E7">
        <w:rPr>
          <w:rFonts w:cstheme="minorHAnsi"/>
          <w:b/>
        </w:rPr>
        <w:t>648</w:t>
      </w:r>
      <w:r w:rsidR="00CE3F17">
        <w:rPr>
          <w:rFonts w:cstheme="minorHAnsi"/>
          <w:b/>
        </w:rPr>
        <w:t> </w:t>
      </w:r>
      <w:r w:rsidRPr="00C775E7">
        <w:rPr>
          <w:rFonts w:cstheme="minorHAnsi"/>
          <w:b/>
        </w:rPr>
        <w:t>066</w:t>
      </w:r>
      <w:r w:rsidR="00CE3F17">
        <w:rPr>
          <w:rFonts w:cstheme="minorHAnsi"/>
          <w:b/>
        </w:rPr>
        <w:t> </w:t>
      </w:r>
      <w:r w:rsidRPr="00C775E7">
        <w:rPr>
          <w:rFonts w:cstheme="minorHAnsi"/>
          <w:b/>
        </w:rPr>
        <w:t>EUR</w:t>
      </w:r>
      <w:r w:rsidRPr="00C775E7">
        <w:rPr>
          <w:rFonts w:cstheme="minorHAnsi"/>
        </w:rPr>
        <w:t xml:space="preserve"> (zdroj EÚ).</w:t>
      </w:r>
    </w:p>
    <w:p w14:paraId="08D8E77F" w14:textId="0C6137AC" w:rsidR="005D63D0" w:rsidRPr="00C775E7" w:rsidRDefault="005D63D0" w:rsidP="00BE6C37">
      <w:pPr>
        <w:spacing w:before="120"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>Presuny kategórie A: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3"/>
        <w:gridCol w:w="2310"/>
        <w:gridCol w:w="2310"/>
        <w:gridCol w:w="2307"/>
      </w:tblGrid>
      <w:tr w:rsidR="005D63D0" w:rsidRPr="00CF0A49" w:rsidDel="006D5AB6" w14:paraId="30328BCF" w14:textId="31F1B367" w:rsidTr="005D63D0">
        <w:trPr>
          <w:trHeight w:val="64"/>
          <w:del w:id="206" w:author="Vozárová, Veronika" w:date="2024-09-05T12:13:00Z"/>
        </w:trPr>
        <w:tc>
          <w:tcPr>
            <w:tcW w:w="16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F4E79" w:themeFill="accent1" w:themeFillShade="80"/>
            <w:noWrap/>
            <w:vAlign w:val="bottom"/>
            <w:hideMark/>
          </w:tcPr>
          <w:p w14:paraId="249AE0B6" w14:textId="3A9BB88D" w:rsidR="005D63D0" w:rsidRPr="00C775E7" w:rsidDel="006D5AB6" w:rsidRDefault="005D63D0">
            <w:pPr>
              <w:spacing w:after="0" w:line="240" w:lineRule="auto"/>
              <w:rPr>
                <w:del w:id="207" w:author="Vozárová, Veronika" w:date="2024-09-05T12:13:00Z"/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del w:id="208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FFFFFF" w:themeColor="background1"/>
                  <w:sz w:val="20"/>
                  <w:szCs w:val="20"/>
                  <w:lang w:eastAsia="sk-SK"/>
                </w:rPr>
                <w:delText> Poskytovateľ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14:paraId="64AB6581" w14:textId="435D8EA6" w:rsidR="005D63D0" w:rsidRPr="00C775E7" w:rsidDel="006D5AB6" w:rsidRDefault="005D63D0">
            <w:pPr>
              <w:spacing w:after="0" w:line="240" w:lineRule="auto"/>
              <w:jc w:val="center"/>
              <w:rPr>
                <w:del w:id="209" w:author="Vozárová, Veronika" w:date="2024-09-05T12:13:00Z"/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del w:id="210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FFFFFF" w:themeColor="background1"/>
                  <w:sz w:val="20"/>
                  <w:szCs w:val="20"/>
                  <w:lang w:eastAsia="sk-SK"/>
                </w:rPr>
                <w:delText>VRR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14:paraId="1E61F955" w14:textId="7C11C891" w:rsidR="005D63D0" w:rsidRPr="00C775E7" w:rsidDel="006D5AB6" w:rsidRDefault="005D63D0">
            <w:pPr>
              <w:spacing w:after="0" w:line="240" w:lineRule="auto"/>
              <w:jc w:val="center"/>
              <w:rPr>
                <w:del w:id="211" w:author="Vozárová, Veronika" w:date="2024-09-05T12:13:00Z"/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del w:id="212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FFFFFF" w:themeColor="background1"/>
                  <w:sz w:val="20"/>
                  <w:szCs w:val="20"/>
                  <w:lang w:eastAsia="sk-SK"/>
                </w:rPr>
                <w:delText>MRR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14:paraId="2FA6E1D6" w14:textId="604E2BC3" w:rsidR="005D63D0" w:rsidRPr="00C775E7" w:rsidDel="006D5AB6" w:rsidRDefault="005D63D0">
            <w:pPr>
              <w:spacing w:after="0" w:line="240" w:lineRule="auto"/>
              <w:jc w:val="center"/>
              <w:rPr>
                <w:del w:id="213" w:author="Vozárová, Veronika" w:date="2024-09-05T12:13:00Z"/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sk-SK"/>
              </w:rPr>
            </w:pPr>
            <w:del w:id="214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FFFFFF" w:themeColor="background1"/>
                  <w:sz w:val="20"/>
                  <w:szCs w:val="20"/>
                  <w:lang w:eastAsia="sk-SK"/>
                </w:rPr>
                <w:delText>Spolu</w:delText>
              </w:r>
            </w:del>
          </w:p>
        </w:tc>
      </w:tr>
      <w:tr w:rsidR="005D63D0" w:rsidRPr="00CF0A49" w:rsidDel="006D5AB6" w14:paraId="00F116E1" w14:textId="34F5540A" w:rsidTr="005D63D0">
        <w:trPr>
          <w:trHeight w:val="111"/>
          <w:del w:id="215" w:author="Vozárová, Veronika" w:date="2024-09-05T12:13:00Z"/>
        </w:trPr>
        <w:tc>
          <w:tcPr>
            <w:tcW w:w="16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1E2A5F77" w14:textId="5BEC07FA" w:rsidR="005D63D0" w:rsidRPr="00C775E7" w:rsidDel="006D5AB6" w:rsidRDefault="005D63D0">
            <w:pPr>
              <w:spacing w:after="0" w:line="240" w:lineRule="auto"/>
              <w:rPr>
                <w:del w:id="216" w:author="Vozárová, Veronika" w:date="2024-09-05T12:13:00Z"/>
                <w:rFonts w:eastAsia="Times New Roman" w:cstheme="minorHAnsi"/>
                <w:b/>
                <w:color w:val="000000"/>
                <w:sz w:val="20"/>
                <w:szCs w:val="20"/>
                <w:lang w:eastAsia="sk-SK"/>
              </w:rPr>
            </w:pPr>
            <w:del w:id="217" w:author="Vozárová, Veronika" w:date="2024-09-05T12:13:00Z">
              <w:r w:rsidRPr="00C775E7" w:rsidDel="006D5AB6">
                <w:rPr>
                  <w:rFonts w:eastAsia="Times New Roman" w:cstheme="minorHAnsi"/>
                  <w:b/>
                  <w:color w:val="000000"/>
                  <w:sz w:val="20"/>
                  <w:szCs w:val="20"/>
                  <w:lang w:eastAsia="sk-SK"/>
                </w:rPr>
                <w:delText>MIRRI SR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5A9D14D9" w14:textId="1A56B93E" w:rsidR="005D63D0" w:rsidRPr="00C775E7" w:rsidDel="006D5AB6" w:rsidRDefault="005D63D0">
            <w:pPr>
              <w:spacing w:after="0" w:line="240" w:lineRule="auto"/>
              <w:jc w:val="right"/>
              <w:rPr>
                <w:del w:id="218" w:author="Vozárová, Veronika" w:date="2024-09-05T12:13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219" w:author="Vozárová, Veronika" w:date="2024-09-05T12:13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1 200 000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5735A0A6" w14:textId="7C00FBE8" w:rsidR="005D63D0" w:rsidRPr="00C775E7" w:rsidDel="006D5AB6" w:rsidRDefault="005D63D0">
            <w:pPr>
              <w:spacing w:after="0" w:line="240" w:lineRule="auto"/>
              <w:jc w:val="right"/>
              <w:rPr>
                <w:del w:id="220" w:author="Vozárová, Veronika" w:date="2024-09-05T12:13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221" w:author="Vozárová, Veronika" w:date="2024-09-05T12:13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52 826 48</w:delText>
              </w:r>
              <w:r w:rsidR="00CE3F1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1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F60D5A6" w14:textId="19A39E1C" w:rsidR="005D63D0" w:rsidRPr="00C775E7" w:rsidDel="006D5AB6" w:rsidRDefault="005D63D0">
            <w:pPr>
              <w:spacing w:after="0" w:line="240" w:lineRule="auto"/>
              <w:jc w:val="right"/>
              <w:rPr>
                <w:del w:id="222" w:author="Vozárová, Veronika" w:date="2024-09-05T12:13:00Z"/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del w:id="223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54 026 48</w:delText>
              </w:r>
              <w:r w:rsidR="00CE3F17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1</w:delText>
              </w:r>
            </w:del>
          </w:p>
        </w:tc>
      </w:tr>
      <w:tr w:rsidR="005D63D0" w:rsidRPr="00CF0A49" w:rsidDel="006D5AB6" w14:paraId="6DF7B43A" w14:textId="519A49FA" w:rsidTr="005D63D0">
        <w:trPr>
          <w:trHeight w:val="47"/>
          <w:del w:id="224" w:author="Vozárová, Veronika" w:date="2024-09-05T12:13:00Z"/>
        </w:trPr>
        <w:tc>
          <w:tcPr>
            <w:tcW w:w="16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3C07537C" w14:textId="70EED3F6" w:rsidR="005D63D0" w:rsidRPr="00C775E7" w:rsidDel="006D5AB6" w:rsidRDefault="005D63D0">
            <w:pPr>
              <w:spacing w:after="0" w:line="240" w:lineRule="auto"/>
              <w:rPr>
                <w:del w:id="225" w:author="Vozárová, Veronika" w:date="2024-09-05T12:13:00Z"/>
                <w:rFonts w:eastAsia="Times New Roman" w:cstheme="minorHAnsi"/>
                <w:b/>
                <w:color w:val="000000"/>
                <w:sz w:val="20"/>
                <w:szCs w:val="20"/>
                <w:lang w:eastAsia="sk-SK"/>
              </w:rPr>
            </w:pPr>
            <w:del w:id="226" w:author="Vozárová, Veronika" w:date="2024-09-05T12:13:00Z">
              <w:r w:rsidRPr="00C775E7" w:rsidDel="006D5AB6">
                <w:rPr>
                  <w:rFonts w:eastAsia="Times New Roman" w:cstheme="minorHAnsi"/>
                  <w:b/>
                  <w:color w:val="000000"/>
                  <w:sz w:val="20"/>
                  <w:szCs w:val="20"/>
                  <w:lang w:eastAsia="sk-SK"/>
                </w:rPr>
                <w:delText>SIEA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001A9A2A" w14:textId="4C25148C" w:rsidR="005D63D0" w:rsidRPr="00C775E7" w:rsidDel="006D5AB6" w:rsidRDefault="005D63D0">
            <w:pPr>
              <w:spacing w:after="0" w:line="240" w:lineRule="auto"/>
              <w:jc w:val="right"/>
              <w:rPr>
                <w:del w:id="227" w:author="Vozárová, Veronika" w:date="2024-09-05T12:13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228" w:author="Vozárová, Veronika" w:date="2024-09-05T12:13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7 000 000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1798DB3B" w14:textId="13905CC2" w:rsidR="005D63D0" w:rsidRPr="00C775E7" w:rsidDel="006D5AB6" w:rsidRDefault="005D63D0">
            <w:pPr>
              <w:spacing w:after="0" w:line="240" w:lineRule="auto"/>
              <w:jc w:val="right"/>
              <w:rPr>
                <w:del w:id="229" w:author="Vozárová, Veronika" w:date="2024-09-05T12:13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230" w:author="Vozárová, Veronika" w:date="2024-09-05T12:13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1 871 577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E1F3316" w14:textId="437DF12E" w:rsidR="005D63D0" w:rsidRPr="00C775E7" w:rsidDel="006D5AB6" w:rsidRDefault="005D63D0">
            <w:pPr>
              <w:spacing w:after="0" w:line="240" w:lineRule="auto"/>
              <w:jc w:val="right"/>
              <w:rPr>
                <w:del w:id="231" w:author="Vozárová, Veronika" w:date="2024-09-05T12:13:00Z"/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del w:id="232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8 871 577</w:delText>
              </w:r>
            </w:del>
          </w:p>
        </w:tc>
      </w:tr>
      <w:tr w:rsidR="005D63D0" w:rsidRPr="00CF0A49" w:rsidDel="006D5AB6" w14:paraId="120C8775" w14:textId="00182A8B" w:rsidTr="005D63D0">
        <w:trPr>
          <w:trHeight w:val="47"/>
          <w:del w:id="233" w:author="Vozárová, Veronika" w:date="2024-09-05T12:13:00Z"/>
        </w:trPr>
        <w:tc>
          <w:tcPr>
            <w:tcW w:w="16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52CA144C" w14:textId="652D47E0" w:rsidR="005D63D0" w:rsidRPr="00C775E7" w:rsidDel="006D5AB6" w:rsidRDefault="005D63D0">
            <w:pPr>
              <w:spacing w:after="0" w:line="240" w:lineRule="auto"/>
              <w:rPr>
                <w:del w:id="234" w:author="Vozárová, Veronika" w:date="2024-09-05T12:13:00Z"/>
                <w:rFonts w:eastAsia="Times New Roman" w:cstheme="minorHAnsi"/>
                <w:b/>
                <w:color w:val="000000"/>
                <w:sz w:val="20"/>
                <w:szCs w:val="20"/>
                <w:lang w:eastAsia="sk-SK"/>
              </w:rPr>
            </w:pPr>
            <w:del w:id="235" w:author="Vozárová, Veronika" w:date="2024-09-05T12:13:00Z">
              <w:r w:rsidRPr="00C775E7" w:rsidDel="006D5AB6">
                <w:rPr>
                  <w:rFonts w:eastAsia="Times New Roman" w:cstheme="minorHAnsi"/>
                  <w:b/>
                  <w:color w:val="000000"/>
                  <w:sz w:val="20"/>
                  <w:szCs w:val="20"/>
                  <w:lang w:eastAsia="sk-SK"/>
                </w:rPr>
                <w:delText>MPSVR SR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2D7991EF" w14:textId="38A00D10" w:rsidR="005D63D0" w:rsidRPr="00C775E7" w:rsidDel="006D5AB6" w:rsidRDefault="005D63D0">
            <w:pPr>
              <w:spacing w:after="0" w:line="240" w:lineRule="auto"/>
              <w:jc w:val="right"/>
              <w:rPr>
                <w:del w:id="236" w:author="Vozárová, Veronika" w:date="2024-09-05T12:13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237" w:author="Vozárová, Veronika" w:date="2024-09-05T12:13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1 350 000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2BE04E00" w14:textId="04D435C7" w:rsidR="005D63D0" w:rsidRPr="00C775E7" w:rsidDel="006D5AB6" w:rsidRDefault="005D63D0">
            <w:pPr>
              <w:spacing w:after="0" w:line="240" w:lineRule="auto"/>
              <w:jc w:val="right"/>
              <w:rPr>
                <w:del w:id="238" w:author="Vozárová, Veronika" w:date="2024-09-05T12:13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239" w:author="Vozárová, Veronika" w:date="2024-09-05T12:13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9 610 961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571D171D" w14:textId="47396658" w:rsidR="005D63D0" w:rsidRPr="00C775E7" w:rsidDel="006D5AB6" w:rsidRDefault="005D63D0">
            <w:pPr>
              <w:spacing w:after="0" w:line="240" w:lineRule="auto"/>
              <w:jc w:val="right"/>
              <w:rPr>
                <w:del w:id="240" w:author="Vozárová, Veronika" w:date="2024-09-05T12:13:00Z"/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del w:id="241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10 960 961</w:delText>
              </w:r>
            </w:del>
          </w:p>
        </w:tc>
      </w:tr>
      <w:tr w:rsidR="005D63D0" w:rsidRPr="00CF0A49" w:rsidDel="006D5AB6" w14:paraId="6A7EB145" w14:textId="73D6919A" w:rsidTr="005D63D0">
        <w:trPr>
          <w:trHeight w:val="47"/>
          <w:del w:id="242" w:author="Vozárová, Veronika" w:date="2024-09-05T12:13:00Z"/>
        </w:trPr>
        <w:tc>
          <w:tcPr>
            <w:tcW w:w="16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05B557C4" w14:textId="31877A12" w:rsidR="005D63D0" w:rsidRPr="00C775E7" w:rsidDel="006D5AB6" w:rsidRDefault="005D63D0">
            <w:pPr>
              <w:spacing w:after="0" w:line="240" w:lineRule="auto"/>
              <w:rPr>
                <w:del w:id="243" w:author="Vozárová, Veronika" w:date="2024-09-05T12:13:00Z"/>
                <w:rFonts w:eastAsia="Times New Roman" w:cstheme="minorHAnsi"/>
                <w:b/>
                <w:color w:val="000000"/>
                <w:sz w:val="20"/>
                <w:szCs w:val="20"/>
                <w:lang w:eastAsia="sk-SK"/>
              </w:rPr>
            </w:pPr>
            <w:del w:id="244" w:author="Vozárová, Veronika" w:date="2024-09-05T12:13:00Z">
              <w:r w:rsidRPr="00C775E7" w:rsidDel="006D5AB6">
                <w:rPr>
                  <w:rFonts w:eastAsia="Times New Roman" w:cstheme="minorHAnsi"/>
                  <w:b/>
                  <w:color w:val="000000"/>
                  <w:sz w:val="20"/>
                  <w:szCs w:val="20"/>
                  <w:lang w:eastAsia="sk-SK"/>
                </w:rPr>
                <w:delText>MŽP SR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18F4BFE4" w14:textId="2A118268" w:rsidR="005D63D0" w:rsidRPr="00C775E7" w:rsidDel="006D5AB6" w:rsidRDefault="005D63D0">
            <w:pPr>
              <w:spacing w:after="0" w:line="240" w:lineRule="auto"/>
              <w:jc w:val="right"/>
              <w:rPr>
                <w:del w:id="245" w:author="Vozárová, Veronika" w:date="2024-09-05T12:13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246" w:author="Vozárová, Veronika" w:date="2024-09-05T12:13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0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14:paraId="00723E76" w14:textId="1E9536FB" w:rsidR="005D63D0" w:rsidRPr="00C775E7" w:rsidDel="006D5AB6" w:rsidRDefault="005D63D0">
            <w:pPr>
              <w:spacing w:after="0" w:line="240" w:lineRule="auto"/>
              <w:jc w:val="right"/>
              <w:rPr>
                <w:del w:id="247" w:author="Vozárová, Veronika" w:date="2024-09-05T12:13:00Z"/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del w:id="248" w:author="Vozárová, Veronika" w:date="2024-09-05T12:13:00Z">
              <w:r w:rsidRPr="00C775E7" w:rsidDel="006D5AB6">
                <w:rPr>
                  <w:rFonts w:eastAsia="Times New Roman" w:cstheme="minorHAnsi"/>
                  <w:color w:val="000000"/>
                  <w:sz w:val="20"/>
                  <w:szCs w:val="20"/>
                  <w:lang w:eastAsia="sk-SK"/>
                </w:rPr>
                <w:delText>6 310 670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39D2E3EC" w14:textId="6CAE3FE8" w:rsidR="005D63D0" w:rsidRPr="00C775E7" w:rsidDel="006D5AB6" w:rsidRDefault="005D63D0">
            <w:pPr>
              <w:spacing w:after="0" w:line="240" w:lineRule="auto"/>
              <w:jc w:val="right"/>
              <w:rPr>
                <w:del w:id="249" w:author="Vozárová, Veronika" w:date="2024-09-05T12:13:00Z"/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del w:id="250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6 310 670</w:delText>
              </w:r>
            </w:del>
          </w:p>
        </w:tc>
      </w:tr>
      <w:tr w:rsidR="005D63D0" w:rsidRPr="00CF0A49" w:rsidDel="006D5AB6" w14:paraId="1C43A72F" w14:textId="7C04E11C" w:rsidTr="005D63D0">
        <w:trPr>
          <w:trHeight w:val="47"/>
          <w:del w:id="251" w:author="Vozárová, Veronika" w:date="2024-09-05T12:13:00Z"/>
        </w:trPr>
        <w:tc>
          <w:tcPr>
            <w:tcW w:w="16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196395E3" w14:textId="5C3AB11B" w:rsidR="005D63D0" w:rsidRPr="00C775E7" w:rsidDel="006D5AB6" w:rsidRDefault="005D63D0">
            <w:pPr>
              <w:spacing w:after="0" w:line="240" w:lineRule="auto"/>
              <w:rPr>
                <w:del w:id="252" w:author="Vozárová, Veronika" w:date="2024-09-05T12:13:00Z"/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del w:id="253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Spolu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1C79D592" w14:textId="3F930147" w:rsidR="005D63D0" w:rsidRPr="00C775E7" w:rsidDel="006D5AB6" w:rsidRDefault="005D63D0">
            <w:pPr>
              <w:spacing w:after="0" w:line="240" w:lineRule="auto"/>
              <w:jc w:val="right"/>
              <w:rPr>
                <w:del w:id="254" w:author="Vozárová, Veronika" w:date="2024-09-05T12:13:00Z"/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del w:id="255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9 550 000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09030D0C" w14:textId="57D4F417" w:rsidR="005D63D0" w:rsidRPr="00C775E7" w:rsidDel="006D5AB6" w:rsidRDefault="005D63D0">
            <w:pPr>
              <w:spacing w:after="0" w:line="240" w:lineRule="auto"/>
              <w:jc w:val="right"/>
              <w:rPr>
                <w:del w:id="256" w:author="Vozárová, Veronika" w:date="2024-09-05T12:13:00Z"/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del w:id="257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70 619 68</w:delText>
              </w:r>
              <w:r w:rsidR="000E1F64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9</w:delText>
              </w:r>
            </w:del>
          </w:p>
        </w:tc>
        <w:tc>
          <w:tcPr>
            <w:tcW w:w="1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5183204" w14:textId="3BEFDD2D" w:rsidR="005D63D0" w:rsidRPr="00C775E7" w:rsidDel="006D5AB6" w:rsidRDefault="005D63D0">
            <w:pPr>
              <w:spacing w:after="0" w:line="240" w:lineRule="auto"/>
              <w:jc w:val="right"/>
              <w:rPr>
                <w:del w:id="258" w:author="Vozárová, Veronika" w:date="2024-09-05T12:13:00Z"/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del w:id="259" w:author="Vozárová, Veronika" w:date="2024-09-05T12:13:00Z">
              <w:r w:rsidRPr="00C775E7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80 169 68</w:delText>
              </w:r>
              <w:r w:rsidR="00CE3F17" w:rsidDel="006D5AB6">
                <w:rPr>
                  <w:rFonts w:eastAsia="Times New Roman" w:cstheme="minorHAnsi"/>
                  <w:b/>
                  <w:bCs/>
                  <w:color w:val="000000"/>
                  <w:sz w:val="20"/>
                  <w:szCs w:val="20"/>
                  <w:lang w:eastAsia="sk-SK"/>
                </w:rPr>
                <w:delText>9</w:delText>
              </w:r>
            </w:del>
          </w:p>
        </w:tc>
      </w:tr>
    </w:tbl>
    <w:p w14:paraId="3DF1B278" w14:textId="49EF7281" w:rsidR="006D5AB6" w:rsidRDefault="006D5AB6" w:rsidP="00BE6C37">
      <w:pPr>
        <w:spacing w:before="120" w:after="120" w:line="240" w:lineRule="auto"/>
        <w:jc w:val="both"/>
        <w:rPr>
          <w:ins w:id="260" w:author="Vozárová, Veronika" w:date="2024-09-05T12:13:00Z"/>
          <w:rFonts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9"/>
        <w:gridCol w:w="2455"/>
        <w:gridCol w:w="2925"/>
        <w:gridCol w:w="2037"/>
      </w:tblGrid>
      <w:tr w:rsidR="00335C19" w:rsidRPr="00335C19" w14:paraId="54B32108" w14:textId="77777777" w:rsidTr="00335C19">
        <w:trPr>
          <w:trHeight w:val="300"/>
          <w:ins w:id="261" w:author="Vozárová, Veronika" w:date="2024-09-09T16:18:00Z"/>
        </w:trPr>
        <w:tc>
          <w:tcPr>
            <w:tcW w:w="1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E79"/>
            <w:noWrap/>
            <w:vAlign w:val="center"/>
            <w:hideMark/>
          </w:tcPr>
          <w:p w14:paraId="02D8424C" w14:textId="77777777" w:rsidR="00335C19" w:rsidRPr="00335C19" w:rsidRDefault="00335C19" w:rsidP="00335C19">
            <w:pPr>
              <w:spacing w:after="0" w:line="240" w:lineRule="auto"/>
              <w:rPr>
                <w:ins w:id="262" w:author="Vozárová, Veronika" w:date="2024-09-09T16:18:00Z"/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ins w:id="263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FFFFFF"/>
                  <w:sz w:val="20"/>
                  <w:szCs w:val="20"/>
                  <w:lang w:eastAsia="sk-SK"/>
                </w:rPr>
                <w:t> Poskytovateľ</w:t>
              </w:r>
            </w:ins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E79"/>
            <w:noWrap/>
            <w:vAlign w:val="center"/>
            <w:hideMark/>
          </w:tcPr>
          <w:p w14:paraId="3D7413EF" w14:textId="77777777" w:rsidR="00335C19" w:rsidRPr="00335C19" w:rsidRDefault="00335C19" w:rsidP="00335C19">
            <w:pPr>
              <w:spacing w:after="0" w:line="240" w:lineRule="auto"/>
              <w:jc w:val="center"/>
              <w:rPr>
                <w:ins w:id="264" w:author="Vozárová, Veronika" w:date="2024-09-09T16:18:00Z"/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ins w:id="265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FFFFFF"/>
                  <w:sz w:val="20"/>
                  <w:szCs w:val="20"/>
                  <w:lang w:eastAsia="sk-SK"/>
                </w:rPr>
                <w:t>VRR</w:t>
              </w:r>
            </w:ins>
          </w:p>
        </w:tc>
        <w:tc>
          <w:tcPr>
            <w:tcW w:w="1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E79"/>
            <w:noWrap/>
            <w:vAlign w:val="center"/>
            <w:hideMark/>
          </w:tcPr>
          <w:p w14:paraId="292D85C1" w14:textId="77777777" w:rsidR="00335C19" w:rsidRPr="00335C19" w:rsidRDefault="00335C19" w:rsidP="00335C19">
            <w:pPr>
              <w:spacing w:after="0" w:line="240" w:lineRule="auto"/>
              <w:jc w:val="center"/>
              <w:rPr>
                <w:ins w:id="266" w:author="Vozárová, Veronika" w:date="2024-09-09T16:18:00Z"/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ins w:id="267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FFFFFF"/>
                  <w:sz w:val="20"/>
                  <w:szCs w:val="20"/>
                  <w:lang w:eastAsia="sk-SK"/>
                </w:rPr>
                <w:t>MRR</w:t>
              </w:r>
            </w:ins>
          </w:p>
        </w:tc>
        <w:tc>
          <w:tcPr>
            <w:tcW w:w="9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E79"/>
            <w:noWrap/>
            <w:vAlign w:val="center"/>
            <w:hideMark/>
          </w:tcPr>
          <w:p w14:paraId="527103FF" w14:textId="77777777" w:rsidR="00335C19" w:rsidRPr="00335C19" w:rsidRDefault="00335C19" w:rsidP="00335C19">
            <w:pPr>
              <w:spacing w:after="0" w:line="240" w:lineRule="auto"/>
              <w:jc w:val="center"/>
              <w:rPr>
                <w:ins w:id="268" w:author="Vozárová, Veronika" w:date="2024-09-09T16:18:00Z"/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ins w:id="269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FFFFFF"/>
                  <w:sz w:val="20"/>
                  <w:szCs w:val="20"/>
                  <w:lang w:eastAsia="sk-SK"/>
                </w:rPr>
                <w:t>Spolu</w:t>
              </w:r>
            </w:ins>
          </w:p>
        </w:tc>
      </w:tr>
      <w:tr w:rsidR="00335C19" w:rsidRPr="00335C19" w14:paraId="430D08E3" w14:textId="77777777" w:rsidTr="00335C19">
        <w:trPr>
          <w:trHeight w:val="300"/>
          <w:ins w:id="270" w:author="Vozárová, Veronika" w:date="2024-09-09T16:18:00Z"/>
        </w:trPr>
        <w:tc>
          <w:tcPr>
            <w:tcW w:w="1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7101C" w14:textId="77777777" w:rsidR="00335C19" w:rsidRPr="00335C19" w:rsidRDefault="00335C19" w:rsidP="00335C19">
            <w:pPr>
              <w:spacing w:after="0" w:line="240" w:lineRule="auto"/>
              <w:rPr>
                <w:ins w:id="271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272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MIRRI SR</w:t>
              </w:r>
            </w:ins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20B10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273" w:author="Vozárová, Veronika" w:date="2024-09-09T16:18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274" w:author="Vozárová, Veronika" w:date="2024-09-09T16:18:00Z">
              <w:r w:rsidRPr="00335C19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1 200 000</w:t>
              </w:r>
            </w:ins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F5F9F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275" w:author="Vozárová, Veronika" w:date="2024-09-09T16:18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276" w:author="Vozárová, Veronika" w:date="2024-09-09T16:18:00Z">
              <w:r w:rsidRPr="00335C19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52 826 481</w:t>
              </w:r>
            </w:ins>
          </w:p>
        </w:tc>
        <w:tc>
          <w:tcPr>
            <w:tcW w:w="9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3DB42570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277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278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54 026 481</w:t>
              </w:r>
            </w:ins>
          </w:p>
        </w:tc>
      </w:tr>
      <w:tr w:rsidR="00335C19" w:rsidRPr="00335C19" w14:paraId="6ED71058" w14:textId="77777777" w:rsidTr="00335C19">
        <w:trPr>
          <w:trHeight w:val="300"/>
          <w:ins w:id="279" w:author="Vozárová, Veronika" w:date="2024-09-09T16:18:00Z"/>
        </w:trPr>
        <w:tc>
          <w:tcPr>
            <w:tcW w:w="1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AC614" w14:textId="77777777" w:rsidR="00335C19" w:rsidRPr="00335C19" w:rsidRDefault="00335C19" w:rsidP="00335C19">
            <w:pPr>
              <w:spacing w:after="0" w:line="240" w:lineRule="auto"/>
              <w:rPr>
                <w:ins w:id="280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281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SIEA</w:t>
              </w:r>
            </w:ins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DD066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282" w:author="Vozárová, Veronika" w:date="2024-09-09T16:18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283" w:author="Vozárová, Veronika" w:date="2024-09-09T16:18:00Z">
              <w:r w:rsidRPr="00335C19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7 000 000</w:t>
              </w:r>
            </w:ins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09871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284" w:author="Vozárová, Veronika" w:date="2024-09-09T16:18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285" w:author="Vozárová, Veronika" w:date="2024-09-09T16:18:00Z">
              <w:r w:rsidRPr="00335C19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1 871 577</w:t>
              </w:r>
            </w:ins>
          </w:p>
        </w:tc>
        <w:tc>
          <w:tcPr>
            <w:tcW w:w="9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50051A84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286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287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8 871 577</w:t>
              </w:r>
            </w:ins>
          </w:p>
        </w:tc>
      </w:tr>
      <w:tr w:rsidR="00335C19" w:rsidRPr="00335C19" w14:paraId="699C563D" w14:textId="77777777" w:rsidTr="00335C19">
        <w:trPr>
          <w:trHeight w:val="300"/>
          <w:ins w:id="288" w:author="Vozárová, Veronika" w:date="2024-09-09T16:18:00Z"/>
        </w:trPr>
        <w:tc>
          <w:tcPr>
            <w:tcW w:w="1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AEA5E" w14:textId="77777777" w:rsidR="00335C19" w:rsidRPr="00335C19" w:rsidRDefault="00335C19" w:rsidP="00335C19">
            <w:pPr>
              <w:spacing w:after="0" w:line="240" w:lineRule="auto"/>
              <w:rPr>
                <w:ins w:id="289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290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MPSVR SR</w:t>
              </w:r>
            </w:ins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DEF4B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291" w:author="Vozárová, Veronika" w:date="2024-09-09T16:18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292" w:author="Vozárová, Veronika" w:date="2024-09-09T16:18:00Z">
              <w:r w:rsidRPr="00335C19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0</w:t>
              </w:r>
            </w:ins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1CD3D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293" w:author="Vozárová, Veronika" w:date="2024-09-09T16:18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294" w:author="Vozárová, Veronika" w:date="2024-09-09T16:18:00Z">
              <w:r w:rsidRPr="00335C19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9 210 961</w:t>
              </w:r>
            </w:ins>
          </w:p>
        </w:tc>
        <w:tc>
          <w:tcPr>
            <w:tcW w:w="9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5CDB7174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295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296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9 210 961</w:t>
              </w:r>
            </w:ins>
          </w:p>
        </w:tc>
      </w:tr>
      <w:tr w:rsidR="00335C19" w:rsidRPr="00335C19" w14:paraId="4CF21BD1" w14:textId="77777777" w:rsidTr="00335C19">
        <w:trPr>
          <w:trHeight w:val="300"/>
          <w:ins w:id="297" w:author="Vozárová, Veronika" w:date="2024-09-09T16:18:00Z"/>
        </w:trPr>
        <w:tc>
          <w:tcPr>
            <w:tcW w:w="1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55FF7" w14:textId="77777777" w:rsidR="00335C19" w:rsidRPr="00335C19" w:rsidRDefault="00335C19" w:rsidP="00335C19">
            <w:pPr>
              <w:spacing w:after="0" w:line="240" w:lineRule="auto"/>
              <w:rPr>
                <w:ins w:id="298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299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MŽP SR</w:t>
              </w:r>
            </w:ins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F5F99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300" w:author="Vozárová, Veronika" w:date="2024-09-09T16:18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301" w:author="Vozárová, Veronika" w:date="2024-09-09T16:18:00Z">
              <w:r w:rsidRPr="00335C19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0</w:t>
              </w:r>
            </w:ins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33465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302" w:author="Vozárová, Veronika" w:date="2024-09-09T16:18:00Z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ins w:id="303" w:author="Vozárová, Veronika" w:date="2024-09-09T16:18:00Z">
              <w:r w:rsidRPr="00335C19">
                <w:rPr>
                  <w:rFonts w:ascii="Calibri" w:eastAsia="Times New Roman" w:hAnsi="Calibri" w:cs="Calibri"/>
                  <w:color w:val="000000"/>
                  <w:sz w:val="20"/>
                  <w:szCs w:val="20"/>
                  <w:lang w:eastAsia="sk-SK"/>
                </w:rPr>
                <w:t>6 310 670</w:t>
              </w:r>
            </w:ins>
          </w:p>
        </w:tc>
        <w:tc>
          <w:tcPr>
            <w:tcW w:w="9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745DC8ED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304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305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6 310 670</w:t>
              </w:r>
            </w:ins>
          </w:p>
        </w:tc>
      </w:tr>
      <w:tr w:rsidR="00335C19" w:rsidRPr="00335C19" w14:paraId="46B9B006" w14:textId="77777777" w:rsidTr="00335C19">
        <w:trPr>
          <w:trHeight w:val="300"/>
          <w:ins w:id="306" w:author="Vozárová, Veronika" w:date="2024-09-09T16:18:00Z"/>
        </w:trPr>
        <w:tc>
          <w:tcPr>
            <w:tcW w:w="1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6EE"/>
            <w:noWrap/>
            <w:vAlign w:val="center"/>
            <w:hideMark/>
          </w:tcPr>
          <w:p w14:paraId="7F21F42B" w14:textId="77777777" w:rsidR="00335C19" w:rsidRPr="00335C19" w:rsidRDefault="00335C19" w:rsidP="00335C19">
            <w:pPr>
              <w:spacing w:after="0" w:line="240" w:lineRule="auto"/>
              <w:rPr>
                <w:ins w:id="307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308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Spolu</w:t>
              </w:r>
            </w:ins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noWrap/>
            <w:vAlign w:val="center"/>
            <w:hideMark/>
          </w:tcPr>
          <w:p w14:paraId="54A10E41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309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310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8 200 000</w:t>
              </w:r>
            </w:ins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noWrap/>
            <w:vAlign w:val="center"/>
            <w:hideMark/>
          </w:tcPr>
          <w:p w14:paraId="41ACBE89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311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312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70 219 689</w:t>
              </w:r>
            </w:ins>
          </w:p>
        </w:tc>
        <w:tc>
          <w:tcPr>
            <w:tcW w:w="9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noWrap/>
            <w:vAlign w:val="center"/>
            <w:hideMark/>
          </w:tcPr>
          <w:p w14:paraId="1B166F54" w14:textId="77777777" w:rsidR="00335C19" w:rsidRPr="00335C19" w:rsidRDefault="00335C19" w:rsidP="00335C19">
            <w:pPr>
              <w:spacing w:after="0" w:line="240" w:lineRule="auto"/>
              <w:jc w:val="right"/>
              <w:rPr>
                <w:ins w:id="313" w:author="Vozárová, Veronika" w:date="2024-09-09T16:18:00Z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ins w:id="314" w:author="Vozárová, Veronika" w:date="2024-09-09T16:18:00Z">
              <w:r w:rsidRPr="00335C19">
                <w:rPr>
                  <w:rFonts w:ascii="Calibri" w:eastAsia="Times New Roman" w:hAnsi="Calibri" w:cs="Calibri"/>
                  <w:b/>
                  <w:bCs/>
                  <w:color w:val="000000"/>
                  <w:sz w:val="20"/>
                  <w:szCs w:val="20"/>
                  <w:lang w:eastAsia="sk-SK"/>
                </w:rPr>
                <w:t>78 419 689</w:t>
              </w:r>
            </w:ins>
          </w:p>
        </w:tc>
      </w:tr>
    </w:tbl>
    <w:p w14:paraId="0208A5D2" w14:textId="77777777" w:rsidR="006D5AB6" w:rsidRDefault="006D5AB6" w:rsidP="00BE6C37">
      <w:pPr>
        <w:spacing w:before="120" w:after="120" w:line="240" w:lineRule="auto"/>
        <w:jc w:val="both"/>
        <w:rPr>
          <w:ins w:id="315" w:author="Vozárová, Veronika" w:date="2024-09-05T12:13:00Z"/>
          <w:rFonts w:cstheme="minorHAnsi"/>
        </w:rPr>
      </w:pPr>
    </w:p>
    <w:p w14:paraId="7A2FED8C" w14:textId="77777777" w:rsidR="006D5AB6" w:rsidRDefault="006D5AB6" w:rsidP="00BE6C37">
      <w:pPr>
        <w:spacing w:before="120" w:after="120" w:line="240" w:lineRule="auto"/>
        <w:jc w:val="both"/>
        <w:rPr>
          <w:ins w:id="316" w:author="Vozárová, Veronika" w:date="2024-09-05T12:13:00Z"/>
          <w:rFonts w:cstheme="minorHAnsi"/>
        </w:rPr>
      </w:pPr>
    </w:p>
    <w:p w14:paraId="0030F21B" w14:textId="0690C05A" w:rsidR="005D63D0" w:rsidRPr="00C775E7" w:rsidRDefault="005D63D0" w:rsidP="00BE6C37">
      <w:pPr>
        <w:spacing w:before="120"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>Uvedené presuny je možné realizovať bez potreby „veľkej“ revízie P</w:t>
      </w:r>
      <w:r w:rsidR="00EF0AF8" w:rsidRPr="00C775E7">
        <w:rPr>
          <w:rFonts w:cstheme="minorHAnsi"/>
        </w:rPr>
        <w:t>rogramu Slovensko</w:t>
      </w:r>
      <w:r w:rsidRPr="00C775E7">
        <w:rPr>
          <w:rFonts w:cstheme="minorHAnsi"/>
        </w:rPr>
        <w:t xml:space="preserve">, len tzv. „malou“ revíziou cez </w:t>
      </w:r>
      <w:r w:rsidR="00EF0AF8" w:rsidRPr="00C775E7">
        <w:rPr>
          <w:rFonts w:cstheme="minorHAnsi"/>
        </w:rPr>
        <w:t>Monitorovací výbor pre Program Slovensko</w:t>
      </w:r>
      <w:r w:rsidRPr="00C775E7">
        <w:rPr>
          <w:rFonts w:cstheme="minorHAnsi"/>
        </w:rPr>
        <w:t>, k presunom dochádza v rámci územnej alokácie, „medzi opatreniami“ toho istého poskytovateľa, resp. medzi poskytovateľmi, ktorí sa na presune dohodli (MIRRI SR a MPSVR SR).</w:t>
      </w:r>
    </w:p>
    <w:p w14:paraId="20EEA90D" w14:textId="76B64382" w:rsidR="00660AF9" w:rsidRPr="00CE3F17" w:rsidRDefault="00660AF9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 xml:space="preserve">Presun medzi prioritami Programu </w:t>
      </w:r>
      <w:r w:rsidR="00EF0AF8" w:rsidRPr="00C775E7">
        <w:rPr>
          <w:rFonts w:cstheme="minorHAnsi"/>
        </w:rPr>
        <w:t xml:space="preserve">Slovensko </w:t>
      </w:r>
      <w:r w:rsidRPr="00C775E7">
        <w:rPr>
          <w:rFonts w:cstheme="minorHAnsi"/>
        </w:rPr>
        <w:t xml:space="preserve">sa v prípade jeho schválenia uskutoční podľa článku 24, ods. 4 nariadenia o spoločných ustanoveniach, ktorý umožňuje previesť na inú prioritu </w:t>
      </w:r>
      <w:r w:rsidRPr="00CE3F17">
        <w:rPr>
          <w:rFonts w:cstheme="minorHAnsi"/>
        </w:rPr>
        <w:t>v rámci rovnakého fondu najviac 8</w:t>
      </w:r>
      <w:r w:rsidR="00CE3F17" w:rsidRPr="00CE3F17">
        <w:rPr>
          <w:rFonts w:cstheme="minorHAnsi"/>
        </w:rPr>
        <w:t xml:space="preserve"> </w:t>
      </w:r>
      <w:r w:rsidRPr="00CE3F17">
        <w:rPr>
          <w:rFonts w:cstheme="minorHAnsi"/>
        </w:rPr>
        <w:t xml:space="preserve">% počiatočných pridelených prostriedkov v rámci toho istého fondu a tej istej kategórie regiónov. </w:t>
      </w:r>
      <w:r w:rsidR="00330BBA" w:rsidRPr="005A6FF6">
        <w:rPr>
          <w:rFonts w:cstheme="minorHAnsi"/>
        </w:rPr>
        <w:t xml:space="preserve">Táto zmena sa v zmysle článku 24 ods. 5  nariadenia o spoločných ustanoveniach nepovažuje za zásadnú a nevyžaduje si rozhodnutie Komisie o schválení programu, avšak zmena má dopad na finančný plán, čo si vyžaduje predloženie upraveného finančného plánu na </w:t>
      </w:r>
      <w:r w:rsidR="003E5616" w:rsidRPr="005A6FF6">
        <w:rPr>
          <w:rFonts w:cstheme="minorHAnsi"/>
        </w:rPr>
        <w:t>posúdenie Ministerstvu financií SR</w:t>
      </w:r>
      <w:r w:rsidR="00330BBA" w:rsidRPr="005A6FF6">
        <w:rPr>
          <w:rFonts w:cstheme="minorHAnsi"/>
        </w:rPr>
        <w:t>. Všetky zmeny budú zapracované do najbližšej formálnej revízie programu, predkladanej Európsk</w:t>
      </w:r>
      <w:r w:rsidR="003E5616" w:rsidRPr="005A6FF6">
        <w:rPr>
          <w:rFonts w:cstheme="minorHAnsi"/>
        </w:rPr>
        <w:t>ej</w:t>
      </w:r>
      <w:r w:rsidR="00330BBA" w:rsidRPr="005A6FF6">
        <w:rPr>
          <w:rFonts w:cstheme="minorHAnsi"/>
        </w:rPr>
        <w:t xml:space="preserve"> komisi</w:t>
      </w:r>
      <w:r w:rsidR="003E5616" w:rsidRPr="005A6FF6">
        <w:rPr>
          <w:rFonts w:cstheme="minorHAnsi"/>
        </w:rPr>
        <w:t>i</w:t>
      </w:r>
      <w:r w:rsidR="00330BBA" w:rsidRPr="005A6FF6">
        <w:rPr>
          <w:rFonts w:cstheme="minorHAnsi"/>
        </w:rPr>
        <w:t xml:space="preserve"> na schválenie.</w:t>
      </w:r>
      <w:r w:rsidR="00330BBA" w:rsidRPr="00CE3F17">
        <w:rPr>
          <w:rFonts w:cstheme="minorHAnsi"/>
        </w:rPr>
        <w:t xml:space="preserve"> </w:t>
      </w:r>
    </w:p>
    <w:p w14:paraId="4406D49C" w14:textId="0AE88A43" w:rsidR="000D6310" w:rsidRPr="005A6FF6" w:rsidRDefault="000D6310" w:rsidP="005A6FF6">
      <w:pPr>
        <w:spacing w:after="120" w:line="240" w:lineRule="auto"/>
        <w:jc w:val="both"/>
        <w:rPr>
          <w:rFonts w:cstheme="minorHAnsi"/>
        </w:rPr>
      </w:pPr>
      <w:r w:rsidRPr="005A6FF6">
        <w:rPr>
          <w:rFonts w:cstheme="minorHAnsi"/>
        </w:rPr>
        <w:t xml:space="preserve">Návrh presunu prostriedkov </w:t>
      </w:r>
      <w:r w:rsidR="00EF0AF8" w:rsidRPr="005A6FF6">
        <w:rPr>
          <w:rFonts w:cstheme="minorHAnsi"/>
        </w:rPr>
        <w:t xml:space="preserve">bude </w:t>
      </w:r>
      <w:r w:rsidRPr="005A6FF6">
        <w:rPr>
          <w:rFonts w:cstheme="minorHAnsi"/>
        </w:rPr>
        <w:t>zapracovaný do aktuálnej verzie Programu Slovensko formou sledovania zmien</w:t>
      </w:r>
      <w:r w:rsidR="00EF0AF8" w:rsidRPr="005A6FF6">
        <w:rPr>
          <w:rFonts w:cstheme="minorHAnsi"/>
        </w:rPr>
        <w:t xml:space="preserve"> a takýto návrh bude, po rokovaní všetkých relevantných komisií, ktorých sa navrhované presuny týkajú, finálne predložený na rokovanie Monitorovacieho výboru v októbri 2024.</w:t>
      </w:r>
      <w:r w:rsidR="00CE3F17" w:rsidRPr="005A6FF6">
        <w:rPr>
          <w:rFonts w:cstheme="minorHAnsi"/>
        </w:rPr>
        <w:t xml:space="preserve"> </w:t>
      </w:r>
      <w:r w:rsidRPr="005A6FF6">
        <w:rPr>
          <w:rFonts w:cstheme="minorHAnsi"/>
        </w:rPr>
        <w:t xml:space="preserve">V prípade schválenia návrhu bude upravený Program Slovensko zverejnený na webovom sídle  </w:t>
      </w:r>
      <w:hyperlink r:id="rId8" w:history="1">
        <w:r w:rsidRPr="005A6FF6">
          <w:rPr>
            <w:rStyle w:val="Hypertextovprepojenie"/>
            <w:rFonts w:cstheme="minorHAnsi"/>
          </w:rPr>
          <w:t>www.eurofondy.gov.sk</w:t>
        </w:r>
      </w:hyperlink>
    </w:p>
    <w:p w14:paraId="6EC18107" w14:textId="77777777" w:rsidR="00B210F5" w:rsidRPr="00C775E7" w:rsidRDefault="00B210F5" w:rsidP="00BE6C37">
      <w:pPr>
        <w:spacing w:after="120" w:line="240" w:lineRule="auto"/>
        <w:jc w:val="both"/>
        <w:rPr>
          <w:rFonts w:cstheme="minorHAnsi"/>
        </w:rPr>
      </w:pPr>
      <w:r w:rsidRPr="005A6FF6">
        <w:rPr>
          <w:rFonts w:cstheme="minorHAnsi"/>
        </w:rPr>
        <w:t>Následne budú formou dodatku upravené Zmluvy o poverení na vykonávanie časti úloh riadiaceho orgánu sprostredkovateľským orgánom a o zodpovednostiach súvisiacich s týmto poverením so všetkými dotknutými rezortmi</w:t>
      </w:r>
      <w:r w:rsidR="00303940" w:rsidRPr="005A6FF6">
        <w:rPr>
          <w:rFonts w:cstheme="minorHAnsi"/>
        </w:rPr>
        <w:t xml:space="preserve"> a v prípade potreby aj finančný plán Programu Slovensko</w:t>
      </w:r>
      <w:r w:rsidRPr="005A6FF6">
        <w:rPr>
          <w:rFonts w:cstheme="minorHAnsi"/>
        </w:rPr>
        <w:t>.</w:t>
      </w:r>
    </w:p>
    <w:p w14:paraId="5E5FD7D8" w14:textId="77777777" w:rsidR="003E5616" w:rsidRPr="00C775E7" w:rsidRDefault="003E5616" w:rsidP="00262814">
      <w:pPr>
        <w:spacing w:after="0" w:line="240" w:lineRule="auto"/>
        <w:jc w:val="both"/>
        <w:rPr>
          <w:rFonts w:cstheme="minorHAnsi"/>
        </w:rPr>
      </w:pPr>
    </w:p>
    <w:p w14:paraId="5C212FC0" w14:textId="77777777" w:rsidR="000D6310" w:rsidRPr="00C775E7" w:rsidRDefault="000D6310" w:rsidP="000D6310">
      <w:pPr>
        <w:spacing w:after="0" w:line="240" w:lineRule="auto"/>
        <w:jc w:val="both"/>
        <w:rPr>
          <w:rFonts w:eastAsia="Times New Roman" w:cstheme="minorHAnsi"/>
        </w:rPr>
      </w:pPr>
    </w:p>
    <w:p w14:paraId="454C6B6D" w14:textId="737048FB" w:rsidR="000D6310" w:rsidRPr="00C775E7" w:rsidRDefault="000D6310" w:rsidP="00457D06">
      <w:pPr>
        <w:rPr>
          <w:rFonts w:cstheme="minorHAnsi"/>
          <w:b/>
        </w:rPr>
      </w:pPr>
    </w:p>
    <w:sectPr w:rsidR="000D6310" w:rsidRPr="00C775E7" w:rsidSect="00C7436B"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D450C" w14:textId="77777777" w:rsidR="00395C30" w:rsidRDefault="00395C30" w:rsidP="00635996">
      <w:pPr>
        <w:spacing w:after="0" w:line="240" w:lineRule="auto"/>
      </w:pPr>
      <w:r>
        <w:separator/>
      </w:r>
    </w:p>
  </w:endnote>
  <w:endnote w:type="continuationSeparator" w:id="0">
    <w:p w14:paraId="6243C4B6" w14:textId="77777777" w:rsidR="00395C30" w:rsidRDefault="00395C30" w:rsidP="00635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50736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CD485F0" w14:textId="59018025" w:rsidR="00BE6C37" w:rsidRPr="00262814" w:rsidRDefault="00BE6C37">
        <w:pPr>
          <w:pStyle w:val="Pta"/>
          <w:jc w:val="center"/>
          <w:rPr>
            <w:rFonts w:ascii="Arial" w:hAnsi="Arial" w:cs="Arial"/>
            <w:sz w:val="16"/>
            <w:szCs w:val="16"/>
          </w:rPr>
        </w:pPr>
        <w:r w:rsidRPr="00262814">
          <w:rPr>
            <w:rFonts w:ascii="Arial" w:hAnsi="Arial" w:cs="Arial"/>
            <w:sz w:val="16"/>
            <w:szCs w:val="16"/>
          </w:rPr>
          <w:fldChar w:fldCharType="begin"/>
        </w:r>
        <w:r w:rsidRPr="00262814">
          <w:rPr>
            <w:rFonts w:ascii="Arial" w:hAnsi="Arial" w:cs="Arial"/>
            <w:sz w:val="16"/>
            <w:szCs w:val="16"/>
          </w:rPr>
          <w:instrText>PAGE   \* MERGEFORMAT</w:instrText>
        </w:r>
        <w:r w:rsidRPr="00262814">
          <w:rPr>
            <w:rFonts w:ascii="Arial" w:hAnsi="Arial" w:cs="Arial"/>
            <w:sz w:val="16"/>
            <w:szCs w:val="16"/>
          </w:rPr>
          <w:fldChar w:fldCharType="separate"/>
        </w:r>
        <w:r w:rsidR="008B3F46">
          <w:rPr>
            <w:rFonts w:ascii="Arial" w:hAnsi="Arial" w:cs="Arial"/>
            <w:noProof/>
            <w:sz w:val="16"/>
            <w:szCs w:val="16"/>
          </w:rPr>
          <w:t>4</w:t>
        </w:r>
        <w:r w:rsidRPr="0026281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065206A" w14:textId="77777777" w:rsidR="00BE6C37" w:rsidRDefault="00BE6C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03D6B" w14:textId="77777777" w:rsidR="00395C30" w:rsidRDefault="00395C30" w:rsidP="00635996">
      <w:pPr>
        <w:spacing w:after="0" w:line="240" w:lineRule="auto"/>
      </w:pPr>
      <w:r>
        <w:separator/>
      </w:r>
    </w:p>
  </w:footnote>
  <w:footnote w:type="continuationSeparator" w:id="0">
    <w:p w14:paraId="521C5A44" w14:textId="77777777" w:rsidR="00395C30" w:rsidRDefault="00395C30" w:rsidP="00635996">
      <w:pPr>
        <w:spacing w:after="0" w:line="240" w:lineRule="auto"/>
      </w:pPr>
      <w:r>
        <w:continuationSeparator/>
      </w:r>
    </w:p>
  </w:footnote>
  <w:footnote w:id="1">
    <w:p w14:paraId="7F05DA06" w14:textId="655E5C4B" w:rsidR="00747243" w:rsidRDefault="00747243">
      <w:pPr>
        <w:pStyle w:val="Textpoznmkypodiarou"/>
      </w:pPr>
      <w:r>
        <w:rPr>
          <w:rStyle w:val="Odkaznapoznmkupodiarou"/>
        </w:rPr>
        <w:footnoteRef/>
      </w:r>
      <w:r>
        <w:t xml:space="preserve"> Alokácie v tomto materiáli môžu vykazovať minimálnu odchýlku od alokácií v prílohách spôsobenú zaokrúhľovaním.</w:t>
      </w:r>
    </w:p>
  </w:footnote>
  <w:footnote w:id="2">
    <w:p w14:paraId="60688EE5" w14:textId="42340AB8" w:rsidR="00BE6C37" w:rsidRPr="00747243" w:rsidRDefault="00BE6C37" w:rsidP="005A6FF6">
      <w:pPr>
        <w:pStyle w:val="Textpoznmkypodiarou"/>
        <w:jc w:val="both"/>
      </w:pPr>
      <w:r w:rsidRPr="005A6FF6">
        <w:rPr>
          <w:rStyle w:val="Odkaznapoznmkupodiarou"/>
          <w:rFonts w:cstheme="minorHAnsi"/>
          <w:sz w:val="16"/>
          <w:szCs w:val="16"/>
        </w:rPr>
        <w:footnoteRef/>
      </w:r>
      <w:r w:rsidRPr="005A6FF6">
        <w:rPr>
          <w:rFonts w:cstheme="minorHAnsi"/>
          <w:sz w:val="16"/>
          <w:szCs w:val="16"/>
        </w:rPr>
        <w:t xml:space="preserve"> </w:t>
      </w:r>
      <w:r w:rsidRPr="00747243">
        <w:t>Alokácia MRR RSO4.3 zohľadňuje presuny alokácií podľa kapitoly 2.</w:t>
      </w:r>
    </w:p>
  </w:footnote>
  <w:footnote w:id="3">
    <w:p w14:paraId="5AAB634B" w14:textId="4FD28A43" w:rsidR="00747243" w:rsidRDefault="00747243">
      <w:pPr>
        <w:pStyle w:val="Textpoznmkypodiarou"/>
      </w:pPr>
      <w:r>
        <w:rPr>
          <w:rStyle w:val="Odkaznapoznmkupodiarou"/>
        </w:rPr>
        <w:footnoteRef/>
      </w:r>
      <w:r>
        <w:t xml:space="preserve"> Alokácie v tomto materiáli môžu vykazovať minimálnu odchýlku od alokácií v prílohách spôsobenú </w:t>
      </w:r>
      <w:del w:id="20" w:author="Vozárová, Veronika" w:date="2024-09-09T15:44:00Z">
        <w:r w:rsidDel="008535C4">
          <w:delText>zaokrhľaovaním</w:delText>
        </w:r>
      </w:del>
      <w:ins w:id="21" w:author="Vozárová, Veronika" w:date="2024-09-09T15:44:00Z">
        <w:r w:rsidR="008535C4">
          <w:t>zaokrúhľovaním</w:t>
        </w:r>
      </w:ins>
      <w:r>
        <w:t>.</w:t>
      </w:r>
    </w:p>
  </w:footnote>
  <w:footnote w:id="4">
    <w:p w14:paraId="062213D5" w14:textId="630F9477" w:rsidR="00BE6C37" w:rsidRPr="005A6FF6" w:rsidRDefault="00BE6C37" w:rsidP="005A6FF6">
      <w:pPr>
        <w:pStyle w:val="Textpoznmkypodiarou"/>
        <w:jc w:val="both"/>
        <w:rPr>
          <w:sz w:val="16"/>
          <w:szCs w:val="16"/>
        </w:rPr>
      </w:pPr>
      <w:r w:rsidRPr="005A6FF6">
        <w:rPr>
          <w:rStyle w:val="Odkaznapoznmkupodiarou"/>
          <w:sz w:val="16"/>
          <w:szCs w:val="16"/>
        </w:rPr>
        <w:footnoteRef/>
      </w:r>
      <w:r w:rsidRPr="005A6FF6">
        <w:rPr>
          <w:sz w:val="16"/>
          <w:szCs w:val="16"/>
        </w:rPr>
        <w:t xml:space="preserve"> Zohľadnený je presun</w:t>
      </w:r>
      <w:r w:rsidRPr="005A6FF6">
        <w:rPr>
          <w:rFonts w:cstheme="minorHAnsi"/>
          <w:sz w:val="16"/>
          <w:szCs w:val="16"/>
        </w:rPr>
        <w:t xml:space="preserve"> alokácií v gescii SIEA podľa kapitoly 1.3.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2923"/>
    <w:multiLevelType w:val="hybridMultilevel"/>
    <w:tmpl w:val="3F0AABEC"/>
    <w:lvl w:ilvl="0" w:tplc="2070E42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720B"/>
    <w:multiLevelType w:val="hybridMultilevel"/>
    <w:tmpl w:val="2BD018F0"/>
    <w:lvl w:ilvl="0" w:tplc="5FA252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6CF5"/>
    <w:multiLevelType w:val="multilevel"/>
    <w:tmpl w:val="F12A644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Theme="minorHAnsi" w:hAnsiTheme="minorHAnsi" w:cstheme="minorHAnsi" w:hint="default"/>
        <w:b/>
        <w:bCs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5A51515"/>
    <w:multiLevelType w:val="hybridMultilevel"/>
    <w:tmpl w:val="7F905054"/>
    <w:lvl w:ilvl="0" w:tplc="46989CB0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319DE"/>
    <w:multiLevelType w:val="hybridMultilevel"/>
    <w:tmpl w:val="2F3A2E10"/>
    <w:lvl w:ilvl="0" w:tplc="A80EB69C">
      <w:start w:val="1"/>
      <w:numFmt w:val="lowerRoman"/>
      <w:lvlText w:val="%1.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021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096908"/>
    <w:multiLevelType w:val="hybridMultilevel"/>
    <w:tmpl w:val="A0A0AB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F06135"/>
    <w:multiLevelType w:val="multilevel"/>
    <w:tmpl w:val="E48EA2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5FC6D5B"/>
    <w:multiLevelType w:val="hybridMultilevel"/>
    <w:tmpl w:val="9A6CB46A"/>
    <w:lvl w:ilvl="0" w:tplc="0B02BDB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03C"/>
    <w:multiLevelType w:val="hybridMultilevel"/>
    <w:tmpl w:val="3D3450A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F7800"/>
    <w:multiLevelType w:val="hybridMultilevel"/>
    <w:tmpl w:val="1B9A50EC"/>
    <w:lvl w:ilvl="0" w:tplc="B9C0AA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01305"/>
    <w:multiLevelType w:val="hybridMultilevel"/>
    <w:tmpl w:val="D346BEC2"/>
    <w:lvl w:ilvl="0" w:tplc="5FA252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63831"/>
    <w:multiLevelType w:val="hybridMultilevel"/>
    <w:tmpl w:val="B848587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2E0CAB"/>
    <w:multiLevelType w:val="hybridMultilevel"/>
    <w:tmpl w:val="3F305E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F6C4E"/>
    <w:multiLevelType w:val="hybridMultilevel"/>
    <w:tmpl w:val="634CBCE8"/>
    <w:lvl w:ilvl="0" w:tplc="041B001B">
      <w:start w:val="1"/>
      <w:numFmt w:val="lowerRoman"/>
      <w:lvlText w:val="%1."/>
      <w:lvlJc w:val="righ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5529F9"/>
    <w:multiLevelType w:val="hybridMultilevel"/>
    <w:tmpl w:val="70443B7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D1F1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A6288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445514"/>
    <w:multiLevelType w:val="hybridMultilevel"/>
    <w:tmpl w:val="3BE886BC"/>
    <w:lvl w:ilvl="0" w:tplc="64AEDEAC">
      <w:start w:val="2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37233"/>
    <w:multiLevelType w:val="hybridMultilevel"/>
    <w:tmpl w:val="DD801D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71EEE"/>
    <w:multiLevelType w:val="hybridMultilevel"/>
    <w:tmpl w:val="80F6F90E"/>
    <w:lvl w:ilvl="0" w:tplc="3782C0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6790B"/>
    <w:multiLevelType w:val="hybridMultilevel"/>
    <w:tmpl w:val="D6CCD398"/>
    <w:lvl w:ilvl="0" w:tplc="0EDC80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7296A"/>
    <w:multiLevelType w:val="hybridMultilevel"/>
    <w:tmpl w:val="21D682D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A1AAB"/>
    <w:multiLevelType w:val="hybridMultilevel"/>
    <w:tmpl w:val="0FFECE3A"/>
    <w:lvl w:ilvl="0" w:tplc="ABDA42E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81DCC"/>
    <w:multiLevelType w:val="hybridMultilevel"/>
    <w:tmpl w:val="A8429E24"/>
    <w:lvl w:ilvl="0" w:tplc="64AEDEAC">
      <w:start w:val="2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14"/>
  </w:num>
  <w:num w:numId="7">
    <w:abstractNumId w:val="22"/>
  </w:num>
  <w:num w:numId="8">
    <w:abstractNumId w:val="1"/>
  </w:num>
  <w:num w:numId="9">
    <w:abstractNumId w:val="11"/>
  </w:num>
  <w:num w:numId="10">
    <w:abstractNumId w:val="18"/>
  </w:num>
  <w:num w:numId="11">
    <w:abstractNumId w:val="24"/>
  </w:num>
  <w:num w:numId="12">
    <w:abstractNumId w:val="12"/>
  </w:num>
  <w:num w:numId="13">
    <w:abstractNumId w:val="13"/>
  </w:num>
  <w:num w:numId="14">
    <w:abstractNumId w:val="23"/>
  </w:num>
  <w:num w:numId="15">
    <w:abstractNumId w:val="8"/>
  </w:num>
  <w:num w:numId="16">
    <w:abstractNumId w:val="15"/>
  </w:num>
  <w:num w:numId="17">
    <w:abstractNumId w:val="9"/>
  </w:num>
  <w:num w:numId="18">
    <w:abstractNumId w:val="19"/>
  </w:num>
  <w:num w:numId="19">
    <w:abstractNumId w:val="20"/>
  </w:num>
  <w:num w:numId="20">
    <w:abstractNumId w:val="10"/>
  </w:num>
  <w:num w:numId="21">
    <w:abstractNumId w:val="21"/>
  </w:num>
  <w:num w:numId="22">
    <w:abstractNumId w:val="16"/>
  </w:num>
  <w:num w:numId="23">
    <w:abstractNumId w:val="5"/>
  </w:num>
  <w:num w:numId="24">
    <w:abstractNumId w:val="17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ozárová, Veronika">
    <w15:presenceInfo w15:providerId="AD" w15:userId="S-1-5-21-2332600637-3570002247-782700039-6872"/>
  </w15:person>
  <w15:person w15:author="Almaská Zuzana">
    <w15:presenceInfo w15:providerId="AD" w15:userId="S-1-5-21-623720501-4287158864-1464952876-128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72"/>
    <w:rsid w:val="0000238B"/>
    <w:rsid w:val="00007CA8"/>
    <w:rsid w:val="00031566"/>
    <w:rsid w:val="000442C0"/>
    <w:rsid w:val="0006532F"/>
    <w:rsid w:val="00087693"/>
    <w:rsid w:val="000940D4"/>
    <w:rsid w:val="000B2AE8"/>
    <w:rsid w:val="000C198F"/>
    <w:rsid w:val="000C5044"/>
    <w:rsid w:val="000D106D"/>
    <w:rsid w:val="000D6310"/>
    <w:rsid w:val="000E1F64"/>
    <w:rsid w:val="000F584E"/>
    <w:rsid w:val="00107004"/>
    <w:rsid w:val="00117B30"/>
    <w:rsid w:val="00145AB1"/>
    <w:rsid w:val="001643A3"/>
    <w:rsid w:val="001661E7"/>
    <w:rsid w:val="001928DE"/>
    <w:rsid w:val="001A0A25"/>
    <w:rsid w:val="001A1FD3"/>
    <w:rsid w:val="001D1FCF"/>
    <w:rsid w:val="001D5EE8"/>
    <w:rsid w:val="00200CDB"/>
    <w:rsid w:val="00200ED1"/>
    <w:rsid w:val="0020388E"/>
    <w:rsid w:val="002053C2"/>
    <w:rsid w:val="00207548"/>
    <w:rsid w:val="00244C68"/>
    <w:rsid w:val="00262814"/>
    <w:rsid w:val="00286564"/>
    <w:rsid w:val="002B0BFA"/>
    <w:rsid w:val="002B12E5"/>
    <w:rsid w:val="002B1DA2"/>
    <w:rsid w:val="002D1522"/>
    <w:rsid w:val="002D7ABF"/>
    <w:rsid w:val="002E34C7"/>
    <w:rsid w:val="00303306"/>
    <w:rsid w:val="00303940"/>
    <w:rsid w:val="00306C6B"/>
    <w:rsid w:val="00311FA2"/>
    <w:rsid w:val="00320A40"/>
    <w:rsid w:val="00330BBA"/>
    <w:rsid w:val="00335C19"/>
    <w:rsid w:val="00342455"/>
    <w:rsid w:val="00346F6D"/>
    <w:rsid w:val="00353DDF"/>
    <w:rsid w:val="0036442B"/>
    <w:rsid w:val="00364617"/>
    <w:rsid w:val="0037297B"/>
    <w:rsid w:val="00375170"/>
    <w:rsid w:val="00375E07"/>
    <w:rsid w:val="00383217"/>
    <w:rsid w:val="00395C30"/>
    <w:rsid w:val="003A4066"/>
    <w:rsid w:val="003A58C7"/>
    <w:rsid w:val="003B20C4"/>
    <w:rsid w:val="003C4204"/>
    <w:rsid w:val="003D3D17"/>
    <w:rsid w:val="003E5616"/>
    <w:rsid w:val="003F4AF3"/>
    <w:rsid w:val="00401C3F"/>
    <w:rsid w:val="00411C89"/>
    <w:rsid w:val="004246C7"/>
    <w:rsid w:val="00443AB7"/>
    <w:rsid w:val="004543D0"/>
    <w:rsid w:val="00457B7C"/>
    <w:rsid w:val="00457D06"/>
    <w:rsid w:val="004756C9"/>
    <w:rsid w:val="004960AE"/>
    <w:rsid w:val="004C3D6F"/>
    <w:rsid w:val="004C40ED"/>
    <w:rsid w:val="004D19FE"/>
    <w:rsid w:val="004F5BBD"/>
    <w:rsid w:val="00505869"/>
    <w:rsid w:val="00514E02"/>
    <w:rsid w:val="0052115C"/>
    <w:rsid w:val="00523C84"/>
    <w:rsid w:val="0053152B"/>
    <w:rsid w:val="0053744A"/>
    <w:rsid w:val="00545750"/>
    <w:rsid w:val="00551D08"/>
    <w:rsid w:val="005520AA"/>
    <w:rsid w:val="00570E84"/>
    <w:rsid w:val="00581075"/>
    <w:rsid w:val="00585356"/>
    <w:rsid w:val="00596ABC"/>
    <w:rsid w:val="005A6FF6"/>
    <w:rsid w:val="005C30CB"/>
    <w:rsid w:val="005C6982"/>
    <w:rsid w:val="005C7FBC"/>
    <w:rsid w:val="005D10A5"/>
    <w:rsid w:val="005D60F4"/>
    <w:rsid w:val="005D63D0"/>
    <w:rsid w:val="005E10E8"/>
    <w:rsid w:val="00626A9A"/>
    <w:rsid w:val="00635996"/>
    <w:rsid w:val="00654DB0"/>
    <w:rsid w:val="00655487"/>
    <w:rsid w:val="00660AF9"/>
    <w:rsid w:val="00661466"/>
    <w:rsid w:val="006655FB"/>
    <w:rsid w:val="00674596"/>
    <w:rsid w:val="006752AC"/>
    <w:rsid w:val="006A59D0"/>
    <w:rsid w:val="006B2AAA"/>
    <w:rsid w:val="006C3A91"/>
    <w:rsid w:val="006C3EC5"/>
    <w:rsid w:val="006D2E13"/>
    <w:rsid w:val="006D5AB6"/>
    <w:rsid w:val="006E1102"/>
    <w:rsid w:val="006E4EC7"/>
    <w:rsid w:val="007007C8"/>
    <w:rsid w:val="00721439"/>
    <w:rsid w:val="00733C28"/>
    <w:rsid w:val="00735989"/>
    <w:rsid w:val="007403D8"/>
    <w:rsid w:val="00743E53"/>
    <w:rsid w:val="00745BE9"/>
    <w:rsid w:val="00747243"/>
    <w:rsid w:val="007717EF"/>
    <w:rsid w:val="0077599B"/>
    <w:rsid w:val="00782F9F"/>
    <w:rsid w:val="007A3552"/>
    <w:rsid w:val="007A50BC"/>
    <w:rsid w:val="007A5BCD"/>
    <w:rsid w:val="007B4DCD"/>
    <w:rsid w:val="007D5602"/>
    <w:rsid w:val="007E3CF1"/>
    <w:rsid w:val="007E473B"/>
    <w:rsid w:val="007E502A"/>
    <w:rsid w:val="007F265D"/>
    <w:rsid w:val="00812ECA"/>
    <w:rsid w:val="008244C9"/>
    <w:rsid w:val="008262A0"/>
    <w:rsid w:val="00834715"/>
    <w:rsid w:val="00847E4A"/>
    <w:rsid w:val="008535C4"/>
    <w:rsid w:val="008652C6"/>
    <w:rsid w:val="008653C5"/>
    <w:rsid w:val="00867006"/>
    <w:rsid w:val="00871E7C"/>
    <w:rsid w:val="00877423"/>
    <w:rsid w:val="008812F3"/>
    <w:rsid w:val="00883EB3"/>
    <w:rsid w:val="0088566E"/>
    <w:rsid w:val="00897FDE"/>
    <w:rsid w:val="008B3F46"/>
    <w:rsid w:val="008B4D3B"/>
    <w:rsid w:val="008F205F"/>
    <w:rsid w:val="00900286"/>
    <w:rsid w:val="00942286"/>
    <w:rsid w:val="00945867"/>
    <w:rsid w:val="009622B8"/>
    <w:rsid w:val="00981E58"/>
    <w:rsid w:val="009B489A"/>
    <w:rsid w:val="009C16B5"/>
    <w:rsid w:val="009C448E"/>
    <w:rsid w:val="009C4DA0"/>
    <w:rsid w:val="009D3503"/>
    <w:rsid w:val="009E0B1A"/>
    <w:rsid w:val="009E2EC1"/>
    <w:rsid w:val="009E5BA5"/>
    <w:rsid w:val="00A0569D"/>
    <w:rsid w:val="00A14B3E"/>
    <w:rsid w:val="00A46601"/>
    <w:rsid w:val="00A63B9F"/>
    <w:rsid w:val="00A70891"/>
    <w:rsid w:val="00A83145"/>
    <w:rsid w:val="00A85A77"/>
    <w:rsid w:val="00A903C7"/>
    <w:rsid w:val="00AB5D3B"/>
    <w:rsid w:val="00AC55C8"/>
    <w:rsid w:val="00AC6401"/>
    <w:rsid w:val="00B035C2"/>
    <w:rsid w:val="00B210F5"/>
    <w:rsid w:val="00B26D9A"/>
    <w:rsid w:val="00B80C75"/>
    <w:rsid w:val="00BB080C"/>
    <w:rsid w:val="00BE4444"/>
    <w:rsid w:val="00BE6C37"/>
    <w:rsid w:val="00C01B77"/>
    <w:rsid w:val="00C02984"/>
    <w:rsid w:val="00C10912"/>
    <w:rsid w:val="00C14D7E"/>
    <w:rsid w:val="00C24584"/>
    <w:rsid w:val="00C25072"/>
    <w:rsid w:val="00C53677"/>
    <w:rsid w:val="00C55EBF"/>
    <w:rsid w:val="00C650C7"/>
    <w:rsid w:val="00C7436B"/>
    <w:rsid w:val="00C775E7"/>
    <w:rsid w:val="00CA1645"/>
    <w:rsid w:val="00CB6996"/>
    <w:rsid w:val="00CD2D12"/>
    <w:rsid w:val="00CD482D"/>
    <w:rsid w:val="00CE3F17"/>
    <w:rsid w:val="00CF0A49"/>
    <w:rsid w:val="00CF77C4"/>
    <w:rsid w:val="00D15603"/>
    <w:rsid w:val="00D40D1E"/>
    <w:rsid w:val="00D6299F"/>
    <w:rsid w:val="00D84C37"/>
    <w:rsid w:val="00DA4FC5"/>
    <w:rsid w:val="00DA7F27"/>
    <w:rsid w:val="00E2022E"/>
    <w:rsid w:val="00E440C5"/>
    <w:rsid w:val="00E50A5C"/>
    <w:rsid w:val="00E53C98"/>
    <w:rsid w:val="00E6337C"/>
    <w:rsid w:val="00E700B6"/>
    <w:rsid w:val="00E8651A"/>
    <w:rsid w:val="00E96B7C"/>
    <w:rsid w:val="00ED35A5"/>
    <w:rsid w:val="00EF0AF8"/>
    <w:rsid w:val="00F007C4"/>
    <w:rsid w:val="00F11317"/>
    <w:rsid w:val="00F175E0"/>
    <w:rsid w:val="00F21AE3"/>
    <w:rsid w:val="00F2688D"/>
    <w:rsid w:val="00F327DF"/>
    <w:rsid w:val="00F468C7"/>
    <w:rsid w:val="00F47A31"/>
    <w:rsid w:val="00F834E5"/>
    <w:rsid w:val="00F932D1"/>
    <w:rsid w:val="00F97E32"/>
    <w:rsid w:val="00FC0D42"/>
    <w:rsid w:val="00FD525E"/>
    <w:rsid w:val="00FF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0915"/>
  <w15:chartTrackingRefBased/>
  <w15:docId w15:val="{743B73E4-EBF5-41D8-A297-683C7EE5B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0B2AE8"/>
    <w:pPr>
      <w:keepNext/>
      <w:keepLines/>
      <w:numPr>
        <w:numId w:val="25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B2AE8"/>
    <w:pPr>
      <w:keepNext/>
      <w:keepLines/>
      <w:numPr>
        <w:ilvl w:val="1"/>
        <w:numId w:val="25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B2AE8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B2AE8"/>
    <w:pPr>
      <w:keepNext/>
      <w:keepLines/>
      <w:numPr>
        <w:ilvl w:val="3"/>
        <w:numId w:val="2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B2AE8"/>
    <w:pPr>
      <w:keepNext/>
      <w:keepLines/>
      <w:numPr>
        <w:ilvl w:val="4"/>
        <w:numId w:val="2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B2AE8"/>
    <w:pPr>
      <w:keepNext/>
      <w:keepLines/>
      <w:numPr>
        <w:ilvl w:val="5"/>
        <w:numId w:val="2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B2AE8"/>
    <w:pPr>
      <w:keepNext/>
      <w:keepLines/>
      <w:numPr>
        <w:ilvl w:val="6"/>
        <w:numId w:val="2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B2AE8"/>
    <w:pPr>
      <w:keepNext/>
      <w:keepLines/>
      <w:numPr>
        <w:ilvl w:val="7"/>
        <w:numId w:val="2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B2AE8"/>
    <w:pPr>
      <w:keepNext/>
      <w:keepLines/>
      <w:numPr>
        <w:ilvl w:val="8"/>
        <w:numId w:val="2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11FA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6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50C7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35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5996"/>
  </w:style>
  <w:style w:type="paragraph" w:styleId="Pta">
    <w:name w:val="footer"/>
    <w:basedOn w:val="Normlny"/>
    <w:link w:val="PtaChar"/>
    <w:uiPriority w:val="99"/>
    <w:unhideWhenUsed/>
    <w:rsid w:val="00635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5996"/>
  </w:style>
  <w:style w:type="character" w:styleId="Hypertextovprepojenie">
    <w:name w:val="Hyperlink"/>
    <w:basedOn w:val="Predvolenpsmoodseku"/>
    <w:uiPriority w:val="99"/>
    <w:unhideWhenUsed/>
    <w:rsid w:val="0000238B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16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14D7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14D7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14D7E"/>
    <w:rPr>
      <w:vertAlign w:val="superscript"/>
    </w:rPr>
  </w:style>
  <w:style w:type="paragraph" w:styleId="Revzia">
    <w:name w:val="Revision"/>
    <w:hidden/>
    <w:uiPriority w:val="99"/>
    <w:semiHidden/>
    <w:rsid w:val="003E5616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0B2A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0B2A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B2AE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B2A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B2AE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B2A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B2A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B2A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B2A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fondy.go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C4A89-DE62-4311-9F04-FE8DDE2A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Kerestešová, Daniela</dc:creator>
  <cp:keywords/>
  <dc:description/>
  <cp:lastModifiedBy>Almaská Zuzana</cp:lastModifiedBy>
  <cp:revision>6</cp:revision>
  <dcterms:created xsi:type="dcterms:W3CDTF">2024-09-09T13:45:00Z</dcterms:created>
  <dcterms:modified xsi:type="dcterms:W3CDTF">2024-09-10T14:49:00Z</dcterms:modified>
</cp:coreProperties>
</file>