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7CEA0" w14:textId="122A94E7" w:rsidR="001E2BF4" w:rsidRPr="00C30E64" w:rsidRDefault="001E2BF4" w:rsidP="00853D89">
      <w:pPr>
        <w:tabs>
          <w:tab w:val="center" w:pos="4536"/>
        </w:tabs>
        <w:suppressAutoHyphens/>
        <w:spacing w:after="240"/>
        <w:ind w:left="-567" w:right="-995"/>
        <w:jc w:val="center"/>
        <w:rPr>
          <w:rFonts w:asciiTheme="minorHAnsi" w:hAnsiTheme="minorHAnsi" w:cstheme="minorHAnsi"/>
          <w:b/>
          <w:sz w:val="32"/>
        </w:rPr>
      </w:pPr>
      <w:r w:rsidRPr="00C30E64">
        <w:rPr>
          <w:rFonts w:asciiTheme="minorHAnsi" w:hAnsiTheme="minorHAnsi" w:cstheme="minorHAnsi"/>
          <w:b/>
          <w:sz w:val="32"/>
        </w:rPr>
        <w:t>Zámer národného projektu</w:t>
      </w:r>
    </w:p>
    <w:p w14:paraId="013855E4" w14:textId="3247C204" w:rsidR="00C1179C" w:rsidRPr="00C30E64" w:rsidRDefault="4826AAFB" w:rsidP="518CAC72">
      <w:pPr>
        <w:jc w:val="center"/>
        <w:rPr>
          <w:rFonts w:asciiTheme="minorHAnsi" w:hAnsiTheme="minorHAnsi" w:cstheme="minorBidi"/>
          <w:b/>
          <w:bCs/>
          <w:sz w:val="22"/>
          <w:szCs w:val="22"/>
        </w:rPr>
      </w:pPr>
      <w:r w:rsidRPr="518CAC72">
        <w:rPr>
          <w:rFonts w:asciiTheme="minorHAnsi" w:hAnsiTheme="minorHAnsi" w:cstheme="minorBidi"/>
          <w:b/>
          <w:bCs/>
          <w:sz w:val="22"/>
          <w:szCs w:val="22"/>
        </w:rPr>
        <w:t>Názov národného projektu</w:t>
      </w:r>
      <w:r w:rsidR="1CB4FC27" w:rsidRPr="518CAC72">
        <w:rPr>
          <w:rFonts w:asciiTheme="minorHAnsi" w:hAnsiTheme="minorHAnsi" w:cstheme="minorBidi"/>
          <w:b/>
          <w:bCs/>
          <w:sz w:val="22"/>
          <w:szCs w:val="22"/>
        </w:rPr>
        <w:t xml:space="preserve"> (</w:t>
      </w:r>
      <w:r w:rsidR="629E66E2" w:rsidRPr="518CAC72">
        <w:rPr>
          <w:rFonts w:asciiTheme="minorHAnsi" w:hAnsiTheme="minorHAnsi" w:cstheme="minorBidi"/>
          <w:b/>
          <w:bCs/>
          <w:sz w:val="22"/>
          <w:szCs w:val="22"/>
        </w:rPr>
        <w:t>ďalej aj „</w:t>
      </w:r>
      <w:r w:rsidR="1CB4FC27" w:rsidRPr="518CAC72">
        <w:rPr>
          <w:rFonts w:asciiTheme="minorHAnsi" w:hAnsiTheme="minorHAnsi" w:cstheme="minorBidi"/>
          <w:b/>
          <w:bCs/>
          <w:sz w:val="22"/>
          <w:szCs w:val="22"/>
        </w:rPr>
        <w:t>NP</w:t>
      </w:r>
      <w:r w:rsidR="629E66E2" w:rsidRPr="518CAC72">
        <w:rPr>
          <w:rFonts w:asciiTheme="minorHAnsi" w:hAnsiTheme="minorHAnsi" w:cstheme="minorBidi"/>
          <w:b/>
          <w:bCs/>
          <w:sz w:val="22"/>
          <w:szCs w:val="22"/>
        </w:rPr>
        <w:t>“</w:t>
      </w:r>
      <w:r w:rsidR="1CB4FC27" w:rsidRPr="518CAC72">
        <w:rPr>
          <w:rFonts w:asciiTheme="minorHAnsi" w:hAnsiTheme="minorHAnsi" w:cstheme="minorBidi"/>
          <w:b/>
          <w:bCs/>
          <w:sz w:val="22"/>
          <w:szCs w:val="22"/>
        </w:rPr>
        <w:t>)</w:t>
      </w:r>
      <w:r w:rsidRPr="518CAC72">
        <w:rPr>
          <w:rFonts w:asciiTheme="minorHAnsi" w:hAnsiTheme="minorHAnsi" w:cstheme="minorBidi"/>
          <w:b/>
          <w:bCs/>
          <w:sz w:val="22"/>
          <w:szCs w:val="22"/>
        </w:rPr>
        <w:t>:</w:t>
      </w:r>
      <w:r w:rsidR="553A92A0" w:rsidRPr="518CAC72">
        <w:rPr>
          <w:rFonts w:asciiTheme="minorHAnsi" w:hAnsiTheme="minorHAnsi" w:cstheme="minorBidi"/>
          <w:b/>
          <w:bCs/>
          <w:sz w:val="22"/>
          <w:szCs w:val="22"/>
        </w:rPr>
        <w:t xml:space="preserve"> Poskytovanie štipendií pre talentovaných domácich a zahraničných študentov za účelom ich štúdia na vysokých školách v SR</w:t>
      </w:r>
    </w:p>
    <w:p w14:paraId="6943B1BD" w14:textId="77777777" w:rsidR="00C1179C" w:rsidRPr="00C30E64" w:rsidRDefault="00C1179C" w:rsidP="518CAC72">
      <w:pPr>
        <w:jc w:val="both"/>
        <w:rPr>
          <w:rFonts w:asciiTheme="minorHAnsi" w:hAnsiTheme="minorHAnsi" w:cstheme="minorBidi"/>
          <w:sz w:val="12"/>
          <w:szCs w:val="12"/>
        </w:rPr>
      </w:pPr>
    </w:p>
    <w:p w14:paraId="65069C6A" w14:textId="5CD0612D" w:rsidR="00A7456A" w:rsidRPr="00C30E64" w:rsidRDefault="00204E6E" w:rsidP="001F2BC8">
      <w:pPr>
        <w:jc w:val="both"/>
        <w:rPr>
          <w:rFonts w:asciiTheme="minorHAnsi" w:hAnsiTheme="minorHAnsi" w:cstheme="minorHAnsi"/>
          <w:b/>
          <w:sz w:val="22"/>
        </w:rPr>
      </w:pPr>
      <w:r w:rsidRPr="00C30E64">
        <w:rPr>
          <w:rFonts w:asciiTheme="minorHAnsi" w:hAnsiTheme="minorHAnsi" w:cstheme="minorHAnsi"/>
          <w:b/>
          <w:sz w:val="22"/>
        </w:rPr>
        <w:t>Ž</w:t>
      </w:r>
      <w:r w:rsidR="004A7E0E" w:rsidRPr="00C30E64">
        <w:rPr>
          <w:rFonts w:asciiTheme="minorHAnsi" w:hAnsiTheme="minorHAnsi" w:cstheme="minorHAnsi"/>
          <w:b/>
          <w:sz w:val="22"/>
        </w:rPr>
        <w:t>iadateľ</w:t>
      </w:r>
      <w:r w:rsidR="00A7456A" w:rsidRPr="00C30E64">
        <w:rPr>
          <w:rFonts w:asciiTheme="minorHAnsi" w:hAnsiTheme="minorHAnsi" w:cstheme="minorHAnsi"/>
          <w:b/>
          <w:sz w:val="22"/>
        </w:rPr>
        <w:t>:</w:t>
      </w:r>
    </w:p>
    <w:tbl>
      <w:tblPr>
        <w:tblStyle w:val="Mriekatabuky"/>
        <w:tblW w:w="9062" w:type="dxa"/>
        <w:tblInd w:w="0" w:type="dxa"/>
        <w:tblLayout w:type="fixed"/>
        <w:tblLook w:val="04A0" w:firstRow="1" w:lastRow="0" w:firstColumn="1" w:lastColumn="0" w:noHBand="0" w:noVBand="1"/>
      </w:tblPr>
      <w:tblGrid>
        <w:gridCol w:w="3823"/>
        <w:gridCol w:w="5239"/>
      </w:tblGrid>
      <w:tr w:rsidR="0055716B" w:rsidRPr="00C30E64" w14:paraId="02F95DD0" w14:textId="77777777" w:rsidTr="0055716B">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9B9BFB3" w14:textId="77777777" w:rsidR="0055716B" w:rsidRPr="00C30E64" w:rsidRDefault="0055716B" w:rsidP="0055716B">
            <w:pPr>
              <w:rPr>
                <w:rFonts w:asciiTheme="minorHAnsi" w:hAnsiTheme="minorHAnsi" w:cstheme="minorHAnsi"/>
                <w:b/>
                <w:sz w:val="20"/>
                <w:lang w:eastAsia="en-US"/>
              </w:rPr>
            </w:pPr>
            <w:r w:rsidRPr="00C30E64">
              <w:rPr>
                <w:rFonts w:asciiTheme="minorHAnsi" w:hAnsiTheme="minorHAnsi" w:cstheme="minorHAnsi"/>
                <w:b/>
                <w:sz w:val="20"/>
                <w:lang w:eastAsia="en-US"/>
              </w:rPr>
              <w:t>Obchodné meno/názov</w:t>
            </w:r>
          </w:p>
        </w:tc>
        <w:tc>
          <w:tcPr>
            <w:tcW w:w="5239" w:type="dxa"/>
            <w:tcBorders>
              <w:top w:val="single" w:sz="4" w:space="0" w:color="auto"/>
              <w:left w:val="single" w:sz="4" w:space="0" w:color="auto"/>
              <w:bottom w:val="single" w:sz="4" w:space="0" w:color="auto"/>
              <w:right w:val="single" w:sz="4" w:space="0" w:color="auto"/>
            </w:tcBorders>
          </w:tcPr>
          <w:p w14:paraId="48F377AD" w14:textId="37DDA037" w:rsidR="00D52FE4" w:rsidRPr="00D52FE4" w:rsidRDefault="0055716B" w:rsidP="0055716B">
            <w:pPr>
              <w:rPr>
                <w:rFonts w:asciiTheme="minorHAnsi" w:hAnsiTheme="minorHAnsi" w:cstheme="minorHAnsi"/>
                <w:sz w:val="20"/>
                <w:lang w:eastAsia="en-US"/>
              </w:rPr>
            </w:pPr>
            <w:r w:rsidRPr="00D52FE4">
              <w:rPr>
                <w:rFonts w:asciiTheme="minorHAnsi" w:hAnsiTheme="minorHAnsi" w:cstheme="minorHAnsi"/>
                <w:sz w:val="20"/>
                <w:lang w:eastAsia="en-US"/>
              </w:rPr>
              <w:t>Ministerstvo školstva, výskumu, vývoja a mládeže Slovenskej republiky</w:t>
            </w:r>
          </w:p>
        </w:tc>
      </w:tr>
      <w:tr w:rsidR="0055716B" w:rsidRPr="00C30E64" w14:paraId="062A8BCA" w14:textId="77777777" w:rsidTr="0055716B">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390B873" w14:textId="77777777" w:rsidR="0055716B" w:rsidRPr="00C30E64" w:rsidRDefault="0055716B" w:rsidP="0055716B">
            <w:pPr>
              <w:rPr>
                <w:rFonts w:asciiTheme="minorHAnsi" w:hAnsiTheme="minorHAnsi" w:cstheme="minorHAnsi"/>
                <w:b/>
                <w:sz w:val="20"/>
                <w:lang w:eastAsia="en-US"/>
              </w:rPr>
            </w:pPr>
            <w:r w:rsidRPr="00C30E64">
              <w:rPr>
                <w:rFonts w:asciiTheme="minorHAnsi" w:hAnsiTheme="minorHAnsi" w:cstheme="minorHAnsi"/>
                <w:b/>
                <w:sz w:val="20"/>
                <w:lang w:eastAsia="en-US"/>
              </w:rPr>
              <w:t>Právna forma</w:t>
            </w:r>
          </w:p>
        </w:tc>
        <w:tc>
          <w:tcPr>
            <w:tcW w:w="5239" w:type="dxa"/>
            <w:tcBorders>
              <w:top w:val="single" w:sz="4" w:space="0" w:color="auto"/>
              <w:left w:val="single" w:sz="4" w:space="0" w:color="auto"/>
              <w:bottom w:val="single" w:sz="4" w:space="0" w:color="auto"/>
              <w:right w:val="single" w:sz="4" w:space="0" w:color="auto"/>
            </w:tcBorders>
          </w:tcPr>
          <w:p w14:paraId="0AE6549E" w14:textId="6A961F1C" w:rsidR="0055716B" w:rsidRPr="00D52FE4" w:rsidRDefault="0055716B" w:rsidP="0055716B">
            <w:pPr>
              <w:rPr>
                <w:rFonts w:asciiTheme="minorHAnsi" w:hAnsiTheme="minorHAnsi" w:cstheme="minorHAnsi"/>
                <w:sz w:val="20"/>
                <w:lang w:eastAsia="en-US"/>
              </w:rPr>
            </w:pPr>
            <w:r w:rsidRPr="00D52FE4">
              <w:rPr>
                <w:rFonts w:asciiTheme="minorHAnsi" w:hAnsiTheme="minorHAnsi" w:cstheme="minorHAnsi"/>
                <w:sz w:val="20"/>
                <w:lang w:eastAsia="en-US"/>
              </w:rPr>
              <w:t>Rozpočtová organizácia</w:t>
            </w:r>
            <w:del w:id="0" w:author="Minarovičová Jana" w:date="2024-12-12T10:05:00Z" w16du:dateUtc="2024-12-12T09:05:00Z">
              <w:r w:rsidRPr="00D52FE4" w:rsidDel="00336095">
                <w:rPr>
                  <w:rFonts w:asciiTheme="minorHAnsi" w:hAnsiTheme="minorHAnsi" w:cstheme="minorHAnsi"/>
                  <w:sz w:val="20"/>
                  <w:lang w:eastAsia="en-US"/>
                </w:rPr>
                <w:delText xml:space="preserve"> štátu</w:delText>
              </w:r>
            </w:del>
          </w:p>
        </w:tc>
      </w:tr>
      <w:tr w:rsidR="0055716B" w:rsidRPr="00C30E64" w14:paraId="7A7A4905" w14:textId="77777777" w:rsidTr="0055716B">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9416880" w14:textId="77777777" w:rsidR="0055716B" w:rsidRPr="00C30E64" w:rsidRDefault="0055716B" w:rsidP="0055716B">
            <w:pPr>
              <w:rPr>
                <w:rFonts w:asciiTheme="minorHAnsi" w:hAnsiTheme="minorHAnsi" w:cstheme="minorHAnsi"/>
                <w:b/>
                <w:sz w:val="20"/>
                <w:lang w:eastAsia="en-US"/>
              </w:rPr>
            </w:pPr>
            <w:r w:rsidRPr="00C30E64">
              <w:rPr>
                <w:rFonts w:asciiTheme="minorHAnsi" w:hAnsiTheme="minorHAnsi" w:cstheme="minorHAnsi"/>
                <w:b/>
                <w:sz w:val="20"/>
                <w:lang w:eastAsia="en-US"/>
              </w:rPr>
              <w:t>Sídlo</w:t>
            </w:r>
          </w:p>
        </w:tc>
        <w:tc>
          <w:tcPr>
            <w:tcW w:w="5239" w:type="dxa"/>
            <w:tcBorders>
              <w:top w:val="single" w:sz="4" w:space="0" w:color="auto"/>
              <w:left w:val="single" w:sz="4" w:space="0" w:color="auto"/>
              <w:bottom w:val="single" w:sz="4" w:space="0" w:color="auto"/>
              <w:right w:val="single" w:sz="4" w:space="0" w:color="auto"/>
            </w:tcBorders>
          </w:tcPr>
          <w:p w14:paraId="26C8BCCC" w14:textId="1C347022" w:rsidR="0055716B" w:rsidRPr="00D52FE4" w:rsidRDefault="0055716B" w:rsidP="0055716B">
            <w:pPr>
              <w:rPr>
                <w:rFonts w:asciiTheme="minorHAnsi" w:hAnsiTheme="minorHAnsi" w:cstheme="minorHAnsi"/>
                <w:sz w:val="20"/>
                <w:lang w:eastAsia="en-US"/>
              </w:rPr>
            </w:pPr>
            <w:r w:rsidRPr="00D52FE4">
              <w:rPr>
                <w:rFonts w:asciiTheme="minorHAnsi" w:hAnsiTheme="minorHAnsi" w:cstheme="minorHAnsi"/>
                <w:sz w:val="20"/>
                <w:lang w:eastAsia="en-US"/>
              </w:rPr>
              <w:t>Stromová 1, 813 30, Bratislava</w:t>
            </w:r>
          </w:p>
        </w:tc>
      </w:tr>
      <w:tr w:rsidR="0055716B" w:rsidRPr="00C30E64" w14:paraId="7CA4C7B9" w14:textId="77777777" w:rsidTr="0055716B">
        <w:trPr>
          <w:trHeight w:val="70"/>
        </w:trPr>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0503955" w14:textId="77777777" w:rsidR="0055716B" w:rsidRPr="00C30E64" w:rsidRDefault="0055716B" w:rsidP="0055716B">
            <w:pPr>
              <w:rPr>
                <w:rFonts w:asciiTheme="minorHAnsi" w:hAnsiTheme="minorHAnsi" w:cstheme="minorHAnsi"/>
                <w:b/>
                <w:sz w:val="20"/>
                <w:lang w:eastAsia="en-US"/>
              </w:rPr>
            </w:pPr>
            <w:r w:rsidRPr="00C30E64">
              <w:rPr>
                <w:rFonts w:asciiTheme="minorHAnsi" w:hAnsiTheme="minorHAnsi" w:cstheme="minorHAnsi"/>
                <w:b/>
                <w:sz w:val="20"/>
                <w:lang w:eastAsia="en-US"/>
              </w:rPr>
              <w:t>IČO</w:t>
            </w:r>
          </w:p>
        </w:tc>
        <w:tc>
          <w:tcPr>
            <w:tcW w:w="5239" w:type="dxa"/>
            <w:tcBorders>
              <w:top w:val="single" w:sz="4" w:space="0" w:color="auto"/>
              <w:left w:val="single" w:sz="4" w:space="0" w:color="auto"/>
              <w:bottom w:val="single" w:sz="4" w:space="0" w:color="auto"/>
              <w:right w:val="single" w:sz="4" w:space="0" w:color="auto"/>
            </w:tcBorders>
          </w:tcPr>
          <w:p w14:paraId="518C4D23" w14:textId="22BE7E9A" w:rsidR="0055716B" w:rsidRPr="00D52FE4" w:rsidRDefault="0055716B" w:rsidP="0055716B">
            <w:pPr>
              <w:rPr>
                <w:rFonts w:asciiTheme="minorHAnsi" w:hAnsiTheme="minorHAnsi" w:cstheme="minorHAnsi"/>
                <w:sz w:val="20"/>
                <w:lang w:eastAsia="en-US"/>
              </w:rPr>
            </w:pPr>
            <w:r w:rsidRPr="00D52FE4">
              <w:rPr>
                <w:rFonts w:asciiTheme="minorHAnsi" w:hAnsiTheme="minorHAnsi" w:cstheme="minorHAnsi"/>
                <w:sz w:val="20"/>
                <w:lang w:eastAsia="en-US"/>
              </w:rPr>
              <w:t>00164381</w:t>
            </w:r>
          </w:p>
        </w:tc>
      </w:tr>
    </w:tbl>
    <w:p w14:paraId="4727B8BE" w14:textId="77777777" w:rsidR="00A82256" w:rsidRPr="00C30E64" w:rsidRDefault="00A82256" w:rsidP="518CAC72">
      <w:pPr>
        <w:jc w:val="both"/>
        <w:rPr>
          <w:rFonts w:asciiTheme="minorHAnsi" w:hAnsiTheme="minorHAnsi" w:cstheme="minorBidi"/>
          <w:b/>
          <w:bCs/>
          <w:sz w:val="12"/>
          <w:szCs w:val="12"/>
        </w:rPr>
      </w:pPr>
    </w:p>
    <w:p w14:paraId="266DABF1" w14:textId="20F8C3A3" w:rsidR="000C0E25" w:rsidRPr="00C30E64" w:rsidRDefault="00760577" w:rsidP="001F2BC8">
      <w:pPr>
        <w:jc w:val="both"/>
        <w:rPr>
          <w:rFonts w:asciiTheme="minorHAnsi" w:hAnsiTheme="minorHAnsi" w:cstheme="minorHAnsi"/>
          <w:b/>
          <w:sz w:val="22"/>
        </w:rPr>
      </w:pPr>
      <w:r w:rsidRPr="00C30E64">
        <w:rPr>
          <w:rFonts w:asciiTheme="minorHAnsi" w:hAnsiTheme="minorHAnsi" w:cstheme="minorHAnsi"/>
          <w:b/>
          <w:sz w:val="22"/>
        </w:rPr>
        <w:t xml:space="preserve">Poskytovateľ: </w:t>
      </w:r>
      <w:sdt>
        <w:sdtPr>
          <w:rPr>
            <w:rFonts w:asciiTheme="minorHAnsi" w:hAnsiTheme="minorHAnsi" w:cstheme="minorHAnsi"/>
            <w:b/>
            <w:sz w:val="22"/>
          </w:rPr>
          <w:id w:val="1051270296"/>
          <w:placeholder>
            <w:docPart w:val="7FE8DB97694E4102874736516C0C447F"/>
          </w:placeholder>
          <w:comboBox>
            <w:listItem w:value="Vyberte položku."/>
            <w:listItem w:displayText="Ministerstvo investícií, regionálneho rozvoja a informatizácie SR" w:value="Ministerstvo investícií, regionálneho rozvoja a informatizácie SR"/>
            <w:listItem w:displayText="Ministerstvo dopravy SR" w:value="Ministerstvo dopravy SR"/>
            <w:listItem w:displayText="Ministerstvo životného prostredia SR" w:value="Ministerstvo životného prostredia SR"/>
            <w:listItem w:displayText="Ministerstvo hospodárstva SR" w:value="Ministerstvo hospodárstva SR"/>
            <w:listItem w:displayText="Slovenská inovačná a energetická agentúra" w:value="Slovenská inovačná a energetická agentúra"/>
            <w:listItem w:displayText="Ministerstvo vnútra SR" w:value="Ministerstvo vnútra SR"/>
            <w:listItem w:displayText="Ministerstvo zdravotníctva SR" w:value="Ministerstvo zdravotníctva SR"/>
            <w:listItem w:displayText="Úrad vlády SR" w:value="Úrad vlády SR"/>
            <w:listItem w:displayText="Ministerstvo školstva, vedy výskumu a športu SR" w:value="Ministerstvo školstva, vedy výskumu a športu SR"/>
            <w:listItem w:displayText="Ministerstvo práce, sociálnych vecí a rodiny SR" w:value="Ministerstvo práce, sociálnych vecí a rodiny SR"/>
          </w:comboBox>
        </w:sdtPr>
        <w:sdtContent>
          <w:r w:rsidR="009511C8">
            <w:rPr>
              <w:rFonts w:asciiTheme="minorHAnsi" w:hAnsiTheme="minorHAnsi" w:cstheme="minorHAnsi"/>
              <w:b/>
              <w:sz w:val="22"/>
            </w:rPr>
            <w:t>Ministerstvo školstva, výskumu, vývoja a mládeže SR</w:t>
          </w:r>
        </w:sdtContent>
      </w:sdt>
    </w:p>
    <w:p w14:paraId="11D23E5E" w14:textId="77777777" w:rsidR="005A618D" w:rsidRPr="00C30E64" w:rsidRDefault="005A618D" w:rsidP="518CAC72">
      <w:pPr>
        <w:jc w:val="both"/>
        <w:rPr>
          <w:rFonts w:asciiTheme="minorHAnsi" w:hAnsiTheme="minorHAnsi" w:cstheme="minorBidi"/>
          <w:sz w:val="12"/>
          <w:szCs w:val="12"/>
        </w:rPr>
      </w:pPr>
    </w:p>
    <w:p w14:paraId="49AF62F5" w14:textId="77777777" w:rsidR="005A618D" w:rsidRPr="00C30E64" w:rsidRDefault="005A618D" w:rsidP="00D201E8">
      <w:pPr>
        <w:jc w:val="both"/>
        <w:rPr>
          <w:rFonts w:asciiTheme="minorHAnsi" w:hAnsiTheme="minorHAnsi" w:cstheme="minorHAnsi"/>
          <w:b/>
          <w:sz w:val="22"/>
          <w:lang w:eastAsia="en-US"/>
        </w:rPr>
      </w:pPr>
      <w:r w:rsidRPr="00C30E64">
        <w:rPr>
          <w:rFonts w:asciiTheme="minorHAnsi" w:hAnsiTheme="minorHAnsi" w:cstheme="minorHAnsi"/>
          <w:b/>
          <w:sz w:val="22"/>
          <w:lang w:eastAsia="en-US"/>
        </w:rPr>
        <w:t>Partner, ktorý sa bude zúčastňovať na implementácii aktivít NP (ak je to relevantné)</w:t>
      </w:r>
    </w:p>
    <w:tbl>
      <w:tblPr>
        <w:tblStyle w:val="Mriekatabuky"/>
        <w:tblW w:w="9062" w:type="dxa"/>
        <w:tblInd w:w="0" w:type="dxa"/>
        <w:tblLayout w:type="fixed"/>
        <w:tblLook w:val="04A0" w:firstRow="1" w:lastRow="0" w:firstColumn="1" w:lastColumn="0" w:noHBand="0" w:noVBand="1"/>
      </w:tblPr>
      <w:tblGrid>
        <w:gridCol w:w="3823"/>
        <w:gridCol w:w="5239"/>
      </w:tblGrid>
      <w:tr w:rsidR="0055716B" w:rsidRPr="00C30E64" w14:paraId="2E497000" w14:textId="77777777" w:rsidTr="0055716B">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E28C931" w14:textId="77777777" w:rsidR="0055716B" w:rsidRPr="00C30E64" w:rsidRDefault="0055716B" w:rsidP="0055716B">
            <w:pPr>
              <w:rPr>
                <w:rFonts w:asciiTheme="minorHAnsi" w:hAnsiTheme="minorHAnsi" w:cstheme="minorHAnsi"/>
                <w:b/>
                <w:sz w:val="20"/>
                <w:lang w:eastAsia="en-US"/>
              </w:rPr>
            </w:pPr>
            <w:r w:rsidRPr="00C30E64">
              <w:rPr>
                <w:rFonts w:asciiTheme="minorHAnsi" w:hAnsiTheme="minorHAnsi" w:cstheme="minorHAnsi"/>
                <w:b/>
                <w:sz w:val="20"/>
                <w:lang w:eastAsia="en-US"/>
              </w:rPr>
              <w:t>Obchodné meno/názov</w:t>
            </w:r>
          </w:p>
        </w:tc>
        <w:tc>
          <w:tcPr>
            <w:tcW w:w="5239" w:type="dxa"/>
            <w:tcBorders>
              <w:top w:val="single" w:sz="4" w:space="0" w:color="auto"/>
              <w:left w:val="single" w:sz="4" w:space="0" w:color="auto"/>
              <w:bottom w:val="single" w:sz="4" w:space="0" w:color="auto"/>
              <w:right w:val="single" w:sz="4" w:space="0" w:color="auto"/>
            </w:tcBorders>
          </w:tcPr>
          <w:p w14:paraId="1EB5E3E6" w14:textId="40F81B01" w:rsidR="0055716B" w:rsidRPr="00FC2AD9" w:rsidRDefault="00A3709C" w:rsidP="0055716B">
            <w:pPr>
              <w:rPr>
                <w:rFonts w:asciiTheme="minorHAnsi" w:hAnsiTheme="minorHAnsi" w:cstheme="minorHAnsi"/>
                <w:sz w:val="20"/>
                <w:lang w:eastAsia="en-US"/>
              </w:rPr>
            </w:pPr>
            <w:r>
              <w:rPr>
                <w:rFonts w:asciiTheme="minorHAnsi" w:hAnsiTheme="minorHAnsi" w:cstheme="minorHAnsi"/>
                <w:sz w:val="20"/>
                <w:lang w:eastAsia="en-US"/>
              </w:rPr>
              <w:t>N/A</w:t>
            </w:r>
          </w:p>
        </w:tc>
      </w:tr>
      <w:tr w:rsidR="00A3709C" w:rsidRPr="00C30E64" w14:paraId="4A44D0EA" w14:textId="77777777" w:rsidTr="0055716B">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25A6978" w14:textId="77777777" w:rsidR="00A3709C" w:rsidRPr="00C30E64" w:rsidRDefault="00A3709C" w:rsidP="00A3709C">
            <w:pPr>
              <w:rPr>
                <w:rFonts w:asciiTheme="minorHAnsi" w:hAnsiTheme="minorHAnsi" w:cstheme="minorHAnsi"/>
                <w:b/>
                <w:sz w:val="20"/>
                <w:lang w:eastAsia="en-US"/>
              </w:rPr>
            </w:pPr>
            <w:r w:rsidRPr="00C30E64">
              <w:rPr>
                <w:rFonts w:asciiTheme="minorHAnsi" w:hAnsiTheme="minorHAnsi" w:cstheme="minorHAnsi"/>
                <w:b/>
                <w:sz w:val="20"/>
                <w:lang w:eastAsia="en-US"/>
              </w:rPr>
              <w:t>Právna forma</w:t>
            </w:r>
          </w:p>
        </w:tc>
        <w:tc>
          <w:tcPr>
            <w:tcW w:w="5239" w:type="dxa"/>
            <w:tcBorders>
              <w:top w:val="single" w:sz="4" w:space="0" w:color="auto"/>
              <w:left w:val="single" w:sz="4" w:space="0" w:color="auto"/>
              <w:bottom w:val="single" w:sz="4" w:space="0" w:color="auto"/>
              <w:right w:val="single" w:sz="4" w:space="0" w:color="auto"/>
            </w:tcBorders>
          </w:tcPr>
          <w:p w14:paraId="3E2C9C40" w14:textId="791D568A" w:rsidR="00A3709C" w:rsidRPr="00FC2AD9" w:rsidRDefault="00A3709C" w:rsidP="00A3709C">
            <w:pPr>
              <w:rPr>
                <w:rFonts w:asciiTheme="minorHAnsi" w:hAnsiTheme="minorHAnsi" w:cstheme="minorHAnsi"/>
                <w:sz w:val="20"/>
                <w:lang w:eastAsia="en-US"/>
              </w:rPr>
            </w:pPr>
            <w:r w:rsidRPr="002F635E">
              <w:rPr>
                <w:rFonts w:asciiTheme="minorHAnsi" w:hAnsiTheme="minorHAnsi" w:cstheme="minorHAnsi"/>
                <w:sz w:val="20"/>
                <w:lang w:eastAsia="en-US"/>
              </w:rPr>
              <w:t>N/A</w:t>
            </w:r>
          </w:p>
        </w:tc>
      </w:tr>
      <w:tr w:rsidR="00A3709C" w:rsidRPr="00C30E64" w14:paraId="213EF75C" w14:textId="77777777" w:rsidTr="0055716B">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D0F8D47" w14:textId="77777777" w:rsidR="00A3709C" w:rsidRPr="00C30E64" w:rsidRDefault="00A3709C" w:rsidP="00A3709C">
            <w:pPr>
              <w:rPr>
                <w:rFonts w:asciiTheme="minorHAnsi" w:hAnsiTheme="minorHAnsi" w:cstheme="minorHAnsi"/>
                <w:b/>
                <w:sz w:val="20"/>
                <w:lang w:eastAsia="en-US"/>
              </w:rPr>
            </w:pPr>
            <w:r w:rsidRPr="00C30E64">
              <w:rPr>
                <w:rFonts w:asciiTheme="minorHAnsi" w:hAnsiTheme="minorHAnsi" w:cstheme="minorHAnsi"/>
                <w:b/>
                <w:sz w:val="20"/>
                <w:lang w:eastAsia="en-US"/>
              </w:rPr>
              <w:t>Sídlo</w:t>
            </w:r>
          </w:p>
        </w:tc>
        <w:tc>
          <w:tcPr>
            <w:tcW w:w="5239" w:type="dxa"/>
            <w:tcBorders>
              <w:top w:val="single" w:sz="4" w:space="0" w:color="auto"/>
              <w:left w:val="single" w:sz="4" w:space="0" w:color="auto"/>
              <w:bottom w:val="single" w:sz="4" w:space="0" w:color="auto"/>
              <w:right w:val="single" w:sz="4" w:space="0" w:color="auto"/>
            </w:tcBorders>
          </w:tcPr>
          <w:p w14:paraId="6B804967" w14:textId="758DDAF3" w:rsidR="00A3709C" w:rsidRPr="00FC2AD9" w:rsidRDefault="00A3709C" w:rsidP="00A3709C">
            <w:pPr>
              <w:rPr>
                <w:rFonts w:asciiTheme="minorHAnsi" w:hAnsiTheme="minorHAnsi" w:cstheme="minorHAnsi"/>
                <w:sz w:val="20"/>
                <w:lang w:eastAsia="en-US"/>
              </w:rPr>
            </w:pPr>
            <w:r w:rsidRPr="002F635E">
              <w:rPr>
                <w:rFonts w:asciiTheme="minorHAnsi" w:hAnsiTheme="minorHAnsi" w:cstheme="minorHAnsi"/>
                <w:sz w:val="20"/>
                <w:lang w:eastAsia="en-US"/>
              </w:rPr>
              <w:t>N/A</w:t>
            </w:r>
          </w:p>
        </w:tc>
      </w:tr>
      <w:tr w:rsidR="00A3709C" w:rsidRPr="00C30E64" w14:paraId="3DAA56E2" w14:textId="77777777" w:rsidTr="0055716B">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7A43BB9" w14:textId="77777777" w:rsidR="00A3709C" w:rsidRPr="00C30E64" w:rsidRDefault="00A3709C" w:rsidP="00A3709C">
            <w:pPr>
              <w:rPr>
                <w:rFonts w:asciiTheme="minorHAnsi" w:hAnsiTheme="minorHAnsi" w:cstheme="minorHAnsi"/>
                <w:b/>
                <w:sz w:val="20"/>
                <w:lang w:eastAsia="en-US"/>
              </w:rPr>
            </w:pPr>
            <w:r w:rsidRPr="00C30E64">
              <w:rPr>
                <w:rFonts w:asciiTheme="minorHAnsi" w:hAnsiTheme="minorHAnsi" w:cstheme="minorHAnsi"/>
                <w:b/>
                <w:sz w:val="20"/>
                <w:lang w:eastAsia="en-US"/>
              </w:rPr>
              <w:t>IČO</w:t>
            </w:r>
          </w:p>
        </w:tc>
        <w:tc>
          <w:tcPr>
            <w:tcW w:w="5239" w:type="dxa"/>
            <w:tcBorders>
              <w:top w:val="single" w:sz="4" w:space="0" w:color="auto"/>
              <w:left w:val="single" w:sz="4" w:space="0" w:color="auto"/>
              <w:bottom w:val="single" w:sz="4" w:space="0" w:color="auto"/>
              <w:right w:val="single" w:sz="4" w:space="0" w:color="auto"/>
            </w:tcBorders>
          </w:tcPr>
          <w:p w14:paraId="41748ACD" w14:textId="5E158EFE" w:rsidR="00A3709C" w:rsidRPr="00FC2AD9" w:rsidRDefault="00A3709C" w:rsidP="00A3709C">
            <w:pPr>
              <w:rPr>
                <w:rFonts w:asciiTheme="minorHAnsi" w:hAnsiTheme="minorHAnsi" w:cstheme="minorHAnsi"/>
                <w:sz w:val="20"/>
                <w:lang w:eastAsia="en-US"/>
              </w:rPr>
            </w:pPr>
            <w:r w:rsidRPr="002F635E">
              <w:rPr>
                <w:rFonts w:asciiTheme="minorHAnsi" w:hAnsiTheme="minorHAnsi" w:cstheme="minorHAnsi"/>
                <w:sz w:val="20"/>
                <w:lang w:eastAsia="en-US"/>
              </w:rPr>
              <w:t>N/A</w:t>
            </w:r>
          </w:p>
        </w:tc>
      </w:tr>
      <w:tr w:rsidR="00A3709C" w:rsidRPr="00C30E64" w14:paraId="30979E0A" w14:textId="77777777" w:rsidTr="0055716B">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8741D6E" w14:textId="2FB7741F" w:rsidR="00A3709C" w:rsidRPr="00C30E64" w:rsidRDefault="00A3709C" w:rsidP="00A3709C">
            <w:pPr>
              <w:rPr>
                <w:rFonts w:asciiTheme="minorHAnsi" w:hAnsiTheme="minorHAnsi" w:cstheme="minorHAnsi"/>
                <w:b/>
                <w:sz w:val="20"/>
                <w:lang w:eastAsia="en-US"/>
              </w:rPr>
            </w:pPr>
            <w:r w:rsidRPr="00C30E64">
              <w:rPr>
                <w:rFonts w:asciiTheme="minorHAnsi" w:hAnsiTheme="minorHAnsi" w:cstheme="minorHAnsi"/>
                <w:b/>
                <w:sz w:val="20"/>
                <w:lang w:eastAsia="en-US"/>
              </w:rPr>
              <w:t>Zdôvodnenie potreby partnera NP</w:t>
            </w:r>
          </w:p>
        </w:tc>
        <w:tc>
          <w:tcPr>
            <w:tcW w:w="5239" w:type="dxa"/>
            <w:tcBorders>
              <w:top w:val="single" w:sz="4" w:space="0" w:color="auto"/>
              <w:left w:val="single" w:sz="4" w:space="0" w:color="auto"/>
              <w:bottom w:val="single" w:sz="4" w:space="0" w:color="auto"/>
              <w:right w:val="single" w:sz="4" w:space="0" w:color="auto"/>
            </w:tcBorders>
          </w:tcPr>
          <w:p w14:paraId="57628291" w14:textId="7C1B83B5" w:rsidR="00A3709C" w:rsidRPr="00FC2AD9" w:rsidRDefault="00A3709C" w:rsidP="00A3709C">
            <w:pPr>
              <w:rPr>
                <w:rFonts w:asciiTheme="minorHAnsi" w:hAnsiTheme="minorHAnsi" w:cstheme="minorHAnsi"/>
                <w:sz w:val="20"/>
                <w:lang w:eastAsia="en-US"/>
              </w:rPr>
            </w:pPr>
            <w:r w:rsidRPr="002F635E">
              <w:rPr>
                <w:rFonts w:asciiTheme="minorHAnsi" w:hAnsiTheme="minorHAnsi" w:cstheme="minorHAnsi"/>
                <w:sz w:val="20"/>
                <w:lang w:eastAsia="en-US"/>
              </w:rPr>
              <w:t>N/A</w:t>
            </w:r>
          </w:p>
        </w:tc>
      </w:tr>
      <w:tr w:rsidR="00A3709C" w:rsidRPr="00C30E64" w14:paraId="37AD76B9" w14:textId="77777777" w:rsidTr="0055716B">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396BD86" w14:textId="253CD8CD" w:rsidR="00A3709C" w:rsidRPr="00C30E64" w:rsidRDefault="00A3709C" w:rsidP="00A3709C">
            <w:pPr>
              <w:rPr>
                <w:rFonts w:asciiTheme="minorHAnsi" w:hAnsiTheme="minorHAnsi" w:cstheme="minorHAnsi"/>
                <w:b/>
                <w:sz w:val="20"/>
                <w:lang w:eastAsia="en-US"/>
              </w:rPr>
            </w:pPr>
            <w:r w:rsidRPr="00C30E64">
              <w:rPr>
                <w:rFonts w:asciiTheme="minorHAnsi" w:hAnsiTheme="minorHAnsi" w:cstheme="minorHAnsi"/>
                <w:b/>
                <w:sz w:val="20"/>
                <w:lang w:eastAsia="en-US"/>
              </w:rPr>
              <w:t>Kritériá pre výber partnera</w:t>
            </w:r>
          </w:p>
        </w:tc>
        <w:tc>
          <w:tcPr>
            <w:tcW w:w="5239" w:type="dxa"/>
            <w:tcBorders>
              <w:top w:val="single" w:sz="4" w:space="0" w:color="auto"/>
              <w:left w:val="single" w:sz="4" w:space="0" w:color="auto"/>
              <w:bottom w:val="single" w:sz="4" w:space="0" w:color="auto"/>
              <w:right w:val="single" w:sz="4" w:space="0" w:color="auto"/>
            </w:tcBorders>
          </w:tcPr>
          <w:p w14:paraId="70336A81" w14:textId="4698A400" w:rsidR="00A3709C" w:rsidRPr="00FC2AD9" w:rsidRDefault="00A3709C" w:rsidP="00A3709C">
            <w:pPr>
              <w:rPr>
                <w:rFonts w:asciiTheme="minorHAnsi" w:hAnsiTheme="minorHAnsi" w:cstheme="minorHAnsi"/>
                <w:sz w:val="20"/>
                <w:lang w:eastAsia="en-US"/>
              </w:rPr>
            </w:pPr>
            <w:r w:rsidRPr="002F635E">
              <w:rPr>
                <w:rFonts w:asciiTheme="minorHAnsi" w:hAnsiTheme="minorHAnsi" w:cstheme="minorHAnsi"/>
                <w:sz w:val="20"/>
                <w:lang w:eastAsia="en-US"/>
              </w:rPr>
              <w:t>N/A</w:t>
            </w:r>
          </w:p>
        </w:tc>
      </w:tr>
      <w:tr w:rsidR="00A3709C" w:rsidRPr="00C30E64" w14:paraId="26DF870C" w14:textId="77777777" w:rsidTr="0055716B">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4B05BB2" w14:textId="0CB1F567" w:rsidR="00A3709C" w:rsidRPr="00C30E64" w:rsidRDefault="00A3709C" w:rsidP="00A3709C">
            <w:pPr>
              <w:rPr>
                <w:rFonts w:asciiTheme="minorHAnsi" w:hAnsiTheme="minorHAnsi" w:cstheme="minorHAnsi"/>
                <w:b/>
                <w:sz w:val="20"/>
                <w:lang w:eastAsia="en-US"/>
              </w:rPr>
            </w:pPr>
            <w:r w:rsidRPr="00C30E64">
              <w:rPr>
                <w:rFonts w:asciiTheme="minorHAnsi" w:hAnsiTheme="minorHAnsi" w:cstheme="minorHAnsi"/>
                <w:b/>
                <w:sz w:val="20"/>
                <w:lang w:eastAsia="en-US"/>
              </w:rPr>
              <w:t xml:space="preserve">Má partner jedinečné postavenie na implementáciu týchto aktivít? </w:t>
            </w:r>
          </w:p>
          <w:p w14:paraId="4CBA6FE3" w14:textId="77777777" w:rsidR="00A3709C" w:rsidRPr="00C30E64" w:rsidRDefault="00A3709C" w:rsidP="00A3709C">
            <w:pPr>
              <w:rPr>
                <w:rFonts w:asciiTheme="minorHAnsi" w:hAnsiTheme="minorHAnsi" w:cstheme="minorHAnsi"/>
                <w:b/>
                <w:sz w:val="20"/>
                <w:lang w:eastAsia="en-US"/>
              </w:rPr>
            </w:pPr>
            <w:r w:rsidRPr="00C30E64">
              <w:rPr>
                <w:rFonts w:asciiTheme="minorHAnsi" w:hAnsiTheme="minorHAnsi" w:cstheme="minorHAnsi"/>
                <w:b/>
                <w:sz w:val="20"/>
                <w:lang w:eastAsia="en-US"/>
              </w:rPr>
              <w:t>Ak áno, na akom základe?</w:t>
            </w:r>
          </w:p>
        </w:tc>
        <w:tc>
          <w:tcPr>
            <w:tcW w:w="5239" w:type="dxa"/>
            <w:tcBorders>
              <w:top w:val="single" w:sz="4" w:space="0" w:color="auto"/>
              <w:left w:val="single" w:sz="4" w:space="0" w:color="auto"/>
              <w:bottom w:val="single" w:sz="4" w:space="0" w:color="auto"/>
              <w:right w:val="single" w:sz="4" w:space="0" w:color="auto"/>
            </w:tcBorders>
          </w:tcPr>
          <w:p w14:paraId="66F82E51" w14:textId="68D8678B" w:rsidR="00A3709C" w:rsidRPr="00FC2AD9" w:rsidRDefault="00A3709C" w:rsidP="00A3709C">
            <w:pPr>
              <w:rPr>
                <w:rFonts w:asciiTheme="minorHAnsi" w:hAnsiTheme="minorHAnsi" w:cstheme="minorHAnsi"/>
                <w:sz w:val="20"/>
                <w:lang w:eastAsia="en-US"/>
              </w:rPr>
            </w:pPr>
            <w:r w:rsidRPr="002F635E">
              <w:rPr>
                <w:rFonts w:asciiTheme="minorHAnsi" w:hAnsiTheme="minorHAnsi" w:cstheme="minorHAnsi"/>
                <w:sz w:val="20"/>
                <w:lang w:eastAsia="en-US"/>
              </w:rPr>
              <w:t>N/A</w:t>
            </w:r>
          </w:p>
        </w:tc>
      </w:tr>
    </w:tbl>
    <w:p w14:paraId="703174B9" w14:textId="77777777" w:rsidR="005A618D" w:rsidRPr="00C30E64" w:rsidRDefault="005A618D" w:rsidP="518CAC72">
      <w:pPr>
        <w:jc w:val="both"/>
        <w:rPr>
          <w:rFonts w:asciiTheme="minorHAnsi" w:hAnsiTheme="minorHAnsi" w:cstheme="minorBidi"/>
          <w:b/>
          <w:bCs/>
          <w:sz w:val="12"/>
          <w:szCs w:val="12"/>
        </w:rPr>
      </w:pPr>
    </w:p>
    <w:p w14:paraId="616DB3FA" w14:textId="5C01B5A2" w:rsidR="000C0E25" w:rsidRPr="00C30E64" w:rsidRDefault="000C0E25" w:rsidP="001F2BC8">
      <w:pPr>
        <w:jc w:val="both"/>
        <w:rPr>
          <w:rFonts w:asciiTheme="minorHAnsi" w:hAnsiTheme="minorHAnsi" w:cstheme="minorHAnsi"/>
          <w:b/>
          <w:sz w:val="22"/>
          <w:szCs w:val="22"/>
        </w:rPr>
      </w:pPr>
      <w:r w:rsidRPr="00C30E64">
        <w:rPr>
          <w:rFonts w:asciiTheme="minorHAnsi" w:hAnsiTheme="minorHAnsi" w:cstheme="minorHAnsi"/>
          <w:b/>
          <w:sz w:val="22"/>
          <w:szCs w:val="22"/>
        </w:rPr>
        <w:t>Sumárne informácie</w:t>
      </w:r>
      <w:r w:rsidR="00C92F10" w:rsidRPr="00C30E64">
        <w:rPr>
          <w:rFonts w:asciiTheme="minorHAnsi" w:hAnsiTheme="minorHAnsi" w:cstheme="minorHAnsi"/>
          <w:b/>
          <w:sz w:val="22"/>
          <w:szCs w:val="22"/>
        </w:rPr>
        <w:t xml:space="preserve"> o</w:t>
      </w:r>
      <w:r w:rsidR="005B480B" w:rsidRPr="00C30E64">
        <w:rPr>
          <w:rFonts w:asciiTheme="minorHAnsi" w:hAnsiTheme="minorHAnsi" w:cstheme="minorHAnsi"/>
          <w:b/>
          <w:sz w:val="22"/>
          <w:szCs w:val="22"/>
        </w:rPr>
        <w:t> </w:t>
      </w:r>
      <w:r w:rsidR="006D5B96" w:rsidRPr="00C30E64">
        <w:rPr>
          <w:rFonts w:asciiTheme="minorHAnsi" w:hAnsiTheme="minorHAnsi" w:cstheme="minorHAnsi"/>
          <w:b/>
          <w:sz w:val="22"/>
          <w:szCs w:val="22"/>
        </w:rPr>
        <w:t>NP</w:t>
      </w:r>
    </w:p>
    <w:tbl>
      <w:tblPr>
        <w:tblStyle w:val="Mriekatabuky"/>
        <w:tblW w:w="9062" w:type="dxa"/>
        <w:tblInd w:w="0" w:type="dxa"/>
        <w:tblLayout w:type="fixed"/>
        <w:tblLook w:val="04A0" w:firstRow="1" w:lastRow="0" w:firstColumn="1" w:lastColumn="0" w:noHBand="0" w:noVBand="1"/>
      </w:tblPr>
      <w:tblGrid>
        <w:gridCol w:w="3823"/>
        <w:gridCol w:w="5239"/>
      </w:tblGrid>
      <w:tr w:rsidR="0055716B" w:rsidRPr="00C30E64" w14:paraId="78ED36C6" w14:textId="77777777" w:rsidTr="00324DF1">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BA2E42D" w14:textId="280CEDDA" w:rsidR="0055716B" w:rsidRPr="00C30E64" w:rsidRDefault="0055716B" w:rsidP="0055716B">
            <w:pPr>
              <w:rPr>
                <w:rFonts w:asciiTheme="minorHAnsi" w:hAnsiTheme="minorHAnsi" w:cstheme="minorHAnsi"/>
                <w:b/>
                <w:sz w:val="20"/>
                <w:lang w:eastAsia="en-US"/>
              </w:rPr>
            </w:pPr>
            <w:r w:rsidRPr="00C30E64">
              <w:rPr>
                <w:rFonts w:asciiTheme="minorHAnsi" w:hAnsiTheme="minorHAnsi" w:cstheme="minorHAnsi"/>
                <w:b/>
                <w:sz w:val="20"/>
                <w:lang w:eastAsia="en-US"/>
              </w:rPr>
              <w:t>Celkové oprávnené výdavky NP (v EUR)</w:t>
            </w:r>
          </w:p>
        </w:tc>
        <w:tc>
          <w:tcPr>
            <w:tcW w:w="5239" w:type="dxa"/>
            <w:tcBorders>
              <w:top w:val="single" w:sz="4" w:space="0" w:color="auto"/>
              <w:left w:val="single" w:sz="4" w:space="0" w:color="auto"/>
              <w:bottom w:val="single" w:sz="4" w:space="0" w:color="auto"/>
              <w:right w:val="single" w:sz="4" w:space="0" w:color="auto"/>
            </w:tcBorders>
          </w:tcPr>
          <w:p w14:paraId="1137325B" w14:textId="43DDD6F9" w:rsidR="0055716B" w:rsidRPr="00853D89" w:rsidRDefault="00D62F8C" w:rsidP="0055716B">
            <w:pPr>
              <w:rPr>
                <w:rFonts w:asciiTheme="minorHAnsi" w:hAnsiTheme="minorHAnsi" w:cstheme="minorHAnsi"/>
                <w:sz w:val="20"/>
                <w:szCs w:val="20"/>
                <w:highlight w:val="yellow"/>
                <w:lang w:eastAsia="en-US"/>
              </w:rPr>
            </w:pPr>
            <w:r w:rsidRPr="00D62F8C">
              <w:rPr>
                <w:rFonts w:asciiTheme="minorHAnsi" w:hAnsiTheme="minorHAnsi" w:cstheme="minorHAnsi"/>
                <w:sz w:val="20"/>
                <w:szCs w:val="20"/>
                <w:lang w:eastAsia="en-US"/>
              </w:rPr>
              <w:t>38</w:t>
            </w:r>
            <w:ins w:id="1" w:author="Minarovičová Jana" w:date="2024-12-02T17:17:00Z" w16du:dateUtc="2024-12-02T16:17:00Z">
              <w:r w:rsidR="00CC3A17">
                <w:rPr>
                  <w:rFonts w:asciiTheme="minorHAnsi" w:hAnsiTheme="minorHAnsi" w:cstheme="minorHAnsi"/>
                  <w:sz w:val="20"/>
                  <w:szCs w:val="20"/>
                  <w:lang w:eastAsia="en-US"/>
                </w:rPr>
                <w:t xml:space="preserve"> </w:t>
              </w:r>
            </w:ins>
            <w:del w:id="2" w:author="Minarovičová Jana" w:date="2024-12-02T17:17:00Z" w16du:dateUtc="2024-12-02T16:17:00Z">
              <w:r w:rsidRPr="00D62F8C" w:rsidDel="00CC3A17">
                <w:rPr>
                  <w:rFonts w:asciiTheme="minorHAnsi" w:hAnsiTheme="minorHAnsi" w:cstheme="minorHAnsi"/>
                  <w:sz w:val="20"/>
                  <w:szCs w:val="20"/>
                  <w:lang w:eastAsia="en-US"/>
                </w:rPr>
                <w:delText xml:space="preserve"> </w:delText>
              </w:r>
            </w:del>
            <w:ins w:id="3" w:author="Minarovičová Jana" w:date="2024-12-02T17:16:00Z" w16du:dateUtc="2024-12-02T16:16:00Z">
              <w:r w:rsidR="00CC3A17">
                <w:rPr>
                  <w:rFonts w:asciiTheme="minorHAnsi" w:hAnsiTheme="minorHAnsi" w:cstheme="minorHAnsi"/>
                  <w:sz w:val="20"/>
                  <w:szCs w:val="20"/>
                  <w:lang w:eastAsia="en-US"/>
                </w:rPr>
                <w:t>257</w:t>
              </w:r>
            </w:ins>
            <w:ins w:id="4" w:author="Minarovičová Jana" w:date="2024-12-12T08:10:00Z" w16du:dateUtc="2024-12-12T07:10:00Z">
              <w:r w:rsidR="006B554C">
                <w:rPr>
                  <w:rFonts w:asciiTheme="minorHAnsi" w:hAnsiTheme="minorHAnsi" w:cstheme="minorHAnsi"/>
                  <w:sz w:val="20"/>
                  <w:szCs w:val="20"/>
                  <w:lang w:eastAsia="en-US"/>
                </w:rPr>
                <w:t> </w:t>
              </w:r>
            </w:ins>
            <w:ins w:id="5" w:author="Minarovičová Jana" w:date="2024-12-02T17:17:00Z" w16du:dateUtc="2024-12-02T16:17:00Z">
              <w:r w:rsidR="00CC3A17">
                <w:rPr>
                  <w:rFonts w:asciiTheme="minorHAnsi" w:hAnsiTheme="minorHAnsi" w:cstheme="minorHAnsi"/>
                  <w:sz w:val="20"/>
                  <w:szCs w:val="20"/>
                  <w:lang w:eastAsia="en-US"/>
                </w:rPr>
                <w:t>896</w:t>
              </w:r>
            </w:ins>
            <w:ins w:id="6" w:author="Minarovičová Jana" w:date="2024-12-12T08:10:00Z" w16du:dateUtc="2024-12-12T07:10:00Z">
              <w:r w:rsidR="006B554C">
                <w:rPr>
                  <w:rFonts w:asciiTheme="minorHAnsi" w:hAnsiTheme="minorHAnsi" w:cstheme="minorHAnsi"/>
                  <w:sz w:val="20"/>
                  <w:szCs w:val="20"/>
                  <w:lang w:eastAsia="en-US"/>
                </w:rPr>
                <w:t>,00</w:t>
              </w:r>
            </w:ins>
            <w:del w:id="7" w:author="Minarovičová Jana" w:date="2024-12-02T17:16:00Z" w16du:dateUtc="2024-12-02T16:16:00Z">
              <w:r w:rsidRPr="00D62F8C" w:rsidDel="00CC3A17">
                <w:rPr>
                  <w:rFonts w:asciiTheme="minorHAnsi" w:hAnsiTheme="minorHAnsi" w:cstheme="minorHAnsi"/>
                  <w:sz w:val="20"/>
                  <w:szCs w:val="20"/>
                  <w:lang w:eastAsia="en-US"/>
                </w:rPr>
                <w:delText>371 401,61</w:delText>
              </w:r>
            </w:del>
            <w:r w:rsidRPr="00D62F8C">
              <w:rPr>
                <w:rFonts w:asciiTheme="minorHAnsi" w:hAnsiTheme="minorHAnsi" w:cstheme="minorHAnsi"/>
                <w:sz w:val="20"/>
                <w:szCs w:val="20"/>
                <w:lang w:eastAsia="en-US"/>
              </w:rPr>
              <w:t xml:space="preserve"> €</w:t>
            </w:r>
          </w:p>
        </w:tc>
      </w:tr>
      <w:tr w:rsidR="0055716B" w:rsidRPr="00C30E64" w14:paraId="7BD7BD19" w14:textId="77777777" w:rsidTr="00324DF1">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F5B3C92" w14:textId="48A1DE78" w:rsidR="0055716B" w:rsidRPr="00C30E64" w:rsidRDefault="0055716B" w:rsidP="0055716B">
            <w:pPr>
              <w:rPr>
                <w:rFonts w:asciiTheme="minorHAnsi" w:hAnsiTheme="minorHAnsi" w:cstheme="minorHAnsi"/>
                <w:b/>
                <w:sz w:val="20"/>
                <w:lang w:eastAsia="en-US"/>
              </w:rPr>
            </w:pPr>
            <w:r w:rsidRPr="00C30E64">
              <w:rPr>
                <w:rFonts w:asciiTheme="minorHAnsi" w:hAnsiTheme="minorHAnsi" w:cstheme="minorHAnsi"/>
                <w:b/>
                <w:sz w:val="20"/>
                <w:lang w:eastAsia="en-US"/>
              </w:rPr>
              <w:t>Miesto realizácie projektu (na úrovni kraja, resp. celé územie Slovenskej republiky)</w:t>
            </w:r>
          </w:p>
        </w:tc>
        <w:tc>
          <w:tcPr>
            <w:tcW w:w="5239" w:type="dxa"/>
            <w:tcBorders>
              <w:top w:val="single" w:sz="4" w:space="0" w:color="auto"/>
              <w:left w:val="single" w:sz="4" w:space="0" w:color="auto"/>
              <w:bottom w:val="single" w:sz="4" w:space="0" w:color="auto"/>
              <w:right w:val="single" w:sz="4" w:space="0" w:color="auto"/>
            </w:tcBorders>
          </w:tcPr>
          <w:p w14:paraId="700CEA0D" w14:textId="5B13F78E" w:rsidR="0055716B" w:rsidRPr="00853D89" w:rsidRDefault="0055716B" w:rsidP="0055716B">
            <w:pPr>
              <w:rPr>
                <w:rFonts w:asciiTheme="minorHAnsi" w:hAnsiTheme="minorHAnsi" w:cstheme="minorHAnsi"/>
                <w:sz w:val="20"/>
                <w:szCs w:val="20"/>
                <w:lang w:eastAsia="en-US"/>
              </w:rPr>
            </w:pPr>
            <w:r w:rsidRPr="00853D89">
              <w:rPr>
                <w:rFonts w:asciiTheme="minorHAnsi" w:hAnsiTheme="minorHAnsi" w:cstheme="minorHAnsi"/>
                <w:sz w:val="20"/>
                <w:szCs w:val="20"/>
                <w:lang w:eastAsia="en-US"/>
              </w:rPr>
              <w:t>Trnavský kraj, Trenčiansky kraj, Nitriansky kraj, Žilinský kraj, Banskobystrický kraj, Prešovský kraj, Košický kraj</w:t>
            </w:r>
          </w:p>
        </w:tc>
      </w:tr>
      <w:tr w:rsidR="0055716B" w:rsidRPr="00C30E64" w14:paraId="13E7AB7D" w14:textId="77777777" w:rsidTr="00324DF1">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D09F951" w14:textId="36CFC3B1" w:rsidR="0055716B" w:rsidRPr="00C30E64" w:rsidRDefault="0055716B" w:rsidP="0055716B">
            <w:pPr>
              <w:rPr>
                <w:rFonts w:asciiTheme="minorHAnsi" w:hAnsiTheme="minorHAnsi" w:cstheme="minorHAnsi"/>
                <w:b/>
                <w:sz w:val="20"/>
                <w:lang w:eastAsia="en-US"/>
              </w:rPr>
            </w:pPr>
            <w:r w:rsidRPr="00C30E64">
              <w:rPr>
                <w:rFonts w:asciiTheme="minorHAnsi" w:hAnsiTheme="minorHAnsi" w:cstheme="minorHAnsi"/>
                <w:b/>
                <w:sz w:val="20"/>
                <w:lang w:eastAsia="en-US"/>
              </w:rPr>
              <w:t>Identifikácia hlavných cieľových skupín (ak relevantné)</w:t>
            </w:r>
          </w:p>
        </w:tc>
        <w:tc>
          <w:tcPr>
            <w:tcW w:w="5239" w:type="dxa"/>
            <w:tcBorders>
              <w:top w:val="single" w:sz="4" w:space="0" w:color="auto"/>
              <w:left w:val="single" w:sz="4" w:space="0" w:color="auto"/>
              <w:bottom w:val="single" w:sz="4" w:space="0" w:color="auto"/>
              <w:right w:val="single" w:sz="4" w:space="0" w:color="auto"/>
            </w:tcBorders>
          </w:tcPr>
          <w:p w14:paraId="3BDE0E68" w14:textId="5C3F2DD3" w:rsidR="00853D89" w:rsidRPr="00AA0F16" w:rsidRDefault="001D7AFC" w:rsidP="6D0A8E65">
            <w:pPr>
              <w:rPr>
                <w:rFonts w:asciiTheme="minorHAnsi" w:hAnsiTheme="minorHAnsi" w:cstheme="minorBidi"/>
                <w:sz w:val="20"/>
                <w:szCs w:val="20"/>
                <w:lang w:eastAsia="en-US"/>
              </w:rPr>
            </w:pPr>
            <w:r>
              <w:rPr>
                <w:rFonts w:asciiTheme="minorHAnsi" w:hAnsiTheme="minorHAnsi" w:cstheme="minorBidi"/>
                <w:sz w:val="20"/>
                <w:szCs w:val="20"/>
                <w:lang w:eastAsia="en-US"/>
              </w:rPr>
              <w:t>-</w:t>
            </w:r>
          </w:p>
        </w:tc>
      </w:tr>
      <w:tr w:rsidR="00324DF1" w:rsidRPr="00C30E64" w14:paraId="1D777661" w14:textId="77777777" w:rsidTr="00324DF1">
        <w:tc>
          <w:tcPr>
            <w:tcW w:w="3823" w:type="dxa"/>
            <w:shd w:val="clear" w:color="auto" w:fill="FFE599" w:themeFill="accent4" w:themeFillTint="66"/>
          </w:tcPr>
          <w:p w14:paraId="4B4F7AC6" w14:textId="602E9896" w:rsidR="001D7AFC" w:rsidRPr="00C30E64" w:rsidRDefault="00324DF1" w:rsidP="00341CD1">
            <w:pPr>
              <w:rPr>
                <w:rFonts w:asciiTheme="minorHAnsi" w:hAnsiTheme="minorHAnsi" w:cstheme="minorHAnsi"/>
                <w:b/>
                <w:sz w:val="20"/>
                <w:lang w:eastAsia="en-US"/>
              </w:rPr>
            </w:pPr>
            <w:r w:rsidRPr="00C30E64">
              <w:rPr>
                <w:rFonts w:asciiTheme="minorHAnsi" w:hAnsiTheme="minorHAnsi" w:cstheme="minorHAnsi"/>
                <w:b/>
                <w:sz w:val="20"/>
                <w:lang w:eastAsia="en-US"/>
              </w:rPr>
              <w:t>Projekt so špecifickým určením pre marginalizované rómske komunity</w:t>
            </w:r>
          </w:p>
        </w:tc>
        <w:tc>
          <w:tcPr>
            <w:tcW w:w="5239" w:type="dxa"/>
          </w:tcPr>
          <w:p w14:paraId="4325D55F" w14:textId="7A1FBBDE" w:rsidR="00324DF1" w:rsidRPr="00C30E64" w:rsidRDefault="00000000" w:rsidP="00341CD1">
            <w:pPr>
              <w:rPr>
                <w:rFonts w:asciiTheme="minorHAnsi" w:hAnsiTheme="minorHAnsi" w:cstheme="minorHAnsi"/>
                <w:sz w:val="20"/>
                <w:lang w:eastAsia="en-US"/>
              </w:rPr>
            </w:pPr>
            <w:sdt>
              <w:sdtPr>
                <w:rPr>
                  <w:rStyle w:val="tl5"/>
                  <w:rFonts w:asciiTheme="minorHAnsi" w:hAnsiTheme="minorHAnsi" w:cstheme="minorHAnsi"/>
                </w:rPr>
                <w:id w:val="708383973"/>
                <w:placeholder>
                  <w:docPart w:val="8FF665E3A5344B2AA6FB0A89D8621D6C"/>
                </w:placeholder>
                <w:comboBox>
                  <w:listItem w:value="Vyberte položku."/>
                  <w:listItem w:displayText="áno" w:value="áno"/>
                  <w:listItem w:displayText="nie" w:value="nie"/>
                  <w:listItem w:displayText="čiastočne" w:value="čiastočne"/>
                </w:comboBox>
              </w:sdtPr>
              <w:sdtEndPr>
                <w:rPr>
                  <w:rStyle w:val="Predvolenpsmoodseku"/>
                  <w:sz w:val="24"/>
                  <w:lang w:eastAsia="en-US"/>
                </w:rPr>
              </w:sdtEndPr>
              <w:sdtContent>
                <w:r w:rsidR="00324DF1">
                  <w:rPr>
                    <w:rStyle w:val="tl5"/>
                    <w:rFonts w:asciiTheme="minorHAnsi" w:hAnsiTheme="minorHAnsi" w:cstheme="minorHAnsi"/>
                  </w:rPr>
                  <w:t>nie</w:t>
                </w:r>
              </w:sdtContent>
            </w:sdt>
          </w:p>
        </w:tc>
      </w:tr>
    </w:tbl>
    <w:p w14:paraId="7936D342" w14:textId="77777777" w:rsidR="00853D89" w:rsidRDefault="00853D89" w:rsidP="002B2436">
      <w:pPr>
        <w:jc w:val="both"/>
        <w:rPr>
          <w:rFonts w:asciiTheme="minorHAnsi" w:eastAsia="Calibri" w:hAnsiTheme="minorHAnsi" w:cstheme="minorHAnsi"/>
          <w:b/>
          <w:bCs/>
          <w:iCs/>
          <w:sz w:val="22"/>
        </w:rPr>
      </w:pPr>
    </w:p>
    <w:p w14:paraId="6BB8E2DC" w14:textId="5F5C7664" w:rsidR="00A7456A" w:rsidRPr="00C30E64" w:rsidRDefault="000C0E25" w:rsidP="002B2436">
      <w:pPr>
        <w:jc w:val="both"/>
        <w:rPr>
          <w:rFonts w:asciiTheme="minorHAnsi" w:hAnsiTheme="minorHAnsi" w:cstheme="minorHAnsi"/>
          <w:b/>
          <w:sz w:val="22"/>
        </w:rPr>
      </w:pPr>
      <w:r w:rsidRPr="00C30E64">
        <w:rPr>
          <w:rFonts w:asciiTheme="minorHAnsi" w:eastAsia="Calibri" w:hAnsiTheme="minorHAnsi" w:cstheme="minorHAnsi"/>
          <w:b/>
          <w:bCs/>
          <w:iCs/>
          <w:sz w:val="22"/>
        </w:rPr>
        <w:t>Začlenenie</w:t>
      </w:r>
      <w:r w:rsidR="00A7456A" w:rsidRPr="00C30E64">
        <w:rPr>
          <w:rFonts w:asciiTheme="minorHAnsi" w:eastAsia="Calibri" w:hAnsiTheme="minorHAnsi" w:cstheme="minorHAnsi"/>
          <w:b/>
          <w:bCs/>
          <w:iCs/>
          <w:sz w:val="22"/>
        </w:rPr>
        <w:t xml:space="preserve"> národného projektu</w:t>
      </w:r>
      <w:r w:rsidR="005B480B" w:rsidRPr="00C30E64">
        <w:rPr>
          <w:rFonts w:asciiTheme="minorHAnsi" w:eastAsia="Calibri" w:hAnsiTheme="minorHAnsi" w:cstheme="minorHAnsi"/>
          <w:b/>
          <w:bCs/>
          <w:iCs/>
          <w:sz w:val="22"/>
        </w:rPr>
        <w:t xml:space="preserve"> v štruktúre Programu Slovensko</w:t>
      </w:r>
    </w:p>
    <w:tbl>
      <w:tblPr>
        <w:tblStyle w:val="Mriekatabuky"/>
        <w:tblW w:w="0" w:type="auto"/>
        <w:tblInd w:w="0" w:type="dxa"/>
        <w:tblLayout w:type="fixed"/>
        <w:tblLook w:val="04A0" w:firstRow="1" w:lastRow="0" w:firstColumn="1" w:lastColumn="0" w:noHBand="0" w:noVBand="1"/>
      </w:tblPr>
      <w:tblGrid>
        <w:gridCol w:w="3823"/>
        <w:gridCol w:w="5239"/>
      </w:tblGrid>
      <w:tr w:rsidR="00927A6D" w:rsidRPr="00C30E64" w14:paraId="287505C1" w14:textId="77777777" w:rsidTr="006C0813">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tcPr>
          <w:p w14:paraId="3B4E0408" w14:textId="4D2A3C75" w:rsidR="00927A6D" w:rsidRPr="00C30E64" w:rsidRDefault="00927A6D" w:rsidP="00F119D3">
            <w:pPr>
              <w:rPr>
                <w:rFonts w:asciiTheme="minorHAnsi" w:hAnsiTheme="minorHAnsi" w:cstheme="minorHAnsi"/>
                <w:b/>
                <w:sz w:val="20"/>
                <w:lang w:eastAsia="en-US"/>
              </w:rPr>
            </w:pPr>
            <w:r w:rsidRPr="00C30E64">
              <w:rPr>
                <w:rFonts w:asciiTheme="minorHAnsi" w:hAnsiTheme="minorHAnsi" w:cstheme="minorHAnsi"/>
                <w:b/>
                <w:sz w:val="20"/>
                <w:lang w:eastAsia="en-US"/>
              </w:rPr>
              <w:t>Cieľ politiky súdržnosti</w:t>
            </w:r>
          </w:p>
        </w:tc>
        <w:sdt>
          <w:sdtPr>
            <w:rPr>
              <w:rFonts w:asciiTheme="minorHAnsi" w:hAnsiTheme="minorHAnsi" w:cstheme="minorHAnsi"/>
              <w:sz w:val="20"/>
              <w:szCs w:val="20"/>
              <w:lang w:eastAsia="en-US"/>
            </w:rPr>
            <w:id w:val="538020793"/>
            <w:placeholder>
              <w:docPart w:val="BA5BFED87C184FC49962A4A698C813DE"/>
            </w:placeholder>
            <w:comboBox>
              <w:listItem w:value="Vyberte položku."/>
              <w:listItem w:displayText="1 Konkurencieschopnejšia a inteligentnejšia Európa vďaka presadzovaniu inovatívnej a inteligentnej transformácie hospodárstva a regionálnej prepojenosti IKT" w:value="1 Konkurencieschopnejšia a inteligentnejšia Európa vďaka presadzovaniu inovatívnej a inteligentnej transformácie hospodárstva a regionálnej prepojenosti IKT"/>
              <w:listItem w:displayText="2 Ekologickejšia, nízkouhlíková s prechodom na hospodárstvo s nulovým čistým obsahom uhlíka a odolná Európa vďaka presadzovaniu čistej a spravodlivej energetickej transformácie, zelených a modrých investícií, obehového hospodárstva, zmierňovania zmeny klím" w:value="2 Ekologickejšia, nízkouhlíková s prechodom na hospodárstvo s nulovým čistým obsahom uhlíka a odolná Európa vďaka presadzovaniu čistej a spravodlivej energetickej transformácie, zelených a modrých investícií, obehového hospodárstva, zmierňovania zmeny klím"/>
              <w:listItem w:displayText="3 Prepojenejšia Európa vďaka posilneniu mobility" w:value="3 Prepojenejšia Európa vďaka posilneniu mobility"/>
              <w:listItem w:displayText="4 Sociálnejšia a inkluzívnejšia Európa implementujúca Európsky pilier sociálnych práv" w:value="4 Sociálnejšia a inkluzívnejšia Európa implementujúca Európsky pilier sociálnych práv"/>
              <w:listItem w:displayText="5 Európa bližšie k občanom vďaka podpore udržateľného a integrovaného rozvoja všetkých typov území a miestnych iniciatív" w:value="5 Európa bližšie k občanom vďaka podpore udržateľného a integrovaného rozvoja všetkých typov území a miestnych iniciatív"/>
              <w:listItem w:displayText="-" w:value="-"/>
            </w:comboBox>
          </w:sdtPr>
          <w:sdtContent>
            <w:tc>
              <w:tcPr>
                <w:tcW w:w="5239" w:type="dxa"/>
                <w:tcBorders>
                  <w:top w:val="single" w:sz="4" w:space="0" w:color="auto"/>
                  <w:left w:val="single" w:sz="4" w:space="0" w:color="auto"/>
                  <w:bottom w:val="single" w:sz="4" w:space="0" w:color="auto"/>
                  <w:right w:val="single" w:sz="4" w:space="0" w:color="auto"/>
                </w:tcBorders>
              </w:tcPr>
              <w:p w14:paraId="3AFD74C2" w14:textId="6919AC28" w:rsidR="00927A6D" w:rsidRPr="00122E6E" w:rsidRDefault="006B7AB4" w:rsidP="00F119D3">
                <w:pPr>
                  <w:rPr>
                    <w:rFonts w:asciiTheme="minorHAnsi" w:hAnsiTheme="minorHAnsi" w:cstheme="minorHAnsi"/>
                    <w:sz w:val="20"/>
                    <w:szCs w:val="20"/>
                    <w:lang w:eastAsia="en-US"/>
                  </w:rPr>
                </w:pPr>
                <w:r w:rsidRPr="00122E6E">
                  <w:rPr>
                    <w:rFonts w:asciiTheme="minorHAnsi" w:hAnsiTheme="minorHAnsi" w:cstheme="minorHAnsi"/>
                    <w:sz w:val="20"/>
                    <w:szCs w:val="20"/>
                    <w:lang w:eastAsia="en-US"/>
                  </w:rPr>
                  <w:t>1 Konkurencieschopnejšia a inteligentnejšia Európa vďaka presadzovaniu inovatívnej a inteligentnej transformácie hospodárstva a regionálnej prepojenosti IKT</w:t>
                </w:r>
              </w:p>
            </w:tc>
          </w:sdtContent>
        </w:sdt>
      </w:tr>
      <w:tr w:rsidR="00927A6D" w:rsidRPr="00C30E64" w14:paraId="7259B774" w14:textId="77777777" w:rsidTr="006C0813">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hideMark/>
          </w:tcPr>
          <w:p w14:paraId="717316A2" w14:textId="77777777" w:rsidR="00927A6D" w:rsidRPr="00C30E64" w:rsidRDefault="00927A6D" w:rsidP="00F119D3">
            <w:pPr>
              <w:rPr>
                <w:rFonts w:asciiTheme="minorHAnsi" w:hAnsiTheme="minorHAnsi" w:cstheme="minorHAnsi"/>
                <w:b/>
                <w:sz w:val="20"/>
                <w:lang w:eastAsia="en-US"/>
              </w:rPr>
            </w:pPr>
            <w:r w:rsidRPr="00C30E64">
              <w:rPr>
                <w:rFonts w:asciiTheme="minorHAnsi" w:hAnsiTheme="minorHAnsi" w:cstheme="minorHAnsi"/>
                <w:b/>
                <w:sz w:val="20"/>
                <w:lang w:eastAsia="en-US"/>
              </w:rPr>
              <w:t xml:space="preserve">Priorita </w:t>
            </w:r>
          </w:p>
        </w:tc>
        <w:sdt>
          <w:sdtPr>
            <w:rPr>
              <w:rStyle w:val="Zstupntext"/>
              <w:rFonts w:asciiTheme="minorHAnsi" w:hAnsiTheme="minorHAnsi" w:cstheme="minorHAnsi"/>
              <w:color w:val="auto"/>
              <w:sz w:val="20"/>
              <w:szCs w:val="20"/>
            </w:rPr>
            <w:id w:val="780154486"/>
            <w:placeholder>
              <w:docPart w:val="5A762E3AFD954C088AABBD75E5A1B872"/>
            </w:placeholde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na spravodlivú transformáciu" w:value="8P1 Fond na spravodlivú transformáciu"/>
            </w:comboBox>
          </w:sdtPr>
          <w:sdtContent>
            <w:tc>
              <w:tcPr>
                <w:tcW w:w="5239" w:type="dxa"/>
                <w:tcBorders>
                  <w:top w:val="single" w:sz="4" w:space="0" w:color="auto"/>
                  <w:left w:val="single" w:sz="4" w:space="0" w:color="auto"/>
                  <w:bottom w:val="single" w:sz="4" w:space="0" w:color="auto"/>
                  <w:right w:val="single" w:sz="4" w:space="0" w:color="auto"/>
                </w:tcBorders>
              </w:tcPr>
              <w:p w14:paraId="67383518" w14:textId="07572C86" w:rsidR="00927A6D" w:rsidRPr="00122E6E" w:rsidRDefault="006B7AB4" w:rsidP="00F119D3">
                <w:pPr>
                  <w:rPr>
                    <w:rStyle w:val="Zstupntext"/>
                    <w:rFonts w:asciiTheme="minorHAnsi" w:hAnsiTheme="minorHAnsi" w:cstheme="minorHAnsi"/>
                    <w:sz w:val="20"/>
                    <w:szCs w:val="20"/>
                  </w:rPr>
                </w:pPr>
                <w:r w:rsidRPr="00122E6E">
                  <w:rPr>
                    <w:rStyle w:val="Zstupntext"/>
                    <w:rFonts w:asciiTheme="minorHAnsi" w:hAnsiTheme="minorHAnsi" w:cstheme="minorHAnsi"/>
                    <w:color w:val="auto"/>
                    <w:sz w:val="20"/>
                    <w:szCs w:val="20"/>
                  </w:rPr>
                  <w:t>1P1 Veda, výskum a inovácie</w:t>
                </w:r>
              </w:p>
            </w:tc>
          </w:sdtContent>
        </w:sdt>
      </w:tr>
      <w:tr w:rsidR="00927A6D" w:rsidRPr="00C30E64" w14:paraId="04987FC2" w14:textId="77777777" w:rsidTr="006C0813">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hideMark/>
          </w:tcPr>
          <w:p w14:paraId="76DFBFE5" w14:textId="77777777" w:rsidR="00927A6D" w:rsidRPr="00C30E64" w:rsidRDefault="00927A6D" w:rsidP="00F119D3">
            <w:pPr>
              <w:rPr>
                <w:rFonts w:asciiTheme="minorHAnsi" w:hAnsiTheme="minorHAnsi" w:cstheme="minorHAnsi"/>
                <w:b/>
                <w:sz w:val="20"/>
                <w:lang w:eastAsia="en-US"/>
              </w:rPr>
            </w:pPr>
            <w:r w:rsidRPr="00C30E64">
              <w:rPr>
                <w:rFonts w:asciiTheme="minorHAnsi" w:hAnsiTheme="minorHAnsi" w:cstheme="minorHAnsi"/>
                <w:b/>
                <w:sz w:val="20"/>
                <w:lang w:eastAsia="en-US"/>
              </w:rPr>
              <w:t>Špecifický cieľ</w:t>
            </w:r>
          </w:p>
        </w:tc>
        <w:sdt>
          <w:sdtPr>
            <w:rPr>
              <w:rStyle w:val="tl3"/>
              <w:rFonts w:asciiTheme="minorHAnsi" w:hAnsiTheme="minorHAnsi" w:cstheme="minorHAnsi"/>
              <w:szCs w:val="20"/>
            </w:rPr>
            <w:id w:val="1967154565"/>
            <w:placeholder>
              <w:docPart w:val="A2E491662FED4331AFAC6126CBE7AD59"/>
            </w:placeholder>
            <w:comboBox>
              <w:listItem w:value="Vyberte položku."/>
              <w:listItem w:displayText="RSO1.1 Rozvoj a rozšírenie výskumných a inovačných kapacít a využívanie pokročilých technológií" w:value="RSO1.1 Rozvoj a rozšírenie výskumných a inovačných kapacít a využívanie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Podpora adaptácie na zmenu klímy a prevencie rizika katastrof a odolnosti s prihliadnutím na ekosystémové prístupy" w:value="RSO2.4 Podpora adaptácie na zmenu klímy a prevencie rizika katastrof a odolnosti s prihliadnutím na ekosystémové prístupy"/>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udržateľnej, inteligentnej, bezpečnej a intermodálnej  siete TEN-T odolnej proti zmene klímy" w:value="RSO3.1 Rozvoj udržateľnej, inteligentnej, bezpečnej a intermodálnej  siete TEN-T odolnej proti zmene klímy"/>
              <w:listItem w:displayText="RSO3.2 Rozvoj a posilňovanie udržateľnej, inteligentnej a intermodálnej vnútroštátnej, regionálnej a miestnej mobility odolnej proti zmene klímy vrátane zlepšeného prístupuk TEN-T a cezhraničnej mobility" w:value="RSO3.2 Rozvoj a posilňovanie udržateľnej, inteligentnej a intermodálnej vnútroštátnej, regionálnej a miestnej mobility odolnej proti zmene klímy vrátane zlepšeného prístupuk TEN-T a cezhraničnej mobility"/>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e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enie regiónom a ľuďom riešiť dôsledky v sociálnej, hospodárskej a environmentálnej oblasti, ako aj v oblasti zamestnanosti spôsobené transformáciou smerom k energetickým a klimatickým cieľom Únie na rok 2030 a k dosiahnutiu cieľa klimaticky neu" w:value="JSO8.1 Umožnenie regiónom a ľuďom riešiť dôsledky v sociálnej, hospodárskej a environmentálnej oblasti, ako aj v oblasti zamestnanosti spôsobené transformáciou smerom k energetickým a klimatickým cieľom Únie na rok 2030 a k dosiahnutiu cieľa klimaticky neu"/>
            </w:comboBox>
          </w:sdtPr>
          <w:sdtEndPr>
            <w:rPr>
              <w:rStyle w:val="Predvolenpsmoodseku"/>
              <w:sz w:val="24"/>
              <w:lang w:eastAsia="en-US"/>
            </w:rPr>
          </w:sdtEndPr>
          <w:sdtContent>
            <w:tc>
              <w:tcPr>
                <w:tcW w:w="5239" w:type="dxa"/>
                <w:tcBorders>
                  <w:top w:val="single" w:sz="4" w:space="0" w:color="auto"/>
                  <w:left w:val="single" w:sz="4" w:space="0" w:color="auto"/>
                  <w:bottom w:val="single" w:sz="4" w:space="0" w:color="auto"/>
                  <w:right w:val="single" w:sz="4" w:space="0" w:color="auto"/>
                </w:tcBorders>
              </w:tcPr>
              <w:p w14:paraId="00D19D9F" w14:textId="5D62DA6B" w:rsidR="00927A6D" w:rsidRPr="00122E6E" w:rsidRDefault="006B7AB4" w:rsidP="00F119D3">
                <w:pPr>
                  <w:rPr>
                    <w:rFonts w:asciiTheme="minorHAnsi" w:hAnsiTheme="minorHAnsi" w:cstheme="minorHAnsi"/>
                    <w:sz w:val="20"/>
                    <w:szCs w:val="20"/>
                    <w:lang w:eastAsia="en-US"/>
                  </w:rPr>
                </w:pPr>
                <w:r w:rsidRPr="00122E6E">
                  <w:rPr>
                    <w:rStyle w:val="tl3"/>
                    <w:rFonts w:asciiTheme="minorHAnsi" w:hAnsiTheme="minorHAnsi" w:cstheme="minorHAnsi"/>
                    <w:szCs w:val="20"/>
                  </w:rPr>
                  <w:t>RSO1.4 Rozvoj zručností pre inteligentnú špecializáciu, priemyselnú transformáciu a podnikanie</w:t>
                </w:r>
              </w:p>
            </w:tc>
          </w:sdtContent>
        </w:sdt>
      </w:tr>
      <w:tr w:rsidR="00927A6D" w:rsidRPr="00C30E64" w14:paraId="0FB790B2" w14:textId="77777777" w:rsidTr="006C0813">
        <w:trPr>
          <w:trHeight w:val="113"/>
        </w:trPr>
        <w:tc>
          <w:tcPr>
            <w:tcW w:w="3823" w:type="dxa"/>
            <w:tcBorders>
              <w:top w:val="single" w:sz="4" w:space="0" w:color="auto"/>
              <w:left w:val="single" w:sz="4" w:space="0" w:color="auto"/>
              <w:right w:val="single" w:sz="4" w:space="0" w:color="auto"/>
            </w:tcBorders>
            <w:shd w:val="clear" w:color="auto" w:fill="FFE599" w:themeFill="accent4" w:themeFillTint="66"/>
          </w:tcPr>
          <w:p w14:paraId="228B80A1" w14:textId="68789BC0" w:rsidR="00927A6D" w:rsidRPr="00C30E64" w:rsidRDefault="00927A6D" w:rsidP="00CF078D">
            <w:pPr>
              <w:rPr>
                <w:rFonts w:asciiTheme="minorHAnsi" w:hAnsiTheme="minorHAnsi" w:cstheme="minorHAnsi"/>
                <w:b/>
                <w:sz w:val="20"/>
                <w:lang w:eastAsia="en-US"/>
              </w:rPr>
            </w:pPr>
            <w:r w:rsidRPr="00C30E64">
              <w:rPr>
                <w:rFonts w:asciiTheme="minorHAnsi" w:hAnsiTheme="minorHAnsi" w:cstheme="minorHAnsi"/>
                <w:b/>
                <w:sz w:val="20"/>
                <w:lang w:eastAsia="en-US"/>
              </w:rPr>
              <w:t>Opatrenie (ak relevantné)</w:t>
            </w:r>
          </w:p>
        </w:tc>
        <w:sdt>
          <w:sdtPr>
            <w:rPr>
              <w:rFonts w:asciiTheme="minorHAnsi" w:hAnsiTheme="minorHAnsi" w:cstheme="minorHAnsi"/>
              <w:sz w:val="20"/>
              <w:szCs w:val="20"/>
              <w:lang w:eastAsia="en-US"/>
            </w:rPr>
            <w:id w:val="358100631"/>
            <w:placeholder>
              <w:docPart w:val="3741A091E28F4612923B0B929DDF2DBB"/>
            </w:placeholder>
            <w:comboBox>
              <w:listItem w:value="Vyberte položku."/>
              <w:listItem w:displayText="1.1.1 Podpora medzisektorovej spolupráce v oblasti výskumu, vývoja a inovácií a zvyšovanie výskumných a inovačných kapacít v podnikoch" w:value="1.1.1 Podpora medzisektorovej spolupráce v oblasti výskumu, vývoja a inovácií a zvyšovanie výskumných a inovačných kapacít v podnikoch"/>
              <w:listItem w:displayText="1.1.2 Podpora ľudských zdrojov v oblasti výskumu, vývoja a inovácií" w:value="1.1.2 Podpora ľudských zdrojov v oblasti výskumu, vývoja a inovácií"/>
              <w:listItem w:displayText="1.1.3 Podpora medzinárodnej spolupráce v oblasti výskumu, vývoja a inovácií" w:value="1.1.3 Podpora medzinárodnej spolupráce v oblasti výskumu, vývoja a inovácií"/>
              <w:listItem w:displayText="1.1.4 Podpora optimalizácie, rozvoja a modernizácie výskumnej infraštruktúry" w:value="1.1.4 Podpora optimalizácie, rozvoja a modernizácie výskumnej infraštruktúry"/>
              <w:listItem w:displayText="1.2.1 Podpora v oblasti informatizácie a digitálnej transformácie" w:value="1.2.1 Podpora v oblasti informatizácie a digitálnej transformácie"/>
              <w:listItem w:displayText="1.2.2 Podpora budovania inteligentných miest a regiónov" w:value="1.2.2 Podpora budovania inteligentných miest a regiónov"/>
              <w:listItem w:displayText="1.3.1 Podpora malého a stredného podnikania" w:value="1.3.1 Podpora malého a stredného podnikania"/>
              <w:listItem w:displayText="1.3.2 Internacionalizácia malého a stredného podnikania" w:value="1.3.2 Internacionalizácia malého a stredného podnikania"/>
              <w:listItem w:displayText="1.3.3 Podpora sieťovania podnikateľských subjektov" w:value="1.3.3 Podpora sieťovania podnikateľských subjektov"/>
              <w:listItem w:displayText="1.4.1 Zručnosti pre posilnenie konkurencieschopnosti a hospodárskeho rastu a budovanie kapacít pre SK RIS3" w:value="1.4.1 Zručnosti pre posilnenie konkurencieschopnosti a hospodárskeho rastu a budovanie kapacít pre SK RIS3"/>
              <w:listItem w:displayText="1.4.2 Digitálne zručnosti prispôsobené doménam RIS3 a potrebám priemyselnej a zelenej transformácie" w:value="1.4.2 Digitálne zručnosti prispôsobené doménam RIS3 a potrebám priemyselnej a zelenej transformácie"/>
              <w:listItem w:displayText="1.5.1 Podpora digitálnej pripojiteľnosti" w:value="1.5.1 Podpora digitálnej pripojiteľnosti"/>
              <w:listItem w:displayText="2.1.1 Zlepšovanie energetickej efektívnosti v podnikoch" w:value="2.1.1 Zlepšovanie energetickej efektívnosti v podnikoch"/>
              <w:listItem w:displayText="2.1.2 Znižovanie energetickej náročnosti budov" w:value="2.1.2 Znižovanie energetickej náročnosti budov"/>
              <w:listItem w:displayText="2.1.3 Podpora rozvoja regionálnej a lokálnej energetiky" w:value="2.1.3 Podpora rozvoja regionálnej a lokálnej energetiky"/>
              <w:listItem w:displayText="2.2.1 Podpora využívania OZE v podnikoch na báze aktívnych odberateľov elektriny, samospotrebiteľov energie z OZE a komunít vyrábajúcich energie z OZE" w:value="2.2.1 Podpora využívania OZE v podnikoch na báze aktívnych odberateľov elektriny, samospotrebiteľov energie z OZE a komunít vyrábajúcich energie z OZE"/>
              <w:listItem w:displayText="2.2.2 Podpora využívania OZE v systémoch zásobovania energiou " w:value="2.2.2 Podpora využívania OZE v systémoch zásobovania energiou "/>
              <w:listItem w:displayText="2.2.3 Podpora využívania OZE v domácnostiach (inovácia projektu „Zelená domácnostiam“)" w:value="2.2.3 Podpora využívania OZE v domácnostiach (inovácia projektu „Zelená domácnostiam“)"/>
              <w:listItem w:displayText="2.2.4 Podpora vyhľadávania a prieskumu zdrojov geotermálnej energie za účelom ich sprístupnenia na energetické účely" w:value="2.2.4 Podpora vyhľadávania a prieskumu zdrojov geotermálnej energie za účelom ich sprístupnenia na energetické účely"/>
              <w:listItem w:displayText="2.3.1 Podpora inteligentných energetických systémov vrátane uskladňovania energie" w:value="2.3.1 Podpora inteligentných energetických systémov vrátane uskladňovania energie"/>
              <w:listItem w:displayText="2.4.1 Vodozádržné opatrenia na adaptáciu na zmenu klímy v sídlach a krajine a /alebo ochranu pred povodňami" w:value="2.4.1 Vodozádržné opatrenia na adaptáciu na zmenu klímy v sídlach a krajine a /alebo ochranu pred povodňami"/>
              <w:listItem w:displayText="2.4.2 Hydrogeologický prieskum zameraný na overenie možností vyžívania podzemnej vody v oblastiach ohrozených jej deficitom" w:value="2.4.2 Hydrogeologický prieskum zameraný na overenie možností vyžívania podzemnej vody v oblastiach ohrozených jej deficitom"/>
              <w:listItem w:displayText="2.4.3 Podpora prevencie a manažmentu zosuvných rizík súvisiacich s nadmernou zrážkovou činnosťou" w:value="2.4.3 Podpora prevencie a manažmentu zosuvných rizík súvisiacich s nadmernou zrážkovou činnosťou"/>
              <w:listItem w:displayText="2.4.4 Preventívne opatrenia na ochranu pred povodňami viazané na vodný tok" w:value="2.4.4 Preventívne opatrenia na ochranu pred povodňami viazané na vodný tok"/>
              <w:listItem w:displayText="2.4.5 Vytváranie koncepčných východísk pre realizáciu adaptačných opatrení na národnej, regionálnej a miestnej úrovni" w:value="2.4.5 Vytváranie koncepčných východísk pre realizáciu adaptačných opatrení na národnej, regionálnej a miestnej úrovni"/>
              <w:listItem w:displayText="2.4.6 Podpora prevencie a manažmentu rizík vyplývajúcich z porušovania legislatívnych predpisov v životnom prostredí" w:value="2.4.6 Podpora prevencie a manažmentu rizík vyplývajúcich z porušovania legislatívnych predpisov v životnom prostredí"/>
              <w:listItem w:displayText="2.4.7 Identifikácia vývoja rizík, určenie spôsobov prevencie, zavádzanie postupov a opatrení na pripravenosť a reakciu na katastrofy spôsobené zmenou klímy" w:value="2.4.7 Identifikácia vývoja rizík, určenie spôsobov prevencie, zavádzanie postupov a opatrení na pripravenosť a reakciu na katastrofy spôsobené zmenou klímy"/>
              <w:listItem w:displayText="2.4.8 Posilnenie a modernizácia intervenčných kapacít a infraštruktúry na zvládanie katastrof " w:value="2.4.8 Posilnenie a modernizácia intervenčných kapacít a infraštruktúry na zvládanie katastrof "/>
              <w:listItem w:displayText="2.4.9 Budovanie a modernizácia systémov včasného varovania a vyrozumievania" w:value="2.4.9 Budovanie a modernizácia systémov včasného varovania a vyrozumievania"/>
              <w:listItem w:displayText="2.5.1 Výstavba stokovej siete a čistiarní odpadových vôd v aglomeráciách nad 2 000 EO v zmysle záväzkov SR voči EÚ" w:value="2.5.1 Výstavba stokovej siete a čistiarní odpadových vôd v aglomeráciách nad 2 000 EO v zmysle záväzkov SR voči EÚ"/>
              <w:listItem w:displayText="2.5.2 Podpora infraštruktúry v oblasti nakladania s komunálnymi odpadovými vodami v aglomeráciach do 2 000 EO so zameraním najmä na územia prioritné z environmentálneho hľadiska mimo dobiehajúcich regiónov " w:value="2.5.2 Podpora infraštruktúry v oblasti nakladania s komunálnymi odpadovými vodami v aglomeráciach do 2 000 EO so zameraním najmä na územia prioritné z environmentálneho hľadiska mimo dobiehajúcich regiónov "/>
              <w:listItem w:displayText="2.5.3 Podpora infraštruktúry v oblasti nakladania s komunálnymi odpadovými vodami v aglomeráciách do 2 000 EO v dobiehajúcich regiónoch" w:value="2.5.3 Podpora infraštruktúry v oblasti nakladania s komunálnymi odpadovými vodami v aglomeráciách do 2 000 EO v dobiehajúcich regiónoch"/>
              <w:listItem w:displayText="2.5.4 Výstavba verejných vodovodov v obciach nad 2000 obyvateľov a v obciach do 2 000 obyvateľov mimo dobiehajúcich regiónov za podmienky súbežnej výstavby alebo existencie infraštruktúry na nakladanie s komunálnymi odpadovými vodami" w:value="2.5.4 Výstavba verejných vodovodov v obciach nad 2000 obyvateľov a v obciach do 2 000 obyvateľov mimo dobiehajúcich regiónov za podmienky súbežnej výstavby alebo existencie infraštruktúry na nakladanie s komunálnymi odpadovými vodami"/>
              <w:listItem w:displayText="2.5.5 Zabezpečenie prístupu k pitnej vode a nakladania s komunálnymi odpadovými vodami v obciach do 2 000 EO v dobiehajúcich regiónoch " w:value="2.5.5 Zabezpečenie prístupu k pitnej vode a nakladania s komunálnymi odpadovými vodami v obciach do 2 000 EO v dobiehajúcich regiónoch "/>
              <w:listItem w:displayText="2.5.6 Výstavba, intenzifikácia alebo modernizácia úpravní vôd" w:value="2.5.6 Výstavba, intenzifikácia alebo modernizácia úpravní vôd"/>
              <w:listItem w:displayText="2.5.7 Obnova verejnej stokovej siete a čistiarní odpadových vôd v aglomeráciách nad 2 000 EO" w:value="2.5.7 Obnova verejnej stokovej siete a čistiarní odpadových vôd v aglomeráciách nad 2 000 EO"/>
              <w:listItem w:displayText="2.5.8 Obnova verejných vodovodov v obciach nad 2000 obyvateľov" w:value="2.5.8 Obnova verejných vodovodov v obciach nad 2000 obyvateľov"/>
              <w:listItem w:displayText="2.5.9 Komplexné a spoľahlivé monitorovanie a hodnotenie stavu povrchových a podzemných vôd" w:value="2.5.9 Komplexné a spoľahlivé monitorovanie a hodnotenie stavu povrchových a podzemných vôd"/>
              <w:listItem w:displayText="2.5.10 Podpora (optimalizácia) spracovania dát a informovanosti pre efektívnejšiu vodnú politiku SR" w:value="2.5.10 Podpora (optimalizácia) spracovania dát a informovanosti pre efektívnejšiu vodnú politiku SR"/>
              <w:listItem w:displayText="2.6.1 Podpora vybraných aktivít v oblasti predchádzania vzniku odpadov" w:value="2.6.1 Podpora vybraných aktivít v oblasti predchádzania vzniku odpadov"/>
              <w:listItem w:displayText="2.6.2 Podpora zberu a dobudovania, intenzifikácie a rozšírenia systémov triedeného zberu komunálnych odpadov" w:value="2.6.2 Podpora zberu a dobudovania, intenzifikácie a rozšírenia systémov triedeného zberu komunálnych odpadov"/>
              <w:listItem w:displayText="2.6.3 Podpora prípravy odpadov na opätovné použitie, recyklácie odpadov vrátane anaeróbneho a aeróbneho spracovania biologicky rozložiteľných odpadov" w:value="2.6.3 Podpora prípravy odpadov na opätovné použitie, recyklácie odpadov vrátane anaeróbneho a aeróbneho spracovania biologicky rozložiteľných odpadov"/>
              <w:listItem w:displayText="2.6.4 Podpora zvyšovania environmentálneho povedomia a informovanosti spotrebiteľa a širokej verejnosti o obehovom hospodárstve a podpora koncepčných činností v oblasti obehového hospodárstva" w:value="2.6.4 Podpora zvyšovania environmentálneho povedomia a informovanosti spotrebiteľa a širokej verejnosti o obehovom hospodárstve a podpora koncepčných činností v oblasti obehového hospodárstva"/>
              <w:listItem w:displayText="2.6.5 Podpora elektronického zberu dát v oblasti odpadového hospodárstva" w:value="2.6.5 Podpora elektronického zberu dát v oblasti odpadového hospodárstva"/>
              <w:listItem w:displayText="2.7.1 Vypracovanie a realizácia schválených dokumentov manažmentu osobitne chránených častí prírody a krajiny" w:value="2.7.1 Vypracovanie a realizácia schválených dokumentov manažmentu osobitne chránených častí prírody a krajiny"/>
              <w:listItem w:displayText="2.7.2 Mapovanie a monitoring biotopov a druhov a monitoring cieľov ochrany prírody a biodiverzity" w:value="2.7.2 Mapovanie a monitoring biotopov a druhov a monitoring cieľov ochrany prírody a biodiverzity"/>
              <w:listItem w:displayText="2.7.3 Podpora biologickej a krajinnej diverzity a kvality ekosystémových služieb prostredníctvom udržovania a budovania zelenej a modrej infraštruktúry a prevencie a manažmentu inváznych nepôvodných druhov" w:value="2.7.3 Podpora biologickej a krajinnej diverzity a kvality ekosystémových služieb prostredníctvom udržovania a budovania zelenej a modrej infraštruktúry a prevencie a manažmentu inváznych nepôvodných druhov"/>
              <w:listItem w:displayText="2.7.4 Podpora budovania prvkov zelenej a modrej infraštruktúry v obciach a mestách" w:value="2.7.4 Podpora budovania prvkov zelenej a modrej infraštruktúry v obciach a mestách"/>
              <w:listItem w:displayText="2.7.5 Zabezpečenie kontinuity vodných tokov a ich revitalizácie za účelom podpory biodiverzity" w:value="2.7.5 Zabezpečenie kontinuity vodných tokov a ich revitalizácie za účelom podpory biodiverzity"/>
              <w:listItem w:displayText="2.7.6 Podpora environmentálnych centier za účelom zvyšovania environmentálneho povedomia" w:value="2.7.6 Podpora environmentálnych centier za účelom zvyšovania environmentálneho povedomia"/>
              <w:listItem w:displayText="2.7.7 Zabezpečenie prieskumu, sanácie a monitorovania environmentálnych záťaží" w:value="2.7.7 Zabezpečenie prieskumu, sanácie a monitorovania environmentálnych záťaží"/>
              <w:listItem w:displayText="2.7.8 Technické, technologické a ekonomické opatrenia na zníženie emisií znečisťujúcich látok do ovzdušia z veľkých a stredných stacionárnych zdrojov" w:value="2.7.8 Technické, technologické a ekonomické opatrenia na zníženie emisií znečisťujúcich látok do ovzdušia z veľkých a stredných stacionárnych zdrojov"/>
              <w:listItem w:displayText="2.7.9 Zlepšovanie systému monitorovania kvality ovzdušia na národnej, lokálnej / regionálnej úrovni, monitorovania vplyvu znečistenia ovzdušia na ekosystémy, riadenia kvality ovzdušia, vrátane vybudovania nového informačného systému o emisiách" w:value="2.7.9 Zlepšovanie systému monitorovania kvality ovzdušia na národnej, lokálnej / regionálnej úrovni, monitorovania vplyvu znečistenia ovzdušia na ekosystémy, riadenia kvality ovzdušia, vrátane vybudovania nového informačného systému o emisiách"/>
              <w:listItem w:displayText="2.7.10 Eliminácia fragmentácie krajiny rozrastania zastavaných plôch prostredníctvom revitalizácie zanedbaných a nevyužívaných území v intravilánoch sídiel" w:value="2.7.10 Eliminácia fragmentácie krajiny rozrastania zastavaných plôch prostredníctvom revitalizácie zanedbaných a nevyužívaných území v intravilánoch sídiel"/>
              <w:listItem w:displayText="2.8.1 Rozvoj verejnej dopravy" w:value="2.8.1 Rozvoj verejnej dopravy"/>
              <w:listItem w:displayText="2.8.2 Podpora cyklodopravy" w:value="2.8.2 Podpora cyklodopravy"/>
              <w:listItem w:displayText="2.8.3 Udržateľná mobilita BSK" w:value="2.8.3 Udržateľná mobilita BSK"/>
              <w:listItem w:displayText="3.1.1 Odstránenie kľúčových úzkych miest na železničnej infraštruktúre prostredníctvom modernizácie a rozvoja hlavných železničných tratí a uzlov" w:value="3.1.1 Odstránenie kľúčových úzkych miest na železničnej infraštruktúre prostredníctvom modernizácie a rozvoja hlavných železničných tratí a uzlov"/>
              <w:listItem w:displayText="3.1.2 Odstránenie kľúčových úzkych miest na cestnej infraštruktúre prostredníctvom výstavby nových úsekov diaľnic" w:value="3.1.2 Odstránenie kľúčových úzkych miest na cestnej infraštruktúre prostredníctvom výstavby nových úsekov diaľnic"/>
              <w:listItem w:displayText="3.1.3 Zlepšenie kvality služieb poskytovaných na dunajskej a vážskej vodnej ceste" w:value="3.1.3 Zlepšenie kvality služieb poskytovaných na dunajskej a vážskej vodnej ceste"/>
              <w:listItem w:displayText="3.2.1 Odstránenie kľúčových úzkych miest na železničnej infraštruktúre prostredníctvom modernizácie a rozvoja železničných tratí a zvýšenie atraktivity a kvality služieb železničnej verejnej osobnej dopravy prostredníctvom obnovy mobilných prostriedkov" w:value="3.2.1 Odstránenie kľúčových úzkych miest na železničnej infraštruktúre prostredníctvom modernizácie a rozvoja železničných tratí a zvýšenie atraktivity a kvality služieb železničnej verejnej osobnej dopravy prostredníctvom obnovy mobilných prostriedkov"/>
              <w:listItem w:displayText="3.2.2 Odstránenie kľúčových úzkych miest na cestnej infraštruktúre a zlepšenie regionálnej mobility prostredníctvom modernizácie a výstavby ciest I. triedy" w:value="3.2.2 Odstránenie kľúčových úzkych miest na cestnej infraštruktúre a zlepšenie regionálnej mobility prostredníctvom modernizácie a výstavby ciest I. triedy"/>
              <w:listItem w:displayText="3.2.3 Odstránenie kľúčových úzkych miest na cestnej infraštruktúre a zlepšenie regionálnej mobility prostredníctvom modernizácie a výstavby ciest II. a III. triedy" w:value="3.2.3 Odstránenie kľúčových úzkych miest na cestnej infraštruktúre a zlepšenie regionálnej mobility prostredníctvom modernizácie a výstavby ciest II. a III. triedy"/>
              <w:listItem w:displayText="3.2.4 Miestne komunikácie" w:value="3.2.4 Miestne komunikácie"/>
              <w:listItem w:displayText="5.1.1 Investície do rozvoja administratívnych a analyticko-strategických kapacít miestnych a regionálnych samospráv a mimovládnych neziskových organizácií pôsobiacich v komunite alebo partnerov pôsobiacich v komunite" w:value="5.1.1 Investície do rozvoja administratívnych a analyticko-strategických kapacít miestnych a regionálnych samospráv a mimovládnych neziskových organizácií pôsobiacich v komunite alebo partnerov pôsobiacich v komunite"/>
              <w:listItem w:displayText="5.1.2 Investície zvyšujúce kvalitu verejných politík a odolnosť demokracie prostredníctvom projektov spolupráce v komunite občianskej spoločnosti a komunity partnerov a samosprávy, prípadne intervenčné projekty v komunite občianskej spoločnosti a komunity " w:value="5.1.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1.3 Investície do bezpečného fyzického prostredia obcí, miest a regiónov" w:value="5.1.3 Investície do bezpečného fyzického prostredia obcí, miest a regiónov"/>
              <w:listItem w:displayText="5.1.4 Investície do regionálnej a miestnej infraštruktúry pre pohybové aktivity, cykloturistiku" w:value="5.1.4 Investície do regionálnej a miestnej infraštruktúry pre pohybové aktivity, cykloturistiku"/>
              <w:listItem w:displayText="5.1.5 Investície do kultúrneho a prírodného dedičstva, miestnej a regionálnej kultúry, manažmentu, služieb a infraštruktúry podporujúcich komunitný rozvoj a udržateľný cestovný ruch" w:value="5.1.5 Investície do kultúrneho a prírodného dedičstva, miestnej a regionálnej kultúry, manažmentu, služieb a infraštruktúry podporujúcich komunitný rozvoj a udržateľný cestovný ruch"/>
              <w:listItem w:displayText="5.1.6 Európske hlavné mesto kultúry 2026" w:value="5.1.6 Európske hlavné mesto kultúry 2026"/>
              <w:listItem w:displayText="5.2.1 Investície do rozvoja administratívnych a analyticko-strategických kapacít miestnych a regionálnych samospráv a mimovládnych neziskových organizácií pôsobiacich v komunite alebo partnerov pôsobiacich v komunite" w:value="5.2.1 Investície do rozvoja administratívnych a analyticko-strategických kapacít miestnych a regionálnych samospráv a mimovládnych neziskových organizácií pôsobiacich v komunite alebo partnerov pôsobiacich v komunite"/>
              <w:listItem w:displayText="5.2.2 Investície zvyšujúce kvalitu verejných politík a odolnosť demokracie prostredníctvom projektov spolupráce v komunite občianskej spoločnosti a komunity partnerov a samosprávy, prípadne intervenčné projekty v komunite občianskej spoločnosti a komunity " w:value="5.2.2 Investície zvyšujúce kvalitu verejných politík a odolnosť demokracie prostredníctvom projektov spolupráce v komunite občianskej spoločnosti a komunity partnerov a samosprávy, prípadne intervenčné projekty v komunite občianskej spoločnosti a komunity "/>
              <w:listItem w:displayText="5.2.3 Investície do bezpečného fyzického prostredia obcí, miest a regiónov" w:value="5.2.3 Investície do bezpečného fyzického prostredia obcí, miest a regiónov"/>
              <w:listItem w:displayText="5.2.4 Investície do regionálnej a miestnej infraštruktúry pre pohybové aktivity, cykloturistiku" w:value="5.2.4 Investície do regionálnej a miestnej infraštruktúry pre pohybové aktivity, cykloturistiku"/>
              <w:listItem w:displayText="5.2.5 Investície do kultúrneho a prírodného dedičstva, miestnej a regionálnej kultúry, manažmentu, služieb a infraštruktúry podporujúcich komunitný rozvoj a udržateľný cestovný ruch" w:value="5.2.5 Investície do kultúrneho a prírodného dedičstva, miestnej a regionálnej kultúry, manažmentu, služieb a infraštruktúry podporujúcich komunitný rozvoj a udržateľný cestovný ruch"/>
              <w:listItem w:displayText="8.1.1 Podpora podnikania, rozvoj malých a stredných podnikov a tvorba udržateľných pracovných miest " w:value="8.1.1 Podpora podnikania, rozvoj malých a stredných podnikov a tvorba udržateľných pracovných miest "/>
              <w:listItem w:displayText="8.1.2 Podpora výskumu, vývoja a inovácií " w:value="8.1.2 Podpora výskumu, vývoja a inovácií "/>
              <w:listItem w:displayText="8.1.3 Podpora pre veľké podniky (relevantné pre región Horná Nitra a Košický kraj)" w:value="8.1.3 Podpora pre veľké podniky (relevantné pre región Horná Nitra a Košický kraj)"/>
              <w:listItem w:displayText="8.2.1 Podpora čistej energie a obehového hospodárstva (relevantné pre región Horná Nitra) Podpora čistej energie (relevantné pre Košický a Banskobystrický kraj)" w:value="8.2.1 Podpora čistej energie a obehového hospodárstva (relevantné pre región Horná Nitra) Podpora čistej energie (relevantné pre Košický a Banskobystrický kraj)"/>
              <w:listItem w:displayText="8.2.2 Revitalizácia a rekonverzia priemyselných území" w:value="8.2.2 Revitalizácia a rekonverzia priemyselných území"/>
              <w:listItem w:displayText="8.2.3 Podpora udržateľnej miestnej dopravy" w:value="8.2.3 Podpora udržateľnej miestnej dopravy"/>
              <w:listItem w:displayText="8.3.1 Podpora vzdelávania, odbornej prípravy, zručností a rekvalifikácie" w:value="8.3.1 Podpora vzdelávania, odbornej prípravy, zručností a rekvalifikácie"/>
              <w:listItem w:displayText="8.3.2 Podpora mladých v procese transformácie" w:value="8.3.2 Podpora mladých v procese transformácie"/>
            </w:comboBox>
          </w:sdtPr>
          <w:sdtContent>
            <w:tc>
              <w:tcPr>
                <w:tcW w:w="5239" w:type="dxa"/>
                <w:tcBorders>
                  <w:top w:val="single" w:sz="4" w:space="0" w:color="auto"/>
                  <w:left w:val="single" w:sz="4" w:space="0" w:color="auto"/>
                  <w:bottom w:val="single" w:sz="4" w:space="0" w:color="auto"/>
                  <w:right w:val="single" w:sz="4" w:space="0" w:color="auto"/>
                </w:tcBorders>
              </w:tcPr>
              <w:p w14:paraId="5CD26D4A" w14:textId="4F4A5A79" w:rsidR="00927A6D" w:rsidRPr="00122E6E" w:rsidRDefault="00FA0AB0" w:rsidP="00F119D3">
                <w:pPr>
                  <w:rPr>
                    <w:rFonts w:asciiTheme="minorHAnsi" w:hAnsiTheme="minorHAnsi" w:cstheme="minorHAnsi"/>
                    <w:sz w:val="20"/>
                    <w:szCs w:val="20"/>
                    <w:lang w:eastAsia="en-US"/>
                  </w:rPr>
                </w:pPr>
                <w:r w:rsidRPr="00122E6E">
                  <w:rPr>
                    <w:rFonts w:asciiTheme="minorHAnsi" w:hAnsiTheme="minorHAnsi" w:cstheme="minorHAnsi"/>
                    <w:sz w:val="20"/>
                    <w:szCs w:val="20"/>
                    <w:lang w:eastAsia="en-US"/>
                  </w:rPr>
                  <w:t>1.4.1 Zručnosti pre posilnenie konkurencieschopnosti a hospodárskeho rastu a budovanie kapacít pre SK RIS3</w:t>
                </w:r>
              </w:p>
            </w:tc>
          </w:sdtContent>
        </w:sdt>
      </w:tr>
      <w:tr w:rsidR="000C0E25" w:rsidRPr="00C30E64" w14:paraId="6238338A" w14:textId="77777777"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94932A0" w14:textId="60BF3884" w:rsidR="000C0E25" w:rsidRPr="00C30E64" w:rsidRDefault="005B480B" w:rsidP="00760577">
            <w:pPr>
              <w:rPr>
                <w:rFonts w:asciiTheme="minorHAnsi" w:hAnsiTheme="minorHAnsi" w:cstheme="minorHAnsi"/>
                <w:b/>
                <w:sz w:val="20"/>
                <w:lang w:eastAsia="en-US"/>
              </w:rPr>
            </w:pPr>
            <w:r w:rsidRPr="00C30E64">
              <w:rPr>
                <w:rFonts w:asciiTheme="minorHAnsi" w:hAnsiTheme="minorHAnsi" w:cstheme="minorHAnsi"/>
                <w:b/>
                <w:sz w:val="20"/>
                <w:lang w:eastAsia="en-US"/>
              </w:rPr>
              <w:t>Súvisiace typy a</w:t>
            </w:r>
            <w:r w:rsidR="000C0E25" w:rsidRPr="00C30E64">
              <w:rPr>
                <w:rFonts w:asciiTheme="minorHAnsi" w:hAnsiTheme="minorHAnsi" w:cstheme="minorHAnsi"/>
                <w:b/>
                <w:sz w:val="20"/>
                <w:lang w:eastAsia="en-US"/>
              </w:rPr>
              <w:t>kci</w:t>
            </w:r>
            <w:r w:rsidRPr="00C30E64">
              <w:rPr>
                <w:rFonts w:asciiTheme="minorHAnsi" w:hAnsiTheme="minorHAnsi" w:cstheme="minorHAnsi"/>
                <w:b/>
                <w:sz w:val="20"/>
                <w:lang w:eastAsia="en-US"/>
              </w:rPr>
              <w:t>í</w:t>
            </w:r>
          </w:p>
        </w:tc>
        <w:tc>
          <w:tcPr>
            <w:tcW w:w="5239" w:type="dxa"/>
            <w:tcBorders>
              <w:top w:val="single" w:sz="4" w:space="0" w:color="auto"/>
              <w:left w:val="single" w:sz="4" w:space="0" w:color="auto"/>
              <w:bottom w:val="single" w:sz="4" w:space="0" w:color="auto"/>
              <w:right w:val="single" w:sz="4" w:space="0" w:color="auto"/>
            </w:tcBorders>
          </w:tcPr>
          <w:p w14:paraId="68280442" w14:textId="42D75F45" w:rsidR="000C0E25" w:rsidRPr="00122E6E" w:rsidRDefault="0055716B" w:rsidP="00F119D3">
            <w:pPr>
              <w:rPr>
                <w:rFonts w:asciiTheme="minorHAnsi" w:hAnsiTheme="minorHAnsi" w:cstheme="minorHAnsi"/>
                <w:sz w:val="20"/>
                <w:szCs w:val="20"/>
                <w:lang w:eastAsia="en-US"/>
              </w:rPr>
            </w:pPr>
            <w:r w:rsidRPr="00122E6E">
              <w:rPr>
                <w:rFonts w:asciiTheme="minorHAnsi" w:hAnsiTheme="minorHAnsi" w:cstheme="minorHAnsi"/>
                <w:sz w:val="20"/>
                <w:szCs w:val="20"/>
                <w:lang w:eastAsia="en-US"/>
              </w:rPr>
              <w:t>Poskytovanie motivačných štipendií pre talentovaných domácich a zahraničných študentov za účelom ich štúdia na vysokých školách v SR v súlade s potrebami domén RIS3 (pokračovanie investície 3 z Plánu obnovy a odolnosti SR, komponent 10, na roky 2025 – 2027, s dobehom do roku 2029, len pre študijné programy relevantné pre domény RIS3).</w:t>
            </w:r>
          </w:p>
        </w:tc>
      </w:tr>
    </w:tbl>
    <w:p w14:paraId="28DF0F42" w14:textId="77777777" w:rsidR="00E56F05" w:rsidRPr="00C30E64" w:rsidRDefault="005E4064"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30E64">
        <w:rPr>
          <w:rFonts w:asciiTheme="minorHAnsi" w:hAnsiTheme="minorHAnsi" w:cstheme="minorHAnsi"/>
          <w:b/>
          <w:sz w:val="22"/>
          <w:szCs w:val="22"/>
        </w:rPr>
        <w:lastRenderedPageBreak/>
        <w:t>Zákonné požiadavky</w:t>
      </w:r>
    </w:p>
    <w:p w14:paraId="6FF337BE" w14:textId="31E02E83" w:rsidR="00A7456A" w:rsidRPr="00C30E64" w:rsidRDefault="005E4064"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30E64">
        <w:rPr>
          <w:rFonts w:asciiTheme="minorHAnsi" w:hAnsiTheme="minorHAnsi" w:cstheme="minorHAnsi"/>
          <w:b/>
          <w:sz w:val="22"/>
          <w:szCs w:val="22"/>
        </w:rPr>
        <w:t xml:space="preserve"> </w:t>
      </w:r>
      <w:r w:rsidRPr="00C30E64">
        <w:rPr>
          <w:rFonts w:asciiTheme="minorHAnsi" w:hAnsiTheme="minorHAnsi" w:cstheme="minorHAnsi"/>
          <w:b/>
          <w:sz w:val="20"/>
          <w:szCs w:val="20"/>
        </w:rPr>
        <w:t>§ 23 ods. 3 zákona č. 121/2022 Z. z.</w:t>
      </w:r>
      <w:r w:rsidR="001658B3" w:rsidRPr="00C30E64">
        <w:rPr>
          <w:rFonts w:asciiTheme="minorHAnsi" w:hAnsiTheme="minorHAnsi" w:cstheme="minorHAnsi"/>
          <w:b/>
          <w:sz w:val="20"/>
          <w:szCs w:val="20"/>
        </w:rPr>
        <w:t xml:space="preserve"> o príspevkoch z fondov Európskej únie a o zmene a doplnení niektorých</w:t>
      </w:r>
      <w:r w:rsidR="00E56F05" w:rsidRPr="00C30E64">
        <w:rPr>
          <w:rFonts w:asciiTheme="minorHAnsi" w:hAnsiTheme="minorHAnsi" w:cstheme="minorHAnsi"/>
          <w:b/>
          <w:sz w:val="20"/>
          <w:szCs w:val="20"/>
        </w:rPr>
        <w:t xml:space="preserve"> </w:t>
      </w:r>
      <w:r w:rsidR="001658B3" w:rsidRPr="00C30E64">
        <w:rPr>
          <w:rFonts w:asciiTheme="minorHAnsi" w:hAnsiTheme="minorHAnsi" w:cstheme="minorHAnsi"/>
          <w:b/>
          <w:sz w:val="20"/>
          <w:szCs w:val="20"/>
        </w:rPr>
        <w:t>zákonov v znení neskorších predpisov</w:t>
      </w:r>
    </w:p>
    <w:p w14:paraId="70FE2C03" w14:textId="709FA7EE" w:rsidR="0055716B" w:rsidRPr="0047242D" w:rsidRDefault="002B2436" w:rsidP="00AC20FD">
      <w:pPr>
        <w:pStyle w:val="Odsekzoznamu"/>
        <w:keepNext/>
        <w:numPr>
          <w:ilvl w:val="0"/>
          <w:numId w:val="5"/>
        </w:numPr>
        <w:spacing w:before="120"/>
        <w:ind w:left="284" w:hanging="284"/>
        <w:contextualSpacing w:val="0"/>
        <w:jc w:val="both"/>
        <w:rPr>
          <w:rFonts w:asciiTheme="minorHAnsi" w:hAnsiTheme="minorHAnsi" w:cstheme="minorHAnsi"/>
          <w:b/>
          <w:sz w:val="22"/>
          <w:szCs w:val="22"/>
          <w:lang w:eastAsia="en-US"/>
        </w:rPr>
      </w:pPr>
      <w:r w:rsidRPr="0047242D">
        <w:rPr>
          <w:rFonts w:asciiTheme="minorHAnsi" w:hAnsiTheme="minorHAnsi" w:cstheme="minorHAnsi"/>
          <w:b/>
          <w:sz w:val="22"/>
          <w:szCs w:val="22"/>
          <w:lang w:eastAsia="en-US"/>
        </w:rPr>
        <w:t xml:space="preserve">Dôvod určenia prijímateľa </w:t>
      </w:r>
      <w:r w:rsidR="00E56F05" w:rsidRPr="0047242D">
        <w:rPr>
          <w:rFonts w:asciiTheme="minorHAnsi" w:hAnsiTheme="minorHAnsi" w:cstheme="minorHAnsi"/>
          <w:b/>
          <w:sz w:val="22"/>
          <w:szCs w:val="22"/>
          <w:lang w:eastAsia="en-US"/>
        </w:rPr>
        <w:t>NP</w:t>
      </w:r>
    </w:p>
    <w:p w14:paraId="1E9757BE" w14:textId="20FFF5B5" w:rsidR="0055716B" w:rsidRPr="00D52FE4" w:rsidRDefault="0047242D" w:rsidP="0047242D">
      <w:pPr>
        <w:spacing w:after="120"/>
        <w:jc w:val="both"/>
        <w:rPr>
          <w:rFonts w:asciiTheme="minorHAnsi" w:hAnsiTheme="minorHAnsi" w:cstheme="minorHAnsi"/>
          <w:sz w:val="22"/>
          <w:szCs w:val="22"/>
        </w:rPr>
      </w:pPr>
      <w:r>
        <w:rPr>
          <w:rFonts w:asciiTheme="minorHAnsi" w:hAnsiTheme="minorHAnsi" w:cstheme="minorHAnsi"/>
          <w:sz w:val="22"/>
          <w:szCs w:val="22"/>
        </w:rPr>
        <w:t xml:space="preserve">Určenie </w:t>
      </w:r>
      <w:r w:rsidR="0055716B" w:rsidRPr="00D52FE4">
        <w:rPr>
          <w:rFonts w:asciiTheme="minorHAnsi" w:hAnsiTheme="minorHAnsi" w:cstheme="minorHAnsi"/>
          <w:sz w:val="22"/>
          <w:szCs w:val="22"/>
        </w:rPr>
        <w:t>Ministerstv</w:t>
      </w:r>
      <w:r>
        <w:rPr>
          <w:rFonts w:asciiTheme="minorHAnsi" w:hAnsiTheme="minorHAnsi" w:cstheme="minorHAnsi"/>
          <w:sz w:val="22"/>
          <w:szCs w:val="22"/>
        </w:rPr>
        <w:t>a</w:t>
      </w:r>
      <w:r w:rsidR="0055716B" w:rsidRPr="00D52FE4">
        <w:rPr>
          <w:rFonts w:asciiTheme="minorHAnsi" w:hAnsiTheme="minorHAnsi" w:cstheme="minorHAnsi"/>
          <w:sz w:val="22"/>
          <w:szCs w:val="22"/>
        </w:rPr>
        <w:t xml:space="preserve"> školstva, výskumu, vývoja a mládeže SR (ďalej ako „</w:t>
      </w:r>
      <w:proofErr w:type="spellStart"/>
      <w:r w:rsidR="0055716B" w:rsidRPr="00D52FE4">
        <w:rPr>
          <w:rFonts w:asciiTheme="minorHAnsi" w:hAnsiTheme="minorHAnsi" w:cstheme="minorHAnsi"/>
          <w:sz w:val="22"/>
          <w:szCs w:val="22"/>
        </w:rPr>
        <w:t>MŠVVaM</w:t>
      </w:r>
      <w:proofErr w:type="spellEnd"/>
      <w:r w:rsidR="0055716B" w:rsidRPr="00D52FE4">
        <w:rPr>
          <w:rFonts w:asciiTheme="minorHAnsi" w:hAnsiTheme="minorHAnsi" w:cstheme="minorHAnsi"/>
          <w:sz w:val="22"/>
          <w:szCs w:val="22"/>
        </w:rPr>
        <w:t xml:space="preserve"> SR“) </w:t>
      </w:r>
      <w:r w:rsidRPr="0047242D">
        <w:rPr>
          <w:rFonts w:asciiTheme="minorHAnsi" w:hAnsiTheme="minorHAnsi" w:cstheme="minorHAnsi"/>
          <w:sz w:val="22"/>
          <w:szCs w:val="22"/>
        </w:rPr>
        <w:t>ako budúceho žiadateľa národného projektu</w:t>
      </w:r>
      <w:r w:rsidR="00107B60">
        <w:rPr>
          <w:rFonts w:asciiTheme="minorHAnsi" w:hAnsiTheme="minorHAnsi" w:cstheme="minorHAnsi"/>
          <w:sz w:val="22"/>
          <w:szCs w:val="22"/>
        </w:rPr>
        <w:t xml:space="preserve"> (ďalej aj ako „NP“)</w:t>
      </w:r>
      <w:r>
        <w:rPr>
          <w:rFonts w:asciiTheme="minorHAnsi" w:hAnsiTheme="minorHAnsi" w:cstheme="minorHAnsi"/>
          <w:sz w:val="22"/>
          <w:szCs w:val="22"/>
        </w:rPr>
        <w:t>,</w:t>
      </w:r>
      <w:r w:rsidRPr="0047242D">
        <w:rPr>
          <w:rFonts w:asciiTheme="minorHAnsi" w:hAnsiTheme="minorHAnsi" w:cstheme="minorHAnsi"/>
          <w:sz w:val="22"/>
          <w:szCs w:val="22"/>
        </w:rPr>
        <w:t xml:space="preserve"> vyplýva zo zákona č. 575/2001 Z. z. o organizácii činnosti</w:t>
      </w:r>
      <w:r w:rsidR="00A3709C">
        <w:rPr>
          <w:rFonts w:asciiTheme="minorHAnsi" w:hAnsiTheme="minorHAnsi" w:cstheme="minorHAnsi"/>
          <w:sz w:val="22"/>
          <w:szCs w:val="22"/>
        </w:rPr>
        <w:t xml:space="preserve"> </w:t>
      </w:r>
      <w:r w:rsidRPr="0047242D">
        <w:rPr>
          <w:rFonts w:asciiTheme="minorHAnsi" w:hAnsiTheme="minorHAnsi" w:cstheme="minorHAnsi"/>
          <w:sz w:val="22"/>
          <w:szCs w:val="22"/>
        </w:rPr>
        <w:t xml:space="preserve">vlády a organizácii ústrednej štátnej správy v znení neskorších predpisov, v zmysle ktorého je </w:t>
      </w:r>
      <w:proofErr w:type="spellStart"/>
      <w:r w:rsidRPr="0047242D">
        <w:rPr>
          <w:rFonts w:asciiTheme="minorHAnsi" w:hAnsiTheme="minorHAnsi" w:cstheme="minorHAnsi"/>
          <w:sz w:val="22"/>
          <w:szCs w:val="22"/>
        </w:rPr>
        <w:t>MŠVVaM</w:t>
      </w:r>
      <w:proofErr w:type="spellEnd"/>
      <w:r w:rsidRPr="0047242D">
        <w:rPr>
          <w:rFonts w:asciiTheme="minorHAnsi" w:hAnsiTheme="minorHAnsi" w:cstheme="minorHAnsi"/>
          <w:sz w:val="22"/>
          <w:szCs w:val="22"/>
        </w:rPr>
        <w:t xml:space="preserve"> SR ako ústredný orgán štátnej správy SR kompetenčne zodpovedný okrem iného za oblasť vysokých škôl, celoživotného vzdelávania, výskumu a</w:t>
      </w:r>
      <w:r>
        <w:rPr>
          <w:rFonts w:asciiTheme="minorHAnsi" w:hAnsiTheme="minorHAnsi" w:cstheme="minorHAnsi"/>
          <w:sz w:val="22"/>
          <w:szCs w:val="22"/>
        </w:rPr>
        <w:t> </w:t>
      </w:r>
      <w:r w:rsidRPr="0047242D">
        <w:rPr>
          <w:rFonts w:asciiTheme="minorHAnsi" w:hAnsiTheme="minorHAnsi" w:cstheme="minorHAnsi"/>
          <w:sz w:val="22"/>
          <w:szCs w:val="22"/>
        </w:rPr>
        <w:t>vývoja</w:t>
      </w:r>
      <w:r>
        <w:rPr>
          <w:rFonts w:asciiTheme="minorHAnsi" w:hAnsiTheme="minorHAnsi" w:cstheme="minorHAnsi"/>
          <w:sz w:val="22"/>
          <w:szCs w:val="22"/>
        </w:rPr>
        <w:t>. A</w:t>
      </w:r>
      <w:r w:rsidR="0055716B" w:rsidRPr="00D52FE4">
        <w:rPr>
          <w:rFonts w:asciiTheme="minorHAnsi" w:hAnsiTheme="minorHAnsi" w:cstheme="minorHAnsi"/>
          <w:sz w:val="22"/>
          <w:szCs w:val="22"/>
        </w:rPr>
        <w:t>ko ústredný orgán štátnej správy</w:t>
      </w:r>
      <w:r w:rsidR="00832A4D">
        <w:rPr>
          <w:rFonts w:asciiTheme="minorHAnsi" w:hAnsiTheme="minorHAnsi" w:cstheme="minorHAnsi"/>
          <w:sz w:val="22"/>
          <w:szCs w:val="22"/>
        </w:rPr>
        <w:t xml:space="preserve">, </w:t>
      </w:r>
      <w:r w:rsidR="0055716B" w:rsidRPr="00D52FE4">
        <w:rPr>
          <w:rFonts w:asciiTheme="minorHAnsi" w:hAnsiTheme="minorHAnsi" w:cstheme="minorHAnsi"/>
          <w:sz w:val="22"/>
          <w:szCs w:val="22"/>
        </w:rPr>
        <w:t xml:space="preserve">je zároveň vykonávateľom Investície 3 Komponentu 10 Plánu obnovy a odolnosti (ďalej ako „I3 K10“ a „POO“). Súčasťou </w:t>
      </w:r>
      <w:r w:rsidR="00832A4D">
        <w:rPr>
          <w:rFonts w:asciiTheme="minorHAnsi" w:hAnsiTheme="minorHAnsi" w:cstheme="minorHAnsi"/>
          <w:sz w:val="22"/>
          <w:szCs w:val="22"/>
        </w:rPr>
        <w:t>I3 K10 POO</w:t>
      </w:r>
      <w:r w:rsidR="0055716B" w:rsidRPr="00D52FE4">
        <w:rPr>
          <w:rFonts w:asciiTheme="minorHAnsi" w:hAnsiTheme="minorHAnsi" w:cstheme="minorHAnsi"/>
          <w:sz w:val="22"/>
          <w:szCs w:val="22"/>
        </w:rPr>
        <w:t xml:space="preserve"> je práve implementácia opatrenia </w:t>
      </w:r>
      <w:r w:rsidR="0055716B" w:rsidRPr="00832A4D">
        <w:rPr>
          <w:rFonts w:asciiTheme="minorHAnsi" w:hAnsiTheme="minorHAnsi" w:cstheme="minorHAnsi"/>
          <w:b/>
          <w:sz w:val="22"/>
          <w:szCs w:val="22"/>
        </w:rPr>
        <w:t>„Štipendiá pre najlepších domácich a zahraničných študentov a odmena pre vysoké školy, ktoré ich získajú“.</w:t>
      </w:r>
      <w:r w:rsidR="0055716B" w:rsidRPr="00D52FE4">
        <w:rPr>
          <w:rFonts w:asciiTheme="minorHAnsi" w:hAnsiTheme="minorHAnsi" w:cstheme="minorHAnsi"/>
          <w:sz w:val="22"/>
          <w:szCs w:val="22"/>
        </w:rPr>
        <w:t xml:space="preserve">  </w:t>
      </w:r>
    </w:p>
    <w:p w14:paraId="33E3BF5F" w14:textId="28C73D0E" w:rsidR="00F76AED" w:rsidRPr="00AA0F16" w:rsidRDefault="007F5ED4" w:rsidP="00F76AED">
      <w:pPr>
        <w:rPr>
          <w:rFonts w:asciiTheme="minorHAnsi" w:hAnsiTheme="minorHAnsi" w:cstheme="minorHAnsi"/>
          <w:sz w:val="22"/>
          <w:szCs w:val="22"/>
        </w:rPr>
      </w:pPr>
      <w:proofErr w:type="spellStart"/>
      <w:r w:rsidRPr="00AA0F16">
        <w:rPr>
          <w:rFonts w:asciiTheme="minorHAnsi" w:hAnsiTheme="minorHAnsi" w:cstheme="minorHAnsi"/>
          <w:sz w:val="22"/>
          <w:szCs w:val="22"/>
        </w:rPr>
        <w:t>MŠVVaM</w:t>
      </w:r>
      <w:proofErr w:type="spellEnd"/>
      <w:r w:rsidRPr="00AA0F16">
        <w:rPr>
          <w:rFonts w:asciiTheme="minorHAnsi" w:hAnsiTheme="minorHAnsi" w:cstheme="minorHAnsi"/>
          <w:sz w:val="22"/>
          <w:szCs w:val="22"/>
        </w:rPr>
        <w:t xml:space="preserve"> </w:t>
      </w:r>
      <w:r w:rsidR="00F76AED" w:rsidRPr="00AA0F16">
        <w:rPr>
          <w:rFonts w:asciiTheme="minorHAnsi" w:hAnsiTheme="minorHAnsi" w:cstheme="minorHAnsi"/>
          <w:sz w:val="22"/>
          <w:szCs w:val="22"/>
        </w:rPr>
        <w:t>SR:</w:t>
      </w:r>
    </w:p>
    <w:p w14:paraId="2EE0FB15" w14:textId="0B15CB8D" w:rsidR="00F76AED" w:rsidRDefault="00F76AED" w:rsidP="00AC20FD">
      <w:pPr>
        <w:pStyle w:val="Odsekzoznamu"/>
        <w:numPr>
          <w:ilvl w:val="0"/>
          <w:numId w:val="8"/>
        </w:numPr>
        <w:spacing w:after="120"/>
        <w:jc w:val="both"/>
        <w:rPr>
          <w:rFonts w:asciiTheme="minorHAnsi" w:hAnsiTheme="minorHAnsi" w:cstheme="minorHAnsi"/>
          <w:iCs/>
          <w:sz w:val="22"/>
          <w:szCs w:val="22"/>
        </w:rPr>
      </w:pPr>
      <w:r>
        <w:rPr>
          <w:rFonts w:asciiTheme="minorHAnsi" w:hAnsiTheme="minorHAnsi" w:cstheme="minorHAnsi"/>
          <w:iCs/>
          <w:sz w:val="22"/>
          <w:szCs w:val="22"/>
        </w:rPr>
        <w:t>U</w:t>
      </w:r>
      <w:r w:rsidR="007F5ED4" w:rsidRPr="00C434E5">
        <w:rPr>
          <w:rFonts w:asciiTheme="minorHAnsi" w:hAnsiTheme="minorHAnsi" w:cstheme="minorHAnsi"/>
          <w:iCs/>
          <w:sz w:val="22"/>
          <w:szCs w:val="22"/>
        </w:rPr>
        <w:t>tvára podmienky na rozvoj vysokých škôl a vysokoškolského vzdelávania; zodpovedá za aktualizáciu a rozvoj legislatívy v oblasti vysokého školstva (</w:t>
      </w:r>
      <w:proofErr w:type="spellStart"/>
      <w:r w:rsidR="007F5ED4" w:rsidRPr="00C434E5">
        <w:rPr>
          <w:rFonts w:asciiTheme="minorHAnsi" w:hAnsiTheme="minorHAnsi" w:cstheme="minorHAnsi"/>
          <w:iCs/>
          <w:sz w:val="22"/>
          <w:szCs w:val="22"/>
        </w:rPr>
        <w:t>ust</w:t>
      </w:r>
      <w:proofErr w:type="spellEnd"/>
      <w:r w:rsidR="007F5ED4" w:rsidRPr="00C434E5">
        <w:rPr>
          <w:rFonts w:asciiTheme="minorHAnsi" w:hAnsiTheme="minorHAnsi" w:cstheme="minorHAnsi"/>
          <w:iCs/>
          <w:sz w:val="22"/>
          <w:szCs w:val="22"/>
        </w:rPr>
        <w:t xml:space="preserve">. § 102 ods. 2 písm. a) zákona </w:t>
      </w:r>
      <w:r>
        <w:rPr>
          <w:rFonts w:asciiTheme="minorHAnsi" w:hAnsiTheme="minorHAnsi" w:cstheme="minorHAnsi"/>
          <w:iCs/>
          <w:sz w:val="22"/>
          <w:szCs w:val="22"/>
        </w:rPr>
        <w:br/>
      </w:r>
      <w:r w:rsidR="007F5ED4" w:rsidRPr="00C434E5">
        <w:rPr>
          <w:rFonts w:asciiTheme="minorHAnsi" w:hAnsiTheme="minorHAnsi" w:cstheme="minorHAnsi"/>
          <w:iCs/>
          <w:sz w:val="22"/>
          <w:szCs w:val="22"/>
        </w:rPr>
        <w:t>č. 131/2002 Z. z. o vysokých školách v znení neskorších predpisov)</w:t>
      </w:r>
    </w:p>
    <w:p w14:paraId="4D32728E" w14:textId="70891997" w:rsidR="0055716B" w:rsidRPr="00F76AED" w:rsidRDefault="0055716B" w:rsidP="6CDA1DFA">
      <w:pPr>
        <w:pStyle w:val="Odsekzoznamu"/>
        <w:numPr>
          <w:ilvl w:val="0"/>
          <w:numId w:val="8"/>
        </w:numPr>
        <w:spacing w:before="120"/>
        <w:jc w:val="both"/>
        <w:rPr>
          <w:rFonts w:asciiTheme="minorHAnsi" w:hAnsiTheme="minorHAnsi" w:cstheme="minorBidi"/>
          <w:sz w:val="22"/>
          <w:szCs w:val="22"/>
        </w:rPr>
      </w:pPr>
      <w:r w:rsidRPr="6CDA1DFA">
        <w:rPr>
          <w:rFonts w:asciiTheme="minorHAnsi" w:hAnsiTheme="minorHAnsi" w:cstheme="minorBidi"/>
          <w:sz w:val="22"/>
          <w:szCs w:val="22"/>
        </w:rPr>
        <w:t xml:space="preserve">V rámci podpory zahraničného talentu je </w:t>
      </w:r>
      <w:proofErr w:type="spellStart"/>
      <w:r w:rsidRPr="6CDA1DFA">
        <w:rPr>
          <w:rFonts w:asciiTheme="minorHAnsi" w:hAnsiTheme="minorHAnsi" w:cstheme="minorBidi"/>
          <w:sz w:val="22"/>
          <w:szCs w:val="22"/>
        </w:rPr>
        <w:t>MŠVVaM</w:t>
      </w:r>
      <w:proofErr w:type="spellEnd"/>
      <w:r w:rsidRPr="6CDA1DFA">
        <w:rPr>
          <w:rFonts w:asciiTheme="minorHAnsi" w:hAnsiTheme="minorHAnsi" w:cstheme="minorBidi"/>
          <w:sz w:val="22"/>
          <w:szCs w:val="22"/>
        </w:rPr>
        <w:t xml:space="preserve"> SR autorom a koordinátorom aktivít Stratégie internacionalizácie vysokého školstva do roku 2030</w:t>
      </w:r>
      <w:r w:rsidR="0014674D">
        <w:rPr>
          <w:rStyle w:val="Odkaznapoznmkupodiarou"/>
          <w:sz w:val="22"/>
          <w:szCs w:val="22"/>
        </w:rPr>
        <w:footnoteReference w:id="1"/>
      </w:r>
      <w:r w:rsidR="00832A4D" w:rsidRPr="6CDA1DFA">
        <w:rPr>
          <w:rFonts w:asciiTheme="minorHAnsi" w:hAnsiTheme="minorHAnsi" w:cstheme="minorBidi"/>
          <w:sz w:val="22"/>
          <w:szCs w:val="22"/>
        </w:rPr>
        <w:t>.</w:t>
      </w:r>
      <w:r w:rsidR="00297A7B" w:rsidRPr="6CDA1DFA">
        <w:rPr>
          <w:rFonts w:asciiTheme="minorHAnsi" w:hAnsiTheme="minorHAnsi" w:cstheme="minorBidi"/>
          <w:sz w:val="22"/>
          <w:szCs w:val="22"/>
        </w:rPr>
        <w:t xml:space="preserve"> </w:t>
      </w:r>
      <w:r w:rsidRPr="6CDA1DFA">
        <w:rPr>
          <w:rFonts w:asciiTheme="minorHAnsi" w:hAnsiTheme="minorHAnsi" w:cstheme="minorBidi"/>
          <w:sz w:val="22"/>
          <w:szCs w:val="22"/>
        </w:rPr>
        <w:t>Predpoklad pre existenciu štipendijnej schémy pre lákanie zahraničných študentov a jej zavedenie ministerstvo</w:t>
      </w:r>
      <w:r w:rsidR="00832A4D" w:rsidRPr="6CDA1DFA">
        <w:rPr>
          <w:rFonts w:asciiTheme="minorHAnsi" w:hAnsiTheme="minorHAnsi" w:cstheme="minorBidi"/>
          <w:sz w:val="22"/>
          <w:szCs w:val="22"/>
        </w:rPr>
        <w:t>m</w:t>
      </w:r>
      <w:r w:rsidRPr="6CDA1DFA">
        <w:rPr>
          <w:rFonts w:asciiTheme="minorHAnsi" w:hAnsiTheme="minorHAnsi" w:cstheme="minorBidi"/>
          <w:sz w:val="22"/>
          <w:szCs w:val="22"/>
        </w:rPr>
        <w:t xml:space="preserve"> obsahuje aj strategický Cieľ 2.3. – str. 15: </w:t>
      </w:r>
      <w:r w:rsidRPr="6CDA1DFA">
        <w:rPr>
          <w:rFonts w:asciiTheme="minorHAnsi" w:hAnsiTheme="minorHAnsi" w:cstheme="minorBidi"/>
          <w:i/>
          <w:iCs/>
          <w:sz w:val="22"/>
          <w:szCs w:val="22"/>
        </w:rPr>
        <w:t>„Ministerstvo s cieľom stimulovať záujem zahraničných študentov o štúdium na slovenských vysokých školách zavedie národnú štipendijnú schému na poskytovanie štipendií na celé štúdium.“</w:t>
      </w:r>
      <w:r w:rsidR="1BE2CF53" w:rsidRPr="6CDA1DFA">
        <w:rPr>
          <w:rFonts w:asciiTheme="minorHAnsi" w:hAnsiTheme="minorHAnsi" w:cstheme="minorBidi"/>
          <w:i/>
          <w:iCs/>
          <w:sz w:val="22"/>
          <w:szCs w:val="22"/>
        </w:rPr>
        <w:t xml:space="preserve"> </w:t>
      </w:r>
      <w:r w:rsidR="00F76AED" w:rsidRPr="6CDA1DFA">
        <w:rPr>
          <w:rFonts w:asciiTheme="minorHAnsi" w:hAnsiTheme="minorHAnsi" w:cstheme="minorBidi"/>
          <w:sz w:val="22"/>
          <w:szCs w:val="22"/>
        </w:rPr>
        <w:t>D</w:t>
      </w:r>
      <w:r w:rsidRPr="6CDA1DFA">
        <w:rPr>
          <w:rFonts w:asciiTheme="minorHAnsi" w:hAnsiTheme="minorHAnsi" w:cstheme="minorBidi"/>
          <w:sz w:val="22"/>
          <w:szCs w:val="22"/>
        </w:rPr>
        <w:t>isponuje zákonným predpokladom pre možnosť udeľovania štipendií a možnosťou poveriť vysoké školy spoluprácou pri administrovaní štipendijnej schémy v zmysle nasledovných odsekov zákona, § 94a</w:t>
      </w:r>
      <w:r w:rsidR="0014674D">
        <w:rPr>
          <w:rStyle w:val="Odkaznapoznmkupodiarou"/>
          <w:sz w:val="22"/>
          <w:szCs w:val="22"/>
        </w:rPr>
        <w:footnoteReference w:id="2"/>
      </w:r>
      <w:r w:rsidR="0014674D">
        <w:rPr>
          <w:rFonts w:asciiTheme="minorHAnsi" w:hAnsiTheme="minorHAnsi" w:cstheme="minorBidi"/>
          <w:sz w:val="22"/>
          <w:szCs w:val="22"/>
        </w:rPr>
        <w:t>.</w:t>
      </w:r>
    </w:p>
    <w:p w14:paraId="23618C53" w14:textId="070BD210" w:rsidR="0055716B" w:rsidRPr="00D52FE4" w:rsidRDefault="0055716B" w:rsidP="00F76AED">
      <w:pPr>
        <w:ind w:left="360"/>
        <w:jc w:val="both"/>
        <w:rPr>
          <w:rFonts w:asciiTheme="minorHAnsi" w:hAnsiTheme="minorHAnsi" w:cstheme="minorHAnsi"/>
          <w:i/>
          <w:sz w:val="22"/>
          <w:szCs w:val="22"/>
        </w:rPr>
      </w:pPr>
      <w:r w:rsidRPr="00D52FE4">
        <w:rPr>
          <w:rFonts w:asciiTheme="minorHAnsi" w:hAnsiTheme="minorHAnsi" w:cstheme="minorHAnsi"/>
          <w:i/>
          <w:sz w:val="22"/>
          <w:szCs w:val="22"/>
        </w:rPr>
        <w:t xml:space="preserve">(2) Ministerstvo školstva môže poskytovať štipendium študentovi vysokej školy so sídlom na území Slovenskej republiky za dosiahnutie mimoriadnych výsledkov vzdelávania počas vzdelávania </w:t>
      </w:r>
      <w:r w:rsidR="00F76AED">
        <w:rPr>
          <w:rFonts w:asciiTheme="minorHAnsi" w:hAnsiTheme="minorHAnsi" w:cstheme="minorHAnsi"/>
          <w:i/>
          <w:sz w:val="22"/>
          <w:szCs w:val="22"/>
        </w:rPr>
        <w:br/>
      </w:r>
      <w:r w:rsidRPr="00D52FE4">
        <w:rPr>
          <w:rFonts w:asciiTheme="minorHAnsi" w:hAnsiTheme="minorHAnsi" w:cstheme="minorHAnsi"/>
          <w:i/>
          <w:sz w:val="22"/>
          <w:szCs w:val="22"/>
        </w:rPr>
        <w:t>v strednej škole.</w:t>
      </w:r>
    </w:p>
    <w:p w14:paraId="705124B7" w14:textId="77777777" w:rsidR="0055716B" w:rsidRPr="00D52FE4" w:rsidRDefault="0055716B" w:rsidP="00F76AED">
      <w:pPr>
        <w:ind w:left="360"/>
        <w:jc w:val="both"/>
        <w:rPr>
          <w:rFonts w:asciiTheme="minorHAnsi" w:hAnsiTheme="minorHAnsi" w:cstheme="minorHAnsi"/>
          <w:i/>
          <w:sz w:val="22"/>
          <w:szCs w:val="22"/>
        </w:rPr>
      </w:pPr>
      <w:r w:rsidRPr="00D52FE4">
        <w:rPr>
          <w:rFonts w:asciiTheme="minorHAnsi" w:hAnsiTheme="minorHAnsi" w:cstheme="minorHAnsi"/>
          <w:i/>
          <w:sz w:val="22"/>
          <w:szCs w:val="22"/>
        </w:rPr>
        <w:t>(3) Ministerstvo školstva môže poskytovať štipendium študentovi podľa štipendijného programu schváleného vládou alebo ministerstvom školstva alebo podľa štipendijného programu na základe medzištátnej zmluvy alebo medzinárodnej zmluvy.</w:t>
      </w:r>
    </w:p>
    <w:p w14:paraId="73FA7524" w14:textId="77777777" w:rsidR="0055716B" w:rsidRPr="00D52FE4" w:rsidRDefault="0055716B" w:rsidP="00F76AED">
      <w:pPr>
        <w:ind w:left="360"/>
        <w:jc w:val="both"/>
        <w:rPr>
          <w:rFonts w:asciiTheme="minorHAnsi" w:hAnsiTheme="minorHAnsi" w:cstheme="minorHAnsi"/>
          <w:i/>
          <w:sz w:val="22"/>
          <w:szCs w:val="22"/>
        </w:rPr>
      </w:pPr>
      <w:r w:rsidRPr="00D52FE4">
        <w:rPr>
          <w:rFonts w:asciiTheme="minorHAnsi" w:hAnsiTheme="minorHAnsi" w:cstheme="minorHAnsi"/>
          <w:i/>
          <w:sz w:val="22"/>
          <w:szCs w:val="22"/>
        </w:rPr>
        <w:t>(4) Za každého študenta, ktorému sa poskytuje štipendium podľa odseku 1 písm. b) alebo odseku 2, možno vysokej škole so sídlom na území Slovenskej republiky poskytnúť finančné prostriedky na účel určený ministerstvom školstva.</w:t>
      </w:r>
    </w:p>
    <w:p w14:paraId="6A6CDF3C" w14:textId="47E0C7C7" w:rsidR="0055716B" w:rsidRDefault="0055716B" w:rsidP="00F76AED">
      <w:pPr>
        <w:spacing w:after="240"/>
        <w:ind w:left="360"/>
        <w:jc w:val="both"/>
        <w:rPr>
          <w:rFonts w:asciiTheme="minorHAnsi" w:hAnsiTheme="minorHAnsi" w:cstheme="minorHAnsi"/>
          <w:i/>
          <w:sz w:val="22"/>
          <w:szCs w:val="22"/>
        </w:rPr>
      </w:pPr>
      <w:r w:rsidRPr="00D52FE4">
        <w:rPr>
          <w:rFonts w:asciiTheme="minorHAnsi" w:hAnsiTheme="minorHAnsi" w:cstheme="minorHAnsi"/>
          <w:i/>
          <w:sz w:val="22"/>
          <w:szCs w:val="22"/>
        </w:rPr>
        <w:t xml:space="preserve">(5) Ministerstvo školstva môže poveriť organizačno-technickým zabezpečením poskytovania </w:t>
      </w:r>
      <w:r w:rsidR="00F76AED">
        <w:rPr>
          <w:rFonts w:asciiTheme="minorHAnsi" w:hAnsiTheme="minorHAnsi" w:cstheme="minorHAnsi"/>
          <w:i/>
          <w:sz w:val="22"/>
          <w:szCs w:val="22"/>
        </w:rPr>
        <w:br/>
      </w:r>
      <w:r w:rsidRPr="00D52FE4">
        <w:rPr>
          <w:rFonts w:asciiTheme="minorHAnsi" w:hAnsiTheme="minorHAnsi" w:cstheme="minorHAnsi"/>
          <w:i/>
          <w:sz w:val="22"/>
          <w:szCs w:val="22"/>
        </w:rPr>
        <w:t>a vyplácania štipendia podľa odseku 1, 2 alebo odseku 3 vysokú školu alebo inú právnickú osobu.</w:t>
      </w:r>
    </w:p>
    <w:p w14:paraId="43AF3B5B" w14:textId="141604DB" w:rsidR="002C133E" w:rsidRPr="00D52FE4" w:rsidRDefault="61ED9751" w:rsidP="2B78A32E">
      <w:pPr>
        <w:spacing w:before="120" w:after="120"/>
        <w:jc w:val="both"/>
        <w:rPr>
          <w:rFonts w:asciiTheme="minorHAnsi" w:hAnsiTheme="minorHAnsi" w:cstheme="minorBidi"/>
          <w:sz w:val="22"/>
          <w:szCs w:val="22"/>
        </w:rPr>
      </w:pPr>
      <w:proofErr w:type="spellStart"/>
      <w:r w:rsidRPr="2B78A32E">
        <w:rPr>
          <w:rFonts w:asciiTheme="minorHAnsi" w:hAnsiTheme="minorHAnsi" w:cstheme="minorBidi"/>
          <w:sz w:val="22"/>
          <w:szCs w:val="22"/>
        </w:rPr>
        <w:t>MŠVVaM</w:t>
      </w:r>
      <w:proofErr w:type="spellEnd"/>
      <w:r w:rsidRPr="2B78A32E">
        <w:rPr>
          <w:rFonts w:asciiTheme="minorHAnsi" w:hAnsiTheme="minorHAnsi" w:cstheme="minorBidi"/>
          <w:sz w:val="22"/>
          <w:szCs w:val="22"/>
        </w:rPr>
        <w:t xml:space="preserve"> SR disponuje potrebným know-how vzhľadom na to, že navrhlo systém štipendijných schém pre podporu domácich aj zahraničných </w:t>
      </w:r>
      <w:r w:rsidR="33EBE522" w:rsidRPr="2B78A32E">
        <w:rPr>
          <w:rFonts w:asciiTheme="minorHAnsi" w:hAnsiTheme="minorHAnsi" w:cstheme="minorBidi"/>
          <w:sz w:val="22"/>
          <w:szCs w:val="22"/>
        </w:rPr>
        <w:t xml:space="preserve">talentovaných </w:t>
      </w:r>
      <w:r w:rsidRPr="2B78A32E">
        <w:rPr>
          <w:rFonts w:asciiTheme="minorHAnsi" w:hAnsiTheme="minorHAnsi" w:cstheme="minorBidi"/>
          <w:sz w:val="22"/>
          <w:szCs w:val="22"/>
        </w:rPr>
        <w:t xml:space="preserve">študentov, nastavilo výberové kritériá a implementovalo celý proces od vyhlásenia výzvy na podávanie žiadostí až po udelenie </w:t>
      </w:r>
      <w:r w:rsidR="31A3046E" w:rsidRPr="2B78A32E">
        <w:rPr>
          <w:rFonts w:asciiTheme="minorHAnsi" w:hAnsiTheme="minorHAnsi" w:cstheme="minorBidi"/>
          <w:sz w:val="22"/>
          <w:szCs w:val="22"/>
        </w:rPr>
        <w:t xml:space="preserve">a vyplatenie </w:t>
      </w:r>
      <w:r w:rsidRPr="2B78A32E">
        <w:rPr>
          <w:rFonts w:asciiTheme="minorHAnsi" w:hAnsiTheme="minorHAnsi" w:cstheme="minorBidi"/>
          <w:sz w:val="22"/>
          <w:szCs w:val="22"/>
        </w:rPr>
        <w:t xml:space="preserve">štipendií </w:t>
      </w:r>
      <w:r w:rsidR="33EBE522" w:rsidRPr="2B78A32E">
        <w:rPr>
          <w:rFonts w:asciiTheme="minorHAnsi" w:hAnsiTheme="minorHAnsi" w:cstheme="minorBidi"/>
          <w:sz w:val="22"/>
          <w:szCs w:val="22"/>
        </w:rPr>
        <w:t xml:space="preserve">talentovaným </w:t>
      </w:r>
      <w:r w:rsidRPr="2B78A32E">
        <w:rPr>
          <w:rFonts w:asciiTheme="minorHAnsi" w:hAnsiTheme="minorHAnsi" w:cstheme="minorBidi"/>
          <w:sz w:val="22"/>
          <w:szCs w:val="22"/>
        </w:rPr>
        <w:t xml:space="preserve">študentom prostredníctvom vysokých škôl. </w:t>
      </w:r>
      <w:proofErr w:type="spellStart"/>
      <w:r w:rsidRPr="2B78A32E">
        <w:rPr>
          <w:rFonts w:asciiTheme="minorHAnsi" w:hAnsiTheme="minorHAnsi" w:cstheme="minorBidi"/>
          <w:sz w:val="22"/>
          <w:szCs w:val="22"/>
        </w:rPr>
        <w:t>MŠVVaM</w:t>
      </w:r>
      <w:proofErr w:type="spellEnd"/>
      <w:r w:rsidRPr="2B78A32E">
        <w:rPr>
          <w:rFonts w:asciiTheme="minorHAnsi" w:hAnsiTheme="minorHAnsi" w:cstheme="minorBidi"/>
          <w:sz w:val="22"/>
          <w:szCs w:val="22"/>
        </w:rPr>
        <w:t xml:space="preserve"> SR má taktiež </w:t>
      </w:r>
      <w:r w:rsidR="57C1E501" w:rsidRPr="2B78A32E">
        <w:rPr>
          <w:rFonts w:asciiTheme="minorHAnsi" w:hAnsiTheme="minorHAnsi" w:cstheme="minorBidi"/>
          <w:sz w:val="22"/>
          <w:szCs w:val="22"/>
        </w:rPr>
        <w:t xml:space="preserve">pôsobnosť </w:t>
      </w:r>
      <w:r w:rsidRPr="2B78A32E">
        <w:rPr>
          <w:rFonts w:asciiTheme="minorHAnsi" w:hAnsiTheme="minorHAnsi" w:cstheme="minorBidi"/>
          <w:sz w:val="22"/>
          <w:szCs w:val="22"/>
        </w:rPr>
        <w:t xml:space="preserve">vo vzťahu k vysokému školstvu, v rámci ktorých aktívne spolupracuje s vysokými školami v oblasti podpory udržania a lákania talentovaných študentov. Rezort má preto všetky predpoklady pre transfer know-how a zabezpečenie personálnych a technických kapacít na zabezpečenie realizácie projektu. </w:t>
      </w:r>
    </w:p>
    <w:p w14:paraId="5A0086B6" w14:textId="2BC50FD0" w:rsidR="0055716B" w:rsidRPr="001E2A9E" w:rsidRDefault="3357A3EB" w:rsidP="001F2BC8">
      <w:pPr>
        <w:spacing w:before="120" w:after="120"/>
        <w:jc w:val="both"/>
        <w:rPr>
          <w:rFonts w:asciiTheme="minorHAnsi" w:hAnsiTheme="minorHAnsi" w:cstheme="minorBidi"/>
          <w:sz w:val="22"/>
          <w:szCs w:val="22"/>
        </w:rPr>
      </w:pPr>
      <w:r w:rsidRPr="17084298">
        <w:rPr>
          <w:rFonts w:asciiTheme="minorHAnsi" w:hAnsiTheme="minorHAnsi" w:cstheme="minorBidi"/>
          <w:sz w:val="22"/>
          <w:szCs w:val="22"/>
        </w:rPr>
        <w:t xml:space="preserve">Na základe vyššie uvedeného je </w:t>
      </w:r>
      <w:proofErr w:type="spellStart"/>
      <w:r w:rsidRPr="17084298">
        <w:rPr>
          <w:rFonts w:asciiTheme="minorHAnsi" w:hAnsiTheme="minorHAnsi" w:cstheme="minorBidi"/>
          <w:sz w:val="22"/>
          <w:szCs w:val="22"/>
        </w:rPr>
        <w:t>MŠVVaM</w:t>
      </w:r>
      <w:proofErr w:type="spellEnd"/>
      <w:r w:rsidRPr="17084298">
        <w:rPr>
          <w:rFonts w:asciiTheme="minorHAnsi" w:hAnsiTheme="minorHAnsi" w:cstheme="minorBidi"/>
          <w:sz w:val="22"/>
          <w:szCs w:val="22"/>
        </w:rPr>
        <w:t xml:space="preserve"> SR jediným </w:t>
      </w:r>
      <w:r w:rsidR="00560EE2">
        <w:rPr>
          <w:rFonts w:asciiTheme="minorHAnsi" w:hAnsiTheme="minorHAnsi" w:cstheme="minorBidi"/>
          <w:sz w:val="22"/>
          <w:szCs w:val="22"/>
        </w:rPr>
        <w:t>oprávneným</w:t>
      </w:r>
      <w:r w:rsidR="00560EE2" w:rsidRPr="17084298">
        <w:rPr>
          <w:rFonts w:asciiTheme="minorHAnsi" w:hAnsiTheme="minorHAnsi" w:cstheme="minorBidi"/>
          <w:sz w:val="22"/>
          <w:szCs w:val="22"/>
        </w:rPr>
        <w:t xml:space="preserve"> </w:t>
      </w:r>
      <w:r w:rsidRPr="17084298">
        <w:rPr>
          <w:rFonts w:asciiTheme="minorHAnsi" w:hAnsiTheme="minorHAnsi" w:cstheme="minorBidi"/>
          <w:sz w:val="22"/>
          <w:szCs w:val="22"/>
        </w:rPr>
        <w:t xml:space="preserve">orgánom na realizáciu pripravovaného </w:t>
      </w:r>
      <w:r w:rsidR="5F2558F4" w:rsidRPr="17084298">
        <w:rPr>
          <w:rFonts w:asciiTheme="minorHAnsi" w:hAnsiTheme="minorHAnsi" w:cstheme="minorBidi"/>
          <w:sz w:val="22"/>
          <w:szCs w:val="22"/>
        </w:rPr>
        <w:t>NP</w:t>
      </w:r>
      <w:r w:rsidRPr="17084298">
        <w:rPr>
          <w:rFonts w:asciiTheme="minorHAnsi" w:hAnsiTheme="minorHAnsi" w:cstheme="minorBidi"/>
          <w:sz w:val="22"/>
          <w:szCs w:val="22"/>
        </w:rPr>
        <w:t xml:space="preserve">, ktorý sa bude realizovať na verejných, súkromných aj štátnych vysokých školách </w:t>
      </w:r>
      <w:r w:rsidRPr="17084298">
        <w:rPr>
          <w:rFonts w:asciiTheme="minorHAnsi" w:hAnsiTheme="minorHAnsi" w:cstheme="minorBidi"/>
          <w:sz w:val="22"/>
          <w:szCs w:val="22"/>
        </w:rPr>
        <w:lastRenderedPageBreak/>
        <w:t>na celom území SR</w:t>
      </w:r>
      <w:r w:rsidR="709F5C49" w:rsidRPr="17084298">
        <w:rPr>
          <w:rFonts w:asciiTheme="minorHAnsi" w:hAnsiTheme="minorHAnsi" w:cstheme="minorBidi"/>
          <w:sz w:val="22"/>
          <w:szCs w:val="22"/>
        </w:rPr>
        <w:t xml:space="preserve">, pričom štipendiá budú v rámci projektu financované len pre študentov verejných a štátnych vysokých škôl. Financovanie štipendií pre študentov súkromných vysokých škôl a </w:t>
      </w:r>
      <w:r w:rsidR="45DB863B" w:rsidRPr="17084298">
        <w:rPr>
          <w:rFonts w:asciiTheme="minorHAnsi" w:hAnsiTheme="minorHAnsi" w:cstheme="minorBidi"/>
          <w:sz w:val="22"/>
          <w:szCs w:val="22"/>
        </w:rPr>
        <w:t>študentov vysokých škôl v Bratislavskom kraji budú financované zo zdrojov štátneho rozpočtu.</w:t>
      </w:r>
    </w:p>
    <w:p w14:paraId="4749C6EE" w14:textId="1AC7EE09" w:rsidR="0055716B" w:rsidRPr="00F260D1" w:rsidRDefault="00115118" w:rsidP="00AC20FD">
      <w:pPr>
        <w:pStyle w:val="Odsekzoznamu"/>
        <w:keepNext/>
        <w:numPr>
          <w:ilvl w:val="0"/>
          <w:numId w:val="5"/>
        </w:numPr>
        <w:spacing w:before="120"/>
        <w:ind w:left="284" w:hanging="284"/>
        <w:contextualSpacing w:val="0"/>
        <w:jc w:val="both"/>
        <w:rPr>
          <w:rFonts w:asciiTheme="minorHAnsi" w:hAnsiTheme="minorHAnsi" w:cstheme="minorHAnsi"/>
          <w:b/>
          <w:sz w:val="22"/>
          <w:szCs w:val="22"/>
          <w:lang w:eastAsia="en-US"/>
        </w:rPr>
      </w:pPr>
      <w:r w:rsidRPr="00F260D1">
        <w:rPr>
          <w:rFonts w:asciiTheme="minorHAnsi" w:hAnsiTheme="minorHAnsi" w:cstheme="minorHAnsi"/>
          <w:b/>
          <w:sz w:val="22"/>
          <w:szCs w:val="22"/>
          <w:lang w:eastAsia="en-US"/>
        </w:rPr>
        <w:t xml:space="preserve">Odôvodnenie využitia </w:t>
      </w:r>
      <w:r w:rsidR="00E56F05" w:rsidRPr="00F260D1">
        <w:rPr>
          <w:rFonts w:asciiTheme="minorHAnsi" w:hAnsiTheme="minorHAnsi" w:cstheme="minorHAnsi"/>
          <w:b/>
          <w:sz w:val="22"/>
          <w:szCs w:val="22"/>
          <w:lang w:eastAsia="en-US"/>
        </w:rPr>
        <w:t>NP</w:t>
      </w:r>
    </w:p>
    <w:p w14:paraId="6530A2F4" w14:textId="2620C80E" w:rsidR="007F5ED4" w:rsidRPr="007F5ED4" w:rsidRDefault="007F5ED4" w:rsidP="000941A4">
      <w:pPr>
        <w:spacing w:after="120"/>
        <w:jc w:val="both"/>
        <w:rPr>
          <w:rFonts w:asciiTheme="minorHAnsi" w:hAnsiTheme="minorHAnsi" w:cstheme="minorHAnsi"/>
          <w:sz w:val="22"/>
          <w:szCs w:val="22"/>
        </w:rPr>
      </w:pPr>
      <w:r>
        <w:rPr>
          <w:rFonts w:asciiTheme="minorHAnsi" w:hAnsiTheme="minorHAnsi" w:cstheme="minorHAnsi"/>
          <w:sz w:val="22"/>
          <w:szCs w:val="22"/>
        </w:rPr>
        <w:t>Primárnym cieľom projektu je podporiť udržanie a lákanie talentovaných študentov pre štúdium na slovenských vysokých školách a prispieť tak k zníženiu odlivu mozgov do zahraničia a k zvýšeniu cirkulácie mozgov zo zahraničia., a to prostredníctvom udeľovania talentových štipendií.</w:t>
      </w:r>
    </w:p>
    <w:p w14:paraId="684CDEED" w14:textId="38CE39A9" w:rsidR="002C133E" w:rsidRDefault="002C133E" w:rsidP="00F260D1">
      <w:pPr>
        <w:spacing w:before="120"/>
        <w:jc w:val="both"/>
        <w:rPr>
          <w:rFonts w:asciiTheme="minorHAnsi" w:hAnsiTheme="minorHAnsi" w:cstheme="minorHAnsi"/>
          <w:sz w:val="22"/>
          <w:szCs w:val="22"/>
        </w:rPr>
      </w:pPr>
      <w:r>
        <w:rPr>
          <w:rFonts w:asciiTheme="minorHAnsi" w:hAnsiTheme="minorHAnsi" w:cstheme="minorHAnsi"/>
          <w:sz w:val="22"/>
          <w:szCs w:val="22"/>
        </w:rPr>
        <w:t xml:space="preserve">Zvolenie formy </w:t>
      </w:r>
      <w:r w:rsidR="00107B60">
        <w:rPr>
          <w:rFonts w:asciiTheme="minorHAnsi" w:hAnsiTheme="minorHAnsi" w:cstheme="minorHAnsi"/>
          <w:sz w:val="22"/>
          <w:szCs w:val="22"/>
        </w:rPr>
        <w:t>NP</w:t>
      </w:r>
      <w:r>
        <w:rPr>
          <w:rFonts w:asciiTheme="minorHAnsi" w:hAnsiTheme="minorHAnsi" w:cstheme="minorHAnsi"/>
          <w:sz w:val="22"/>
          <w:szCs w:val="22"/>
        </w:rPr>
        <w:t xml:space="preserve"> zabezpečí:</w:t>
      </w:r>
    </w:p>
    <w:p w14:paraId="57AF4AA3" w14:textId="7C77DFFE" w:rsidR="002C133E" w:rsidRDefault="002C133E" w:rsidP="00AC20FD">
      <w:pPr>
        <w:pStyle w:val="Odsekzoznamu"/>
        <w:numPr>
          <w:ilvl w:val="0"/>
          <w:numId w:val="7"/>
        </w:numPr>
        <w:spacing w:after="120"/>
        <w:jc w:val="both"/>
        <w:rPr>
          <w:rFonts w:asciiTheme="minorHAnsi" w:hAnsiTheme="minorHAnsi" w:cstheme="minorHAnsi"/>
          <w:sz w:val="22"/>
          <w:szCs w:val="22"/>
        </w:rPr>
      </w:pPr>
      <w:r>
        <w:rPr>
          <w:rFonts w:asciiTheme="minorHAnsi" w:hAnsiTheme="minorHAnsi" w:cstheme="minorHAnsi"/>
          <w:sz w:val="22"/>
          <w:szCs w:val="22"/>
        </w:rPr>
        <w:t>Jednotne nastavenú metodiku pre výber uchádzačov o štipendium zo SR aj zo zahraničia</w:t>
      </w:r>
    </w:p>
    <w:p w14:paraId="6DC3399A" w14:textId="4874566E" w:rsidR="002C133E" w:rsidRDefault="007F5ED4" w:rsidP="00AC20FD">
      <w:pPr>
        <w:pStyle w:val="Odsekzoznamu"/>
        <w:numPr>
          <w:ilvl w:val="0"/>
          <w:numId w:val="7"/>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Jednotne zabezpečený systém vyplácania finančných prostriedkov vysokým školám pre sprostredkovanie platieb </w:t>
      </w:r>
      <w:r w:rsidR="00C26073">
        <w:rPr>
          <w:rFonts w:asciiTheme="minorHAnsi" w:hAnsiTheme="minorHAnsi" w:cstheme="minorHAnsi"/>
          <w:sz w:val="22"/>
          <w:szCs w:val="22"/>
        </w:rPr>
        <w:t xml:space="preserve">talentovaným </w:t>
      </w:r>
      <w:r>
        <w:rPr>
          <w:rFonts w:asciiTheme="minorHAnsi" w:hAnsiTheme="minorHAnsi" w:cstheme="minorHAnsi"/>
          <w:sz w:val="22"/>
          <w:szCs w:val="22"/>
        </w:rPr>
        <w:t>štipendistom</w:t>
      </w:r>
    </w:p>
    <w:p w14:paraId="12E47694" w14:textId="5CA27824" w:rsidR="007F5ED4" w:rsidRPr="008253C9" w:rsidRDefault="007F5ED4" w:rsidP="00AC20FD">
      <w:pPr>
        <w:pStyle w:val="Odsekzoznamu"/>
        <w:numPr>
          <w:ilvl w:val="0"/>
          <w:numId w:val="7"/>
        </w:numPr>
        <w:spacing w:after="160" w:line="257" w:lineRule="auto"/>
        <w:jc w:val="both"/>
        <w:rPr>
          <w:rFonts w:ascii="Calibri" w:eastAsia="Calibri" w:hAnsi="Calibri" w:cs="Calibri"/>
          <w:sz w:val="22"/>
          <w:szCs w:val="22"/>
        </w:rPr>
      </w:pPr>
      <w:r>
        <w:rPr>
          <w:rFonts w:ascii="Calibri" w:eastAsia="Calibri" w:hAnsi="Calibri" w:cs="Calibri"/>
          <w:sz w:val="22"/>
          <w:szCs w:val="22"/>
        </w:rPr>
        <w:t>Zníženie rizika neoprávnenosti výdavkov a chybovosti</w:t>
      </w:r>
    </w:p>
    <w:p w14:paraId="18F27156" w14:textId="3335BBCB" w:rsidR="007F5ED4" w:rsidRDefault="007F5ED4" w:rsidP="00AC20FD">
      <w:pPr>
        <w:pStyle w:val="Odsekzoznamu"/>
        <w:numPr>
          <w:ilvl w:val="0"/>
          <w:numId w:val="7"/>
        </w:numPr>
        <w:spacing w:after="160" w:line="257" w:lineRule="auto"/>
        <w:jc w:val="both"/>
        <w:rPr>
          <w:rFonts w:ascii="Calibri" w:eastAsia="Calibri" w:hAnsi="Calibri" w:cs="Calibri"/>
          <w:sz w:val="22"/>
          <w:szCs w:val="22"/>
        </w:rPr>
      </w:pPr>
      <w:r>
        <w:rPr>
          <w:rFonts w:ascii="Calibri" w:eastAsia="Calibri" w:hAnsi="Calibri" w:cs="Calibri"/>
          <w:sz w:val="22"/>
          <w:szCs w:val="22"/>
        </w:rPr>
        <w:t xml:space="preserve">Odstránenie povinnosti spolufinancovania z vlastných zdrojov zo strany vysokých škôl – forma </w:t>
      </w:r>
      <w:r w:rsidR="00107B60">
        <w:rPr>
          <w:rFonts w:ascii="Calibri" w:eastAsia="Calibri" w:hAnsi="Calibri" w:cs="Calibri"/>
          <w:sz w:val="22"/>
          <w:szCs w:val="22"/>
        </w:rPr>
        <w:t>NP</w:t>
      </w:r>
      <w:r>
        <w:rPr>
          <w:rFonts w:ascii="Calibri" w:eastAsia="Calibri" w:hAnsi="Calibri" w:cs="Calibri"/>
          <w:sz w:val="22"/>
          <w:szCs w:val="22"/>
        </w:rPr>
        <w:t xml:space="preserve"> umožňuje užívateľom zapojiť sa do projektu bez nutnosti zohľadniť svoje finančné možnosti na povinné spolufinancovanie</w:t>
      </w:r>
    </w:p>
    <w:p w14:paraId="67B0F7DF" w14:textId="535F3F59" w:rsidR="007F5ED4" w:rsidRDefault="007F5ED4" w:rsidP="00AC20FD">
      <w:pPr>
        <w:pStyle w:val="Odsekzoznamu"/>
        <w:numPr>
          <w:ilvl w:val="0"/>
          <w:numId w:val="7"/>
        </w:numPr>
        <w:spacing w:after="160" w:line="257" w:lineRule="auto"/>
        <w:jc w:val="both"/>
        <w:rPr>
          <w:rFonts w:ascii="Calibri" w:eastAsia="Calibri" w:hAnsi="Calibri" w:cs="Calibri"/>
          <w:sz w:val="22"/>
          <w:szCs w:val="22"/>
        </w:rPr>
      </w:pPr>
      <w:r>
        <w:rPr>
          <w:rFonts w:ascii="Calibri" w:eastAsia="Calibri" w:hAnsi="Calibri" w:cs="Calibri"/>
          <w:sz w:val="22"/>
          <w:szCs w:val="22"/>
        </w:rPr>
        <w:t>Odbúranie administratívnej záťaže užívateľov (jednoduchšia administrácia zo strany užívateľov)</w:t>
      </w:r>
    </w:p>
    <w:p w14:paraId="534D2635" w14:textId="4DD502BA" w:rsidR="007F5ED4" w:rsidRDefault="007F5ED4" w:rsidP="00AC20FD">
      <w:pPr>
        <w:pStyle w:val="Odsekzoznamu"/>
        <w:numPr>
          <w:ilvl w:val="0"/>
          <w:numId w:val="7"/>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Metodicky, časovo a obsahovo jednotne nastavené procesy týkajúce sa výberu úspešných </w:t>
      </w:r>
      <w:r w:rsidR="00F260D1">
        <w:rPr>
          <w:rFonts w:asciiTheme="minorHAnsi" w:hAnsiTheme="minorHAnsi" w:cstheme="minorHAnsi"/>
          <w:sz w:val="22"/>
          <w:szCs w:val="22"/>
        </w:rPr>
        <w:t xml:space="preserve">talentovaných </w:t>
      </w:r>
      <w:r>
        <w:rPr>
          <w:rFonts w:asciiTheme="minorHAnsi" w:hAnsiTheme="minorHAnsi" w:cstheme="minorHAnsi"/>
          <w:sz w:val="22"/>
          <w:szCs w:val="22"/>
        </w:rPr>
        <w:t>štipendistov, lehôt a</w:t>
      </w:r>
      <w:r w:rsidR="00F260D1">
        <w:rPr>
          <w:rFonts w:asciiTheme="minorHAnsi" w:hAnsiTheme="minorHAnsi" w:cstheme="minorHAnsi"/>
          <w:sz w:val="22"/>
          <w:szCs w:val="22"/>
        </w:rPr>
        <w:t>pod.</w:t>
      </w:r>
    </w:p>
    <w:p w14:paraId="7A736153" w14:textId="16EDD461" w:rsidR="007F5ED4" w:rsidRDefault="007F5ED4" w:rsidP="00AC20FD">
      <w:pPr>
        <w:pStyle w:val="Odsekzoznamu"/>
        <w:numPr>
          <w:ilvl w:val="0"/>
          <w:numId w:val="7"/>
        </w:numPr>
        <w:spacing w:after="160" w:line="257" w:lineRule="auto"/>
        <w:jc w:val="both"/>
        <w:rPr>
          <w:rFonts w:ascii="Calibri" w:eastAsia="Calibri" w:hAnsi="Calibri" w:cs="Calibri"/>
          <w:sz w:val="22"/>
          <w:szCs w:val="22"/>
        </w:rPr>
      </w:pPr>
      <w:r>
        <w:rPr>
          <w:rFonts w:ascii="Calibri" w:eastAsia="Calibri" w:hAnsi="Calibri" w:cs="Calibri"/>
          <w:sz w:val="22"/>
          <w:szCs w:val="22"/>
        </w:rPr>
        <w:t>J</w:t>
      </w:r>
      <w:r w:rsidRPr="008253C9">
        <w:rPr>
          <w:rFonts w:ascii="Calibri" w:eastAsia="Calibri" w:hAnsi="Calibri" w:cs="Calibri"/>
          <w:sz w:val="22"/>
          <w:szCs w:val="22"/>
        </w:rPr>
        <w:t>ednot</w:t>
      </w:r>
      <w:r>
        <w:rPr>
          <w:rFonts w:ascii="Calibri" w:eastAsia="Calibri" w:hAnsi="Calibri" w:cs="Calibri"/>
          <w:sz w:val="22"/>
          <w:szCs w:val="22"/>
        </w:rPr>
        <w:t>né podmienky na získanie finančných prostriedkov</w:t>
      </w:r>
      <w:r w:rsidR="00F260D1">
        <w:rPr>
          <w:rFonts w:ascii="Calibri" w:eastAsia="Calibri" w:hAnsi="Calibri" w:cs="Calibri"/>
          <w:sz w:val="22"/>
          <w:szCs w:val="22"/>
        </w:rPr>
        <w:t xml:space="preserve"> n</w:t>
      </w:r>
      <w:r w:rsidR="00C26073">
        <w:rPr>
          <w:rFonts w:ascii="Calibri" w:eastAsia="Calibri" w:hAnsi="Calibri" w:cs="Calibri"/>
          <w:sz w:val="22"/>
          <w:szCs w:val="22"/>
        </w:rPr>
        <w:t>a financovanie štipendií</w:t>
      </w:r>
    </w:p>
    <w:p w14:paraId="17BDE37B" w14:textId="7059342A" w:rsidR="007F5ED4" w:rsidRDefault="007F5ED4" w:rsidP="00AC20FD">
      <w:pPr>
        <w:pStyle w:val="Odsekzoznamu"/>
        <w:numPr>
          <w:ilvl w:val="0"/>
          <w:numId w:val="7"/>
        </w:numPr>
        <w:spacing w:after="160" w:line="257" w:lineRule="auto"/>
        <w:jc w:val="both"/>
        <w:rPr>
          <w:rFonts w:ascii="Calibri" w:eastAsia="Calibri" w:hAnsi="Calibri" w:cs="Calibri"/>
          <w:sz w:val="22"/>
          <w:szCs w:val="22"/>
        </w:rPr>
      </w:pPr>
      <w:r>
        <w:rPr>
          <w:rFonts w:ascii="Calibri" w:eastAsia="Calibri" w:hAnsi="Calibri" w:cs="Calibri"/>
          <w:sz w:val="22"/>
          <w:szCs w:val="22"/>
        </w:rPr>
        <w:t>Jednotne vytvorený systém na podávanie štipendia</w:t>
      </w:r>
    </w:p>
    <w:p w14:paraId="224678CD" w14:textId="63B8E74A" w:rsidR="007F5ED4" w:rsidRDefault="007F5ED4" w:rsidP="00AC20FD">
      <w:pPr>
        <w:pStyle w:val="Odsekzoznamu"/>
        <w:numPr>
          <w:ilvl w:val="0"/>
          <w:numId w:val="7"/>
        </w:numPr>
        <w:spacing w:after="160" w:line="257" w:lineRule="auto"/>
        <w:jc w:val="both"/>
        <w:rPr>
          <w:rFonts w:ascii="Calibri" w:eastAsia="Calibri" w:hAnsi="Calibri" w:cs="Calibri"/>
          <w:sz w:val="22"/>
          <w:szCs w:val="22"/>
        </w:rPr>
      </w:pPr>
      <w:r>
        <w:rPr>
          <w:rFonts w:ascii="Calibri" w:eastAsia="Calibri" w:hAnsi="Calibri" w:cs="Calibri"/>
          <w:sz w:val="22"/>
          <w:szCs w:val="22"/>
        </w:rPr>
        <w:t>Jednotnú propagáciu štipendijnej schémy doma aj v zahraničí</w:t>
      </w:r>
    </w:p>
    <w:p w14:paraId="0C553BAC" w14:textId="0E4D80EC" w:rsidR="0055716B" w:rsidRPr="001E2A9E" w:rsidRDefault="007F5ED4" w:rsidP="001E2A9E">
      <w:pPr>
        <w:spacing w:after="160" w:line="257" w:lineRule="auto"/>
        <w:jc w:val="both"/>
        <w:rPr>
          <w:rFonts w:ascii="Calibri" w:eastAsia="Calibri" w:hAnsi="Calibri" w:cs="Calibri"/>
          <w:sz w:val="22"/>
          <w:szCs w:val="22"/>
        </w:rPr>
      </w:pPr>
      <w:r>
        <w:rPr>
          <w:rFonts w:ascii="Calibri" w:eastAsia="Calibri" w:hAnsi="Calibri" w:cs="Calibri"/>
          <w:sz w:val="22"/>
          <w:szCs w:val="22"/>
        </w:rPr>
        <w:t xml:space="preserve">Vzhľadom na charakter projektu a celospoločenský záujem o podporu udržania a prilákania talentovaných študentov na ktorúkoľvek vysokú školu na Slovensku je žiadúca potreba centralizovanej realizácie projektu, ktorá disponuje potrebným know-how a taktiež je schopná realizovať dozor nad výkonom realizovaných aktivít, čo bude zabezpečovať </w:t>
      </w:r>
      <w:proofErr w:type="spellStart"/>
      <w:r>
        <w:rPr>
          <w:rFonts w:ascii="Calibri" w:eastAsia="Calibri" w:hAnsi="Calibri" w:cs="Calibri"/>
          <w:sz w:val="22"/>
          <w:szCs w:val="22"/>
        </w:rPr>
        <w:t>MŠVVaM</w:t>
      </w:r>
      <w:proofErr w:type="spellEnd"/>
      <w:r>
        <w:rPr>
          <w:rFonts w:ascii="Calibri" w:eastAsia="Calibri" w:hAnsi="Calibri" w:cs="Calibri"/>
          <w:sz w:val="22"/>
          <w:szCs w:val="22"/>
        </w:rPr>
        <w:t xml:space="preserve"> SR formou </w:t>
      </w:r>
      <w:r w:rsidR="00107B60">
        <w:rPr>
          <w:rFonts w:ascii="Calibri" w:eastAsia="Calibri" w:hAnsi="Calibri" w:cs="Calibri"/>
          <w:sz w:val="22"/>
          <w:szCs w:val="22"/>
        </w:rPr>
        <w:t>NP</w:t>
      </w:r>
      <w:r>
        <w:rPr>
          <w:rFonts w:ascii="Calibri" w:eastAsia="Calibri" w:hAnsi="Calibri" w:cs="Calibri"/>
          <w:sz w:val="22"/>
          <w:szCs w:val="22"/>
        </w:rPr>
        <w:t xml:space="preserve">. </w:t>
      </w:r>
    </w:p>
    <w:p w14:paraId="3B39CB64" w14:textId="644CCDF7" w:rsidR="00115118" w:rsidRPr="00C26073" w:rsidRDefault="00CF078D" w:rsidP="00AC20FD">
      <w:pPr>
        <w:pStyle w:val="Odsekzoznamu"/>
        <w:keepNext/>
        <w:numPr>
          <w:ilvl w:val="0"/>
          <w:numId w:val="5"/>
        </w:numPr>
        <w:spacing w:before="120"/>
        <w:ind w:left="284" w:hanging="284"/>
        <w:contextualSpacing w:val="0"/>
        <w:jc w:val="both"/>
        <w:rPr>
          <w:rFonts w:asciiTheme="minorHAnsi" w:hAnsiTheme="minorHAnsi" w:cstheme="minorHAnsi"/>
          <w:b/>
          <w:sz w:val="22"/>
          <w:szCs w:val="22"/>
          <w:lang w:eastAsia="en-US"/>
        </w:rPr>
      </w:pPr>
      <w:r w:rsidRPr="00C26073">
        <w:rPr>
          <w:rFonts w:asciiTheme="minorHAnsi" w:hAnsiTheme="minorHAnsi" w:cstheme="minorHAnsi"/>
          <w:b/>
          <w:sz w:val="22"/>
          <w:szCs w:val="22"/>
          <w:lang w:eastAsia="en-US"/>
        </w:rPr>
        <w:t>Z</w:t>
      </w:r>
      <w:r w:rsidR="008A1808" w:rsidRPr="00C26073">
        <w:rPr>
          <w:rFonts w:asciiTheme="minorHAnsi" w:hAnsiTheme="minorHAnsi" w:cstheme="minorHAnsi"/>
          <w:b/>
          <w:sz w:val="22"/>
          <w:szCs w:val="22"/>
          <w:lang w:eastAsia="en-US"/>
        </w:rPr>
        <w:t xml:space="preserve">dôvodnenie vylúčenia ,,súťažného postupu“ výberu projektu prostredníctvom výzvy </w:t>
      </w:r>
      <w:r w:rsidR="00C0724F" w:rsidRPr="00C26073">
        <w:rPr>
          <w:rFonts w:asciiTheme="minorHAnsi" w:hAnsiTheme="minorHAnsi" w:cstheme="minorHAnsi"/>
          <w:b/>
          <w:sz w:val="22"/>
          <w:szCs w:val="22"/>
          <w:lang w:eastAsia="en-US"/>
        </w:rPr>
        <w:t xml:space="preserve"> </w:t>
      </w:r>
    </w:p>
    <w:p w14:paraId="390C6EDD" w14:textId="4BD1B6A6" w:rsidR="0055716B" w:rsidRPr="00C34D22" w:rsidRDefault="00C34D22" w:rsidP="00C26073">
      <w:pPr>
        <w:spacing w:after="120"/>
        <w:jc w:val="both"/>
        <w:rPr>
          <w:rFonts w:asciiTheme="minorHAnsi" w:hAnsiTheme="minorHAnsi" w:cstheme="minorHAnsi"/>
          <w:sz w:val="22"/>
          <w:szCs w:val="22"/>
        </w:rPr>
      </w:pPr>
      <w:r>
        <w:rPr>
          <w:rFonts w:asciiTheme="minorHAnsi" w:hAnsiTheme="minorHAnsi" w:cstheme="minorHAnsi"/>
          <w:sz w:val="22"/>
          <w:szCs w:val="22"/>
        </w:rPr>
        <w:t>Cieľom projektu je podporiť štúdium a udržanie slovenských</w:t>
      </w:r>
      <w:r w:rsidR="00C26073">
        <w:rPr>
          <w:rFonts w:asciiTheme="minorHAnsi" w:hAnsiTheme="minorHAnsi" w:cstheme="minorHAnsi"/>
          <w:sz w:val="22"/>
          <w:szCs w:val="22"/>
        </w:rPr>
        <w:t xml:space="preserve"> talentovaných</w:t>
      </w:r>
      <w:r>
        <w:rPr>
          <w:rFonts w:asciiTheme="minorHAnsi" w:hAnsiTheme="minorHAnsi" w:cstheme="minorHAnsi"/>
          <w:sz w:val="22"/>
          <w:szCs w:val="22"/>
        </w:rPr>
        <w:t xml:space="preserve"> študentov alebo prilákanie zahraničných </w:t>
      </w:r>
      <w:r w:rsidR="00C26073">
        <w:rPr>
          <w:rFonts w:asciiTheme="minorHAnsi" w:hAnsiTheme="minorHAnsi" w:cstheme="minorHAnsi"/>
          <w:sz w:val="22"/>
          <w:szCs w:val="22"/>
        </w:rPr>
        <w:t xml:space="preserve">talentovaných </w:t>
      </w:r>
      <w:r>
        <w:rPr>
          <w:rFonts w:asciiTheme="minorHAnsi" w:hAnsiTheme="minorHAnsi" w:cstheme="minorHAnsi"/>
          <w:sz w:val="22"/>
          <w:szCs w:val="22"/>
        </w:rPr>
        <w:t>študentov na ktorúko</w:t>
      </w:r>
      <w:r w:rsidR="00A8713A">
        <w:rPr>
          <w:rFonts w:asciiTheme="minorHAnsi" w:hAnsiTheme="minorHAnsi" w:cstheme="minorHAnsi"/>
          <w:sz w:val="22"/>
          <w:szCs w:val="22"/>
        </w:rPr>
        <w:t>ľvek slovenskú vysokú školu, ktorá poskytuje štúdium v oblastiach v súlade so Stratégiou</w:t>
      </w:r>
      <w:r w:rsidR="00A8713A" w:rsidRPr="00A8713A">
        <w:rPr>
          <w:rFonts w:asciiTheme="minorHAnsi" w:hAnsiTheme="minorHAnsi" w:cstheme="minorHAnsi"/>
          <w:sz w:val="22"/>
          <w:szCs w:val="22"/>
        </w:rPr>
        <w:t xml:space="preserve"> výskumu a inovácií pre inteligentnú špecializáciu Slovenskej republiky 2021 – 2027 (ďalej len „SK RIS3 2021+“)</w:t>
      </w:r>
      <w:r w:rsidR="00A8713A">
        <w:rPr>
          <w:rFonts w:asciiTheme="minorHAnsi" w:hAnsiTheme="minorHAnsi" w:cstheme="minorHAnsi"/>
          <w:sz w:val="22"/>
          <w:szCs w:val="22"/>
        </w:rPr>
        <w:t>.</w:t>
      </w:r>
    </w:p>
    <w:p w14:paraId="59C8E86E" w14:textId="4BC1FF87" w:rsidR="007F5ED4" w:rsidRDefault="00130C03" w:rsidP="000C7ED4">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Centralizovaný prístup zabezpečí možnosť vytvorenia jednotných metodík na národnej úrovni ako aj jednotných pravidiel. </w:t>
      </w:r>
      <w:r w:rsidR="0055716B" w:rsidRPr="00130C03">
        <w:rPr>
          <w:rFonts w:asciiTheme="minorHAnsi" w:hAnsiTheme="minorHAnsi" w:cstheme="minorHAnsi"/>
          <w:sz w:val="22"/>
          <w:szCs w:val="22"/>
        </w:rPr>
        <w:t xml:space="preserve">Danú aktivitu je </w:t>
      </w:r>
      <w:r>
        <w:rPr>
          <w:rFonts w:asciiTheme="minorHAnsi" w:hAnsiTheme="minorHAnsi" w:cstheme="minorHAnsi"/>
          <w:sz w:val="22"/>
          <w:szCs w:val="22"/>
        </w:rPr>
        <w:t xml:space="preserve">taktiež </w:t>
      </w:r>
      <w:r w:rsidR="0055716B" w:rsidRPr="00130C03">
        <w:rPr>
          <w:rFonts w:asciiTheme="minorHAnsi" w:hAnsiTheme="minorHAnsi" w:cstheme="minorHAnsi"/>
          <w:sz w:val="22"/>
          <w:szCs w:val="22"/>
        </w:rPr>
        <w:t>potrebné realizovať komplexne s využitím know-how, ktorým rezort školstva disponuje, čím môže zotrvať zabezpečenie štandardnej kvality služieb, ktoré boli poskytované doteraz.</w:t>
      </w:r>
      <w:r w:rsidR="000C7ED4">
        <w:rPr>
          <w:rFonts w:asciiTheme="minorHAnsi" w:hAnsiTheme="minorHAnsi" w:cstheme="minorHAnsi"/>
          <w:sz w:val="22"/>
          <w:szCs w:val="22"/>
        </w:rPr>
        <w:t xml:space="preserve"> </w:t>
      </w:r>
      <w:r w:rsidR="00C26073">
        <w:rPr>
          <w:rFonts w:asciiTheme="minorHAnsi" w:hAnsiTheme="minorHAnsi" w:cstheme="minorHAnsi"/>
          <w:sz w:val="22"/>
          <w:szCs w:val="22"/>
        </w:rPr>
        <w:t xml:space="preserve">V zmysle </w:t>
      </w:r>
      <w:r w:rsidRPr="004D682F">
        <w:rPr>
          <w:rFonts w:asciiTheme="minorHAnsi" w:hAnsiTheme="minorHAnsi" w:cstheme="minorHAnsi"/>
          <w:sz w:val="22"/>
          <w:szCs w:val="22"/>
        </w:rPr>
        <w:t xml:space="preserve"> § 94a zákona č. 131/2002 </w:t>
      </w:r>
      <w:proofErr w:type="spellStart"/>
      <w:r w:rsidRPr="004D682F">
        <w:rPr>
          <w:rFonts w:asciiTheme="minorHAnsi" w:hAnsiTheme="minorHAnsi" w:cstheme="minorHAnsi"/>
          <w:sz w:val="22"/>
          <w:szCs w:val="22"/>
        </w:rPr>
        <w:t>Z.z</w:t>
      </w:r>
      <w:proofErr w:type="spellEnd"/>
      <w:r w:rsidRPr="004D682F">
        <w:rPr>
          <w:rFonts w:asciiTheme="minorHAnsi" w:hAnsiTheme="minorHAnsi" w:cstheme="minorHAnsi"/>
          <w:sz w:val="22"/>
          <w:szCs w:val="22"/>
        </w:rPr>
        <w:t>. o vysokých školách</w:t>
      </w:r>
      <w:r w:rsidR="00C26073">
        <w:rPr>
          <w:rFonts w:asciiTheme="minorHAnsi" w:hAnsiTheme="minorHAnsi" w:cstheme="minorHAnsi"/>
          <w:sz w:val="22"/>
          <w:szCs w:val="22"/>
        </w:rPr>
        <w:t xml:space="preserve"> </w:t>
      </w:r>
      <w:proofErr w:type="spellStart"/>
      <w:r w:rsidR="00C26073">
        <w:rPr>
          <w:rFonts w:asciiTheme="minorHAnsi" w:hAnsiTheme="minorHAnsi" w:cstheme="minorHAnsi"/>
          <w:sz w:val="22"/>
          <w:szCs w:val="22"/>
        </w:rPr>
        <w:t>MŠVVaM</w:t>
      </w:r>
      <w:proofErr w:type="spellEnd"/>
      <w:r w:rsidR="00C26073">
        <w:rPr>
          <w:rFonts w:asciiTheme="minorHAnsi" w:hAnsiTheme="minorHAnsi" w:cstheme="minorHAnsi"/>
          <w:sz w:val="22"/>
          <w:szCs w:val="22"/>
        </w:rPr>
        <w:t xml:space="preserve"> SR zabezpečuje poskytovanie štipendií</w:t>
      </w:r>
      <w:r w:rsidR="00C30969">
        <w:rPr>
          <w:rFonts w:asciiTheme="minorHAnsi" w:hAnsiTheme="minorHAnsi" w:cstheme="minorHAnsi"/>
          <w:sz w:val="22"/>
          <w:szCs w:val="22"/>
        </w:rPr>
        <w:t xml:space="preserve">. V rámci pripravovaného </w:t>
      </w:r>
      <w:r w:rsidR="00107B60">
        <w:rPr>
          <w:rFonts w:asciiTheme="minorHAnsi" w:hAnsiTheme="minorHAnsi" w:cstheme="minorHAnsi"/>
          <w:sz w:val="22"/>
          <w:szCs w:val="22"/>
        </w:rPr>
        <w:t>NP</w:t>
      </w:r>
      <w:r w:rsidR="00C30969">
        <w:rPr>
          <w:rFonts w:asciiTheme="minorHAnsi" w:hAnsiTheme="minorHAnsi" w:cstheme="minorHAnsi"/>
          <w:sz w:val="22"/>
          <w:szCs w:val="22"/>
        </w:rPr>
        <w:t xml:space="preserve"> bude štipendijná schéma pre talentovaných študentov realizovaná zo strany </w:t>
      </w:r>
      <w:proofErr w:type="spellStart"/>
      <w:r w:rsidR="00C30969">
        <w:rPr>
          <w:rFonts w:asciiTheme="minorHAnsi" w:hAnsiTheme="minorHAnsi" w:cstheme="minorHAnsi"/>
          <w:sz w:val="22"/>
          <w:szCs w:val="22"/>
        </w:rPr>
        <w:t>MŠVVaM</w:t>
      </w:r>
      <w:proofErr w:type="spellEnd"/>
      <w:r w:rsidR="00C30969">
        <w:rPr>
          <w:rFonts w:asciiTheme="minorHAnsi" w:hAnsiTheme="minorHAnsi" w:cstheme="minorHAnsi"/>
          <w:sz w:val="22"/>
          <w:szCs w:val="22"/>
        </w:rPr>
        <w:t xml:space="preserve"> SR cez vysoké školy</w:t>
      </w:r>
      <w:r w:rsidR="00C30969">
        <w:t xml:space="preserve">, </w:t>
      </w:r>
      <w:r w:rsidR="00C30969" w:rsidRPr="00C30969">
        <w:rPr>
          <w:rFonts w:asciiTheme="minorHAnsi" w:hAnsiTheme="minorHAnsi" w:cstheme="minorHAnsi"/>
          <w:sz w:val="22"/>
          <w:szCs w:val="22"/>
        </w:rPr>
        <w:t xml:space="preserve">ako sprostredkovatelia pri administratívno-technickom zabezpečení </w:t>
      </w:r>
      <w:r w:rsidR="00C30969">
        <w:rPr>
          <w:rFonts w:asciiTheme="minorHAnsi" w:hAnsiTheme="minorHAnsi" w:cstheme="minorHAnsi"/>
          <w:sz w:val="22"/>
          <w:szCs w:val="22"/>
        </w:rPr>
        <w:t xml:space="preserve">poskytovania </w:t>
      </w:r>
      <w:r w:rsidR="00C30969" w:rsidRPr="00C30969">
        <w:rPr>
          <w:rFonts w:asciiTheme="minorHAnsi" w:hAnsiTheme="minorHAnsi" w:cstheme="minorHAnsi"/>
          <w:sz w:val="22"/>
          <w:szCs w:val="22"/>
        </w:rPr>
        <w:t xml:space="preserve">štipendií. </w:t>
      </w:r>
    </w:p>
    <w:p w14:paraId="33E146E0" w14:textId="4E57A8D0" w:rsidR="007F5ED4" w:rsidRPr="001E2A9E" w:rsidRDefault="007F5ED4" w:rsidP="000C7ED4">
      <w:pPr>
        <w:spacing w:before="120" w:after="120"/>
        <w:jc w:val="both"/>
        <w:rPr>
          <w:rFonts w:ascii="Calibri" w:eastAsia="Calibri" w:hAnsi="Calibri" w:cs="Calibri"/>
          <w:sz w:val="22"/>
          <w:szCs w:val="22"/>
        </w:rPr>
      </w:pPr>
      <w:r w:rsidRPr="128C96FD">
        <w:rPr>
          <w:rFonts w:asciiTheme="minorHAnsi" w:hAnsiTheme="minorHAnsi" w:cstheme="minorBidi"/>
          <w:sz w:val="22"/>
          <w:szCs w:val="22"/>
        </w:rPr>
        <w:t xml:space="preserve"> </w:t>
      </w:r>
      <w:r w:rsidRPr="128C96FD">
        <w:rPr>
          <w:rFonts w:ascii="Calibri" w:eastAsia="Calibri" w:hAnsi="Calibri" w:cs="Calibri"/>
          <w:sz w:val="22"/>
          <w:szCs w:val="22"/>
        </w:rPr>
        <w:t xml:space="preserve">Realizácia </w:t>
      </w:r>
      <w:r w:rsidR="00C30969" w:rsidRPr="128C96FD">
        <w:rPr>
          <w:rFonts w:ascii="Calibri" w:eastAsia="Calibri" w:hAnsi="Calibri" w:cs="Calibri"/>
          <w:sz w:val="22"/>
          <w:szCs w:val="22"/>
        </w:rPr>
        <w:t xml:space="preserve">rôznej </w:t>
      </w:r>
      <w:r w:rsidRPr="128C96FD">
        <w:rPr>
          <w:rFonts w:ascii="Calibri" w:eastAsia="Calibri" w:hAnsi="Calibri" w:cs="Calibri"/>
          <w:sz w:val="22"/>
          <w:szCs w:val="22"/>
        </w:rPr>
        <w:t xml:space="preserve">metodiky udeľovania štipendií samostatne na každej vysokej škole, by priniesla nejednotnosť </w:t>
      </w:r>
      <w:r w:rsidR="00C34D22" w:rsidRPr="128C96FD">
        <w:rPr>
          <w:rFonts w:ascii="Calibri" w:eastAsia="Calibri" w:hAnsi="Calibri" w:cs="Calibri"/>
          <w:sz w:val="22"/>
          <w:szCs w:val="22"/>
        </w:rPr>
        <w:t xml:space="preserve">a možné rozdiely v podmienkach pre </w:t>
      </w:r>
      <w:r w:rsidR="00C30969" w:rsidRPr="128C96FD">
        <w:rPr>
          <w:rFonts w:ascii="Calibri" w:eastAsia="Calibri" w:hAnsi="Calibri" w:cs="Calibri"/>
          <w:sz w:val="22"/>
          <w:szCs w:val="22"/>
        </w:rPr>
        <w:t xml:space="preserve">talentovaných </w:t>
      </w:r>
      <w:r w:rsidR="00C34D22" w:rsidRPr="128C96FD">
        <w:rPr>
          <w:rFonts w:ascii="Calibri" w:eastAsia="Calibri" w:hAnsi="Calibri" w:cs="Calibri"/>
          <w:sz w:val="22"/>
          <w:szCs w:val="22"/>
        </w:rPr>
        <w:t>študentov naprieč Slovenskom. Taktiež by so sebou niesla potrebu, aby každá vysoká škola disponovala online rozhraním s prihláškou pre uchádzačov o štipendium, aby jednotlivé vysoké školy odpovedali uchádzačom o štipendium z domu aj zo zahraničia, ktorí však v čase podávania žiadosti nemusia</w:t>
      </w:r>
      <w:r w:rsidR="00C30969" w:rsidRPr="128C96FD">
        <w:rPr>
          <w:rFonts w:ascii="Calibri" w:eastAsia="Calibri" w:hAnsi="Calibri" w:cs="Calibri"/>
          <w:sz w:val="22"/>
          <w:szCs w:val="22"/>
        </w:rPr>
        <w:t xml:space="preserve"> byť rozhodnutí</w:t>
      </w:r>
      <w:r w:rsidR="00C34D22" w:rsidRPr="128C96FD">
        <w:rPr>
          <w:rFonts w:ascii="Calibri" w:eastAsia="Calibri" w:hAnsi="Calibri" w:cs="Calibri"/>
          <w:sz w:val="22"/>
          <w:szCs w:val="22"/>
        </w:rPr>
        <w:t xml:space="preserve">, na ktorú vysokú školu chcú nastúpiť a bolo by preto nejasné, ktorá vysoká škola má vybavovať ich dotazy. </w:t>
      </w:r>
      <w:proofErr w:type="spellStart"/>
      <w:r w:rsidR="00C34D22" w:rsidRPr="128C96FD">
        <w:rPr>
          <w:rFonts w:ascii="Calibri" w:eastAsia="Calibri" w:hAnsi="Calibri" w:cs="Calibri"/>
          <w:sz w:val="22"/>
          <w:szCs w:val="22"/>
        </w:rPr>
        <w:t>MŠVVaM</w:t>
      </w:r>
      <w:proofErr w:type="spellEnd"/>
      <w:r w:rsidR="00C34D22" w:rsidRPr="128C96FD">
        <w:rPr>
          <w:rFonts w:ascii="Calibri" w:eastAsia="Calibri" w:hAnsi="Calibri" w:cs="Calibri"/>
          <w:sz w:val="22"/>
          <w:szCs w:val="22"/>
        </w:rPr>
        <w:t xml:space="preserve"> SR centrálne zabezpečí odpovedanie na dotazy uchádzačov, ako aj komplexnú propagáciu možností štúdia na SR. </w:t>
      </w:r>
      <w:r w:rsidR="00C30969" w:rsidRPr="128C96FD">
        <w:rPr>
          <w:rFonts w:ascii="Calibri" w:eastAsia="Calibri" w:hAnsi="Calibri" w:cs="Calibri"/>
          <w:sz w:val="22"/>
          <w:szCs w:val="22"/>
        </w:rPr>
        <w:t>Jednotne poskytované s</w:t>
      </w:r>
      <w:r w:rsidR="00C34D22" w:rsidRPr="128C96FD">
        <w:rPr>
          <w:rFonts w:ascii="Calibri" w:eastAsia="Calibri" w:hAnsi="Calibri" w:cs="Calibri"/>
          <w:sz w:val="22"/>
          <w:szCs w:val="22"/>
        </w:rPr>
        <w:t>lužby cieľovej skupine</w:t>
      </w:r>
      <w:r w:rsidR="00C30969" w:rsidRPr="128C96FD">
        <w:rPr>
          <w:rFonts w:ascii="Calibri" w:eastAsia="Calibri" w:hAnsi="Calibri" w:cs="Calibri"/>
          <w:sz w:val="22"/>
          <w:szCs w:val="22"/>
        </w:rPr>
        <w:t xml:space="preserve"> talentovaných</w:t>
      </w:r>
      <w:r w:rsidR="00C34D22" w:rsidRPr="128C96FD">
        <w:rPr>
          <w:rFonts w:ascii="Calibri" w:eastAsia="Calibri" w:hAnsi="Calibri" w:cs="Calibri"/>
          <w:sz w:val="22"/>
          <w:szCs w:val="22"/>
        </w:rPr>
        <w:t xml:space="preserve"> študentov tak budú </w:t>
      </w:r>
      <w:r w:rsidR="00C30969" w:rsidRPr="128C96FD">
        <w:rPr>
          <w:rFonts w:ascii="Calibri" w:eastAsia="Calibri" w:hAnsi="Calibri" w:cs="Calibri"/>
          <w:sz w:val="22"/>
          <w:szCs w:val="22"/>
        </w:rPr>
        <w:t xml:space="preserve">efektívnejšie, </w:t>
      </w:r>
      <w:r w:rsidR="00C30969" w:rsidRPr="128C96FD">
        <w:rPr>
          <w:rFonts w:ascii="Calibri" w:eastAsia="Calibri" w:hAnsi="Calibri" w:cs="Calibri"/>
          <w:sz w:val="22"/>
          <w:szCs w:val="22"/>
        </w:rPr>
        <w:lastRenderedPageBreak/>
        <w:t>adresnejšie a hospodárnejšie.</w:t>
      </w:r>
      <w:r w:rsidR="00C34D22" w:rsidRPr="128C96FD">
        <w:rPr>
          <w:rFonts w:ascii="Calibri" w:eastAsia="Calibri" w:hAnsi="Calibri" w:cs="Calibri"/>
          <w:sz w:val="22"/>
          <w:szCs w:val="22"/>
        </w:rPr>
        <w:t xml:space="preserve"> Vysoké školy budú poverené administratívno-technickou spoluprácou na projekte, ktorá vyplýva z povahy aktivít (komunikácia so svojimi študentami, vydanie rozhodnutí</w:t>
      </w:r>
      <w:r w:rsidR="00187D66" w:rsidRPr="128C96FD">
        <w:rPr>
          <w:rFonts w:ascii="Calibri" w:eastAsia="Calibri" w:hAnsi="Calibri" w:cs="Calibri"/>
          <w:sz w:val="22"/>
          <w:szCs w:val="22"/>
        </w:rPr>
        <w:t xml:space="preserve"> talentovaným</w:t>
      </w:r>
      <w:r w:rsidR="00C34D22" w:rsidRPr="128C96FD">
        <w:rPr>
          <w:rFonts w:ascii="Calibri" w:eastAsia="Calibri" w:hAnsi="Calibri" w:cs="Calibri"/>
          <w:sz w:val="22"/>
          <w:szCs w:val="22"/>
        </w:rPr>
        <w:t xml:space="preserve"> štipendistom, vyplatenie štipendia </w:t>
      </w:r>
      <w:r w:rsidR="00187D66" w:rsidRPr="128C96FD">
        <w:rPr>
          <w:rFonts w:ascii="Calibri" w:eastAsia="Calibri" w:hAnsi="Calibri" w:cs="Calibri"/>
          <w:sz w:val="22"/>
          <w:szCs w:val="22"/>
        </w:rPr>
        <w:t xml:space="preserve">talentovaným </w:t>
      </w:r>
      <w:r w:rsidR="00C34D22" w:rsidRPr="128C96FD">
        <w:rPr>
          <w:rFonts w:ascii="Calibri" w:eastAsia="Calibri" w:hAnsi="Calibri" w:cs="Calibri"/>
          <w:sz w:val="22"/>
          <w:szCs w:val="22"/>
        </w:rPr>
        <w:t>štipendistom a pod.)</w:t>
      </w:r>
      <w:r w:rsidR="00187D66" w:rsidRPr="128C96FD">
        <w:rPr>
          <w:rFonts w:ascii="Calibri" w:eastAsia="Calibri" w:hAnsi="Calibri" w:cs="Calibri"/>
          <w:sz w:val="22"/>
          <w:szCs w:val="22"/>
        </w:rPr>
        <w:t>. Z</w:t>
      </w:r>
      <w:r w:rsidR="00C34D22" w:rsidRPr="128C96FD">
        <w:rPr>
          <w:rFonts w:ascii="Calibri" w:eastAsia="Calibri" w:hAnsi="Calibri" w:cs="Calibri"/>
          <w:sz w:val="22"/>
          <w:szCs w:val="22"/>
        </w:rPr>
        <w:t xml:space="preserve">ákladné prístupy a pravidlá budú nastavené jednotne (napríklad jednotne vydaný vzor rozhodnutia o priznaní štipendia zo strany </w:t>
      </w:r>
      <w:proofErr w:type="spellStart"/>
      <w:r w:rsidR="00C34D22" w:rsidRPr="128C96FD">
        <w:rPr>
          <w:rFonts w:ascii="Calibri" w:eastAsia="Calibri" w:hAnsi="Calibri" w:cs="Calibri"/>
          <w:sz w:val="22"/>
          <w:szCs w:val="22"/>
        </w:rPr>
        <w:t>MŠVVaM</w:t>
      </w:r>
      <w:proofErr w:type="spellEnd"/>
      <w:r w:rsidR="00C34D22" w:rsidRPr="128C96FD">
        <w:rPr>
          <w:rFonts w:ascii="Calibri" w:eastAsia="Calibri" w:hAnsi="Calibri" w:cs="Calibri"/>
          <w:sz w:val="22"/>
          <w:szCs w:val="22"/>
        </w:rPr>
        <w:t xml:space="preserve"> SR, jednotný spôsob vyplácania štipendia – napríklad na mesačnej báze</w:t>
      </w:r>
      <w:r w:rsidR="00BA6495" w:rsidRPr="128C96FD">
        <w:rPr>
          <w:rFonts w:ascii="Calibri" w:eastAsia="Calibri" w:hAnsi="Calibri" w:cs="Calibri"/>
          <w:sz w:val="22"/>
          <w:szCs w:val="22"/>
        </w:rPr>
        <w:t>, potreba určenia jednotnej sumy pre</w:t>
      </w:r>
      <w:r w:rsidR="00187D66" w:rsidRPr="128C96FD">
        <w:rPr>
          <w:rFonts w:ascii="Calibri" w:eastAsia="Calibri" w:hAnsi="Calibri" w:cs="Calibri"/>
          <w:sz w:val="22"/>
          <w:szCs w:val="22"/>
        </w:rPr>
        <w:t xml:space="preserve"> talentovaných</w:t>
      </w:r>
      <w:r w:rsidR="00BA6495" w:rsidRPr="128C96FD">
        <w:rPr>
          <w:rFonts w:ascii="Calibri" w:eastAsia="Calibri" w:hAnsi="Calibri" w:cs="Calibri"/>
          <w:sz w:val="22"/>
          <w:szCs w:val="22"/>
        </w:rPr>
        <w:t xml:space="preserve"> štipendistov bez vytvárania rozdielov</w:t>
      </w:r>
      <w:r w:rsidR="00C34D22" w:rsidRPr="128C96FD">
        <w:rPr>
          <w:rFonts w:ascii="Calibri" w:eastAsia="Calibri" w:hAnsi="Calibri" w:cs="Calibri"/>
          <w:sz w:val="22"/>
          <w:szCs w:val="22"/>
        </w:rPr>
        <w:t xml:space="preserve">). </w:t>
      </w:r>
    </w:p>
    <w:p w14:paraId="4713B082" w14:textId="77777777" w:rsidR="00BB1085" w:rsidRPr="00187D66" w:rsidRDefault="00BB1085" w:rsidP="00AC20FD">
      <w:pPr>
        <w:pStyle w:val="Odsekzoznamu"/>
        <w:keepNext/>
        <w:numPr>
          <w:ilvl w:val="0"/>
          <w:numId w:val="5"/>
        </w:numPr>
        <w:ind w:left="284" w:hanging="284"/>
        <w:contextualSpacing w:val="0"/>
        <w:jc w:val="both"/>
        <w:rPr>
          <w:rFonts w:asciiTheme="minorHAnsi" w:hAnsiTheme="minorHAnsi" w:cstheme="minorHAnsi"/>
          <w:b/>
          <w:sz w:val="22"/>
          <w:szCs w:val="22"/>
          <w:lang w:eastAsia="en-US"/>
        </w:rPr>
      </w:pPr>
      <w:r w:rsidRPr="00187D66">
        <w:rPr>
          <w:rFonts w:asciiTheme="minorHAnsi" w:hAnsiTheme="minorHAnsi" w:cstheme="minorHAnsi"/>
          <w:b/>
          <w:sz w:val="22"/>
          <w:szCs w:val="22"/>
          <w:lang w:eastAsia="en-US"/>
        </w:rPr>
        <w:t>Uplatnenie princípu partnerstva pri príprave zámeru národného projektu</w:t>
      </w:r>
      <w:r w:rsidRPr="00187D66" w:rsidDel="00BB1085">
        <w:rPr>
          <w:rFonts w:asciiTheme="minorHAnsi" w:hAnsiTheme="minorHAnsi" w:cstheme="minorHAnsi"/>
          <w:b/>
          <w:sz w:val="22"/>
          <w:szCs w:val="22"/>
          <w:lang w:eastAsia="en-US"/>
        </w:rPr>
        <w:t xml:space="preserve"> </w:t>
      </w:r>
    </w:p>
    <w:p w14:paraId="05D2AE62" w14:textId="41FC78A0" w:rsidR="003D46E3" w:rsidRPr="003D46E3" w:rsidRDefault="003D46E3" w:rsidP="000941A4">
      <w:pPr>
        <w:spacing w:after="120"/>
        <w:jc w:val="both"/>
        <w:rPr>
          <w:rFonts w:asciiTheme="minorHAnsi" w:hAnsiTheme="minorHAnsi" w:cstheme="minorHAnsi"/>
          <w:sz w:val="22"/>
          <w:szCs w:val="22"/>
        </w:rPr>
      </w:pPr>
      <w:proofErr w:type="spellStart"/>
      <w:r>
        <w:rPr>
          <w:rFonts w:asciiTheme="minorHAnsi" w:hAnsiTheme="minorHAnsi" w:cstheme="minorHAnsi"/>
          <w:sz w:val="22"/>
          <w:szCs w:val="22"/>
        </w:rPr>
        <w:t>MŠVVaM</w:t>
      </w:r>
      <w:proofErr w:type="spellEnd"/>
      <w:r>
        <w:rPr>
          <w:rFonts w:asciiTheme="minorHAnsi" w:hAnsiTheme="minorHAnsi" w:cstheme="minorHAnsi"/>
          <w:sz w:val="22"/>
          <w:szCs w:val="22"/>
        </w:rPr>
        <w:t xml:space="preserve"> SR počas implementácie štipendijnej schémy z POO viedlo pravidelné diskusie s vysokými školami ohľadom možnosti zjednodušenia procesov pri udeľovaní štipendií. To zabezpečilo, že niektoré obsahové pripomienky už boli zohľadnené. Pripravovaný NP nadviaže na implementáciou z POO úspešne nastavené procesy a metodiku. Identifikované slabé miesta súčasnej realizácie adresne a cielene upraviť/zmeniť, avšak so zohľadnením pravidiel a špecifík zdroja financovania – EŠIF. Pre tento účel boli zorganizované samostatné online diskusie so zástupcami vysokých škôl, ktorých sa prijímanie talentovaných štipendistov priamo týka, ako aj s relevantnými aktérmi</w:t>
      </w:r>
      <w:r>
        <w:rPr>
          <w:rStyle w:val="Odkaznapoznmkupodiarou"/>
          <w:sz w:val="22"/>
          <w:szCs w:val="22"/>
        </w:rPr>
        <w:footnoteReference w:id="3"/>
      </w:r>
      <w:r>
        <w:rPr>
          <w:rFonts w:asciiTheme="minorHAnsi" w:hAnsiTheme="minorHAnsi" w:cstheme="minorHAnsi"/>
          <w:sz w:val="22"/>
          <w:szCs w:val="22"/>
        </w:rPr>
        <w:t>.</w:t>
      </w:r>
    </w:p>
    <w:p w14:paraId="105FF3D1" w14:textId="4AF80F62" w:rsidR="0036117C" w:rsidRPr="00430EA2" w:rsidRDefault="1D855F42" w:rsidP="0036117C">
      <w:pPr>
        <w:spacing w:after="120"/>
        <w:jc w:val="both"/>
        <w:rPr>
          <w:rFonts w:ascii="Calibri" w:eastAsia="Calibri" w:hAnsi="Calibri" w:cs="Calibri"/>
          <w:sz w:val="22"/>
          <w:szCs w:val="22"/>
        </w:rPr>
      </w:pPr>
      <w:proofErr w:type="spellStart"/>
      <w:r w:rsidRPr="518CAC72">
        <w:rPr>
          <w:rFonts w:asciiTheme="minorHAnsi" w:hAnsiTheme="minorHAnsi" w:cstheme="minorBidi"/>
          <w:sz w:val="22"/>
          <w:szCs w:val="22"/>
        </w:rPr>
        <w:t>MŠVVaM</w:t>
      </w:r>
      <w:proofErr w:type="spellEnd"/>
      <w:r w:rsidRPr="518CAC72">
        <w:rPr>
          <w:rFonts w:asciiTheme="minorHAnsi" w:hAnsiTheme="minorHAnsi" w:cstheme="minorBidi"/>
          <w:sz w:val="22"/>
          <w:szCs w:val="22"/>
        </w:rPr>
        <w:t xml:space="preserve"> SR ako vecný gestor zorganizovalo </w:t>
      </w:r>
      <w:r w:rsidR="1D5B0BB7" w:rsidRPr="518CAC72">
        <w:rPr>
          <w:rFonts w:asciiTheme="minorHAnsi" w:hAnsiTheme="minorHAnsi" w:cstheme="minorBidi"/>
          <w:sz w:val="22"/>
          <w:szCs w:val="22"/>
        </w:rPr>
        <w:t xml:space="preserve">k PZ verejnú diskusiu formou </w:t>
      </w:r>
      <w:r w:rsidRPr="518CAC72">
        <w:rPr>
          <w:rFonts w:asciiTheme="minorHAnsi" w:hAnsiTheme="minorHAnsi" w:cstheme="minorBidi"/>
          <w:sz w:val="22"/>
          <w:szCs w:val="22"/>
        </w:rPr>
        <w:t>online stretnuti</w:t>
      </w:r>
      <w:r w:rsidR="1D5B0BB7" w:rsidRPr="518CAC72">
        <w:rPr>
          <w:rFonts w:asciiTheme="minorHAnsi" w:hAnsiTheme="minorHAnsi" w:cstheme="minorBidi"/>
          <w:sz w:val="22"/>
          <w:szCs w:val="22"/>
        </w:rPr>
        <w:t>a</w:t>
      </w:r>
      <w:r w:rsidRPr="518CAC72">
        <w:rPr>
          <w:rFonts w:asciiTheme="minorHAnsi" w:hAnsiTheme="minorHAnsi" w:cstheme="minorBidi"/>
          <w:sz w:val="22"/>
          <w:szCs w:val="22"/>
        </w:rPr>
        <w:t xml:space="preserve"> členov a pozorovateľov komisie cieľa politiky 1 (ďalej len „CP1“)</w:t>
      </w:r>
      <w:r w:rsidR="23277802" w:rsidRPr="518CAC72">
        <w:rPr>
          <w:rFonts w:asciiTheme="minorHAnsi" w:hAnsiTheme="minorHAnsi" w:cstheme="minorBidi"/>
          <w:sz w:val="22"/>
          <w:szCs w:val="22"/>
        </w:rPr>
        <w:t xml:space="preserve"> a ďalších prizvaných subjektov (na základe odporučenia členov komisie CP1)</w:t>
      </w:r>
      <w:r w:rsidR="6A34BE61" w:rsidRPr="518CAC72">
        <w:rPr>
          <w:rFonts w:asciiTheme="minorHAnsi" w:hAnsiTheme="minorHAnsi" w:cstheme="minorBidi"/>
          <w:sz w:val="22"/>
          <w:szCs w:val="22"/>
        </w:rPr>
        <w:t>, ktoré sa uskutočnilo 29.11.2024</w:t>
      </w:r>
      <w:r w:rsidRPr="518CAC72">
        <w:rPr>
          <w:rFonts w:asciiTheme="minorHAnsi" w:hAnsiTheme="minorHAnsi" w:cstheme="minorBidi"/>
          <w:sz w:val="22"/>
          <w:szCs w:val="22"/>
        </w:rPr>
        <w:t xml:space="preserve">. </w:t>
      </w:r>
      <w:r w:rsidR="1D5B0BB7" w:rsidRPr="518CAC72">
        <w:rPr>
          <w:rFonts w:asciiTheme="minorHAnsi" w:hAnsiTheme="minorHAnsi" w:cstheme="minorBidi"/>
          <w:sz w:val="22"/>
          <w:szCs w:val="22"/>
        </w:rPr>
        <w:t xml:space="preserve">Podklad k stretnutiu </w:t>
      </w:r>
      <w:r w:rsidRPr="518CAC72">
        <w:rPr>
          <w:rFonts w:asciiTheme="minorHAnsi" w:hAnsiTheme="minorHAnsi" w:cstheme="minorBidi"/>
          <w:sz w:val="22"/>
          <w:szCs w:val="22"/>
        </w:rPr>
        <w:t xml:space="preserve">bol zaslaný pred online stretnutím </w:t>
      </w:r>
      <w:r w:rsidR="1D5B0BB7" w:rsidRPr="518CAC72">
        <w:rPr>
          <w:rFonts w:asciiTheme="minorHAnsi" w:hAnsiTheme="minorHAnsi" w:cstheme="minorBidi"/>
          <w:sz w:val="22"/>
          <w:szCs w:val="22"/>
        </w:rPr>
        <w:t xml:space="preserve">všetkým prihláseným </w:t>
      </w:r>
      <w:r w:rsidRPr="518CAC72">
        <w:rPr>
          <w:rFonts w:asciiTheme="minorHAnsi" w:hAnsiTheme="minorHAnsi" w:cstheme="minorBidi"/>
          <w:sz w:val="22"/>
          <w:szCs w:val="22"/>
        </w:rPr>
        <w:t xml:space="preserve">na oboznámenie. Cieľom </w:t>
      </w:r>
      <w:r w:rsidR="5A480E40" w:rsidRPr="518CAC72">
        <w:rPr>
          <w:rFonts w:asciiTheme="minorHAnsi" w:hAnsiTheme="minorHAnsi" w:cstheme="minorBidi"/>
          <w:sz w:val="22"/>
          <w:szCs w:val="22"/>
        </w:rPr>
        <w:t xml:space="preserve">verejného </w:t>
      </w:r>
      <w:r w:rsidRPr="518CAC72">
        <w:rPr>
          <w:rFonts w:asciiTheme="minorHAnsi" w:hAnsiTheme="minorHAnsi" w:cstheme="minorBidi"/>
          <w:sz w:val="22"/>
          <w:szCs w:val="22"/>
        </w:rPr>
        <w:t xml:space="preserve">stretnutia bolo predstaviť PZ a budúci NP a prediskutovať možné zásadné návrhy na doplnenie PZ ešte pred jeho predložením na schvaľovanie v komisii CP1. </w:t>
      </w:r>
      <w:r w:rsidR="0036117C" w:rsidRPr="00430EA2">
        <w:rPr>
          <w:rFonts w:ascii="Calibri" w:eastAsia="Calibri" w:hAnsi="Calibri" w:cs="Calibri"/>
          <w:sz w:val="22"/>
          <w:szCs w:val="22"/>
        </w:rPr>
        <w:t xml:space="preserve">Zástupcovia zúčastnených subjektov pripravovaný NP uvítali. </w:t>
      </w:r>
      <w:r w:rsidR="0036117C">
        <w:rPr>
          <w:rFonts w:ascii="Calibri" w:eastAsia="Calibri" w:hAnsi="Calibri" w:cs="Calibri"/>
          <w:sz w:val="22"/>
          <w:szCs w:val="22"/>
        </w:rPr>
        <w:t xml:space="preserve">Zazneli otázky týkajúce sa nastavenia kritérií pre výber štipendistov. Niektoré základné prvky metodiky sú v nadväznosti na tieto otázky uvedené v predloženom PZ, bližšia metodika bude zadefinovaná v metodickom dokumente </w:t>
      </w:r>
      <w:proofErr w:type="spellStart"/>
      <w:r w:rsidR="0036117C">
        <w:rPr>
          <w:rFonts w:ascii="Calibri" w:eastAsia="Calibri" w:hAnsi="Calibri" w:cs="Calibri"/>
          <w:sz w:val="22"/>
          <w:szCs w:val="22"/>
        </w:rPr>
        <w:t>MŠVVaM</w:t>
      </w:r>
      <w:proofErr w:type="spellEnd"/>
      <w:r w:rsidR="0036117C">
        <w:rPr>
          <w:rFonts w:ascii="Calibri" w:eastAsia="Calibri" w:hAnsi="Calibri" w:cs="Calibri"/>
          <w:sz w:val="22"/>
          <w:szCs w:val="22"/>
        </w:rPr>
        <w:t xml:space="preserve"> SR. Odznel aj príspevok k zvýšeniu podpory a intervencií pre stredné školy, ktorý bol sprostredkovaný vecne príslušnej sekcii </w:t>
      </w:r>
      <w:proofErr w:type="spellStart"/>
      <w:r w:rsidR="0036117C">
        <w:rPr>
          <w:rFonts w:ascii="Calibri" w:eastAsia="Calibri" w:hAnsi="Calibri" w:cs="Calibri"/>
          <w:sz w:val="22"/>
          <w:szCs w:val="22"/>
        </w:rPr>
        <w:t>MŠVVaM</w:t>
      </w:r>
      <w:proofErr w:type="spellEnd"/>
      <w:r w:rsidR="0036117C">
        <w:rPr>
          <w:rFonts w:ascii="Calibri" w:eastAsia="Calibri" w:hAnsi="Calibri" w:cs="Calibri"/>
          <w:sz w:val="22"/>
          <w:szCs w:val="22"/>
        </w:rPr>
        <w:t xml:space="preserve"> SR.</w:t>
      </w:r>
    </w:p>
    <w:p w14:paraId="4C195D09" w14:textId="77777777" w:rsidR="0036117C" w:rsidRPr="00430EA2" w:rsidRDefault="0036117C" w:rsidP="0036117C">
      <w:pPr>
        <w:spacing w:before="120" w:after="120"/>
        <w:jc w:val="both"/>
        <w:rPr>
          <w:rFonts w:ascii="Calibri" w:eastAsia="Calibri" w:hAnsi="Calibri" w:cs="Calibri"/>
          <w:sz w:val="22"/>
          <w:szCs w:val="22"/>
        </w:rPr>
      </w:pPr>
      <w:r w:rsidRPr="00430EA2">
        <w:rPr>
          <w:rFonts w:ascii="Calibri" w:eastAsia="Calibri" w:hAnsi="Calibri" w:cs="Calibri"/>
          <w:sz w:val="22"/>
          <w:szCs w:val="22"/>
        </w:rPr>
        <w:t>Na stretnutí neboli predložené pripomienky resp. požiadavky na úpravu PZ.</w:t>
      </w:r>
    </w:p>
    <w:p w14:paraId="0A84ACF0" w14:textId="77777777" w:rsidR="0055716B" w:rsidRPr="0055716B" w:rsidRDefault="0055716B" w:rsidP="0036117C">
      <w:pPr>
        <w:spacing w:after="120"/>
        <w:jc w:val="both"/>
        <w:rPr>
          <w:rFonts w:asciiTheme="minorHAnsi" w:hAnsiTheme="minorHAnsi" w:cstheme="minorHAnsi"/>
          <w:sz w:val="22"/>
          <w:szCs w:val="22"/>
        </w:rPr>
      </w:pPr>
    </w:p>
    <w:p w14:paraId="50A51297" w14:textId="77777777" w:rsidR="0038141F" w:rsidRPr="00C30E64" w:rsidRDefault="0038141F" w:rsidP="001F2BC8">
      <w:pPr>
        <w:keepNext/>
        <w:pBdr>
          <w:top w:val="single" w:sz="4" w:space="1" w:color="auto"/>
          <w:left w:val="single" w:sz="4" w:space="4" w:color="auto"/>
          <w:bottom w:val="single" w:sz="4" w:space="1" w:color="auto"/>
          <w:right w:val="single" w:sz="4" w:space="4" w:color="auto"/>
        </w:pBdr>
        <w:shd w:val="clear" w:color="auto" w:fill="FFF2CC" w:themeFill="accent4" w:themeFillTint="33"/>
        <w:spacing w:before="120" w:after="120"/>
        <w:jc w:val="center"/>
        <w:rPr>
          <w:rFonts w:asciiTheme="minorHAnsi" w:hAnsiTheme="minorHAnsi" w:cstheme="minorHAnsi"/>
          <w:b/>
          <w:sz w:val="22"/>
          <w:szCs w:val="22"/>
        </w:rPr>
      </w:pPr>
      <w:r w:rsidRPr="00C30E64">
        <w:rPr>
          <w:rFonts w:asciiTheme="minorHAnsi" w:hAnsiTheme="minorHAnsi" w:cstheme="minorHAnsi"/>
          <w:b/>
          <w:sz w:val="22"/>
          <w:szCs w:val="22"/>
        </w:rPr>
        <w:t>Popis národného projektu</w:t>
      </w:r>
    </w:p>
    <w:p w14:paraId="062AA0ED" w14:textId="77777777" w:rsidR="000C0E25" w:rsidRPr="00C30E64" w:rsidRDefault="000C0E25" w:rsidP="00AC20FD">
      <w:pPr>
        <w:pStyle w:val="Odsekzoznamu"/>
        <w:numPr>
          <w:ilvl w:val="0"/>
          <w:numId w:val="5"/>
        </w:numPr>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Východiskový stav</w:t>
      </w:r>
    </w:p>
    <w:p w14:paraId="2C6C5BB2" w14:textId="2A6FBC9F" w:rsidR="000C0E25" w:rsidRPr="008D30FA" w:rsidRDefault="008D30FA" w:rsidP="00AC20FD">
      <w:pPr>
        <w:pStyle w:val="Odsekzoznamu"/>
        <w:numPr>
          <w:ilvl w:val="0"/>
          <w:numId w:val="13"/>
        </w:numPr>
        <w:spacing w:before="120" w:after="120"/>
        <w:jc w:val="both"/>
        <w:rPr>
          <w:rFonts w:asciiTheme="minorHAnsi" w:hAnsiTheme="minorHAnsi" w:cstheme="minorHAnsi"/>
          <w:sz w:val="22"/>
          <w:szCs w:val="22"/>
          <w:u w:val="single"/>
        </w:rPr>
      </w:pPr>
      <w:r w:rsidRPr="008D30FA">
        <w:rPr>
          <w:rFonts w:asciiTheme="minorHAnsi" w:hAnsiTheme="minorHAnsi" w:cstheme="minorHAnsi"/>
          <w:sz w:val="22"/>
          <w:szCs w:val="22"/>
          <w:u w:val="single"/>
        </w:rPr>
        <w:t>D</w:t>
      </w:r>
      <w:r w:rsidR="000C0E25" w:rsidRPr="008D30FA">
        <w:rPr>
          <w:rFonts w:asciiTheme="minorHAnsi" w:hAnsiTheme="minorHAnsi" w:cstheme="minorHAnsi"/>
          <w:sz w:val="22"/>
          <w:szCs w:val="22"/>
          <w:u w:val="single"/>
        </w:rPr>
        <w:t>okumenty na regionálnej, národnej a európskej úrovni, ktoré priamo súvisia s realizáciou NP</w:t>
      </w:r>
    </w:p>
    <w:p w14:paraId="705966EA" w14:textId="04EA9B90" w:rsidR="00C34D22" w:rsidRPr="001D7AFC" w:rsidRDefault="1D855F42" w:rsidP="00AC20FD">
      <w:pPr>
        <w:pStyle w:val="Odsekzoznamu"/>
        <w:numPr>
          <w:ilvl w:val="0"/>
          <w:numId w:val="9"/>
        </w:numPr>
        <w:spacing w:before="120" w:after="120"/>
        <w:jc w:val="both"/>
        <w:rPr>
          <w:rFonts w:asciiTheme="minorHAnsi" w:hAnsiTheme="minorHAnsi" w:cstheme="minorBidi"/>
          <w:sz w:val="22"/>
          <w:szCs w:val="22"/>
        </w:rPr>
      </w:pPr>
      <w:hyperlink r:id="rId11">
        <w:r w:rsidRPr="001D7AFC">
          <w:rPr>
            <w:rStyle w:val="Hypertextovprepojenie"/>
            <w:rFonts w:asciiTheme="minorHAnsi" w:hAnsiTheme="minorHAnsi" w:cstheme="minorBidi"/>
            <w:color w:val="auto"/>
            <w:sz w:val="22"/>
            <w:szCs w:val="22"/>
            <w:u w:val="none"/>
          </w:rPr>
          <w:t>Stratégia výskumu a inovácií pre inteligentnú špecializáciu Slovenskej republiky 2021 – 2027</w:t>
        </w:r>
      </w:hyperlink>
      <w:r w:rsidRPr="001D7AFC">
        <w:rPr>
          <w:rFonts w:asciiTheme="minorHAnsi" w:hAnsiTheme="minorHAnsi" w:cstheme="minorBidi"/>
          <w:sz w:val="22"/>
          <w:szCs w:val="22"/>
        </w:rPr>
        <w:t xml:space="preserve"> (ďalej len „SK RIS3 2021+“)</w:t>
      </w:r>
      <w:r w:rsidR="7C1500C0" w:rsidRPr="001D7AFC">
        <w:rPr>
          <w:rFonts w:asciiTheme="minorHAnsi" w:hAnsiTheme="minorHAnsi" w:cstheme="minorBidi"/>
          <w:sz w:val="22"/>
          <w:szCs w:val="22"/>
        </w:rPr>
        <w:t xml:space="preserve"> - Strategický cieľ 1</w:t>
      </w:r>
    </w:p>
    <w:p w14:paraId="3D4460C5" w14:textId="1FCD4297" w:rsidR="00BA6495" w:rsidRPr="001D7AFC" w:rsidRDefault="1D855F42" w:rsidP="00AC20FD">
      <w:pPr>
        <w:pStyle w:val="Odsekzoznamu"/>
        <w:numPr>
          <w:ilvl w:val="0"/>
          <w:numId w:val="9"/>
        </w:numPr>
        <w:rPr>
          <w:rFonts w:asciiTheme="minorHAnsi" w:hAnsiTheme="minorHAnsi" w:cstheme="minorHAnsi"/>
          <w:sz w:val="22"/>
          <w:szCs w:val="22"/>
        </w:rPr>
      </w:pPr>
      <w:r w:rsidRPr="001D7AFC">
        <w:rPr>
          <w:rFonts w:asciiTheme="minorHAnsi" w:hAnsiTheme="minorHAnsi" w:cstheme="minorBidi"/>
          <w:sz w:val="22"/>
          <w:szCs w:val="22"/>
        </w:rPr>
        <w:t>Zákon č. 131/2002 Z. z. o vysokých školách a o zmene a doplnení niektorých zákonov v znení neskorších predpisov</w:t>
      </w:r>
      <w:r w:rsidR="47495F36" w:rsidRPr="001D7AFC">
        <w:rPr>
          <w:rFonts w:asciiTheme="minorHAnsi" w:hAnsiTheme="minorHAnsi" w:cstheme="minorBidi"/>
          <w:sz w:val="22"/>
          <w:szCs w:val="22"/>
        </w:rPr>
        <w:t xml:space="preserve"> - § 94a</w:t>
      </w:r>
      <w:r w:rsidR="00BA6495" w:rsidRPr="001D7AFC">
        <w:rPr>
          <w:rFonts w:asciiTheme="minorHAnsi" w:hAnsiTheme="minorHAnsi" w:cstheme="minorHAnsi"/>
          <w:sz w:val="22"/>
          <w:szCs w:val="22"/>
        </w:rPr>
        <w:t>Zákon č. 172/2005 Z. z. o organizácii štátnej podpory výskumu a vývoja a o doplnení zákona č. 575/2001 Z. z. o organizácii činnosti vlády a organizácii ústrednej štátnej správy v znení neskorších predpisov</w:t>
      </w:r>
    </w:p>
    <w:p w14:paraId="2F9BDB4E" w14:textId="2700E30B" w:rsidR="00BA6495" w:rsidRPr="001D7AFC" w:rsidRDefault="00BA6495" w:rsidP="00AC20FD">
      <w:pPr>
        <w:pStyle w:val="Odsekzoznamu"/>
        <w:numPr>
          <w:ilvl w:val="0"/>
          <w:numId w:val="9"/>
        </w:numPr>
        <w:rPr>
          <w:rFonts w:asciiTheme="minorHAnsi" w:hAnsiTheme="minorHAnsi" w:cstheme="minorHAnsi"/>
          <w:sz w:val="22"/>
          <w:szCs w:val="22"/>
        </w:rPr>
      </w:pPr>
      <w:hyperlink r:id="rId12" w:history="1">
        <w:r w:rsidRPr="001D7AFC">
          <w:rPr>
            <w:rStyle w:val="Hypertextovprepojenie"/>
            <w:rFonts w:asciiTheme="minorHAnsi" w:hAnsiTheme="minorHAnsi" w:cstheme="minorHAnsi"/>
            <w:color w:val="auto"/>
            <w:sz w:val="22"/>
            <w:szCs w:val="22"/>
            <w:u w:val="none"/>
          </w:rPr>
          <w:t>Dlhodobý zámer vo vzdelávacej, výskumnej, vývojovej, umeleckej a ďalšej tvorivej činnosti pre oblasť vysokých škôl na roky 2023 – 2028</w:t>
        </w:r>
      </w:hyperlink>
    </w:p>
    <w:p w14:paraId="79C721C1" w14:textId="10BA4F26" w:rsidR="00C34D22" w:rsidRPr="001D7AFC" w:rsidRDefault="4691D536" w:rsidP="00AC20FD">
      <w:pPr>
        <w:pStyle w:val="Odsekzoznamu"/>
        <w:numPr>
          <w:ilvl w:val="0"/>
          <w:numId w:val="9"/>
        </w:numPr>
        <w:spacing w:before="120" w:after="120"/>
        <w:jc w:val="both"/>
        <w:rPr>
          <w:rFonts w:asciiTheme="minorHAnsi" w:hAnsiTheme="minorHAnsi" w:cstheme="minorBidi"/>
          <w:sz w:val="22"/>
          <w:szCs w:val="22"/>
        </w:rPr>
      </w:pPr>
      <w:hyperlink r:id="rId13">
        <w:r w:rsidRPr="001D7AFC">
          <w:rPr>
            <w:rStyle w:val="Hypertextovprepojenie"/>
            <w:rFonts w:asciiTheme="minorHAnsi" w:hAnsiTheme="minorHAnsi" w:cstheme="minorBidi"/>
            <w:color w:val="auto"/>
            <w:sz w:val="22"/>
            <w:szCs w:val="22"/>
            <w:u w:val="none"/>
          </w:rPr>
          <w:t>Stratégia internacionalizácie vysokého školstva do roku 2030</w:t>
        </w:r>
      </w:hyperlink>
      <w:r w:rsidR="7980ECBD" w:rsidRPr="001D7AFC">
        <w:rPr>
          <w:rFonts w:asciiTheme="minorHAnsi" w:hAnsiTheme="minorHAnsi" w:cstheme="minorBidi"/>
          <w:sz w:val="22"/>
          <w:szCs w:val="22"/>
        </w:rPr>
        <w:t xml:space="preserve"> - Opatrenie 4.2.14</w:t>
      </w:r>
    </w:p>
    <w:p w14:paraId="281DFB31" w14:textId="62EF7661" w:rsidR="00BA6495" w:rsidRPr="001D7AFC" w:rsidRDefault="4691D536" w:rsidP="00AC20FD">
      <w:pPr>
        <w:pStyle w:val="Odsekzoznamu"/>
        <w:numPr>
          <w:ilvl w:val="0"/>
          <w:numId w:val="9"/>
        </w:numPr>
        <w:spacing w:before="120" w:after="120"/>
        <w:jc w:val="both"/>
        <w:rPr>
          <w:rFonts w:asciiTheme="minorHAnsi" w:hAnsiTheme="minorHAnsi" w:cstheme="minorBidi"/>
          <w:sz w:val="22"/>
          <w:szCs w:val="22"/>
        </w:rPr>
      </w:pPr>
      <w:hyperlink r:id="rId14">
        <w:r w:rsidRPr="001D7AFC">
          <w:rPr>
            <w:rStyle w:val="Hypertextovprepojenie"/>
            <w:rFonts w:asciiTheme="minorHAnsi" w:hAnsiTheme="minorHAnsi" w:cstheme="minorBidi"/>
            <w:color w:val="auto"/>
            <w:sz w:val="22"/>
            <w:szCs w:val="22"/>
            <w:u w:val="none"/>
          </w:rPr>
          <w:t>Plán obnovy a odolnosti SR</w:t>
        </w:r>
      </w:hyperlink>
      <w:r w:rsidR="56FDB3E8" w:rsidRPr="001D7AFC">
        <w:rPr>
          <w:rFonts w:asciiTheme="minorHAnsi" w:hAnsiTheme="minorHAnsi" w:cstheme="minorBidi"/>
          <w:sz w:val="22"/>
          <w:szCs w:val="22"/>
        </w:rPr>
        <w:t xml:space="preserve"> - Komponent 10, investícia 3</w:t>
      </w:r>
    </w:p>
    <w:p w14:paraId="1AEDAC75" w14:textId="373AB1AE" w:rsidR="4691D536" w:rsidRPr="001D7AFC" w:rsidRDefault="3EA3DE0D" w:rsidP="0FF3B1FE">
      <w:pPr>
        <w:pStyle w:val="Odsekzoznamu"/>
        <w:numPr>
          <w:ilvl w:val="0"/>
          <w:numId w:val="9"/>
        </w:numPr>
        <w:spacing w:before="120" w:after="120"/>
        <w:jc w:val="both"/>
        <w:rPr>
          <w:rFonts w:asciiTheme="minorHAnsi" w:hAnsiTheme="minorHAnsi" w:cstheme="minorBidi"/>
          <w:sz w:val="22"/>
          <w:szCs w:val="22"/>
        </w:rPr>
      </w:pPr>
      <w:r w:rsidRPr="0FF3B1FE">
        <w:rPr>
          <w:rFonts w:asciiTheme="minorHAnsi" w:hAnsiTheme="minorHAnsi" w:cstheme="minorBidi"/>
          <w:sz w:val="22"/>
          <w:szCs w:val="22"/>
        </w:rPr>
        <w:t xml:space="preserve">Programové </w:t>
      </w:r>
      <w:r w:rsidRPr="001D7AFC">
        <w:rPr>
          <w:rFonts w:asciiTheme="minorHAnsi" w:hAnsiTheme="minorHAnsi" w:cstheme="minorBidi"/>
          <w:sz w:val="22"/>
          <w:szCs w:val="22"/>
        </w:rPr>
        <w:t xml:space="preserve">vyhlásenie vlády Slovenskej republiky 2023-2027" </w:t>
      </w:r>
      <w:r w:rsidR="4E54EE3E" w:rsidRPr="001D7AFC">
        <w:rPr>
          <w:rFonts w:asciiTheme="minorHAnsi" w:hAnsiTheme="minorHAnsi" w:cstheme="minorBidi"/>
          <w:sz w:val="22"/>
          <w:szCs w:val="22"/>
        </w:rPr>
        <w:t xml:space="preserve"> - </w:t>
      </w:r>
      <w:r w:rsidRPr="001D7AFC">
        <w:rPr>
          <w:rFonts w:asciiTheme="minorHAnsi" w:hAnsiTheme="minorHAnsi" w:cstheme="minorBidi"/>
          <w:sz w:val="22"/>
          <w:szCs w:val="22"/>
        </w:rPr>
        <w:t>Priorita 3: Udržanie sociálneho štátu a posilnenie hospodárskej, sociálnej, environmentálnej a územnej súdržnosti spoločnosti - Vzdelávacia politika</w:t>
      </w:r>
    </w:p>
    <w:p w14:paraId="255D3CBD" w14:textId="32F7B2C6" w:rsidR="00BA6495" w:rsidRPr="001D7AFC" w:rsidRDefault="4691D536" w:rsidP="00AC20FD">
      <w:pPr>
        <w:pStyle w:val="Odsekzoznamu"/>
        <w:numPr>
          <w:ilvl w:val="0"/>
          <w:numId w:val="9"/>
        </w:numPr>
        <w:spacing w:before="120" w:after="120"/>
        <w:jc w:val="both"/>
        <w:rPr>
          <w:rFonts w:asciiTheme="minorHAnsi" w:hAnsiTheme="minorHAnsi" w:cstheme="minorBidi"/>
          <w:sz w:val="22"/>
          <w:szCs w:val="22"/>
        </w:rPr>
      </w:pPr>
      <w:hyperlink r:id="rId15">
        <w:r w:rsidRPr="001D7AFC">
          <w:rPr>
            <w:rStyle w:val="Hypertextovprepojenie"/>
            <w:rFonts w:asciiTheme="minorHAnsi" w:hAnsiTheme="minorHAnsi" w:cstheme="minorBidi"/>
            <w:color w:val="auto"/>
            <w:sz w:val="22"/>
            <w:szCs w:val="22"/>
            <w:u w:val="none"/>
          </w:rPr>
          <w:t>Národná stratégia výskumu, vývoja a inovácií 2030</w:t>
        </w:r>
      </w:hyperlink>
      <w:r w:rsidR="7321BAF0" w:rsidRPr="001D7AFC">
        <w:rPr>
          <w:rFonts w:asciiTheme="minorHAnsi" w:hAnsiTheme="minorHAnsi" w:cstheme="minorBidi"/>
          <w:sz w:val="22"/>
          <w:szCs w:val="22"/>
        </w:rPr>
        <w:t xml:space="preserve"> a Akčný plán Národnej stratégie výskumu, vývoja a inovácií 2030</w:t>
      </w:r>
      <w:r w:rsidR="7861A9AF" w:rsidRPr="001D7AFC">
        <w:rPr>
          <w:rFonts w:asciiTheme="minorHAnsi" w:hAnsiTheme="minorHAnsi" w:cstheme="minorBidi"/>
          <w:sz w:val="22"/>
          <w:szCs w:val="22"/>
        </w:rPr>
        <w:t xml:space="preserve"> – Opatrenie 2.2.2.2 a 2.2.2.3</w:t>
      </w:r>
    </w:p>
    <w:p w14:paraId="1C2770C7" w14:textId="77777777" w:rsidR="00C34D22" w:rsidRPr="00C34D22" w:rsidRDefault="00C34D22" w:rsidP="00C34D22">
      <w:pPr>
        <w:spacing w:before="120" w:after="120"/>
        <w:jc w:val="both"/>
        <w:rPr>
          <w:rFonts w:asciiTheme="minorHAnsi" w:hAnsiTheme="minorHAnsi" w:cstheme="minorHAnsi"/>
          <w:sz w:val="22"/>
          <w:szCs w:val="22"/>
        </w:rPr>
      </w:pPr>
    </w:p>
    <w:p w14:paraId="54068CF6" w14:textId="1CB5BF17" w:rsidR="000C0E25" w:rsidRPr="008D30FA" w:rsidRDefault="008D30FA" w:rsidP="00AC20FD">
      <w:pPr>
        <w:pStyle w:val="Odsekzoznamu"/>
        <w:numPr>
          <w:ilvl w:val="0"/>
          <w:numId w:val="13"/>
        </w:numPr>
        <w:jc w:val="both"/>
        <w:rPr>
          <w:rFonts w:asciiTheme="minorHAnsi" w:hAnsiTheme="minorHAnsi" w:cstheme="minorHAnsi"/>
          <w:sz w:val="22"/>
          <w:szCs w:val="22"/>
          <w:u w:val="single"/>
        </w:rPr>
      </w:pPr>
      <w:r>
        <w:rPr>
          <w:rFonts w:asciiTheme="minorHAnsi" w:hAnsiTheme="minorHAnsi" w:cstheme="minorHAnsi"/>
          <w:sz w:val="22"/>
          <w:szCs w:val="22"/>
          <w:u w:val="single"/>
        </w:rPr>
        <w:t>P</w:t>
      </w:r>
      <w:r w:rsidR="000C0E25" w:rsidRPr="008D30FA">
        <w:rPr>
          <w:rFonts w:asciiTheme="minorHAnsi" w:hAnsiTheme="minorHAnsi" w:cstheme="minorHAnsi"/>
          <w:sz w:val="22"/>
          <w:szCs w:val="22"/>
          <w:u w:val="single"/>
        </w:rPr>
        <w:t xml:space="preserve">redchádzajúce výstupy z dostupných analýz, na ktoré nadväzuje navrhovaný zámer NP (štatistiky, analýzy, štúdie,...): </w:t>
      </w:r>
    </w:p>
    <w:p w14:paraId="664184B0" w14:textId="65B67F83" w:rsidR="00A8713A" w:rsidRDefault="00A8713A" w:rsidP="000941A4">
      <w:pPr>
        <w:jc w:val="both"/>
        <w:rPr>
          <w:rFonts w:asciiTheme="minorHAnsi" w:hAnsiTheme="minorHAnsi" w:cstheme="minorHAnsi"/>
          <w:sz w:val="22"/>
          <w:szCs w:val="22"/>
        </w:rPr>
      </w:pPr>
      <w:r>
        <w:rPr>
          <w:rFonts w:asciiTheme="minorHAnsi" w:hAnsiTheme="minorHAnsi" w:cstheme="minorHAnsi"/>
          <w:sz w:val="22"/>
          <w:szCs w:val="22"/>
        </w:rPr>
        <w:t xml:space="preserve">Z dostupných výskumov a informácií vyplýva, že Slovensko čelí problému s odlivom mozgov, teda odchodom šikovných a talentovaných ľudí do zahraničia, a to nielen za prácou, ale aj za štúdium. Taktiež z výskumov vyplýva, že Slovenská republika nie je primárne zaujímavou destináciou pre zahraničné talenty. </w:t>
      </w:r>
    </w:p>
    <w:p w14:paraId="0AE49FF4" w14:textId="67E4AFB5" w:rsidR="008E017B" w:rsidRPr="008E017B" w:rsidRDefault="008E017B" w:rsidP="00AC20FD">
      <w:pPr>
        <w:pStyle w:val="Odsekzoznamu"/>
        <w:numPr>
          <w:ilvl w:val="0"/>
          <w:numId w:val="10"/>
        </w:numPr>
        <w:ind w:left="360"/>
        <w:jc w:val="both"/>
        <w:rPr>
          <w:rFonts w:asciiTheme="minorHAnsi" w:hAnsiTheme="minorHAnsi" w:cstheme="minorHAnsi"/>
          <w:sz w:val="22"/>
          <w:szCs w:val="22"/>
        </w:rPr>
      </w:pPr>
      <w:r w:rsidRPr="008E017B">
        <w:rPr>
          <w:rFonts w:asciiTheme="minorHAnsi" w:hAnsiTheme="minorHAnsi" w:cstheme="minorHAnsi"/>
          <w:sz w:val="22"/>
          <w:szCs w:val="22"/>
        </w:rPr>
        <w:t xml:space="preserve">Problematike lákania a udržania talentu, resp. práce s talentami na Slovensku sa venuje aj Výskumná a inovačná autorita, ktorá bola gestorom tvorby analýzy o talentovej politike na SR.  </w:t>
      </w:r>
      <w:r w:rsidR="00A8713A" w:rsidRPr="008E017B">
        <w:rPr>
          <w:rFonts w:asciiTheme="minorHAnsi" w:hAnsiTheme="minorHAnsi" w:cstheme="minorHAnsi"/>
          <w:sz w:val="22"/>
          <w:szCs w:val="22"/>
        </w:rPr>
        <w:t>A</w:t>
      </w:r>
      <w:r w:rsidRPr="008E017B">
        <w:rPr>
          <w:rFonts w:asciiTheme="minorHAnsi" w:hAnsiTheme="minorHAnsi" w:cstheme="minorHAnsi"/>
          <w:sz w:val="22"/>
          <w:szCs w:val="22"/>
        </w:rPr>
        <w:t>ko uvádza analýza</w:t>
      </w:r>
      <w:r w:rsidR="00A8713A" w:rsidRPr="008E017B">
        <w:rPr>
          <w:rFonts w:asciiTheme="minorHAnsi" w:hAnsiTheme="minorHAnsi" w:cstheme="minorHAnsi"/>
          <w:sz w:val="22"/>
          <w:szCs w:val="22"/>
        </w:rPr>
        <w:t xml:space="preserve"> v</w:t>
      </w:r>
      <w:r w:rsidRPr="008E017B">
        <w:rPr>
          <w:rFonts w:asciiTheme="minorHAnsi" w:hAnsiTheme="minorHAnsi" w:cstheme="minorHAnsi"/>
          <w:sz w:val="22"/>
          <w:szCs w:val="22"/>
        </w:rPr>
        <w:t xml:space="preserve"> tomto </w:t>
      </w:r>
      <w:r w:rsidR="00A8713A" w:rsidRPr="008E017B">
        <w:rPr>
          <w:rFonts w:asciiTheme="minorHAnsi" w:hAnsiTheme="minorHAnsi" w:cstheme="minorHAnsi"/>
          <w:sz w:val="22"/>
          <w:szCs w:val="22"/>
        </w:rPr>
        <w:t xml:space="preserve">dokumente </w:t>
      </w:r>
      <w:hyperlink r:id="rId16" w:history="1">
        <w:r w:rsidR="00A8713A" w:rsidRPr="008E017B">
          <w:rPr>
            <w:rStyle w:val="Hypertextovprepojenie"/>
            <w:rFonts w:asciiTheme="minorHAnsi" w:hAnsiTheme="minorHAnsi" w:cstheme="minorHAnsi"/>
            <w:sz w:val="22"/>
            <w:szCs w:val="22"/>
          </w:rPr>
          <w:t>„Magnet pre talent“,</w:t>
        </w:r>
      </w:hyperlink>
      <w:r w:rsidR="00A8713A" w:rsidRPr="008E017B">
        <w:rPr>
          <w:rFonts w:asciiTheme="minorHAnsi" w:hAnsiTheme="minorHAnsi" w:cstheme="minorHAnsi"/>
          <w:sz w:val="22"/>
          <w:szCs w:val="22"/>
        </w:rPr>
        <w:t xml:space="preserve"> zo SR odchádza neprimeraný počet absolventov stredných aj vysokých škôl, čím SR prichádza nielen o talenty, ale aj o ekonomický a spoločenský rozvoj. </w:t>
      </w:r>
      <w:r w:rsidRPr="008E017B">
        <w:rPr>
          <w:rFonts w:asciiTheme="minorHAnsi" w:hAnsiTheme="minorHAnsi" w:cstheme="minorHAnsi"/>
          <w:sz w:val="22"/>
          <w:szCs w:val="22"/>
        </w:rPr>
        <w:t>Analýza ďalej uvádza, že:</w:t>
      </w:r>
    </w:p>
    <w:p w14:paraId="3BDE08C7" w14:textId="2C9F5E6B" w:rsidR="00A8713A" w:rsidRDefault="72479EFB" w:rsidP="2B78A32E">
      <w:pPr>
        <w:ind w:left="348"/>
        <w:jc w:val="both"/>
        <w:rPr>
          <w:rFonts w:asciiTheme="minorHAnsi" w:hAnsiTheme="minorHAnsi" w:cstheme="minorBidi"/>
          <w:sz w:val="22"/>
          <w:szCs w:val="22"/>
        </w:rPr>
      </w:pPr>
      <w:r w:rsidRPr="2B78A32E">
        <w:rPr>
          <w:rFonts w:asciiTheme="minorHAnsi" w:hAnsiTheme="minorHAnsi" w:cstheme="minorBidi"/>
          <w:i/>
          <w:iCs/>
          <w:sz w:val="22"/>
          <w:szCs w:val="22"/>
        </w:rPr>
        <w:t>„</w:t>
      </w:r>
      <w:r w:rsidR="0A777B8D" w:rsidRPr="2B78A32E">
        <w:rPr>
          <w:rFonts w:asciiTheme="minorHAnsi" w:hAnsiTheme="minorHAnsi" w:cstheme="minorBidi"/>
          <w:i/>
          <w:iCs/>
          <w:sz w:val="22"/>
          <w:szCs w:val="22"/>
        </w:rPr>
        <w:t xml:space="preserve"> </w:t>
      </w:r>
      <w:r w:rsidRPr="2B78A32E">
        <w:rPr>
          <w:rFonts w:asciiTheme="minorHAnsi" w:hAnsiTheme="minorHAnsi" w:cstheme="minorBidi"/>
          <w:i/>
          <w:iCs/>
          <w:sz w:val="22"/>
          <w:szCs w:val="22"/>
        </w:rPr>
        <w:t xml:space="preserve">Odliv mozgov je na Slovensku výraznejší ako vo väčšine krajín EÚ a je jedným z kľúčových problémov chýbajúceho talentu v krajine. Odchod časti mladého talentu sám o sebe nepredstavuje problém. Naopak, týchto ľudí môže pobyt v zahraničí profesijne i kultúrne obohatiť. Slovensko je ale svedkom odlivu, ktorý výrazne vybočuje z priemeru relevantných krajín (EÚ, OECD). Takmer 10 % slovenskej populácie žije v zahraničí, čo predstavuje viac ako dvojnásobok priemeru ostatných krajín OECD. Vypuklé rozdiely vnímame už pri odchode mladých ľudí na vysokoškolské štúdium. V roku 2020 študovalo v zahraničí viac ako 30-tis. študentov, čo je výrazne nad priemerom EÚ (22 % oproti 4 %). Podiel študentov študujúcich v zahraničí sa zvyšuje aj napriek stagnácii absolútneho počtu študentov v zahraničí. Nad štúdiom v zahraničí uvažujú takmer dvaja z troch mladých ľudí (18 až 25 rokov). Strata takéhoto talentu môže mať negatívny vplyv na ekonomiku, keďže krajina stráca potenciálne vedúce osobnosti v rôznych odboroch, v sociálnych, kultúrnych a politických oblastiach a priemyselných odvetviach. Ich prítomnosť môže mať výrazný vplyv na skvalitnenie prostredia a kolektívu na vysokých školách, a v neposlednom rade sa z nich neskôr stávajú základné piliere vzdelávania a vedy vo forme mladých pedagógov a tvorivých pracovníkov.“ </w:t>
      </w:r>
      <w:r w:rsidRPr="2B78A32E">
        <w:rPr>
          <w:rFonts w:asciiTheme="minorHAnsi" w:hAnsiTheme="minorHAnsi" w:cstheme="minorBidi"/>
          <w:sz w:val="22"/>
          <w:szCs w:val="22"/>
        </w:rPr>
        <w:t>(Magnet pre talent, s. 22).</w:t>
      </w:r>
    </w:p>
    <w:p w14:paraId="34823C29" w14:textId="78F5FE38" w:rsidR="000941A4" w:rsidRPr="000941A4" w:rsidRDefault="6F44018F" w:rsidP="2B78A32E">
      <w:pPr>
        <w:pStyle w:val="Odsekzoznamu"/>
        <w:numPr>
          <w:ilvl w:val="0"/>
          <w:numId w:val="10"/>
        </w:numPr>
        <w:tabs>
          <w:tab w:val="left" w:pos="360"/>
        </w:tabs>
        <w:ind w:left="284" w:hanging="284"/>
        <w:jc w:val="both"/>
        <w:rPr>
          <w:rFonts w:asciiTheme="minorHAnsi" w:hAnsiTheme="minorHAnsi" w:cstheme="minorBidi"/>
          <w:sz w:val="22"/>
          <w:szCs w:val="22"/>
        </w:rPr>
      </w:pPr>
      <w:r w:rsidRPr="2B78A32E">
        <w:rPr>
          <w:rFonts w:asciiTheme="minorHAnsi" w:hAnsiTheme="minorHAnsi" w:cstheme="minorBidi"/>
          <w:sz w:val="22"/>
          <w:szCs w:val="22"/>
        </w:rPr>
        <w:t xml:space="preserve">Inštitút vzdelávacej politiky </w:t>
      </w:r>
      <w:proofErr w:type="spellStart"/>
      <w:r w:rsidRPr="2B78A32E">
        <w:rPr>
          <w:rFonts w:asciiTheme="minorHAnsi" w:hAnsiTheme="minorHAnsi" w:cstheme="minorBidi"/>
          <w:sz w:val="22"/>
          <w:szCs w:val="22"/>
        </w:rPr>
        <w:t>MŠVVaM</w:t>
      </w:r>
      <w:proofErr w:type="spellEnd"/>
      <w:r w:rsidRPr="2B78A32E">
        <w:rPr>
          <w:rFonts w:asciiTheme="minorHAnsi" w:hAnsiTheme="minorHAnsi" w:cstheme="minorBidi"/>
          <w:sz w:val="22"/>
          <w:szCs w:val="22"/>
        </w:rPr>
        <w:t xml:space="preserve"> SR</w:t>
      </w:r>
      <w:r w:rsidR="72479EFB" w:rsidRPr="2B78A32E">
        <w:rPr>
          <w:rFonts w:asciiTheme="minorHAnsi" w:hAnsiTheme="minorHAnsi" w:cstheme="minorBidi"/>
          <w:sz w:val="22"/>
          <w:szCs w:val="22"/>
        </w:rPr>
        <w:t xml:space="preserve"> taktiež</w:t>
      </w:r>
      <w:r w:rsidRPr="2B78A32E">
        <w:rPr>
          <w:rFonts w:asciiTheme="minorHAnsi" w:hAnsiTheme="minorHAnsi" w:cstheme="minorBidi"/>
          <w:sz w:val="22"/>
          <w:szCs w:val="22"/>
        </w:rPr>
        <w:t xml:space="preserve"> pripravil</w:t>
      </w:r>
      <w:hyperlink r:id="rId17">
        <w:r w:rsidRPr="2B78A32E">
          <w:rPr>
            <w:rStyle w:val="Hypertextovprepojenie"/>
            <w:rFonts w:asciiTheme="minorHAnsi" w:hAnsiTheme="minorHAnsi" w:cstheme="minorBidi"/>
            <w:sz w:val="22"/>
            <w:szCs w:val="22"/>
          </w:rPr>
          <w:t xml:space="preserve"> analýzu</w:t>
        </w:r>
      </w:hyperlink>
      <w:r w:rsidRPr="2B78A32E">
        <w:rPr>
          <w:rFonts w:asciiTheme="minorHAnsi" w:hAnsiTheme="minorHAnsi" w:cstheme="minorBidi"/>
          <w:sz w:val="22"/>
          <w:szCs w:val="22"/>
        </w:rPr>
        <w:t>, v ktorej sa</w:t>
      </w:r>
      <w:r w:rsidR="72479EFB" w:rsidRPr="2B78A32E">
        <w:rPr>
          <w:rFonts w:asciiTheme="minorHAnsi" w:hAnsiTheme="minorHAnsi" w:cstheme="minorBidi"/>
          <w:sz w:val="22"/>
          <w:szCs w:val="22"/>
        </w:rPr>
        <w:t xml:space="preserve"> taktiež</w:t>
      </w:r>
      <w:r w:rsidRPr="2B78A32E">
        <w:rPr>
          <w:rFonts w:asciiTheme="minorHAnsi" w:hAnsiTheme="minorHAnsi" w:cstheme="minorBidi"/>
          <w:sz w:val="22"/>
          <w:szCs w:val="22"/>
        </w:rPr>
        <w:t xml:space="preserve"> venoval </w:t>
      </w:r>
      <w:proofErr w:type="spellStart"/>
      <w:r w:rsidRPr="2B78A32E">
        <w:rPr>
          <w:rFonts w:asciiTheme="minorHAnsi" w:hAnsiTheme="minorHAnsi" w:cstheme="minorBidi"/>
          <w:sz w:val="22"/>
          <w:szCs w:val="22"/>
        </w:rPr>
        <w:t>fenómenu</w:t>
      </w:r>
      <w:proofErr w:type="spellEnd"/>
      <w:r w:rsidRPr="2B78A32E">
        <w:rPr>
          <w:rFonts w:asciiTheme="minorHAnsi" w:hAnsiTheme="minorHAnsi" w:cstheme="minorBidi"/>
          <w:sz w:val="22"/>
          <w:szCs w:val="22"/>
        </w:rPr>
        <w:t xml:space="preserve"> „</w:t>
      </w:r>
      <w:proofErr w:type="spellStart"/>
      <w:r w:rsidRPr="2B78A32E">
        <w:rPr>
          <w:rFonts w:asciiTheme="minorHAnsi" w:hAnsiTheme="minorHAnsi" w:cstheme="minorBidi"/>
          <w:sz w:val="22"/>
          <w:szCs w:val="22"/>
        </w:rPr>
        <w:t>brain</w:t>
      </w:r>
      <w:proofErr w:type="spellEnd"/>
      <w:r w:rsidRPr="2B78A32E">
        <w:rPr>
          <w:rFonts w:asciiTheme="minorHAnsi" w:hAnsiTheme="minorHAnsi" w:cstheme="minorBidi"/>
          <w:sz w:val="22"/>
          <w:szCs w:val="22"/>
        </w:rPr>
        <w:t xml:space="preserve"> </w:t>
      </w:r>
      <w:proofErr w:type="spellStart"/>
      <w:r w:rsidRPr="2B78A32E">
        <w:rPr>
          <w:rFonts w:asciiTheme="minorHAnsi" w:hAnsiTheme="minorHAnsi" w:cstheme="minorBidi"/>
          <w:sz w:val="22"/>
          <w:szCs w:val="22"/>
        </w:rPr>
        <w:t>drain</w:t>
      </w:r>
      <w:proofErr w:type="spellEnd"/>
      <w:r w:rsidRPr="2B78A32E">
        <w:rPr>
          <w:rFonts w:asciiTheme="minorHAnsi" w:hAnsiTheme="minorHAnsi" w:cstheme="minorBidi"/>
          <w:sz w:val="22"/>
          <w:szCs w:val="22"/>
        </w:rPr>
        <w:t>“, teda</w:t>
      </w:r>
      <w:r w:rsidR="72479EFB" w:rsidRPr="2B78A32E">
        <w:rPr>
          <w:rFonts w:asciiTheme="minorHAnsi" w:hAnsiTheme="minorHAnsi" w:cstheme="minorBidi"/>
          <w:sz w:val="22"/>
          <w:szCs w:val="22"/>
        </w:rPr>
        <w:t xml:space="preserve"> odchodu mozgov do zahraničia.</w:t>
      </w:r>
      <w:r w:rsidR="57E027CF" w:rsidRPr="2B78A32E">
        <w:rPr>
          <w:rFonts w:asciiTheme="minorHAnsi" w:hAnsiTheme="minorHAnsi" w:cstheme="minorBidi"/>
          <w:sz w:val="22"/>
          <w:szCs w:val="22"/>
        </w:rPr>
        <w:t xml:space="preserve"> </w:t>
      </w:r>
      <w:r w:rsidRPr="2B78A32E">
        <w:rPr>
          <w:rFonts w:asciiTheme="minorHAnsi" w:hAnsiTheme="minorHAnsi" w:cstheme="minorBidi"/>
          <w:sz w:val="22"/>
          <w:szCs w:val="22"/>
        </w:rPr>
        <w:t>Z analýzy vyplýva, že „</w:t>
      </w:r>
      <w:r w:rsidRPr="2B78A32E">
        <w:rPr>
          <w:rFonts w:asciiTheme="minorHAnsi" w:hAnsiTheme="minorHAnsi" w:cstheme="minorBidi"/>
          <w:i/>
          <w:iCs/>
          <w:sz w:val="22"/>
          <w:szCs w:val="22"/>
        </w:rPr>
        <w:t>podiel domácich študentov na zahraničných vysokých školách je extrémne vysoký na pomery európskych krajín (19 % SR oproti 4 % EÚ22; OECD, 2021). “</w:t>
      </w:r>
    </w:p>
    <w:p w14:paraId="37A796CA" w14:textId="007C1D72" w:rsidR="00860317" w:rsidRPr="00860317" w:rsidRDefault="000C7ED4" w:rsidP="00AC20FD">
      <w:pPr>
        <w:pStyle w:val="Odsekzoznamu"/>
        <w:numPr>
          <w:ilvl w:val="0"/>
          <w:numId w:val="10"/>
        </w:numPr>
        <w:tabs>
          <w:tab w:val="left" w:pos="360"/>
        </w:tabs>
        <w:spacing w:before="240"/>
        <w:ind w:left="284" w:hanging="284"/>
        <w:jc w:val="both"/>
        <w:rPr>
          <w:rFonts w:asciiTheme="minorHAnsi" w:hAnsiTheme="minorHAnsi" w:cstheme="minorHAnsi"/>
          <w:bCs/>
          <w:sz w:val="22"/>
          <w:szCs w:val="22"/>
        </w:rPr>
      </w:pPr>
      <w:r w:rsidRPr="00860317">
        <w:rPr>
          <w:rFonts w:asciiTheme="minorHAnsi" w:hAnsiTheme="minorHAnsi" w:cstheme="minorHAnsi"/>
          <w:sz w:val="22"/>
          <w:szCs w:val="22"/>
        </w:rPr>
        <w:t>Taktiež „d</w:t>
      </w:r>
      <w:r w:rsidRPr="00860317">
        <w:rPr>
          <w:rFonts w:asciiTheme="minorHAnsi" w:hAnsiTheme="minorHAnsi" w:cstheme="minorHAnsi"/>
          <w:i/>
          <w:sz w:val="22"/>
          <w:szCs w:val="22"/>
        </w:rPr>
        <w:t>ostupné prieskumy naznačujú, že veľká časť študentov na z</w:t>
      </w:r>
      <w:r w:rsidR="008E017B" w:rsidRPr="00860317">
        <w:rPr>
          <w:rFonts w:asciiTheme="minorHAnsi" w:hAnsiTheme="minorHAnsi" w:cstheme="minorHAnsi"/>
          <w:i/>
          <w:sz w:val="22"/>
          <w:szCs w:val="22"/>
        </w:rPr>
        <w:t xml:space="preserve">ahraničných vysokých školách sa </w:t>
      </w:r>
      <w:r w:rsidRPr="00860317">
        <w:rPr>
          <w:rFonts w:asciiTheme="minorHAnsi" w:hAnsiTheme="minorHAnsi" w:cstheme="minorHAnsi"/>
          <w:i/>
          <w:sz w:val="22"/>
          <w:szCs w:val="22"/>
        </w:rPr>
        <w:t xml:space="preserve">bezprostredne po absolvovaní štúdia neplánuje vrátiť (To dá rozum, 2019) a počet prichádzajúcich zahraničných študentov na slovenské vysoké školy tento odchod taktiež nevyrovná (Martinák a </w:t>
      </w:r>
      <w:proofErr w:type="spellStart"/>
      <w:r w:rsidRPr="00860317">
        <w:rPr>
          <w:rFonts w:asciiTheme="minorHAnsi" w:hAnsiTheme="minorHAnsi" w:cstheme="minorHAnsi"/>
          <w:i/>
          <w:sz w:val="22"/>
          <w:szCs w:val="22"/>
        </w:rPr>
        <w:t>Varsik</w:t>
      </w:r>
      <w:proofErr w:type="spellEnd"/>
      <w:r w:rsidRPr="00860317">
        <w:rPr>
          <w:rFonts w:asciiTheme="minorHAnsi" w:hAnsiTheme="minorHAnsi" w:cstheme="minorHAnsi"/>
          <w:i/>
          <w:sz w:val="22"/>
          <w:szCs w:val="22"/>
        </w:rPr>
        <w:t>, 2020). Posledná analýza administratívnych údajov potvrdzuje, že zo Slovenska odchádzajú osoby vo veku do 30 rokov vo väčšej miere ako by sa vracali (</w:t>
      </w:r>
      <w:proofErr w:type="spellStart"/>
      <w:r w:rsidRPr="00860317">
        <w:rPr>
          <w:rFonts w:asciiTheme="minorHAnsi" w:hAnsiTheme="minorHAnsi" w:cstheme="minorHAnsi"/>
          <w:i/>
          <w:sz w:val="22"/>
          <w:szCs w:val="22"/>
        </w:rPr>
        <w:t>Rizman</w:t>
      </w:r>
      <w:proofErr w:type="spellEnd"/>
      <w:r w:rsidRPr="00860317">
        <w:rPr>
          <w:rFonts w:asciiTheme="minorHAnsi" w:hAnsiTheme="minorHAnsi" w:cstheme="minorHAnsi"/>
          <w:i/>
          <w:sz w:val="22"/>
          <w:szCs w:val="22"/>
        </w:rPr>
        <w:t xml:space="preserve"> a </w:t>
      </w:r>
      <w:proofErr w:type="spellStart"/>
      <w:r w:rsidRPr="00860317">
        <w:rPr>
          <w:rFonts w:asciiTheme="minorHAnsi" w:hAnsiTheme="minorHAnsi" w:cstheme="minorHAnsi"/>
          <w:i/>
          <w:sz w:val="22"/>
          <w:szCs w:val="22"/>
        </w:rPr>
        <w:t>Sacherová</w:t>
      </w:r>
      <w:proofErr w:type="spellEnd"/>
      <w:r w:rsidRPr="00860317">
        <w:rPr>
          <w:rFonts w:asciiTheme="minorHAnsi" w:hAnsiTheme="minorHAnsi" w:cstheme="minorHAnsi"/>
          <w:i/>
          <w:sz w:val="22"/>
          <w:szCs w:val="22"/>
        </w:rPr>
        <w:t>, 2018).</w:t>
      </w:r>
    </w:p>
    <w:p w14:paraId="30629157" w14:textId="77777777" w:rsidR="00860317" w:rsidRPr="00860317" w:rsidRDefault="000C7ED4" w:rsidP="00AC20FD">
      <w:pPr>
        <w:pStyle w:val="Odsekzoznamu"/>
        <w:numPr>
          <w:ilvl w:val="0"/>
          <w:numId w:val="11"/>
        </w:numPr>
        <w:spacing w:before="120" w:after="120"/>
        <w:ind w:left="284" w:hanging="284"/>
        <w:jc w:val="both"/>
        <w:rPr>
          <w:rStyle w:val="Hypertextovprepojenie"/>
          <w:rFonts w:asciiTheme="minorHAnsi" w:hAnsiTheme="minorHAnsi" w:cstheme="minorHAnsi"/>
          <w:b/>
          <w:color w:val="auto"/>
          <w:sz w:val="22"/>
          <w:szCs w:val="22"/>
        </w:rPr>
      </w:pPr>
      <w:hyperlink r:id="rId18" w:history="1">
        <w:r w:rsidRPr="00860317">
          <w:rPr>
            <w:rStyle w:val="Hypertextovprepojenie"/>
            <w:rFonts w:asciiTheme="minorHAnsi" w:hAnsiTheme="minorHAnsi" w:cstheme="minorHAnsi"/>
            <w:b/>
            <w:sz w:val="22"/>
            <w:szCs w:val="22"/>
          </w:rPr>
          <w:t>Súhrnná správa z procesu EDP</w:t>
        </w:r>
      </w:hyperlink>
    </w:p>
    <w:p w14:paraId="1E7F7075" w14:textId="77777777" w:rsidR="00860317" w:rsidRDefault="01F11808" w:rsidP="003C73CF">
      <w:pPr>
        <w:pStyle w:val="Odsekzoznamu"/>
        <w:ind w:left="284"/>
        <w:jc w:val="both"/>
        <w:rPr>
          <w:rFonts w:asciiTheme="minorHAnsi" w:hAnsiTheme="minorHAnsi" w:cstheme="minorBidi"/>
          <w:i/>
          <w:iCs/>
          <w:sz w:val="22"/>
          <w:szCs w:val="22"/>
        </w:rPr>
      </w:pPr>
      <w:r w:rsidRPr="2E741834">
        <w:rPr>
          <w:rFonts w:asciiTheme="minorHAnsi" w:hAnsiTheme="minorHAnsi" w:cstheme="minorBidi"/>
          <w:i/>
          <w:iCs/>
          <w:sz w:val="22"/>
          <w:szCs w:val="22"/>
        </w:rPr>
        <w:t xml:space="preserve">Na základe </w:t>
      </w:r>
      <w:proofErr w:type="spellStart"/>
      <w:r w:rsidRPr="2E741834">
        <w:rPr>
          <w:rFonts w:asciiTheme="minorHAnsi" w:hAnsiTheme="minorHAnsi" w:cstheme="minorBidi"/>
          <w:i/>
          <w:iCs/>
          <w:sz w:val="22"/>
          <w:szCs w:val="22"/>
        </w:rPr>
        <w:t>Human</w:t>
      </w:r>
      <w:proofErr w:type="spellEnd"/>
      <w:r w:rsidRPr="2E741834">
        <w:rPr>
          <w:rFonts w:asciiTheme="minorHAnsi" w:hAnsiTheme="minorHAnsi" w:cstheme="minorBidi"/>
          <w:i/>
          <w:iCs/>
          <w:sz w:val="22"/>
          <w:szCs w:val="22"/>
        </w:rPr>
        <w:t xml:space="preserve"> </w:t>
      </w:r>
      <w:proofErr w:type="spellStart"/>
      <w:r w:rsidRPr="2E741834">
        <w:rPr>
          <w:rFonts w:asciiTheme="minorHAnsi" w:hAnsiTheme="minorHAnsi" w:cstheme="minorBidi"/>
          <w:i/>
          <w:iCs/>
          <w:sz w:val="22"/>
          <w:szCs w:val="22"/>
        </w:rPr>
        <w:t>flight</w:t>
      </w:r>
      <w:proofErr w:type="spellEnd"/>
      <w:r w:rsidRPr="2E741834">
        <w:rPr>
          <w:rFonts w:asciiTheme="minorHAnsi" w:hAnsiTheme="minorHAnsi" w:cstheme="minorBidi"/>
          <w:i/>
          <w:iCs/>
          <w:sz w:val="22"/>
          <w:szCs w:val="22"/>
        </w:rPr>
        <w:t xml:space="preserve"> and </w:t>
      </w:r>
      <w:proofErr w:type="spellStart"/>
      <w:r w:rsidRPr="2E741834">
        <w:rPr>
          <w:rFonts w:asciiTheme="minorHAnsi" w:hAnsiTheme="minorHAnsi" w:cstheme="minorBidi"/>
          <w:i/>
          <w:iCs/>
          <w:sz w:val="22"/>
          <w:szCs w:val="22"/>
        </w:rPr>
        <w:t>brain</w:t>
      </w:r>
      <w:proofErr w:type="spellEnd"/>
      <w:r w:rsidRPr="2E741834">
        <w:rPr>
          <w:rFonts w:asciiTheme="minorHAnsi" w:hAnsiTheme="minorHAnsi" w:cstheme="minorBidi"/>
          <w:i/>
          <w:iCs/>
          <w:sz w:val="22"/>
          <w:szCs w:val="22"/>
        </w:rPr>
        <w:t xml:space="preserve"> </w:t>
      </w:r>
      <w:proofErr w:type="spellStart"/>
      <w:r w:rsidRPr="2E741834">
        <w:rPr>
          <w:rFonts w:asciiTheme="minorHAnsi" w:hAnsiTheme="minorHAnsi" w:cstheme="minorBidi"/>
          <w:i/>
          <w:iCs/>
          <w:sz w:val="22"/>
          <w:szCs w:val="22"/>
        </w:rPr>
        <w:t>drain</w:t>
      </w:r>
      <w:proofErr w:type="spellEnd"/>
      <w:r w:rsidRPr="2E741834">
        <w:rPr>
          <w:rFonts w:asciiTheme="minorHAnsi" w:hAnsiTheme="minorHAnsi" w:cstheme="minorBidi"/>
          <w:i/>
          <w:iCs/>
          <w:sz w:val="22"/>
          <w:szCs w:val="22"/>
        </w:rPr>
        <w:t xml:space="preserve"> index obsadila SR v roku 2021</w:t>
      </w:r>
      <w:r w:rsidR="53E99501" w:rsidRPr="2E741834">
        <w:rPr>
          <w:rFonts w:asciiTheme="minorHAnsi" w:hAnsiTheme="minorHAnsi" w:cstheme="minorBidi"/>
          <w:i/>
          <w:iCs/>
          <w:sz w:val="22"/>
          <w:szCs w:val="22"/>
        </w:rPr>
        <w:t xml:space="preserve"> </w:t>
      </w:r>
      <w:r w:rsidRPr="2E741834">
        <w:rPr>
          <w:rFonts w:asciiTheme="minorHAnsi" w:hAnsiTheme="minorHAnsi" w:cstheme="minorBidi"/>
          <w:i/>
          <w:iCs/>
          <w:sz w:val="22"/>
          <w:szCs w:val="22"/>
        </w:rPr>
        <w:t>19. priečku spomedzi všetkých krajín EÚ. Toto umiestnenie deklaruje aj ďalšia medzinárodná štatistika</w:t>
      </w:r>
      <w:r w:rsidR="53E99501" w:rsidRPr="2E741834">
        <w:rPr>
          <w:rFonts w:asciiTheme="minorHAnsi" w:hAnsiTheme="minorHAnsi" w:cstheme="minorBidi"/>
          <w:i/>
          <w:iCs/>
          <w:sz w:val="22"/>
          <w:szCs w:val="22"/>
        </w:rPr>
        <w:t xml:space="preserve"> </w:t>
      </w:r>
      <w:r w:rsidRPr="2E741834">
        <w:rPr>
          <w:rFonts w:asciiTheme="minorHAnsi" w:hAnsiTheme="minorHAnsi" w:cstheme="minorBidi"/>
          <w:i/>
          <w:iCs/>
          <w:sz w:val="22"/>
          <w:szCs w:val="22"/>
        </w:rPr>
        <w:t>OECD, ktorá posudzuje podiel študentov odchádzajúcich študovať na vysokú školu do zahraničia. SR sa</w:t>
      </w:r>
      <w:r w:rsidR="53E99501" w:rsidRPr="2E741834">
        <w:rPr>
          <w:rFonts w:asciiTheme="minorHAnsi" w:hAnsiTheme="minorHAnsi" w:cstheme="minorBidi"/>
          <w:i/>
          <w:iCs/>
          <w:sz w:val="22"/>
          <w:szCs w:val="22"/>
        </w:rPr>
        <w:t xml:space="preserve"> </w:t>
      </w:r>
      <w:r w:rsidRPr="2E741834">
        <w:rPr>
          <w:rFonts w:asciiTheme="minorHAnsi" w:hAnsiTheme="minorHAnsi" w:cstheme="minorBidi"/>
          <w:i/>
          <w:iCs/>
          <w:sz w:val="22"/>
          <w:szCs w:val="22"/>
        </w:rPr>
        <w:t>podľa tejto štatistiky umiestnila na 2. mieste (za Luxemburskom) s podielom 19,2 %.</w:t>
      </w:r>
    </w:p>
    <w:p w14:paraId="3CF2FB1C" w14:textId="17F43618" w:rsidR="7FFF7841" w:rsidRDefault="7FFF7841" w:rsidP="003C73CF">
      <w:pPr>
        <w:numPr>
          <w:ilvl w:val="0"/>
          <w:numId w:val="11"/>
        </w:numPr>
        <w:ind w:left="284" w:hanging="284"/>
        <w:jc w:val="both"/>
        <w:rPr>
          <w:rFonts w:ascii="Calibri" w:eastAsia="Calibri" w:hAnsi="Calibri" w:cs="Calibri"/>
          <w:color w:val="000000" w:themeColor="text1"/>
          <w:sz w:val="22"/>
          <w:szCs w:val="22"/>
        </w:rPr>
      </w:pPr>
      <w:r w:rsidRPr="2E741834">
        <w:rPr>
          <w:rFonts w:ascii="Calibri" w:eastAsia="Calibri" w:hAnsi="Calibri" w:cs="Calibri"/>
          <w:color w:val="000000" w:themeColor="text1"/>
          <w:sz w:val="22"/>
          <w:szCs w:val="22"/>
        </w:rPr>
        <w:t>Správy OECD</w:t>
      </w:r>
    </w:p>
    <w:p w14:paraId="61C44FF2" w14:textId="77777777" w:rsidR="00702D12" w:rsidRPr="00702D12" w:rsidRDefault="7FFF7841" w:rsidP="00702D12">
      <w:pPr>
        <w:pStyle w:val="Odsekzoznamu"/>
        <w:numPr>
          <w:ilvl w:val="0"/>
          <w:numId w:val="24"/>
        </w:numPr>
        <w:jc w:val="both"/>
        <w:rPr>
          <w:rFonts w:ascii="Calibri" w:eastAsia="Calibri" w:hAnsi="Calibri" w:cs="Calibri"/>
          <w:color w:val="000000" w:themeColor="text1"/>
          <w:sz w:val="22"/>
          <w:szCs w:val="22"/>
          <w:lang w:val="en-US"/>
        </w:rPr>
      </w:pPr>
      <w:r w:rsidRPr="00702D12">
        <w:rPr>
          <w:rFonts w:ascii="Calibri" w:eastAsia="Calibri" w:hAnsi="Calibri" w:cs="Calibri"/>
          <w:i/>
          <w:iCs/>
          <w:color w:val="000000" w:themeColor="text1"/>
          <w:sz w:val="22"/>
          <w:szCs w:val="22"/>
          <w:lang w:val="en-US"/>
        </w:rPr>
        <w:t xml:space="preserve">OECD. (2012). Education </w:t>
      </w:r>
      <w:proofErr w:type="gramStart"/>
      <w:r w:rsidRPr="00702D12">
        <w:rPr>
          <w:rFonts w:ascii="Calibri" w:eastAsia="Calibri" w:hAnsi="Calibri" w:cs="Calibri"/>
          <w:i/>
          <w:iCs/>
          <w:color w:val="000000" w:themeColor="text1"/>
          <w:sz w:val="22"/>
          <w:szCs w:val="22"/>
          <w:lang w:val="en-US"/>
        </w:rPr>
        <w:t>at a Glance</w:t>
      </w:r>
      <w:proofErr w:type="gramEnd"/>
      <w:r w:rsidRPr="00702D12">
        <w:rPr>
          <w:rFonts w:ascii="Calibri" w:eastAsia="Calibri" w:hAnsi="Calibri" w:cs="Calibri"/>
          <w:i/>
          <w:iCs/>
          <w:color w:val="000000" w:themeColor="text1"/>
          <w:sz w:val="22"/>
          <w:szCs w:val="22"/>
          <w:lang w:val="en-US"/>
        </w:rPr>
        <w:t xml:space="preserve"> 2012: OECD Indicators. OECD Publishing</w:t>
      </w:r>
      <w:r w:rsidR="001D7AFC">
        <w:rPr>
          <w:rStyle w:val="Odkaznapoznmkupodiarou"/>
          <w:rFonts w:eastAsia="Calibri"/>
          <w:i/>
          <w:iCs/>
          <w:color w:val="000000" w:themeColor="text1"/>
          <w:sz w:val="22"/>
          <w:szCs w:val="22"/>
          <w:lang w:val="en-US"/>
        </w:rPr>
        <w:footnoteReference w:id="4"/>
      </w:r>
      <w:r w:rsidRPr="00702D12">
        <w:rPr>
          <w:rFonts w:ascii="Calibri" w:eastAsia="Calibri" w:hAnsi="Calibri" w:cs="Calibri"/>
          <w:i/>
          <w:iCs/>
          <w:color w:val="000000" w:themeColor="text1"/>
          <w:sz w:val="22"/>
          <w:szCs w:val="22"/>
          <w:lang w:val="en-US"/>
        </w:rPr>
        <w:t xml:space="preserve">. </w:t>
      </w:r>
    </w:p>
    <w:p w14:paraId="7F0AC019" w14:textId="06360757" w:rsidR="7FFF7841" w:rsidRPr="00702D12" w:rsidRDefault="7FFF7841" w:rsidP="00702D12">
      <w:pPr>
        <w:pStyle w:val="Odsekzoznamu"/>
        <w:numPr>
          <w:ilvl w:val="0"/>
          <w:numId w:val="24"/>
        </w:numPr>
        <w:jc w:val="both"/>
        <w:rPr>
          <w:rFonts w:ascii="Calibri" w:eastAsia="Calibri" w:hAnsi="Calibri" w:cs="Calibri"/>
          <w:color w:val="000000" w:themeColor="text1"/>
          <w:sz w:val="22"/>
          <w:szCs w:val="22"/>
          <w:lang w:val="en-US"/>
        </w:rPr>
      </w:pPr>
      <w:r w:rsidRPr="00702D12">
        <w:rPr>
          <w:rFonts w:ascii="Calibri" w:eastAsia="Calibri" w:hAnsi="Calibri" w:cs="Calibri"/>
          <w:i/>
          <w:iCs/>
          <w:color w:val="000000" w:themeColor="text1"/>
          <w:sz w:val="22"/>
          <w:szCs w:val="22"/>
          <w:lang w:val="en-US"/>
        </w:rPr>
        <w:t xml:space="preserve">OECD. (2023). Education </w:t>
      </w:r>
      <w:proofErr w:type="gramStart"/>
      <w:r w:rsidRPr="00702D12">
        <w:rPr>
          <w:rFonts w:ascii="Calibri" w:eastAsia="Calibri" w:hAnsi="Calibri" w:cs="Calibri"/>
          <w:i/>
          <w:iCs/>
          <w:color w:val="000000" w:themeColor="text1"/>
          <w:sz w:val="22"/>
          <w:szCs w:val="22"/>
          <w:lang w:val="en-US"/>
        </w:rPr>
        <w:t>at a Glance</w:t>
      </w:r>
      <w:proofErr w:type="gramEnd"/>
      <w:r w:rsidRPr="00702D12">
        <w:rPr>
          <w:rFonts w:ascii="Calibri" w:eastAsia="Calibri" w:hAnsi="Calibri" w:cs="Calibri"/>
          <w:i/>
          <w:iCs/>
          <w:color w:val="000000" w:themeColor="text1"/>
          <w:sz w:val="22"/>
          <w:szCs w:val="22"/>
          <w:lang w:val="en-US"/>
        </w:rPr>
        <w:t xml:space="preserve"> 2023: OECD Indicators. OECD Publishing</w:t>
      </w:r>
      <w:r w:rsidR="001D7AFC">
        <w:rPr>
          <w:rStyle w:val="Odkaznapoznmkupodiarou"/>
          <w:rFonts w:eastAsia="Calibri"/>
          <w:i/>
          <w:iCs/>
          <w:color w:val="000000" w:themeColor="text1"/>
          <w:sz w:val="22"/>
          <w:szCs w:val="22"/>
          <w:lang w:val="en-US"/>
        </w:rPr>
        <w:footnoteReference w:id="5"/>
      </w:r>
      <w:r w:rsidRPr="00702D12">
        <w:rPr>
          <w:rFonts w:ascii="Calibri" w:eastAsia="Calibri" w:hAnsi="Calibri" w:cs="Calibri"/>
          <w:i/>
          <w:iCs/>
          <w:color w:val="000000" w:themeColor="text1"/>
          <w:sz w:val="22"/>
          <w:szCs w:val="22"/>
          <w:lang w:val="en-US"/>
        </w:rPr>
        <w:t xml:space="preserve">. </w:t>
      </w:r>
    </w:p>
    <w:p w14:paraId="59B9C2B1" w14:textId="7DC63F6A" w:rsidR="000C7ED4" w:rsidRPr="00F15BA0" w:rsidRDefault="01F11808" w:rsidP="003C73CF">
      <w:pPr>
        <w:numPr>
          <w:ilvl w:val="0"/>
          <w:numId w:val="11"/>
        </w:numPr>
        <w:ind w:left="284" w:hanging="284"/>
        <w:jc w:val="both"/>
        <w:rPr>
          <w:rFonts w:asciiTheme="minorHAnsi" w:hAnsiTheme="minorHAnsi" w:cstheme="minorBidi"/>
          <w:i/>
          <w:iCs/>
          <w:sz w:val="22"/>
          <w:szCs w:val="22"/>
        </w:rPr>
      </w:pPr>
      <w:r w:rsidRPr="2E741834">
        <w:rPr>
          <w:rFonts w:asciiTheme="minorHAnsi" w:hAnsiTheme="minorHAnsi" w:cstheme="minorBidi"/>
          <w:sz w:val="22"/>
          <w:szCs w:val="22"/>
        </w:rPr>
        <w:lastRenderedPageBreak/>
        <w:t>Plán obnovy a odolnosti SR</w:t>
      </w:r>
    </w:p>
    <w:p w14:paraId="32D8C3CB" w14:textId="2F645B22" w:rsidR="000941A4" w:rsidRDefault="3438C497" w:rsidP="2B78A32E">
      <w:pPr>
        <w:ind w:left="284"/>
        <w:jc w:val="both"/>
        <w:rPr>
          <w:rFonts w:asciiTheme="minorHAnsi" w:hAnsiTheme="minorHAnsi" w:cstheme="minorBidi"/>
          <w:i/>
          <w:iCs/>
          <w:sz w:val="22"/>
          <w:szCs w:val="22"/>
        </w:rPr>
      </w:pPr>
      <w:r w:rsidRPr="2B78A32E">
        <w:rPr>
          <w:rFonts w:asciiTheme="minorHAnsi" w:hAnsiTheme="minorHAnsi" w:cstheme="minorBidi"/>
          <w:i/>
          <w:iCs/>
          <w:sz w:val="22"/>
          <w:szCs w:val="22"/>
        </w:rPr>
        <w:t>„</w:t>
      </w:r>
      <w:r w:rsidR="27945FA9" w:rsidRPr="2B78A32E">
        <w:rPr>
          <w:rFonts w:asciiTheme="minorHAnsi" w:hAnsiTheme="minorHAnsi" w:cstheme="minorBidi"/>
          <w:i/>
          <w:iCs/>
          <w:sz w:val="22"/>
          <w:szCs w:val="22"/>
        </w:rPr>
        <w:t>Prvá vlna odchodu talentov nastáva už po ukončení stredoškolského vzdelania. Príležitosť študovať v zahraničí a diskutovaná kvalita vysokoškolského vzdelávania motivuje mladých ľudí, aby študovali v zahraničí. S výnimkou Luxemburska má Slovensko najvyšší podiel vysokoškolákov študujúcich v zahraničí (19%).</w:t>
      </w:r>
      <w:r w:rsidR="47EFD937" w:rsidRPr="2B78A32E">
        <w:rPr>
          <w:rFonts w:asciiTheme="minorHAnsi" w:hAnsiTheme="minorHAnsi" w:cstheme="minorBidi"/>
          <w:i/>
          <w:iCs/>
          <w:sz w:val="22"/>
          <w:szCs w:val="22"/>
        </w:rPr>
        <w:t>”</w:t>
      </w:r>
      <w:r w:rsidR="27945FA9" w:rsidRPr="2B78A32E">
        <w:rPr>
          <w:rFonts w:asciiTheme="minorHAnsi" w:hAnsiTheme="minorHAnsi" w:cstheme="minorBidi"/>
          <w:i/>
          <w:iCs/>
          <w:sz w:val="22"/>
          <w:szCs w:val="22"/>
        </w:rPr>
        <w:t xml:space="preserve"> ).</w:t>
      </w:r>
    </w:p>
    <w:p w14:paraId="0394E543" w14:textId="366A9B68" w:rsidR="004736CA" w:rsidRPr="000941A4" w:rsidRDefault="004736CA" w:rsidP="00AC20FD">
      <w:pPr>
        <w:pStyle w:val="Odsekzoznamu"/>
        <w:numPr>
          <w:ilvl w:val="0"/>
          <w:numId w:val="11"/>
        </w:numPr>
        <w:ind w:left="284" w:hanging="284"/>
        <w:jc w:val="both"/>
        <w:rPr>
          <w:rFonts w:asciiTheme="minorHAnsi" w:hAnsiTheme="minorHAnsi" w:cstheme="minorHAnsi"/>
          <w:i/>
          <w:sz w:val="22"/>
          <w:szCs w:val="22"/>
        </w:rPr>
      </w:pPr>
      <w:hyperlink r:id="rId19" w:history="1">
        <w:r w:rsidRPr="000941A4">
          <w:rPr>
            <w:rStyle w:val="Hypertextovprepojenie"/>
            <w:rFonts w:asciiTheme="minorHAnsi" w:hAnsiTheme="minorHAnsi" w:cstheme="minorHAnsi"/>
            <w:b/>
            <w:sz w:val="22"/>
            <w:szCs w:val="22"/>
            <w:u w:val="none"/>
          </w:rPr>
          <w:t>Stratégia na podporu internacionalizácie do roku 2030</w:t>
        </w:r>
      </w:hyperlink>
    </w:p>
    <w:p w14:paraId="108A9D51" w14:textId="0ECD5BEF" w:rsidR="00EB3FD9" w:rsidRPr="00F15BA0" w:rsidRDefault="00EB3FD9" w:rsidP="00F15BA0">
      <w:pPr>
        <w:ind w:left="284"/>
        <w:jc w:val="both"/>
        <w:rPr>
          <w:rFonts w:asciiTheme="minorHAnsi" w:hAnsiTheme="minorHAnsi" w:cstheme="minorHAnsi"/>
          <w:sz w:val="22"/>
          <w:szCs w:val="22"/>
        </w:rPr>
      </w:pPr>
      <w:r w:rsidRPr="00F15BA0">
        <w:rPr>
          <w:rFonts w:asciiTheme="minorHAnsi" w:hAnsiTheme="minorHAnsi" w:cstheme="minorHAnsi"/>
          <w:sz w:val="22"/>
          <w:szCs w:val="22"/>
        </w:rPr>
        <w:t>Táto stratégia v opatreniach predpokladá existenciu a vytvorenie štipendijnej schémy pre podporu talentovaných študentov zo zahraničia.</w:t>
      </w:r>
    </w:p>
    <w:p w14:paraId="26F89F53" w14:textId="6139EB0F" w:rsidR="004736CA" w:rsidRPr="00F15BA0" w:rsidRDefault="004736CA" w:rsidP="000941A4">
      <w:pPr>
        <w:ind w:left="284"/>
        <w:jc w:val="both"/>
        <w:rPr>
          <w:rFonts w:asciiTheme="minorHAnsi" w:hAnsiTheme="minorHAnsi" w:cstheme="minorHAnsi"/>
          <w:i/>
          <w:sz w:val="22"/>
          <w:szCs w:val="22"/>
        </w:rPr>
      </w:pPr>
      <w:r w:rsidRPr="00F15BA0">
        <w:rPr>
          <w:rFonts w:asciiTheme="minorHAnsi" w:hAnsiTheme="minorHAnsi" w:cstheme="minorHAnsi"/>
          <w:i/>
          <w:sz w:val="22"/>
          <w:szCs w:val="22"/>
        </w:rPr>
        <w:t>„Viaceré štúdie v rôznych krajinách ukazujú na ekonomické prínosy zahraničných študentov pre domácu ekonomiku, napr. Fínsko</w:t>
      </w:r>
      <w:r w:rsidR="00F15BA0">
        <w:rPr>
          <w:rStyle w:val="Odkaznapoznmkupodiarou"/>
          <w:i/>
          <w:sz w:val="22"/>
          <w:szCs w:val="22"/>
        </w:rPr>
        <w:footnoteReference w:id="6"/>
      </w:r>
      <w:r w:rsidR="00F15BA0">
        <w:rPr>
          <w:rFonts w:asciiTheme="minorHAnsi" w:hAnsiTheme="minorHAnsi" w:cstheme="minorHAnsi"/>
          <w:i/>
          <w:sz w:val="22"/>
          <w:szCs w:val="22"/>
        </w:rPr>
        <w:t xml:space="preserve">, </w:t>
      </w:r>
      <w:r w:rsidRPr="00F15BA0">
        <w:rPr>
          <w:rFonts w:asciiTheme="minorHAnsi" w:hAnsiTheme="minorHAnsi" w:cstheme="minorHAnsi"/>
          <w:i/>
          <w:sz w:val="22"/>
          <w:szCs w:val="22"/>
        </w:rPr>
        <w:t>Španielsko</w:t>
      </w:r>
      <w:r w:rsidR="00F15BA0">
        <w:rPr>
          <w:rStyle w:val="Odkaznapoznmkupodiarou"/>
          <w:i/>
          <w:sz w:val="22"/>
          <w:szCs w:val="22"/>
        </w:rPr>
        <w:footnoteReference w:id="7"/>
      </w:r>
      <w:r w:rsidRPr="00F15BA0">
        <w:rPr>
          <w:rFonts w:asciiTheme="minorHAnsi" w:hAnsiTheme="minorHAnsi" w:cstheme="minorHAnsi"/>
          <w:i/>
          <w:sz w:val="22"/>
          <w:szCs w:val="22"/>
        </w:rPr>
        <w:t>, Česko</w:t>
      </w:r>
      <w:r w:rsidR="00F15BA0">
        <w:rPr>
          <w:rStyle w:val="Odkaznapoznmkupodiarou"/>
          <w:i/>
          <w:sz w:val="22"/>
          <w:szCs w:val="22"/>
        </w:rPr>
        <w:footnoteReference w:id="8"/>
      </w:r>
      <w:r w:rsidRPr="00F15BA0">
        <w:rPr>
          <w:rFonts w:asciiTheme="minorHAnsi" w:hAnsiTheme="minorHAnsi" w:cstheme="minorHAnsi"/>
          <w:i/>
          <w:sz w:val="22"/>
          <w:szCs w:val="22"/>
        </w:rPr>
        <w:t>apod.“</w:t>
      </w:r>
    </w:p>
    <w:p w14:paraId="4CC80AD9" w14:textId="6F6DAE7E" w:rsidR="004736CA" w:rsidRDefault="00F15BA0" w:rsidP="00AC20FD">
      <w:pPr>
        <w:pStyle w:val="Odsekzoznamu"/>
        <w:numPr>
          <w:ilvl w:val="0"/>
          <w:numId w:val="10"/>
        </w:numPr>
        <w:ind w:left="284" w:hanging="284"/>
        <w:jc w:val="both"/>
        <w:rPr>
          <w:rFonts w:asciiTheme="minorHAnsi" w:hAnsiTheme="minorHAnsi" w:cstheme="minorHAnsi"/>
          <w:b/>
          <w:sz w:val="22"/>
          <w:szCs w:val="22"/>
        </w:rPr>
      </w:pPr>
      <w:r w:rsidRPr="00F15BA0">
        <w:rPr>
          <w:rFonts w:asciiTheme="minorHAnsi" w:hAnsiTheme="minorHAnsi" w:cstheme="minorHAnsi"/>
          <w:sz w:val="22"/>
          <w:szCs w:val="22"/>
        </w:rPr>
        <w:t>Národný integrovaný reformný plán</w:t>
      </w:r>
      <w:r>
        <w:t xml:space="preserve"> </w:t>
      </w:r>
      <w:hyperlink r:id="rId20" w:history="1">
        <w:r w:rsidR="004736CA" w:rsidRPr="0094506F">
          <w:rPr>
            <w:rStyle w:val="Hypertextovprepojenie"/>
            <w:rFonts w:asciiTheme="minorHAnsi" w:hAnsiTheme="minorHAnsi" w:cstheme="minorHAnsi"/>
            <w:b/>
            <w:sz w:val="22"/>
            <w:szCs w:val="22"/>
            <w:u w:val="none"/>
          </w:rPr>
          <w:t>Moderné a úspešné Slovensko</w:t>
        </w:r>
      </w:hyperlink>
    </w:p>
    <w:p w14:paraId="5D50B3E9" w14:textId="02AD4B99" w:rsidR="004736CA" w:rsidRPr="0094506F" w:rsidRDefault="004736CA" w:rsidP="000941A4">
      <w:pPr>
        <w:ind w:left="284"/>
        <w:jc w:val="both"/>
        <w:rPr>
          <w:rFonts w:asciiTheme="minorHAnsi" w:hAnsiTheme="minorHAnsi" w:cstheme="minorHAnsi"/>
          <w:i/>
          <w:sz w:val="22"/>
          <w:szCs w:val="22"/>
        </w:rPr>
      </w:pPr>
      <w:r w:rsidRPr="0094506F">
        <w:rPr>
          <w:rFonts w:asciiTheme="minorHAnsi" w:hAnsiTheme="minorHAnsi" w:cstheme="minorHAnsi"/>
          <w:i/>
          <w:sz w:val="22"/>
          <w:szCs w:val="22"/>
        </w:rPr>
        <w:t>„Vo vysokom školstve je potrebná internacionalizácia a reforma systému riadenia a financovania, nadväzujúca na výsledky novej akreditácie vysokých škôl.“</w:t>
      </w:r>
    </w:p>
    <w:p w14:paraId="7A30FD1F" w14:textId="01750B93" w:rsidR="004736CA" w:rsidRPr="0094506F" w:rsidRDefault="004736CA" w:rsidP="000941A4">
      <w:pPr>
        <w:ind w:left="284"/>
        <w:jc w:val="both"/>
        <w:rPr>
          <w:rFonts w:asciiTheme="minorHAnsi" w:hAnsiTheme="minorHAnsi" w:cstheme="minorHAnsi"/>
          <w:i/>
          <w:sz w:val="22"/>
          <w:szCs w:val="22"/>
        </w:rPr>
      </w:pPr>
      <w:r w:rsidRPr="0094506F">
        <w:rPr>
          <w:rFonts w:asciiTheme="minorHAnsi" w:hAnsiTheme="minorHAnsi" w:cstheme="minorHAnsi"/>
          <w:i/>
          <w:sz w:val="22"/>
          <w:szCs w:val="22"/>
        </w:rPr>
        <w:t>„Dostatočne nie je rozvinutá spolupráca s praxou a internacionalizácia učiteľov a výskumných pracovníkov, študentov a kurikula.“</w:t>
      </w:r>
    </w:p>
    <w:p w14:paraId="753DCB2D" w14:textId="380B6EA3" w:rsidR="004736CA" w:rsidRPr="0094506F" w:rsidRDefault="004736CA" w:rsidP="000941A4">
      <w:pPr>
        <w:ind w:left="284"/>
        <w:jc w:val="both"/>
        <w:rPr>
          <w:rFonts w:asciiTheme="minorHAnsi" w:hAnsiTheme="minorHAnsi" w:cstheme="minorHAnsi"/>
          <w:i/>
          <w:sz w:val="22"/>
          <w:szCs w:val="22"/>
        </w:rPr>
      </w:pPr>
      <w:r w:rsidRPr="0094506F">
        <w:rPr>
          <w:rFonts w:asciiTheme="minorHAnsi" w:hAnsiTheme="minorHAnsi" w:cstheme="minorHAnsi"/>
          <w:i/>
          <w:sz w:val="22"/>
          <w:szCs w:val="22"/>
        </w:rPr>
        <w:t>„Kvalita výskumu vysokých škôl je degradovaná nízkym financovaním a nízkou mierou internacionalizácie a spolupráce so súkromným sektorom. Nízka miera spolupráce so súkromným sektorom vedie k odtrhnutiu výskumu od výskumných požiadaviek praxe. Nízka miera internacionalizácie súvisí s „</w:t>
      </w:r>
      <w:proofErr w:type="spellStart"/>
      <w:r w:rsidRPr="0094506F">
        <w:rPr>
          <w:rFonts w:asciiTheme="minorHAnsi" w:hAnsiTheme="minorHAnsi" w:cstheme="minorHAnsi"/>
          <w:i/>
          <w:sz w:val="22"/>
          <w:szCs w:val="22"/>
        </w:rPr>
        <w:t>imbreeding</w:t>
      </w:r>
      <w:proofErr w:type="spellEnd"/>
      <w:r w:rsidRPr="0094506F">
        <w:rPr>
          <w:rFonts w:asciiTheme="minorHAnsi" w:hAnsiTheme="minorHAnsi" w:cstheme="minorHAnsi"/>
          <w:i/>
          <w:sz w:val="22"/>
          <w:szCs w:val="22"/>
        </w:rPr>
        <w:t>“, ktorý brzdí príchod nových tém, know-how a vytváraniu kontaktov s vedcami v zahraničí dôležitých pre vedeckú spoluprácu vedúcu k spoločným projektom, čím sa zároveň stávajú nezaujímavými pre medzinárodné výskumné konzorciá.“</w:t>
      </w:r>
    </w:p>
    <w:p w14:paraId="3CDBF6B2" w14:textId="68F8C8AB" w:rsidR="00E721F1" w:rsidRPr="00E721F1" w:rsidRDefault="00E721F1" w:rsidP="00AC20FD">
      <w:pPr>
        <w:pStyle w:val="Odsekzoznamu"/>
        <w:numPr>
          <w:ilvl w:val="0"/>
          <w:numId w:val="10"/>
        </w:numPr>
        <w:ind w:left="284" w:hanging="284"/>
        <w:jc w:val="both"/>
        <w:rPr>
          <w:rFonts w:asciiTheme="minorHAnsi" w:hAnsiTheme="minorHAnsi" w:cstheme="minorHAnsi"/>
          <w:bCs/>
          <w:sz w:val="22"/>
          <w:szCs w:val="22"/>
        </w:rPr>
      </w:pPr>
      <w:r w:rsidRPr="00E721F1">
        <w:rPr>
          <w:rFonts w:asciiTheme="minorHAnsi" w:hAnsiTheme="minorHAnsi" w:cstheme="minorHAnsi"/>
          <w:bCs/>
          <w:sz w:val="22"/>
          <w:szCs w:val="22"/>
        </w:rPr>
        <w:t>Programové vyhlásenie vlády</w:t>
      </w:r>
    </w:p>
    <w:p w14:paraId="5D93CC73" w14:textId="77777777" w:rsidR="00E721F1" w:rsidRPr="00832A4D" w:rsidRDefault="00E721F1" w:rsidP="000941A4">
      <w:pPr>
        <w:ind w:left="284"/>
        <w:jc w:val="both"/>
        <w:rPr>
          <w:rFonts w:asciiTheme="minorHAnsi" w:hAnsiTheme="minorHAnsi" w:cstheme="minorHAnsi"/>
          <w:i/>
          <w:sz w:val="22"/>
          <w:szCs w:val="22"/>
        </w:rPr>
      </w:pPr>
      <w:r w:rsidRPr="00832A4D">
        <w:rPr>
          <w:rFonts w:asciiTheme="minorHAnsi" w:hAnsiTheme="minorHAnsi" w:cstheme="minorHAnsi"/>
          <w:i/>
          <w:sz w:val="22"/>
          <w:szCs w:val="22"/>
        </w:rPr>
        <w:t>„Vláda zabezpečí objednávku štátu na zvýšenie počtu študentov zo Slovenska vo vybraných študijných programoch a odboroch vysokoškolského vzdelávania (napríklad lekárske).“</w:t>
      </w:r>
    </w:p>
    <w:p w14:paraId="0A17440D" w14:textId="77777777" w:rsidR="00E721F1" w:rsidRPr="00832A4D" w:rsidRDefault="00E721F1" w:rsidP="000941A4">
      <w:pPr>
        <w:ind w:left="284"/>
        <w:jc w:val="both"/>
        <w:rPr>
          <w:rFonts w:asciiTheme="minorHAnsi" w:hAnsiTheme="minorHAnsi" w:cstheme="minorHAnsi"/>
          <w:i/>
          <w:sz w:val="22"/>
          <w:szCs w:val="22"/>
        </w:rPr>
      </w:pPr>
      <w:r w:rsidRPr="00832A4D">
        <w:rPr>
          <w:rFonts w:asciiTheme="minorHAnsi" w:hAnsiTheme="minorHAnsi" w:cstheme="minorHAnsi"/>
          <w:i/>
          <w:sz w:val="22"/>
          <w:szCs w:val="22"/>
        </w:rPr>
        <w:t>„Atraktívnosť slovenských vysokých škôl a vedy závisí aj od ich internacionalizácie. Vláda príjme opatrenia na zvýšenie počtu zahraničných učiteľov, výskumníkov aj študentov, a to najmä na druhom a treťom stupni štúdia.“</w:t>
      </w:r>
    </w:p>
    <w:p w14:paraId="7B258859" w14:textId="52706379" w:rsidR="5189DBC3" w:rsidRDefault="5189DBC3" w:rsidP="518CAC72">
      <w:pPr>
        <w:ind w:left="284"/>
        <w:jc w:val="both"/>
        <w:rPr>
          <w:rFonts w:asciiTheme="minorHAnsi" w:hAnsiTheme="minorHAnsi" w:cstheme="minorBidi"/>
          <w:i/>
          <w:iCs/>
          <w:sz w:val="22"/>
          <w:szCs w:val="22"/>
        </w:rPr>
      </w:pPr>
      <w:r w:rsidRPr="518CAC72">
        <w:rPr>
          <w:rFonts w:asciiTheme="minorHAnsi" w:hAnsiTheme="minorHAnsi" w:cstheme="minorBidi"/>
          <w:i/>
          <w:iCs/>
          <w:sz w:val="22"/>
          <w:szCs w:val="22"/>
        </w:rPr>
        <w:t>„Vláda bude vytvárať podmienky pre kontinuálne zvyšovanie kvality a atraktívnosti slovenského vysokého školstva.“</w:t>
      </w:r>
    </w:p>
    <w:p w14:paraId="6019F0BB" w14:textId="77777777" w:rsidR="0014674D" w:rsidRDefault="0014674D" w:rsidP="518CAC72">
      <w:pPr>
        <w:jc w:val="both"/>
        <w:rPr>
          <w:rFonts w:asciiTheme="minorHAnsi" w:hAnsiTheme="minorHAnsi" w:cstheme="minorBidi"/>
          <w:i/>
          <w:iCs/>
          <w:sz w:val="22"/>
          <w:szCs w:val="22"/>
        </w:rPr>
      </w:pPr>
    </w:p>
    <w:p w14:paraId="1CF72EAD" w14:textId="3B5251D3" w:rsidR="7731EBBE" w:rsidRDefault="7731EBBE" w:rsidP="518CAC72">
      <w:pPr>
        <w:jc w:val="both"/>
        <w:rPr>
          <w:rFonts w:asciiTheme="minorHAnsi" w:hAnsiTheme="minorHAnsi" w:cstheme="minorBidi"/>
          <w:i/>
          <w:iCs/>
          <w:sz w:val="22"/>
          <w:szCs w:val="22"/>
        </w:rPr>
      </w:pPr>
      <w:r w:rsidRPr="518CAC72">
        <w:rPr>
          <w:rFonts w:asciiTheme="minorHAnsi" w:hAnsiTheme="minorHAnsi" w:cstheme="minorBidi"/>
          <w:i/>
          <w:iCs/>
          <w:sz w:val="22"/>
          <w:szCs w:val="22"/>
        </w:rPr>
        <w:t>Ďalšie relevantné analýzy a dokumenty:</w:t>
      </w:r>
    </w:p>
    <w:p w14:paraId="2B2C06FE" w14:textId="4348142C" w:rsidR="7731EBBE" w:rsidRPr="000463CF" w:rsidRDefault="7731EBBE" w:rsidP="00AC20FD">
      <w:pPr>
        <w:pStyle w:val="Odsekzoznamu"/>
        <w:numPr>
          <w:ilvl w:val="0"/>
          <w:numId w:val="3"/>
        </w:numPr>
        <w:jc w:val="both"/>
        <w:rPr>
          <w:rFonts w:asciiTheme="minorHAnsi" w:hAnsiTheme="minorHAnsi" w:cstheme="minorBidi"/>
          <w:sz w:val="22"/>
          <w:szCs w:val="22"/>
        </w:rPr>
      </w:pPr>
      <w:r w:rsidRPr="518CAC72">
        <w:rPr>
          <w:rFonts w:asciiTheme="minorHAnsi" w:hAnsiTheme="minorHAnsi" w:cstheme="minorBidi"/>
          <w:i/>
          <w:iCs/>
          <w:sz w:val="22"/>
          <w:szCs w:val="22"/>
        </w:rPr>
        <w:t>St</w:t>
      </w:r>
      <w:r w:rsidRPr="000463CF">
        <w:rPr>
          <w:rFonts w:asciiTheme="minorHAnsi" w:eastAsiaTheme="minorEastAsia" w:hAnsiTheme="minorHAnsi" w:cstheme="minorBidi"/>
          <w:sz w:val="22"/>
          <w:szCs w:val="22"/>
        </w:rPr>
        <w:t>ratégia hospodárskej politiky Slovenskej republiky do roku 2030</w:t>
      </w:r>
    </w:p>
    <w:p w14:paraId="4B1862B4" w14:textId="34FC8A03" w:rsidR="7731EBBE" w:rsidRDefault="7731EBBE" w:rsidP="00AC20FD">
      <w:pPr>
        <w:pStyle w:val="Odsekzoznamu"/>
        <w:numPr>
          <w:ilvl w:val="0"/>
          <w:numId w:val="3"/>
        </w:numPr>
        <w:rPr>
          <w:rFonts w:asciiTheme="minorHAnsi" w:hAnsiTheme="minorHAnsi" w:cstheme="minorBidi"/>
          <w:sz w:val="22"/>
          <w:szCs w:val="22"/>
        </w:rPr>
      </w:pPr>
      <w:r w:rsidRPr="000463CF">
        <w:rPr>
          <w:rFonts w:asciiTheme="minorHAnsi" w:eastAsiaTheme="minorEastAsia" w:hAnsiTheme="minorHAnsi" w:cstheme="minorBidi"/>
          <w:sz w:val="22"/>
          <w:szCs w:val="22"/>
        </w:rPr>
        <w:t>Akčný plán inteligentného priemyslu SR</w:t>
      </w:r>
    </w:p>
    <w:p w14:paraId="3D799A86" w14:textId="6CA3C04C" w:rsidR="7731EBBE" w:rsidRDefault="7731EBBE" w:rsidP="00AC20FD">
      <w:pPr>
        <w:pStyle w:val="Odsekzoznamu"/>
        <w:numPr>
          <w:ilvl w:val="0"/>
          <w:numId w:val="3"/>
        </w:numPr>
        <w:rPr>
          <w:rFonts w:asciiTheme="minorHAnsi" w:hAnsiTheme="minorHAnsi" w:cstheme="minorBidi"/>
          <w:sz w:val="22"/>
          <w:szCs w:val="22"/>
        </w:rPr>
      </w:pPr>
      <w:r w:rsidRPr="518CAC72">
        <w:rPr>
          <w:rFonts w:asciiTheme="minorHAnsi" w:hAnsiTheme="minorHAnsi" w:cstheme="minorBidi"/>
          <w:sz w:val="22"/>
          <w:szCs w:val="22"/>
        </w:rPr>
        <w:t>Strategické priority rozvoja zamestnanosti v Slovenskej republike s výhľadom do roku 2030</w:t>
      </w:r>
    </w:p>
    <w:p w14:paraId="4B2DED8F" w14:textId="7841FA17" w:rsidR="7731EBBE" w:rsidRPr="000463CF" w:rsidRDefault="7731EBBE" w:rsidP="00AC20FD">
      <w:pPr>
        <w:pStyle w:val="Odsekzoznamu"/>
        <w:numPr>
          <w:ilvl w:val="0"/>
          <w:numId w:val="3"/>
        </w:numPr>
        <w:rPr>
          <w:rFonts w:asciiTheme="minorHAnsi" w:eastAsiaTheme="minorEastAsia" w:hAnsiTheme="minorHAnsi" w:cstheme="minorBidi"/>
          <w:sz w:val="22"/>
          <w:szCs w:val="22"/>
        </w:rPr>
      </w:pPr>
      <w:r w:rsidRPr="000463CF">
        <w:rPr>
          <w:rFonts w:asciiTheme="minorHAnsi" w:eastAsiaTheme="minorEastAsia" w:hAnsiTheme="minorHAnsi" w:cstheme="minorBidi"/>
          <w:sz w:val="22"/>
          <w:szCs w:val="22"/>
        </w:rPr>
        <w:t>Odliv mozgov po slovensky. Analýza odchodov Slovákov do zahraničia od roku 2000 (MF SR, 2017)</w:t>
      </w:r>
    </w:p>
    <w:p w14:paraId="37E1FC0E" w14:textId="7A4E482E" w:rsidR="7731EBBE" w:rsidRPr="000463CF" w:rsidRDefault="7731EBBE" w:rsidP="00AC20FD">
      <w:pPr>
        <w:pStyle w:val="Odsekzoznamu"/>
        <w:numPr>
          <w:ilvl w:val="0"/>
          <w:numId w:val="3"/>
        </w:numPr>
        <w:rPr>
          <w:rFonts w:asciiTheme="minorHAnsi" w:eastAsiaTheme="minorEastAsia" w:hAnsiTheme="minorHAnsi" w:cstheme="minorBidi"/>
          <w:sz w:val="22"/>
          <w:szCs w:val="22"/>
        </w:rPr>
      </w:pPr>
      <w:r w:rsidRPr="000463CF">
        <w:rPr>
          <w:rFonts w:asciiTheme="minorHAnsi" w:eastAsiaTheme="minorEastAsia" w:hAnsiTheme="minorHAnsi" w:cstheme="minorBidi"/>
          <w:sz w:val="22"/>
          <w:szCs w:val="22"/>
        </w:rPr>
        <w:t>Odliv mozgov a jeho vplyv na jednotlivé odvetvia a regióny v SR (AZZZ, 2022)</w:t>
      </w:r>
    </w:p>
    <w:p w14:paraId="7E3AC1D9" w14:textId="56EEF14D" w:rsidR="7731EBBE" w:rsidRPr="000463CF" w:rsidRDefault="7731EBBE" w:rsidP="00AC20FD">
      <w:pPr>
        <w:pStyle w:val="Odsekzoznamu"/>
        <w:numPr>
          <w:ilvl w:val="0"/>
          <w:numId w:val="3"/>
        </w:numPr>
        <w:rPr>
          <w:rFonts w:asciiTheme="minorHAnsi" w:eastAsiaTheme="minorEastAsia" w:hAnsiTheme="minorHAnsi" w:cstheme="minorBidi"/>
          <w:sz w:val="22"/>
          <w:szCs w:val="22"/>
        </w:rPr>
      </w:pPr>
      <w:r w:rsidRPr="000463CF">
        <w:rPr>
          <w:rFonts w:asciiTheme="minorHAnsi" w:eastAsiaTheme="minorEastAsia" w:hAnsiTheme="minorHAnsi" w:cstheme="minorBidi"/>
          <w:sz w:val="22"/>
          <w:szCs w:val="22"/>
        </w:rPr>
        <w:t>Závery 9. Kohéznej správy (</w:t>
      </w:r>
      <w:proofErr w:type="spellStart"/>
      <w:r w:rsidRPr="000463CF">
        <w:rPr>
          <w:rFonts w:asciiTheme="minorHAnsi" w:eastAsiaTheme="minorEastAsia" w:hAnsiTheme="minorHAnsi" w:cstheme="minorBidi"/>
          <w:sz w:val="22"/>
          <w:szCs w:val="22"/>
        </w:rPr>
        <w:t>Inforegio</w:t>
      </w:r>
      <w:proofErr w:type="spellEnd"/>
      <w:r w:rsidRPr="000463CF">
        <w:rPr>
          <w:rFonts w:asciiTheme="minorHAnsi" w:eastAsiaTheme="minorEastAsia" w:hAnsiTheme="minorHAnsi" w:cstheme="minorBidi"/>
          <w:sz w:val="22"/>
          <w:szCs w:val="22"/>
        </w:rPr>
        <w:t xml:space="preserve"> - </w:t>
      </w:r>
      <w:proofErr w:type="spellStart"/>
      <w:r w:rsidRPr="000463CF">
        <w:rPr>
          <w:rFonts w:asciiTheme="minorHAnsi" w:eastAsiaTheme="minorEastAsia" w:hAnsiTheme="minorHAnsi" w:cstheme="minorBidi"/>
          <w:sz w:val="22"/>
          <w:szCs w:val="22"/>
        </w:rPr>
        <w:t>Ninth</w:t>
      </w:r>
      <w:proofErr w:type="spellEnd"/>
      <w:r w:rsidRPr="000463CF">
        <w:rPr>
          <w:rFonts w:asciiTheme="minorHAnsi" w:eastAsiaTheme="minorEastAsia" w:hAnsiTheme="minorHAnsi" w:cstheme="minorBidi"/>
          <w:sz w:val="22"/>
          <w:szCs w:val="22"/>
        </w:rPr>
        <w:t xml:space="preserve"> Report on </w:t>
      </w:r>
      <w:proofErr w:type="spellStart"/>
      <w:r w:rsidRPr="000463CF">
        <w:rPr>
          <w:rFonts w:asciiTheme="minorHAnsi" w:eastAsiaTheme="minorEastAsia" w:hAnsiTheme="minorHAnsi" w:cstheme="minorBidi"/>
          <w:sz w:val="22"/>
          <w:szCs w:val="22"/>
        </w:rPr>
        <w:t>Economic</w:t>
      </w:r>
      <w:proofErr w:type="spellEnd"/>
      <w:r w:rsidRPr="000463CF">
        <w:rPr>
          <w:rFonts w:asciiTheme="minorHAnsi" w:eastAsiaTheme="minorEastAsia" w:hAnsiTheme="minorHAnsi" w:cstheme="minorBidi"/>
          <w:sz w:val="22"/>
          <w:szCs w:val="22"/>
        </w:rPr>
        <w:t xml:space="preserve">, </w:t>
      </w:r>
      <w:proofErr w:type="spellStart"/>
      <w:r w:rsidRPr="000463CF">
        <w:rPr>
          <w:rFonts w:asciiTheme="minorHAnsi" w:eastAsiaTheme="minorEastAsia" w:hAnsiTheme="minorHAnsi" w:cstheme="minorBidi"/>
          <w:sz w:val="22"/>
          <w:szCs w:val="22"/>
        </w:rPr>
        <w:t>Social</w:t>
      </w:r>
      <w:proofErr w:type="spellEnd"/>
      <w:r w:rsidRPr="000463CF">
        <w:rPr>
          <w:rFonts w:asciiTheme="minorHAnsi" w:eastAsiaTheme="minorEastAsia" w:hAnsiTheme="minorHAnsi" w:cstheme="minorBidi"/>
          <w:sz w:val="22"/>
          <w:szCs w:val="22"/>
        </w:rPr>
        <w:t xml:space="preserve"> and </w:t>
      </w:r>
      <w:proofErr w:type="spellStart"/>
      <w:r w:rsidRPr="000463CF">
        <w:rPr>
          <w:rFonts w:asciiTheme="minorHAnsi" w:eastAsiaTheme="minorEastAsia" w:hAnsiTheme="minorHAnsi" w:cstheme="minorBidi"/>
          <w:sz w:val="22"/>
          <w:szCs w:val="22"/>
        </w:rPr>
        <w:t>Territorial</w:t>
      </w:r>
      <w:proofErr w:type="spellEnd"/>
      <w:r w:rsidRPr="000463CF">
        <w:rPr>
          <w:rFonts w:asciiTheme="minorHAnsi" w:eastAsiaTheme="minorEastAsia" w:hAnsiTheme="minorHAnsi" w:cstheme="minorBidi"/>
          <w:sz w:val="22"/>
          <w:szCs w:val="22"/>
        </w:rPr>
        <w:t xml:space="preserve"> </w:t>
      </w:r>
      <w:proofErr w:type="spellStart"/>
      <w:r w:rsidRPr="000463CF">
        <w:rPr>
          <w:rFonts w:asciiTheme="minorHAnsi" w:eastAsiaTheme="minorEastAsia" w:hAnsiTheme="minorHAnsi" w:cstheme="minorBidi"/>
          <w:sz w:val="22"/>
          <w:szCs w:val="22"/>
        </w:rPr>
        <w:t>Cohesion</w:t>
      </w:r>
      <w:proofErr w:type="spellEnd"/>
      <w:r w:rsidRPr="000463CF">
        <w:rPr>
          <w:rFonts w:asciiTheme="minorHAnsi" w:eastAsiaTheme="minorEastAsia" w:hAnsiTheme="minorHAnsi" w:cstheme="minorBidi"/>
          <w:sz w:val="22"/>
          <w:szCs w:val="22"/>
        </w:rPr>
        <w:t>), konkrétne „Slovensko (najmä regióny Stredné a Východné Slovensko) patrí medzi krajiny s najvyšším rizikom upadnutia do pasce rozvoja talentov z dôvodu výrazného odlivu ľudí vo veku 15–39 rokov.</w:t>
      </w:r>
    </w:p>
    <w:p w14:paraId="57F5A7DE" w14:textId="77777777" w:rsidR="0094506F" w:rsidRDefault="0094506F" w:rsidP="000C7ED4">
      <w:pPr>
        <w:spacing w:before="120" w:after="120"/>
        <w:jc w:val="both"/>
        <w:rPr>
          <w:rFonts w:asciiTheme="minorHAnsi" w:hAnsiTheme="minorHAnsi" w:cstheme="minorHAnsi"/>
          <w:sz w:val="22"/>
          <w:szCs w:val="22"/>
        </w:rPr>
      </w:pPr>
    </w:p>
    <w:p w14:paraId="14B8B9D6" w14:textId="77777777" w:rsidR="001E2A9E" w:rsidRDefault="001E2A9E" w:rsidP="000C7ED4">
      <w:pPr>
        <w:spacing w:before="120" w:after="120"/>
        <w:jc w:val="both"/>
        <w:rPr>
          <w:rFonts w:asciiTheme="minorHAnsi" w:hAnsiTheme="minorHAnsi" w:cstheme="minorHAnsi"/>
          <w:sz w:val="22"/>
          <w:szCs w:val="22"/>
        </w:rPr>
      </w:pPr>
    </w:p>
    <w:p w14:paraId="392D1087" w14:textId="599E403C" w:rsidR="006B276E" w:rsidRPr="00AA0F16" w:rsidRDefault="00E4057E" w:rsidP="00AC20FD">
      <w:pPr>
        <w:pStyle w:val="Odsekzoznamu"/>
        <w:numPr>
          <w:ilvl w:val="0"/>
          <w:numId w:val="13"/>
        </w:numPr>
        <w:jc w:val="both"/>
        <w:rPr>
          <w:rFonts w:asciiTheme="minorHAnsi" w:hAnsiTheme="minorHAnsi" w:cstheme="minorHAnsi"/>
          <w:sz w:val="22"/>
          <w:szCs w:val="22"/>
          <w:u w:val="single"/>
        </w:rPr>
      </w:pPr>
      <w:r w:rsidRPr="00F22CE3">
        <w:rPr>
          <w:rFonts w:asciiTheme="minorHAnsi" w:hAnsiTheme="minorHAnsi" w:cstheme="minorHAnsi"/>
          <w:sz w:val="22"/>
          <w:szCs w:val="22"/>
          <w:u w:val="single"/>
        </w:rPr>
        <w:lastRenderedPageBreak/>
        <w:t>Problémové</w:t>
      </w:r>
      <w:r w:rsidR="00F22CE3" w:rsidRPr="00F22CE3">
        <w:rPr>
          <w:rFonts w:asciiTheme="minorHAnsi" w:hAnsiTheme="minorHAnsi" w:cstheme="minorHAnsi"/>
          <w:sz w:val="22"/>
          <w:szCs w:val="22"/>
          <w:u w:val="single"/>
        </w:rPr>
        <w:t xml:space="preserve"> </w:t>
      </w:r>
      <w:r w:rsidR="006B276E" w:rsidRPr="00AA0F16">
        <w:rPr>
          <w:rFonts w:asciiTheme="minorHAnsi" w:hAnsiTheme="minorHAnsi" w:cstheme="minorHAnsi"/>
          <w:sz w:val="22"/>
          <w:szCs w:val="22"/>
          <w:u w:val="single"/>
        </w:rPr>
        <w:t xml:space="preserve">a prioritné oblasti, ktoré rieši zámer NP. (Zoznam známych problémov, ktoré vyplývajú zo súčasného stavu a je potrebné ich riešiť): </w:t>
      </w:r>
    </w:p>
    <w:p w14:paraId="5F608E83" w14:textId="78332FEE" w:rsidR="00E4057E" w:rsidRDefault="00E4057E" w:rsidP="00F22CE3">
      <w:pPr>
        <w:spacing w:after="120"/>
        <w:ind w:left="426"/>
        <w:jc w:val="both"/>
        <w:rPr>
          <w:rFonts w:asciiTheme="minorHAnsi" w:hAnsiTheme="minorHAnsi" w:cstheme="minorHAnsi"/>
          <w:sz w:val="22"/>
          <w:szCs w:val="22"/>
        </w:rPr>
      </w:pPr>
      <w:r w:rsidRPr="00E4057E">
        <w:rPr>
          <w:rFonts w:asciiTheme="minorHAnsi" w:hAnsiTheme="minorHAnsi" w:cstheme="minorHAnsi"/>
          <w:sz w:val="22"/>
          <w:szCs w:val="22"/>
        </w:rPr>
        <w:t xml:space="preserve">Spoločnou medzirezortnou, ale aj </w:t>
      </w:r>
      <w:proofErr w:type="spellStart"/>
      <w:r w:rsidRPr="00E4057E">
        <w:rPr>
          <w:rFonts w:asciiTheme="minorHAnsi" w:hAnsiTheme="minorHAnsi" w:cstheme="minorHAnsi"/>
          <w:sz w:val="22"/>
          <w:szCs w:val="22"/>
        </w:rPr>
        <w:t>medzisektorovou</w:t>
      </w:r>
      <w:proofErr w:type="spellEnd"/>
      <w:r w:rsidRPr="00E4057E">
        <w:rPr>
          <w:rFonts w:asciiTheme="minorHAnsi" w:hAnsiTheme="minorHAnsi" w:cstheme="minorHAnsi"/>
          <w:sz w:val="22"/>
          <w:szCs w:val="22"/>
        </w:rPr>
        <w:t xml:space="preserve"> snahou by mali byť aktivity smerujúce k zmierneniu odlivu mozgov a k lákaniu talentov zo zahraničia, čo môže mať pozitívny efekt nielen na slovenské vysoké školstvo a rozvoj jeho kvality, ale aj na rozvoj podnikateľského prostredia, spoločnosti, či ekonomiky.</w:t>
      </w:r>
    </w:p>
    <w:p w14:paraId="64097B73" w14:textId="5A042DAE" w:rsidR="002C133E" w:rsidRDefault="002C133E" w:rsidP="00F22CE3">
      <w:pPr>
        <w:spacing w:before="120"/>
        <w:ind w:left="426"/>
        <w:jc w:val="both"/>
        <w:rPr>
          <w:rFonts w:asciiTheme="minorHAnsi" w:hAnsiTheme="minorHAnsi" w:cstheme="minorHAnsi"/>
          <w:sz w:val="22"/>
          <w:szCs w:val="22"/>
        </w:rPr>
      </w:pPr>
      <w:r>
        <w:rPr>
          <w:rFonts w:asciiTheme="minorHAnsi" w:hAnsiTheme="minorHAnsi" w:cstheme="minorHAnsi"/>
          <w:sz w:val="22"/>
          <w:szCs w:val="22"/>
        </w:rPr>
        <w:t>Projekt má za cieľ podporiť a prispieť k :</w:t>
      </w:r>
    </w:p>
    <w:p w14:paraId="5AD1D194" w14:textId="674F6430" w:rsidR="002C133E" w:rsidRDefault="004D3CD0" w:rsidP="00AC20FD">
      <w:pPr>
        <w:pStyle w:val="Odsekzoznamu"/>
        <w:numPr>
          <w:ilvl w:val="0"/>
          <w:numId w:val="6"/>
        </w:numPr>
        <w:jc w:val="both"/>
        <w:rPr>
          <w:rFonts w:asciiTheme="minorHAnsi" w:hAnsiTheme="minorHAnsi" w:cstheme="minorHAnsi"/>
          <w:sz w:val="22"/>
          <w:szCs w:val="22"/>
        </w:rPr>
      </w:pPr>
      <w:r>
        <w:rPr>
          <w:rFonts w:asciiTheme="minorHAnsi" w:hAnsiTheme="minorHAnsi" w:cstheme="minorHAnsi"/>
          <w:sz w:val="22"/>
          <w:szCs w:val="22"/>
        </w:rPr>
        <w:t>Znížiť</w:t>
      </w:r>
      <w:r w:rsidR="00F456C9">
        <w:rPr>
          <w:rFonts w:asciiTheme="minorHAnsi" w:hAnsiTheme="minorHAnsi" w:cstheme="minorHAnsi"/>
          <w:sz w:val="22"/>
          <w:szCs w:val="22"/>
        </w:rPr>
        <w:t xml:space="preserve"> alebo udržať</w:t>
      </w:r>
      <w:r>
        <w:rPr>
          <w:rFonts w:asciiTheme="minorHAnsi" w:hAnsiTheme="minorHAnsi" w:cstheme="minorHAnsi"/>
          <w:sz w:val="22"/>
          <w:szCs w:val="22"/>
        </w:rPr>
        <w:t xml:space="preserve"> počet </w:t>
      </w:r>
      <w:r w:rsidR="002C133E" w:rsidRPr="00C732D6">
        <w:rPr>
          <w:rFonts w:asciiTheme="minorHAnsi" w:hAnsiTheme="minorHAnsi" w:cstheme="minorHAnsi"/>
          <w:sz w:val="22"/>
          <w:szCs w:val="22"/>
        </w:rPr>
        <w:t xml:space="preserve"> </w:t>
      </w:r>
      <w:r>
        <w:rPr>
          <w:rFonts w:asciiTheme="minorHAnsi" w:hAnsiTheme="minorHAnsi" w:cstheme="minorHAnsi"/>
          <w:sz w:val="22"/>
          <w:szCs w:val="22"/>
        </w:rPr>
        <w:t xml:space="preserve">domácich </w:t>
      </w:r>
      <w:r w:rsidR="002C133E" w:rsidRPr="00C732D6">
        <w:rPr>
          <w:rFonts w:asciiTheme="minorHAnsi" w:hAnsiTheme="minorHAnsi" w:cstheme="minorHAnsi"/>
          <w:sz w:val="22"/>
          <w:szCs w:val="22"/>
        </w:rPr>
        <w:t>talentovaných študentov</w:t>
      </w:r>
      <w:r>
        <w:rPr>
          <w:rFonts w:asciiTheme="minorHAnsi" w:hAnsiTheme="minorHAnsi" w:cstheme="minorHAnsi"/>
          <w:sz w:val="22"/>
          <w:szCs w:val="22"/>
        </w:rPr>
        <w:t>, ktorí odišli študovať do zahraničia</w:t>
      </w:r>
      <w:r w:rsidR="00956BAB">
        <w:rPr>
          <w:rFonts w:asciiTheme="minorHAnsi" w:hAnsiTheme="minorHAnsi" w:cstheme="minorHAnsi"/>
          <w:sz w:val="22"/>
          <w:szCs w:val="22"/>
        </w:rPr>
        <w:t xml:space="preserve"> - </w:t>
      </w:r>
      <w:r w:rsidR="002C133E" w:rsidRPr="00C732D6">
        <w:rPr>
          <w:rFonts w:asciiTheme="minorHAnsi" w:hAnsiTheme="minorHAnsi" w:cstheme="minorHAnsi"/>
          <w:sz w:val="22"/>
          <w:szCs w:val="22"/>
        </w:rPr>
        <w:t> zamedziť fenoménu „</w:t>
      </w:r>
      <w:proofErr w:type="spellStart"/>
      <w:r w:rsidR="002C133E" w:rsidRPr="00C732D6">
        <w:rPr>
          <w:rFonts w:asciiTheme="minorHAnsi" w:hAnsiTheme="minorHAnsi" w:cstheme="minorHAnsi"/>
          <w:sz w:val="22"/>
          <w:szCs w:val="22"/>
        </w:rPr>
        <w:t>brain</w:t>
      </w:r>
      <w:proofErr w:type="spellEnd"/>
      <w:r w:rsidR="002C133E" w:rsidRPr="00C732D6">
        <w:rPr>
          <w:rFonts w:asciiTheme="minorHAnsi" w:hAnsiTheme="minorHAnsi" w:cstheme="minorHAnsi"/>
          <w:sz w:val="22"/>
          <w:szCs w:val="22"/>
        </w:rPr>
        <w:t xml:space="preserve"> </w:t>
      </w:r>
      <w:proofErr w:type="spellStart"/>
      <w:r w:rsidR="002C133E" w:rsidRPr="00C732D6">
        <w:rPr>
          <w:rFonts w:asciiTheme="minorHAnsi" w:hAnsiTheme="minorHAnsi" w:cstheme="minorHAnsi"/>
          <w:sz w:val="22"/>
          <w:szCs w:val="22"/>
        </w:rPr>
        <w:t>drain</w:t>
      </w:r>
      <w:proofErr w:type="spellEnd"/>
      <w:r w:rsidR="002C133E" w:rsidRPr="00C732D6">
        <w:rPr>
          <w:rFonts w:asciiTheme="minorHAnsi" w:hAnsiTheme="minorHAnsi" w:cstheme="minorHAnsi"/>
          <w:sz w:val="22"/>
          <w:szCs w:val="22"/>
        </w:rPr>
        <w:t>“</w:t>
      </w:r>
      <w:r w:rsidR="002C133E">
        <w:rPr>
          <w:rFonts w:asciiTheme="minorHAnsi" w:hAnsiTheme="minorHAnsi" w:cstheme="minorHAnsi"/>
          <w:sz w:val="22"/>
          <w:szCs w:val="22"/>
        </w:rPr>
        <w:t>,</w:t>
      </w:r>
    </w:p>
    <w:p w14:paraId="3E61FCB3" w14:textId="3B3E6D74" w:rsidR="002C133E" w:rsidRDefault="009F71B9" w:rsidP="00AC20FD">
      <w:pPr>
        <w:pStyle w:val="Odsekzoznamu"/>
        <w:numPr>
          <w:ilvl w:val="0"/>
          <w:numId w:val="6"/>
        </w:numPr>
        <w:spacing w:before="120" w:after="120"/>
        <w:jc w:val="both"/>
        <w:rPr>
          <w:rFonts w:asciiTheme="minorHAnsi" w:hAnsiTheme="minorHAnsi" w:cstheme="minorHAnsi"/>
          <w:sz w:val="22"/>
          <w:szCs w:val="22"/>
        </w:rPr>
      </w:pPr>
      <w:r>
        <w:rPr>
          <w:rFonts w:asciiTheme="minorHAnsi" w:hAnsiTheme="minorHAnsi" w:cstheme="minorHAnsi"/>
          <w:sz w:val="22"/>
          <w:szCs w:val="22"/>
        </w:rPr>
        <w:t>P</w:t>
      </w:r>
      <w:r w:rsidR="002C133E" w:rsidRPr="00C732D6">
        <w:rPr>
          <w:rFonts w:asciiTheme="minorHAnsi" w:hAnsiTheme="minorHAnsi" w:cstheme="minorHAnsi"/>
          <w:sz w:val="22"/>
          <w:szCs w:val="22"/>
        </w:rPr>
        <w:t xml:space="preserve">odporiť prilákanie talentovaných študentov zo zahraničia, ktorí prídu študovať na slovenské vysoké školy a vyberú si Slovenskú republiku ako destináciu pre svoje budúce štúdium, čím sa môžu zvýšiť predpoklady aj pre to, že takíto </w:t>
      </w:r>
      <w:r w:rsidR="00F22CE3">
        <w:rPr>
          <w:rFonts w:asciiTheme="minorHAnsi" w:hAnsiTheme="minorHAnsi" w:cstheme="minorHAnsi"/>
          <w:sz w:val="22"/>
          <w:szCs w:val="22"/>
        </w:rPr>
        <w:t xml:space="preserve">talentovaní </w:t>
      </w:r>
      <w:r w:rsidR="002C133E" w:rsidRPr="00C732D6">
        <w:rPr>
          <w:rFonts w:asciiTheme="minorHAnsi" w:hAnsiTheme="minorHAnsi" w:cstheme="minorHAnsi"/>
          <w:sz w:val="22"/>
          <w:szCs w:val="22"/>
        </w:rPr>
        <w:t>študenti tu môžu zostať po skončení vysokej školy aj budovať kariéru a prispejú tak slovenskej spoločnosti a ekonomike.</w:t>
      </w:r>
    </w:p>
    <w:p w14:paraId="2EADB5C4" w14:textId="048DE49B" w:rsidR="002C133E" w:rsidRDefault="002C133E" w:rsidP="00107B60">
      <w:pPr>
        <w:spacing w:before="120" w:after="120"/>
        <w:jc w:val="both"/>
        <w:rPr>
          <w:rFonts w:asciiTheme="minorHAnsi" w:hAnsiTheme="minorHAnsi" w:cstheme="minorHAnsi"/>
          <w:sz w:val="22"/>
          <w:szCs w:val="22"/>
        </w:rPr>
      </w:pPr>
      <w:r w:rsidRPr="00C732D6">
        <w:rPr>
          <w:rFonts w:asciiTheme="minorHAnsi" w:hAnsiTheme="minorHAnsi" w:cstheme="minorHAnsi"/>
          <w:sz w:val="22"/>
          <w:szCs w:val="22"/>
        </w:rPr>
        <w:t>P</w:t>
      </w:r>
      <w:r>
        <w:rPr>
          <w:rFonts w:asciiTheme="minorHAnsi" w:hAnsiTheme="minorHAnsi" w:cstheme="minorHAnsi"/>
          <w:sz w:val="22"/>
          <w:szCs w:val="22"/>
        </w:rPr>
        <w:t>rojekt</w:t>
      </w:r>
      <w:r w:rsidR="00B76386">
        <w:rPr>
          <w:rFonts w:asciiTheme="minorHAnsi" w:hAnsiTheme="minorHAnsi" w:cstheme="minorHAnsi"/>
          <w:sz w:val="22"/>
          <w:szCs w:val="22"/>
        </w:rPr>
        <w:t xml:space="preserve"> by mal prispieť k</w:t>
      </w:r>
      <w:r w:rsidR="00F456C9">
        <w:rPr>
          <w:rFonts w:asciiTheme="minorHAnsi" w:hAnsiTheme="minorHAnsi" w:cstheme="minorHAnsi"/>
          <w:sz w:val="22"/>
          <w:szCs w:val="22"/>
        </w:rPr>
        <w:t> </w:t>
      </w:r>
      <w:r w:rsidR="00B76386">
        <w:rPr>
          <w:rFonts w:asciiTheme="minorHAnsi" w:hAnsiTheme="minorHAnsi" w:cstheme="minorHAnsi"/>
          <w:sz w:val="22"/>
          <w:szCs w:val="22"/>
        </w:rPr>
        <w:t>zníženiu</w:t>
      </w:r>
      <w:r w:rsidR="00F456C9">
        <w:rPr>
          <w:rFonts w:asciiTheme="minorHAnsi" w:hAnsiTheme="minorHAnsi" w:cstheme="minorHAnsi"/>
          <w:sz w:val="22"/>
          <w:szCs w:val="22"/>
        </w:rPr>
        <w:t xml:space="preserve"> alebo udržaniu</w:t>
      </w:r>
      <w:r w:rsidR="00B76386">
        <w:rPr>
          <w:rFonts w:asciiTheme="minorHAnsi" w:hAnsiTheme="minorHAnsi" w:cstheme="minorHAnsi"/>
          <w:sz w:val="22"/>
          <w:szCs w:val="22"/>
        </w:rPr>
        <w:t xml:space="preserve"> počtu talentovaných študentov</w:t>
      </w:r>
      <w:r w:rsidR="000E3E38">
        <w:rPr>
          <w:rFonts w:asciiTheme="minorHAnsi" w:hAnsiTheme="minorHAnsi" w:cstheme="minorHAnsi"/>
          <w:sz w:val="22"/>
          <w:szCs w:val="22"/>
        </w:rPr>
        <w:t xml:space="preserve">, ktorí uprednostňujú štúdium na vysokej škole v zahraničí </w:t>
      </w:r>
      <w:r w:rsidR="0081084C">
        <w:rPr>
          <w:rFonts w:asciiTheme="minorHAnsi" w:hAnsiTheme="minorHAnsi" w:cstheme="minorHAnsi"/>
          <w:sz w:val="22"/>
          <w:szCs w:val="22"/>
        </w:rPr>
        <w:t xml:space="preserve">pred vysokou školou na Slovensku. </w:t>
      </w:r>
      <w:r w:rsidRPr="00C732D6">
        <w:rPr>
          <w:rFonts w:asciiTheme="minorHAnsi" w:hAnsiTheme="minorHAnsi" w:cstheme="minorHAnsi"/>
          <w:sz w:val="22"/>
          <w:szCs w:val="22"/>
        </w:rPr>
        <w:t xml:space="preserve"> Zotrvanie šikovných a talentovaných </w:t>
      </w:r>
      <w:r>
        <w:rPr>
          <w:rFonts w:asciiTheme="minorHAnsi" w:hAnsiTheme="minorHAnsi" w:cstheme="minorHAnsi"/>
          <w:sz w:val="22"/>
          <w:szCs w:val="22"/>
        </w:rPr>
        <w:t xml:space="preserve">slovenských študentov na Slovensku môže mať pozitívne vplyvy na rozvoj vysokého školstva na Slovensku, na spoločnosť ako takú a taktiež na podporu ekonomiky Slovenska vzhľadom na predpoklad, že medzi udržanými a prilákanými študentami sa môžu nachádzať osoby, ktoré sa uplatnia kariérne na Slovensku aj na významnejších pozíciách. Okrem iného môže dôjsť aj k pozitívnej podpore podnikateľského prostredia, </w:t>
      </w:r>
      <w:proofErr w:type="spellStart"/>
      <w:r>
        <w:rPr>
          <w:rFonts w:asciiTheme="minorHAnsi" w:hAnsiTheme="minorHAnsi" w:cstheme="minorHAnsi"/>
          <w:sz w:val="22"/>
          <w:szCs w:val="22"/>
        </w:rPr>
        <w:t>start-upov</w:t>
      </w:r>
      <w:proofErr w:type="spellEnd"/>
      <w:r>
        <w:rPr>
          <w:rFonts w:asciiTheme="minorHAnsi" w:hAnsiTheme="minorHAnsi" w:cstheme="minorHAnsi"/>
          <w:sz w:val="22"/>
          <w:szCs w:val="22"/>
        </w:rPr>
        <w:t xml:space="preserve"> za predpokladu udržania domáceho aj zahraničného talentu a za predpokladu ďalšej medzirezortnej aj </w:t>
      </w:r>
      <w:proofErr w:type="spellStart"/>
      <w:r>
        <w:rPr>
          <w:rFonts w:asciiTheme="minorHAnsi" w:hAnsiTheme="minorHAnsi" w:cstheme="minorHAnsi"/>
          <w:sz w:val="22"/>
          <w:szCs w:val="22"/>
        </w:rPr>
        <w:t>medzisektorovej</w:t>
      </w:r>
      <w:proofErr w:type="spellEnd"/>
      <w:r>
        <w:rPr>
          <w:rFonts w:asciiTheme="minorHAnsi" w:hAnsiTheme="minorHAnsi" w:cstheme="minorHAnsi"/>
          <w:sz w:val="22"/>
          <w:szCs w:val="22"/>
        </w:rPr>
        <w:t xml:space="preserve"> podpory pre týchto študentov, čo môže podnietiť aj ich podnikavosť.</w:t>
      </w:r>
    </w:p>
    <w:p w14:paraId="32923D59" w14:textId="2EBC1167" w:rsidR="00103771" w:rsidRDefault="00103771" w:rsidP="00107B60">
      <w:pPr>
        <w:spacing w:before="120" w:after="120"/>
        <w:jc w:val="both"/>
        <w:rPr>
          <w:rFonts w:asciiTheme="minorHAnsi" w:hAnsiTheme="minorHAnsi" w:cstheme="minorHAnsi"/>
          <w:sz w:val="22"/>
          <w:szCs w:val="22"/>
        </w:rPr>
      </w:pPr>
      <w:r>
        <w:rPr>
          <w:rFonts w:asciiTheme="minorHAnsi" w:hAnsiTheme="minorHAnsi" w:cstheme="minorHAnsi"/>
          <w:sz w:val="22"/>
          <w:szCs w:val="22"/>
        </w:rPr>
        <w:t>Aktuálne dáta naznačujú práve problémy s odchodom študentov do zahraničia a slabú prácu s talentami z domu aj zo zahraničia.</w:t>
      </w:r>
    </w:p>
    <w:p w14:paraId="5922F086" w14:textId="77777777" w:rsidR="002C133E" w:rsidRDefault="002C133E" w:rsidP="00107B60">
      <w:pPr>
        <w:spacing w:before="120" w:after="120"/>
        <w:jc w:val="both"/>
        <w:rPr>
          <w:rFonts w:asciiTheme="minorHAnsi" w:hAnsiTheme="minorHAnsi" w:cstheme="minorHAnsi"/>
          <w:sz w:val="22"/>
          <w:szCs w:val="22"/>
        </w:rPr>
      </w:pPr>
      <w:r>
        <w:rPr>
          <w:rFonts w:asciiTheme="minorHAnsi" w:hAnsiTheme="minorHAnsi" w:cstheme="minorHAnsi"/>
          <w:sz w:val="22"/>
          <w:szCs w:val="22"/>
        </w:rPr>
        <w:t>Štipendijná schéma a podpora štúdia na Slovensku tak má byť jedným z viacerých potrebných opatrení a nástrojov k tomu, aby sa Slovenská republika stala zaujímavou destináciou na štúdium, život a prácu pre (nielen) mladých ľudí.</w:t>
      </w:r>
    </w:p>
    <w:p w14:paraId="3E3FD090" w14:textId="380902EA" w:rsidR="00F22CE3" w:rsidRPr="00E4057E" w:rsidRDefault="00107B60" w:rsidP="00107B60">
      <w:pPr>
        <w:spacing w:before="120" w:after="120"/>
        <w:jc w:val="both"/>
        <w:rPr>
          <w:rFonts w:asciiTheme="minorHAnsi" w:hAnsiTheme="minorHAnsi" w:cstheme="minorHAnsi"/>
          <w:sz w:val="22"/>
          <w:szCs w:val="22"/>
        </w:rPr>
      </w:pPr>
      <w:r>
        <w:rPr>
          <w:rFonts w:asciiTheme="minorHAnsi" w:hAnsiTheme="minorHAnsi" w:cstheme="minorHAnsi"/>
          <w:sz w:val="22"/>
          <w:szCs w:val="22"/>
        </w:rPr>
        <w:t>NP</w:t>
      </w:r>
      <w:r w:rsidR="00F22CE3" w:rsidRPr="00E4057E">
        <w:rPr>
          <w:rFonts w:asciiTheme="minorHAnsi" w:hAnsiTheme="minorHAnsi" w:cstheme="minorHAnsi"/>
          <w:sz w:val="22"/>
          <w:szCs w:val="22"/>
        </w:rPr>
        <w:t xml:space="preserve"> je nevyhnutné realizovať práve z dôvodu dlhodobo chýbajúcich opatrení akou je štipendijná schéma</w:t>
      </w:r>
      <w:r w:rsidR="00AA0F16">
        <w:rPr>
          <w:rFonts w:asciiTheme="minorHAnsi" w:hAnsiTheme="minorHAnsi" w:cstheme="minorHAnsi"/>
          <w:sz w:val="22"/>
          <w:szCs w:val="22"/>
        </w:rPr>
        <w:t xml:space="preserve"> pre talentovaných študentov</w:t>
      </w:r>
      <w:r w:rsidR="00F22CE3" w:rsidRPr="00E4057E">
        <w:rPr>
          <w:rFonts w:asciiTheme="minorHAnsi" w:hAnsiTheme="minorHAnsi" w:cstheme="minorHAnsi"/>
          <w:sz w:val="22"/>
          <w:szCs w:val="22"/>
        </w:rPr>
        <w:t xml:space="preserve">. Zámerom </w:t>
      </w:r>
      <w:proofErr w:type="spellStart"/>
      <w:r w:rsidR="00F22CE3" w:rsidRPr="00E4057E">
        <w:rPr>
          <w:rFonts w:asciiTheme="minorHAnsi" w:hAnsiTheme="minorHAnsi" w:cstheme="minorHAnsi"/>
          <w:sz w:val="22"/>
          <w:szCs w:val="22"/>
        </w:rPr>
        <w:t>MŠVVaM</w:t>
      </w:r>
      <w:proofErr w:type="spellEnd"/>
      <w:r w:rsidR="00F22CE3" w:rsidRPr="00E4057E">
        <w:rPr>
          <w:rFonts w:asciiTheme="minorHAnsi" w:hAnsiTheme="minorHAnsi" w:cstheme="minorHAnsi"/>
          <w:sz w:val="22"/>
          <w:szCs w:val="22"/>
        </w:rPr>
        <w:t xml:space="preserve"> SR je aktívne sa podieľať na tvorbe a implementácii opatrení pre podporu slovenského vysokého školstva a</w:t>
      </w:r>
      <w:r w:rsidR="00AA0F16">
        <w:rPr>
          <w:rFonts w:asciiTheme="minorHAnsi" w:hAnsiTheme="minorHAnsi" w:cstheme="minorHAnsi"/>
          <w:sz w:val="22"/>
          <w:szCs w:val="22"/>
        </w:rPr>
        <w:t> </w:t>
      </w:r>
      <w:r w:rsidR="00F22CE3" w:rsidRPr="00E4057E">
        <w:rPr>
          <w:rFonts w:asciiTheme="minorHAnsi" w:hAnsiTheme="minorHAnsi" w:cstheme="minorHAnsi"/>
          <w:sz w:val="22"/>
          <w:szCs w:val="22"/>
        </w:rPr>
        <w:t>podporu</w:t>
      </w:r>
      <w:r w:rsidR="00AA0F16">
        <w:rPr>
          <w:rFonts w:asciiTheme="minorHAnsi" w:hAnsiTheme="minorHAnsi" w:cstheme="minorHAnsi"/>
          <w:sz w:val="22"/>
          <w:szCs w:val="22"/>
        </w:rPr>
        <w:t xml:space="preserve"> talentovaných</w:t>
      </w:r>
      <w:r w:rsidR="00F22CE3" w:rsidRPr="00E4057E">
        <w:rPr>
          <w:rFonts w:asciiTheme="minorHAnsi" w:hAnsiTheme="minorHAnsi" w:cstheme="minorHAnsi"/>
          <w:sz w:val="22"/>
          <w:szCs w:val="22"/>
        </w:rPr>
        <w:t xml:space="preserve"> študentov. Navyše, zámer NP reaguje aj na potreby z praxe, kedy sa pri implementácii POO ukázalo, že vhodným opatrením je aj čiastočná podpora 2. stupňa štúdia, nielen 1. stupňa štúdia, ako tomu bolo pri POO. Posilní sa tým efekt toho, že študenti sú motivovaní zostať na Slovensku počas celého štúdia, nielen počas 1. stupňa. Národný projekt preto stavia na doterajších skúsenostiach, ale v praxi navrhuje aj úpravu na základe praktických skúseností s cieľom vylepšenia štipendijnej schémy. </w:t>
      </w:r>
    </w:p>
    <w:p w14:paraId="31310259" w14:textId="77777777" w:rsidR="00F22CE3" w:rsidRDefault="00F22CE3" w:rsidP="00107B60">
      <w:pPr>
        <w:spacing w:before="120" w:after="120"/>
        <w:jc w:val="both"/>
        <w:rPr>
          <w:rFonts w:asciiTheme="minorHAnsi" w:hAnsiTheme="minorHAnsi" w:cstheme="minorHAnsi"/>
          <w:sz w:val="22"/>
          <w:szCs w:val="22"/>
        </w:rPr>
      </w:pPr>
      <w:r w:rsidRPr="00E4057E">
        <w:rPr>
          <w:rFonts w:asciiTheme="minorHAnsi" w:hAnsiTheme="minorHAnsi" w:cstheme="minorHAnsi"/>
          <w:sz w:val="22"/>
          <w:szCs w:val="22"/>
        </w:rPr>
        <w:t xml:space="preserve">Projekt bude zároveň zasadený do špecifikácií SK RIS3 2021+, ktorej víziou je podporiť stimuláciu štrukturálnej zmeny slovenskej ekonomiky smerom k rastu založenom na zvyšovaní výskumnej a inovačnej schopnosti a </w:t>
      </w:r>
      <w:proofErr w:type="spellStart"/>
      <w:r w:rsidRPr="00E4057E">
        <w:rPr>
          <w:rFonts w:asciiTheme="minorHAnsi" w:hAnsiTheme="minorHAnsi" w:cstheme="minorHAnsi"/>
          <w:sz w:val="22"/>
          <w:szCs w:val="22"/>
        </w:rPr>
        <w:t>excelentnosti</w:t>
      </w:r>
      <w:proofErr w:type="spellEnd"/>
      <w:r w:rsidRPr="00E4057E">
        <w:rPr>
          <w:rFonts w:asciiTheme="minorHAnsi" w:hAnsiTheme="minorHAnsi" w:cstheme="minorHAnsi"/>
          <w:sz w:val="22"/>
          <w:szCs w:val="22"/>
        </w:rPr>
        <w:t xml:space="preserve"> v segmentoch s najväčšou konkurenčnou výhodou s cieľom podporovať udržateľný rast zamestnanosti, príjmov a kvality života. Preto štipendijná schéma podporuje aj oblasti, ktoré sú dôležité pre budúcnosť slovenskej ekonomiky.</w:t>
      </w:r>
    </w:p>
    <w:p w14:paraId="11D30DD0" w14:textId="1FEAA9D0" w:rsidR="00835A00" w:rsidRDefault="00946F82" w:rsidP="00107B60">
      <w:pPr>
        <w:spacing w:before="120" w:after="120"/>
        <w:jc w:val="both"/>
        <w:rPr>
          <w:rFonts w:asciiTheme="minorHAnsi" w:hAnsiTheme="minorHAnsi" w:cstheme="minorHAnsi"/>
          <w:sz w:val="22"/>
          <w:szCs w:val="22"/>
        </w:rPr>
      </w:pPr>
      <w:r>
        <w:rPr>
          <w:rFonts w:asciiTheme="minorHAnsi" w:hAnsiTheme="minorHAnsi" w:cstheme="minorHAnsi"/>
          <w:sz w:val="22"/>
          <w:szCs w:val="22"/>
        </w:rPr>
        <w:t>Z I3 K10 POO bola podporená pilotná štipendijná schéma, vďaka čomu sa možnosti o podpore štúdia na vysokých školách postupne začali rozširovať medzi slovenských aj zahraničných študentov, avšak naďalej je potrebné vytvárať nástroje pre podporu talentovaných študentov.</w:t>
      </w:r>
    </w:p>
    <w:p w14:paraId="0A3C6D7F" w14:textId="77777777" w:rsidR="00702D12" w:rsidRDefault="00702D12" w:rsidP="00107B60">
      <w:pPr>
        <w:spacing w:before="120" w:after="120"/>
        <w:jc w:val="both"/>
        <w:rPr>
          <w:rFonts w:asciiTheme="minorHAnsi" w:hAnsiTheme="minorHAnsi" w:cstheme="minorHAnsi"/>
          <w:sz w:val="22"/>
          <w:szCs w:val="22"/>
        </w:rPr>
      </w:pPr>
    </w:p>
    <w:p w14:paraId="1A5A9648" w14:textId="3EB28EEE" w:rsidR="000C0E25" w:rsidRPr="009628A9" w:rsidRDefault="000C0E25" w:rsidP="00AC20FD">
      <w:pPr>
        <w:pStyle w:val="Odsekzoznamu"/>
        <w:numPr>
          <w:ilvl w:val="0"/>
          <w:numId w:val="13"/>
        </w:numPr>
        <w:jc w:val="both"/>
        <w:rPr>
          <w:rFonts w:asciiTheme="minorHAnsi" w:hAnsiTheme="minorHAnsi" w:cstheme="minorHAnsi"/>
          <w:sz w:val="22"/>
          <w:szCs w:val="22"/>
          <w:u w:val="single"/>
        </w:rPr>
      </w:pPr>
      <w:r w:rsidRPr="009628A9">
        <w:rPr>
          <w:rFonts w:asciiTheme="minorHAnsi" w:hAnsiTheme="minorHAnsi" w:cstheme="minorHAnsi"/>
          <w:sz w:val="22"/>
          <w:szCs w:val="22"/>
          <w:u w:val="single"/>
        </w:rPr>
        <w:lastRenderedPageBreak/>
        <w:t>Uveďte, na ktoré z ukončených a prebiehajúcich národných projekto</w:t>
      </w:r>
      <w:r w:rsidR="00835A00">
        <w:rPr>
          <w:rFonts w:asciiTheme="minorHAnsi" w:hAnsiTheme="minorHAnsi" w:cstheme="minorHAnsi"/>
          <w:sz w:val="22"/>
          <w:szCs w:val="22"/>
          <w:u w:val="single"/>
        </w:rPr>
        <w:t>v</w:t>
      </w:r>
      <w:r w:rsidR="00835A00">
        <w:rPr>
          <w:rStyle w:val="Odkaznapoznmkupodiarou"/>
          <w:sz w:val="22"/>
          <w:szCs w:val="22"/>
          <w:u w:val="single"/>
        </w:rPr>
        <w:footnoteReference w:id="9"/>
      </w:r>
      <w:r w:rsidR="00835A00">
        <w:rPr>
          <w:rFonts w:asciiTheme="minorHAnsi" w:hAnsiTheme="minorHAnsi" w:cstheme="minorHAnsi"/>
          <w:sz w:val="22"/>
          <w:szCs w:val="22"/>
          <w:u w:val="single"/>
        </w:rPr>
        <w:t xml:space="preserve"> </w:t>
      </w:r>
      <w:r w:rsidRPr="009628A9">
        <w:rPr>
          <w:rFonts w:asciiTheme="minorHAnsi" w:hAnsiTheme="minorHAnsi" w:cstheme="minorHAnsi"/>
          <w:sz w:val="22"/>
          <w:szCs w:val="22"/>
          <w:u w:val="single"/>
        </w:rPr>
        <w:t>zámer NP priamo nadväzuje, v čom je navrhovaný NP od nich odlišný</w:t>
      </w:r>
      <w:r w:rsidR="009F70BF" w:rsidRPr="009628A9">
        <w:rPr>
          <w:rFonts w:asciiTheme="minorHAnsi" w:hAnsiTheme="minorHAnsi" w:cstheme="minorHAnsi"/>
          <w:sz w:val="22"/>
          <w:szCs w:val="22"/>
          <w:u w:val="single"/>
        </w:rPr>
        <w:t>, resp. na ktoré NP čiastočne nadväzuje / prelína sa s nimi v istej časti</w:t>
      </w:r>
      <w:r w:rsidRPr="009628A9">
        <w:rPr>
          <w:rFonts w:asciiTheme="minorHAnsi" w:hAnsiTheme="minorHAnsi" w:cstheme="minorHAnsi"/>
          <w:sz w:val="22"/>
          <w:szCs w:val="22"/>
          <w:u w:val="single"/>
        </w:rPr>
        <w:t xml:space="preserve"> a ako sú v ňom zohľadnené </w:t>
      </w:r>
      <w:r w:rsidR="009F70BF" w:rsidRPr="009628A9">
        <w:rPr>
          <w:rFonts w:asciiTheme="minorHAnsi" w:hAnsiTheme="minorHAnsi" w:cstheme="minorHAnsi"/>
          <w:sz w:val="22"/>
          <w:szCs w:val="22"/>
          <w:u w:val="single"/>
        </w:rPr>
        <w:t xml:space="preserve">(čiastkové) </w:t>
      </w:r>
      <w:r w:rsidRPr="009628A9">
        <w:rPr>
          <w:rFonts w:asciiTheme="minorHAnsi" w:hAnsiTheme="minorHAnsi" w:cstheme="minorHAnsi"/>
          <w:sz w:val="22"/>
          <w:szCs w:val="22"/>
          <w:u w:val="single"/>
        </w:rPr>
        <w:t>výsledky/dopady predchádzajúcich NP (ak</w:t>
      </w:r>
      <w:r w:rsidR="00736BFC" w:rsidRPr="009628A9">
        <w:rPr>
          <w:rFonts w:asciiTheme="minorHAnsi" w:hAnsiTheme="minorHAnsi" w:cstheme="minorHAnsi"/>
          <w:sz w:val="22"/>
          <w:szCs w:val="22"/>
          <w:u w:val="single"/>
        </w:rPr>
        <w:t xml:space="preserve"> je to</w:t>
      </w:r>
      <w:r w:rsidRPr="009628A9">
        <w:rPr>
          <w:rFonts w:asciiTheme="minorHAnsi" w:hAnsiTheme="minorHAnsi" w:cstheme="minorHAnsi"/>
          <w:sz w:val="22"/>
          <w:szCs w:val="22"/>
          <w:u w:val="single"/>
        </w:rPr>
        <w:t xml:space="preserve"> relevantné):</w:t>
      </w:r>
    </w:p>
    <w:p w14:paraId="2DF266D7" w14:textId="1D84F5EF" w:rsidR="009E5261" w:rsidRPr="00210AC6" w:rsidRDefault="009E5261" w:rsidP="00702D12">
      <w:pPr>
        <w:spacing w:after="120"/>
        <w:jc w:val="both"/>
        <w:rPr>
          <w:rFonts w:asciiTheme="minorHAnsi" w:hAnsiTheme="minorHAnsi" w:cstheme="minorHAnsi"/>
          <w:sz w:val="22"/>
          <w:szCs w:val="22"/>
        </w:rPr>
      </w:pPr>
      <w:r w:rsidRPr="009E5261">
        <w:rPr>
          <w:rFonts w:asciiTheme="minorHAnsi" w:hAnsiTheme="minorHAnsi" w:cstheme="minorHAnsi"/>
          <w:sz w:val="22"/>
          <w:szCs w:val="22"/>
        </w:rPr>
        <w:t xml:space="preserve">Zámer </w:t>
      </w:r>
      <w:r w:rsidR="00210AC6">
        <w:rPr>
          <w:rFonts w:asciiTheme="minorHAnsi" w:hAnsiTheme="minorHAnsi" w:cstheme="minorHAnsi"/>
          <w:sz w:val="22"/>
          <w:szCs w:val="22"/>
        </w:rPr>
        <w:t xml:space="preserve">zameraním </w:t>
      </w:r>
      <w:r w:rsidRPr="009E5261">
        <w:rPr>
          <w:rFonts w:asciiTheme="minorHAnsi" w:hAnsiTheme="minorHAnsi" w:cstheme="minorHAnsi"/>
          <w:sz w:val="22"/>
          <w:szCs w:val="22"/>
        </w:rPr>
        <w:t>priamo nenadväzuje na žiadny z predošlých národných projektov</w:t>
      </w:r>
      <w:r w:rsidR="00210AC6">
        <w:rPr>
          <w:rFonts w:asciiTheme="minorHAnsi" w:hAnsiTheme="minorHAnsi" w:cstheme="minorHAnsi"/>
          <w:sz w:val="22"/>
          <w:szCs w:val="22"/>
        </w:rPr>
        <w:t xml:space="preserve"> financovaných zo štrukturálnych fondov</w:t>
      </w:r>
      <w:r w:rsidRPr="009E5261">
        <w:rPr>
          <w:rFonts w:asciiTheme="minorHAnsi" w:hAnsiTheme="minorHAnsi" w:cstheme="minorHAnsi"/>
          <w:sz w:val="22"/>
          <w:szCs w:val="22"/>
        </w:rPr>
        <w:t>, avšak nadväzuje na Plán obnovy a odolnosti, Investíciu 3 v Komponente 10.</w:t>
      </w:r>
      <w:r>
        <w:rPr>
          <w:rFonts w:asciiTheme="minorHAnsi" w:hAnsiTheme="minorHAnsi" w:cstheme="minorHAnsi"/>
          <w:sz w:val="22"/>
          <w:szCs w:val="22"/>
        </w:rPr>
        <w:t xml:space="preserve"> Zámerom realizá</w:t>
      </w:r>
      <w:r w:rsidR="00107B60">
        <w:rPr>
          <w:rFonts w:asciiTheme="minorHAnsi" w:hAnsiTheme="minorHAnsi" w:cstheme="minorHAnsi"/>
          <w:sz w:val="22"/>
          <w:szCs w:val="22"/>
        </w:rPr>
        <w:t>cie NP</w:t>
      </w:r>
      <w:r>
        <w:rPr>
          <w:rFonts w:asciiTheme="minorHAnsi" w:hAnsiTheme="minorHAnsi" w:cstheme="minorHAnsi"/>
          <w:sz w:val="22"/>
          <w:szCs w:val="22"/>
        </w:rPr>
        <w:t xml:space="preserve"> je vytvoriť stabilný základ pre ďalšie možnosti podpory študentov na Slovensku s cieľom zabrániť odlivu mozgov a podporiť prílev </w:t>
      </w:r>
      <w:r w:rsidRPr="00210AC6">
        <w:rPr>
          <w:rFonts w:asciiTheme="minorHAnsi" w:hAnsiTheme="minorHAnsi" w:cstheme="minorHAnsi"/>
          <w:sz w:val="22"/>
          <w:szCs w:val="22"/>
        </w:rPr>
        <w:t xml:space="preserve">talentov aj v budúcom programovom období. </w:t>
      </w:r>
    </w:p>
    <w:p w14:paraId="7FFD2BB0" w14:textId="0AEB05DD" w:rsidR="009628A9" w:rsidRPr="0014674D" w:rsidRDefault="0B12DA1D" w:rsidP="2B78A32E">
      <w:pPr>
        <w:tabs>
          <w:tab w:val="left" w:pos="567"/>
        </w:tabs>
        <w:spacing w:before="120" w:after="120"/>
        <w:jc w:val="both"/>
        <w:rPr>
          <w:rFonts w:asciiTheme="minorHAnsi" w:hAnsiTheme="minorHAnsi" w:cstheme="minorBidi"/>
          <w:sz w:val="22"/>
          <w:szCs w:val="22"/>
        </w:rPr>
      </w:pPr>
      <w:r w:rsidRPr="2B78A32E">
        <w:rPr>
          <w:rFonts w:asciiTheme="minorHAnsi" w:hAnsiTheme="minorHAnsi" w:cstheme="minorBidi"/>
          <w:sz w:val="22"/>
          <w:szCs w:val="22"/>
        </w:rPr>
        <w:t>Pripravovaný NP bude zároveň vykazovať istú synergiu aj s ďalším pripravovaným NP na zvyšovanie podnikateľských zručností študentov VŠ. Podporení štipendisti budú informovaní o možnosti voľby výberových predmetov zameraných na rozvoj podnikateľských zručností, čím im bude poskytnutá synergická podpora v rámci realizácie dvoch NP. Možno</w:t>
      </w:r>
      <w:r w:rsidR="35DACCFC" w:rsidRPr="2B78A32E">
        <w:rPr>
          <w:rFonts w:asciiTheme="minorHAnsi" w:hAnsiTheme="minorHAnsi" w:cstheme="minorBidi"/>
          <w:sz w:val="22"/>
          <w:szCs w:val="22"/>
        </w:rPr>
        <w:t>sť</w:t>
      </w:r>
      <w:r w:rsidRPr="2B78A32E">
        <w:rPr>
          <w:rFonts w:asciiTheme="minorHAnsi" w:hAnsiTheme="minorHAnsi" w:cstheme="minorBidi"/>
          <w:sz w:val="22"/>
          <w:szCs w:val="22"/>
        </w:rPr>
        <w:t xml:space="preserve"> voľby výberových predmetov na rozvoj podnikateľských zručností bude rovnako ponúknutá aj štipendistom podporovaným v rámci obdobného projektu na poskytovanie štipendií z POO, ktorý sa tiež aktuálne realizuje na </w:t>
      </w:r>
      <w:proofErr w:type="spellStart"/>
      <w:r w:rsidRPr="2B78A32E">
        <w:rPr>
          <w:rFonts w:asciiTheme="minorHAnsi" w:hAnsiTheme="minorHAnsi" w:cstheme="minorBidi"/>
          <w:sz w:val="22"/>
          <w:szCs w:val="22"/>
        </w:rPr>
        <w:t>MŠVVaM</w:t>
      </w:r>
      <w:proofErr w:type="spellEnd"/>
      <w:r w:rsidRPr="2B78A32E">
        <w:rPr>
          <w:rFonts w:asciiTheme="minorHAnsi" w:hAnsiTheme="minorHAnsi" w:cstheme="minorBidi"/>
          <w:sz w:val="22"/>
          <w:szCs w:val="22"/>
        </w:rPr>
        <w:t xml:space="preserve"> SR.  </w:t>
      </w:r>
    </w:p>
    <w:p w14:paraId="305B2FD0" w14:textId="77777777" w:rsidR="00210AC6" w:rsidRPr="00210AC6" w:rsidRDefault="00210AC6" w:rsidP="009628A9">
      <w:pPr>
        <w:tabs>
          <w:tab w:val="left" w:pos="567"/>
        </w:tabs>
        <w:spacing w:before="120" w:after="120"/>
        <w:jc w:val="both"/>
        <w:rPr>
          <w:rFonts w:asciiTheme="minorHAnsi" w:hAnsiTheme="minorHAnsi" w:cstheme="minorHAnsi"/>
          <w:sz w:val="22"/>
          <w:szCs w:val="22"/>
        </w:rPr>
      </w:pPr>
    </w:p>
    <w:p w14:paraId="6C723800" w14:textId="0701B9EC" w:rsidR="000C0E25" w:rsidRPr="00AA0F16" w:rsidRDefault="009628A9" w:rsidP="00AC20FD">
      <w:pPr>
        <w:pStyle w:val="Odsekzoznamu"/>
        <w:numPr>
          <w:ilvl w:val="0"/>
          <w:numId w:val="13"/>
        </w:numPr>
        <w:jc w:val="both"/>
        <w:rPr>
          <w:rFonts w:asciiTheme="minorHAnsi" w:hAnsiTheme="minorHAnsi" w:cstheme="minorHAnsi"/>
          <w:sz w:val="22"/>
          <w:szCs w:val="22"/>
          <w:u w:val="single"/>
        </w:rPr>
      </w:pPr>
      <w:r w:rsidRPr="00210AC6">
        <w:rPr>
          <w:rFonts w:asciiTheme="minorHAnsi" w:hAnsiTheme="minorHAnsi" w:cstheme="minorHAnsi"/>
          <w:sz w:val="22"/>
          <w:szCs w:val="22"/>
          <w:u w:val="single"/>
        </w:rPr>
        <w:t>A</w:t>
      </w:r>
      <w:r w:rsidR="000C0E25" w:rsidRPr="00210AC6">
        <w:rPr>
          <w:rFonts w:asciiTheme="minorHAnsi" w:hAnsiTheme="minorHAnsi" w:cstheme="minorHAnsi"/>
          <w:sz w:val="22"/>
          <w:szCs w:val="22"/>
          <w:u w:val="single"/>
        </w:rPr>
        <w:t>dministratívn</w:t>
      </w:r>
      <w:r w:rsidRPr="00210AC6">
        <w:rPr>
          <w:rFonts w:asciiTheme="minorHAnsi" w:hAnsiTheme="minorHAnsi" w:cstheme="minorHAnsi"/>
          <w:sz w:val="22"/>
          <w:szCs w:val="22"/>
          <w:u w:val="single"/>
        </w:rPr>
        <w:t>a</w:t>
      </w:r>
      <w:r w:rsidR="000C0E25" w:rsidRPr="00210AC6">
        <w:rPr>
          <w:rFonts w:asciiTheme="minorHAnsi" w:hAnsiTheme="minorHAnsi" w:cstheme="minorHAnsi"/>
          <w:sz w:val="22"/>
          <w:szCs w:val="22"/>
          <w:u w:val="single"/>
        </w:rPr>
        <w:t>, finančn</w:t>
      </w:r>
      <w:r w:rsidRPr="00210AC6">
        <w:rPr>
          <w:rFonts w:asciiTheme="minorHAnsi" w:hAnsiTheme="minorHAnsi" w:cstheme="minorHAnsi"/>
          <w:sz w:val="22"/>
          <w:szCs w:val="22"/>
          <w:u w:val="single"/>
        </w:rPr>
        <w:t>á</w:t>
      </w:r>
      <w:r w:rsidR="000C0E25" w:rsidRPr="00210AC6">
        <w:rPr>
          <w:rFonts w:asciiTheme="minorHAnsi" w:hAnsiTheme="minorHAnsi" w:cstheme="minorHAnsi"/>
          <w:sz w:val="22"/>
          <w:szCs w:val="22"/>
          <w:u w:val="single"/>
        </w:rPr>
        <w:t xml:space="preserve"> a prevádzkov</w:t>
      </w:r>
      <w:r w:rsidRPr="00210AC6">
        <w:rPr>
          <w:rFonts w:asciiTheme="minorHAnsi" w:hAnsiTheme="minorHAnsi" w:cstheme="minorHAnsi"/>
          <w:sz w:val="22"/>
          <w:szCs w:val="22"/>
          <w:u w:val="single"/>
        </w:rPr>
        <w:t>á</w:t>
      </w:r>
      <w:r w:rsidR="000C0E25" w:rsidRPr="00210AC6">
        <w:rPr>
          <w:rFonts w:asciiTheme="minorHAnsi" w:hAnsiTheme="minorHAnsi" w:cstheme="minorHAnsi"/>
          <w:sz w:val="22"/>
          <w:szCs w:val="22"/>
          <w:u w:val="single"/>
        </w:rPr>
        <w:t xml:space="preserve"> kapacit</w:t>
      </w:r>
      <w:r w:rsidRPr="00210AC6">
        <w:rPr>
          <w:rFonts w:asciiTheme="minorHAnsi" w:hAnsiTheme="minorHAnsi" w:cstheme="minorHAnsi"/>
          <w:sz w:val="22"/>
          <w:szCs w:val="22"/>
          <w:u w:val="single"/>
        </w:rPr>
        <w:t>a</w:t>
      </w:r>
      <w:r w:rsidR="000C0E25" w:rsidRPr="00210AC6">
        <w:rPr>
          <w:rFonts w:asciiTheme="minorHAnsi" w:hAnsiTheme="minorHAnsi" w:cstheme="minorHAnsi"/>
          <w:sz w:val="22"/>
          <w:szCs w:val="22"/>
          <w:u w:val="single"/>
        </w:rPr>
        <w:t xml:space="preserve"> žiadateľa</w:t>
      </w:r>
      <w:r w:rsidR="000C0E25" w:rsidRPr="00AA0F16">
        <w:rPr>
          <w:rFonts w:asciiTheme="minorHAnsi" w:hAnsiTheme="minorHAnsi" w:cstheme="minorHAnsi"/>
          <w:sz w:val="22"/>
          <w:szCs w:val="22"/>
          <w:u w:val="single"/>
        </w:rPr>
        <w:t xml:space="preserve"> a partnera (v prípade, </w:t>
      </w:r>
      <w:r w:rsidR="00CD30EF" w:rsidRPr="00AA0F16">
        <w:rPr>
          <w:rFonts w:asciiTheme="minorHAnsi" w:hAnsiTheme="minorHAnsi" w:cstheme="minorHAnsi"/>
          <w:sz w:val="22"/>
          <w:szCs w:val="22"/>
          <w:u w:val="single"/>
        </w:rPr>
        <w:t>ak</w:t>
      </w:r>
      <w:r w:rsidR="000C0E25" w:rsidRPr="00AA0F16">
        <w:rPr>
          <w:rFonts w:asciiTheme="minorHAnsi" w:hAnsiTheme="minorHAnsi" w:cstheme="minorHAnsi"/>
          <w:sz w:val="22"/>
          <w:szCs w:val="22"/>
          <w:u w:val="single"/>
        </w:rPr>
        <w:t xml:space="preserve"> </w:t>
      </w:r>
      <w:r w:rsidR="00CD30EF" w:rsidRPr="00AA0F16">
        <w:rPr>
          <w:rFonts w:asciiTheme="minorHAnsi" w:hAnsiTheme="minorHAnsi" w:cstheme="minorHAnsi"/>
          <w:sz w:val="22"/>
          <w:szCs w:val="22"/>
          <w:u w:val="single"/>
        </w:rPr>
        <w:t xml:space="preserve">je </w:t>
      </w:r>
      <w:r w:rsidR="000C0E25" w:rsidRPr="00AA0F16">
        <w:rPr>
          <w:rFonts w:asciiTheme="minorHAnsi" w:hAnsiTheme="minorHAnsi" w:cstheme="minorHAnsi"/>
          <w:sz w:val="22"/>
          <w:szCs w:val="22"/>
          <w:u w:val="single"/>
        </w:rPr>
        <w:t>v projekte zapojený aj partner):</w:t>
      </w:r>
    </w:p>
    <w:p w14:paraId="706616C0" w14:textId="4CC1A37F" w:rsidR="00A3709C" w:rsidRDefault="00A3709C" w:rsidP="6D0A8E65">
      <w:pPr>
        <w:pStyle w:val="paragraph"/>
        <w:spacing w:before="0" w:beforeAutospacing="0" w:after="0" w:afterAutospacing="0"/>
        <w:jc w:val="both"/>
        <w:textAlignment w:val="baseline"/>
        <w:rPr>
          <w:rFonts w:ascii="Segoe UI" w:hAnsi="Segoe UI" w:cs="Segoe UI"/>
          <w:sz w:val="18"/>
          <w:szCs w:val="18"/>
        </w:rPr>
      </w:pPr>
      <w:r w:rsidRPr="6D0A8E65">
        <w:rPr>
          <w:rStyle w:val="normaltextrun"/>
          <w:rFonts w:ascii="Calibri" w:hAnsi="Calibri" w:cs="Calibri"/>
          <w:sz w:val="22"/>
          <w:szCs w:val="22"/>
        </w:rPr>
        <w:t xml:space="preserve">Hlavná aktivita projektu bude zabezpečená v rámci existujúcich odborných kapacít </w:t>
      </w:r>
      <w:proofErr w:type="spellStart"/>
      <w:r w:rsidRPr="6D0A8E65">
        <w:rPr>
          <w:rStyle w:val="normaltextrun"/>
          <w:rFonts w:ascii="Calibri" w:hAnsi="Calibri" w:cs="Calibri"/>
          <w:sz w:val="22"/>
          <w:szCs w:val="22"/>
        </w:rPr>
        <w:t>MŠVVaM</w:t>
      </w:r>
      <w:proofErr w:type="spellEnd"/>
      <w:r w:rsidRPr="6D0A8E65">
        <w:rPr>
          <w:rStyle w:val="normaltextrun"/>
          <w:rFonts w:ascii="Calibri" w:hAnsi="Calibri" w:cs="Calibri"/>
          <w:sz w:val="22"/>
          <w:szCs w:val="22"/>
        </w:rPr>
        <w:t xml:space="preserve"> SR. Vytvorený tím zamestnancov NP bude zodpovedať za vytváranie metodických a odborných materiálov potrebných na úspešnú realizáciu hlavnej aktivity a dosiahnutie vecných cieľov projektu. Tím zamestnancov NP bude zároveň koordinovať spoluprácu </w:t>
      </w:r>
      <w:proofErr w:type="spellStart"/>
      <w:r w:rsidRPr="6D0A8E65">
        <w:rPr>
          <w:rStyle w:val="normaltextrun"/>
          <w:rFonts w:ascii="Calibri" w:hAnsi="Calibri" w:cs="Calibri"/>
          <w:sz w:val="22"/>
          <w:szCs w:val="22"/>
        </w:rPr>
        <w:t>MŠVVaM</w:t>
      </w:r>
      <w:proofErr w:type="spellEnd"/>
      <w:r w:rsidRPr="6D0A8E65">
        <w:rPr>
          <w:rStyle w:val="normaltextrun"/>
          <w:rFonts w:ascii="Calibri" w:hAnsi="Calibri" w:cs="Calibri"/>
          <w:sz w:val="22"/>
          <w:szCs w:val="22"/>
        </w:rPr>
        <w:t xml:space="preserve"> SR so zástupcami užívateľov a zapojených subjektov do realizácie projektu. Tvoria ho pozície garant, odborník/špecialista, </w:t>
      </w:r>
      <w:r w:rsidR="33C364EF" w:rsidRPr="6D0A8E65">
        <w:rPr>
          <w:rStyle w:val="normaltextrun"/>
          <w:rFonts w:ascii="Calibri" w:hAnsi="Calibri" w:cs="Calibri"/>
          <w:sz w:val="22"/>
          <w:szCs w:val="22"/>
        </w:rPr>
        <w:t>koordinátor aktivity</w:t>
      </w:r>
      <w:r w:rsidRPr="6D0A8E65">
        <w:rPr>
          <w:rStyle w:val="normaltextrun"/>
          <w:rFonts w:ascii="Calibri" w:hAnsi="Calibri" w:cs="Calibri"/>
          <w:sz w:val="22"/>
          <w:szCs w:val="22"/>
        </w:rPr>
        <w:t xml:space="preserve"> a pozostáva z 1</w:t>
      </w:r>
      <w:r w:rsidR="0025095D">
        <w:rPr>
          <w:rStyle w:val="normaltextrun"/>
          <w:rFonts w:ascii="Calibri" w:hAnsi="Calibri" w:cs="Calibri"/>
          <w:sz w:val="22"/>
          <w:szCs w:val="22"/>
        </w:rPr>
        <w:t>5</w:t>
      </w:r>
      <w:r w:rsidRPr="6D0A8E65">
        <w:rPr>
          <w:rStyle w:val="normaltextrun"/>
          <w:rFonts w:ascii="Calibri" w:hAnsi="Calibri" w:cs="Calibri"/>
          <w:sz w:val="22"/>
          <w:szCs w:val="22"/>
        </w:rPr>
        <w:t xml:space="preserve"> zamestnancov. </w:t>
      </w:r>
    </w:p>
    <w:p w14:paraId="1783B951" w14:textId="77777777"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33690BC1" w14:textId="0B4640CC"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 xml:space="preserve">Garant </w:t>
      </w:r>
      <w:r>
        <w:rPr>
          <w:rStyle w:val="normaltextrun"/>
          <w:rFonts w:ascii="Calibri" w:hAnsi="Calibri" w:cs="Calibri"/>
          <w:sz w:val="22"/>
          <w:szCs w:val="22"/>
        </w:rPr>
        <w:t>(4</w:t>
      </w:r>
      <w:r w:rsidR="00D26075">
        <w:rPr>
          <w:rStyle w:val="normaltextrun"/>
          <w:rFonts w:ascii="Calibri" w:hAnsi="Calibri" w:cs="Calibri"/>
          <w:sz w:val="22"/>
          <w:szCs w:val="22"/>
        </w:rPr>
        <w:t xml:space="preserve"> </w:t>
      </w:r>
      <w:r>
        <w:rPr>
          <w:rStyle w:val="normaltextrun"/>
          <w:rFonts w:ascii="Calibri" w:hAnsi="Calibri" w:cs="Calibri"/>
          <w:sz w:val="22"/>
          <w:szCs w:val="22"/>
        </w:rPr>
        <w:t>FTE)</w:t>
      </w:r>
      <w:r>
        <w:rPr>
          <w:rStyle w:val="eop"/>
          <w:rFonts w:ascii="Calibri" w:hAnsi="Calibri" w:cs="Calibri"/>
          <w:sz w:val="22"/>
          <w:szCs w:val="22"/>
        </w:rPr>
        <w:t> </w:t>
      </w:r>
    </w:p>
    <w:p w14:paraId="5FF4AED9" w14:textId="6F2D3BA1"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242424"/>
          <w:sz w:val="22"/>
          <w:szCs w:val="22"/>
        </w:rPr>
        <w:t xml:space="preserve">Kvalifikovaný odborník zodpovedný za činnosť </w:t>
      </w:r>
      <w:r w:rsidR="008072B3">
        <w:rPr>
          <w:rStyle w:val="normaltextrun"/>
          <w:rFonts w:ascii="Calibri" w:hAnsi="Calibri" w:cs="Calibri"/>
          <w:color w:val="242424"/>
          <w:sz w:val="22"/>
          <w:szCs w:val="22"/>
        </w:rPr>
        <w:t>odborného</w:t>
      </w:r>
      <w:r>
        <w:rPr>
          <w:rStyle w:val="normaltextrun"/>
          <w:rFonts w:ascii="Calibri" w:hAnsi="Calibri" w:cs="Calibri"/>
          <w:color w:val="242424"/>
          <w:sz w:val="22"/>
          <w:szCs w:val="22"/>
        </w:rPr>
        <w:t xml:space="preserve"> tímu a nastavenie interných procesov. Zúčastňuje sa na rokovaniach a podujatiach relevantných pre ciele projektu, a to tak v rámci </w:t>
      </w:r>
      <w:proofErr w:type="spellStart"/>
      <w:r>
        <w:rPr>
          <w:rStyle w:val="normaltextrun"/>
          <w:rFonts w:ascii="Calibri" w:hAnsi="Calibri" w:cs="Calibri"/>
          <w:color w:val="242424"/>
          <w:sz w:val="22"/>
          <w:szCs w:val="22"/>
        </w:rPr>
        <w:t>MŠVVaM</w:t>
      </w:r>
      <w:proofErr w:type="spellEnd"/>
      <w:r>
        <w:rPr>
          <w:rStyle w:val="normaltextrun"/>
          <w:rFonts w:ascii="Calibri" w:hAnsi="Calibri" w:cs="Calibri"/>
          <w:color w:val="242424"/>
          <w:sz w:val="22"/>
          <w:szCs w:val="22"/>
        </w:rPr>
        <w:t xml:space="preserve"> ako aj so zástupcami vysokých škôl a vzdelávacích inštitúcií</w:t>
      </w:r>
      <w:r w:rsidR="00D26075">
        <w:rPr>
          <w:rStyle w:val="normaltextrun"/>
          <w:rFonts w:ascii="Calibri" w:hAnsi="Calibri" w:cs="Calibri"/>
          <w:color w:val="242424"/>
          <w:sz w:val="22"/>
          <w:szCs w:val="22"/>
        </w:rPr>
        <w:t xml:space="preserve"> a </w:t>
      </w:r>
      <w:r>
        <w:rPr>
          <w:rStyle w:val="normaltextrun"/>
          <w:rFonts w:ascii="Calibri" w:hAnsi="Calibri" w:cs="Calibri"/>
          <w:color w:val="242424"/>
          <w:sz w:val="22"/>
          <w:szCs w:val="22"/>
        </w:rPr>
        <w:t xml:space="preserve">so zástupcami relevantných rezortov ústrednej štátnej správy SR. Zabezpečuje efektívnu komunikáciu vnútri tímu NP, komunikuje s vedením </w:t>
      </w:r>
      <w:proofErr w:type="spellStart"/>
      <w:r>
        <w:rPr>
          <w:rStyle w:val="normaltextrun"/>
          <w:rFonts w:ascii="Calibri" w:hAnsi="Calibri" w:cs="Calibri"/>
          <w:color w:val="242424"/>
          <w:sz w:val="22"/>
          <w:szCs w:val="22"/>
        </w:rPr>
        <w:t>MŠVVaM</w:t>
      </w:r>
      <w:proofErr w:type="spellEnd"/>
      <w:r>
        <w:rPr>
          <w:rStyle w:val="normaltextrun"/>
          <w:rFonts w:ascii="Calibri" w:hAnsi="Calibri" w:cs="Calibri"/>
          <w:color w:val="242424"/>
          <w:sz w:val="22"/>
          <w:szCs w:val="22"/>
        </w:rPr>
        <w:t xml:space="preserve"> o odborných výstupoch z národného projektu, vedie strategické porady a zúčastňuje sa na odborných poradách a diskusiách k národnému projektu.</w:t>
      </w:r>
      <w:r>
        <w:rPr>
          <w:rStyle w:val="normaltextrun"/>
          <w:rFonts w:ascii="Calibri" w:hAnsi="Calibri" w:cs="Calibri"/>
          <w:sz w:val="22"/>
          <w:szCs w:val="22"/>
        </w:rPr>
        <w:t> </w:t>
      </w:r>
      <w:r>
        <w:rPr>
          <w:rStyle w:val="eop"/>
          <w:rFonts w:ascii="Calibri" w:hAnsi="Calibri" w:cs="Calibri"/>
          <w:sz w:val="22"/>
          <w:szCs w:val="22"/>
        </w:rPr>
        <w:t> </w:t>
      </w:r>
    </w:p>
    <w:p w14:paraId="48E49C77" w14:textId="77777777"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rPr>
        <w:t>Kvalifikačné predpoklady</w:t>
      </w:r>
      <w:r>
        <w:rPr>
          <w:rStyle w:val="normaltextrun"/>
          <w:rFonts w:ascii="Calibri" w:hAnsi="Calibri" w:cs="Calibri"/>
          <w:sz w:val="22"/>
          <w:szCs w:val="22"/>
        </w:rPr>
        <w:t xml:space="preserve">: </w:t>
      </w:r>
      <w:r>
        <w:rPr>
          <w:rStyle w:val="normaltextrun"/>
          <w:rFonts w:ascii="Calibri" w:hAnsi="Calibri" w:cs="Calibri"/>
          <w:color w:val="000000"/>
          <w:sz w:val="22"/>
          <w:szCs w:val="22"/>
        </w:rPr>
        <w:t>vysokoškolské vzdelanie II. stupňa </w:t>
      </w:r>
      <w:r>
        <w:rPr>
          <w:rStyle w:val="eop"/>
          <w:rFonts w:ascii="Calibri" w:hAnsi="Calibri" w:cs="Calibri"/>
          <w:color w:val="000000"/>
          <w:sz w:val="22"/>
          <w:szCs w:val="22"/>
        </w:rPr>
        <w:t> </w:t>
      </w:r>
    </w:p>
    <w:p w14:paraId="05534EB6" w14:textId="355585E0" w:rsidR="00A3709C" w:rsidRDefault="56CCD736" w:rsidP="518CAC72">
      <w:pPr>
        <w:pStyle w:val="paragraph"/>
        <w:spacing w:before="0" w:beforeAutospacing="0" w:after="0" w:afterAutospacing="0"/>
        <w:jc w:val="both"/>
        <w:textAlignment w:val="baseline"/>
        <w:rPr>
          <w:rFonts w:ascii="Segoe UI" w:hAnsi="Segoe UI" w:cs="Segoe UI"/>
          <w:sz w:val="18"/>
          <w:szCs w:val="18"/>
        </w:rPr>
      </w:pPr>
      <w:r w:rsidRPr="518CAC72">
        <w:rPr>
          <w:rStyle w:val="normaltextrun"/>
          <w:rFonts w:ascii="Calibri" w:hAnsi="Calibri" w:cs="Calibri"/>
          <w:color w:val="000000" w:themeColor="text1"/>
          <w:sz w:val="22"/>
          <w:szCs w:val="22"/>
          <w:u w:val="single"/>
        </w:rPr>
        <w:t>Odborná prax:</w:t>
      </w:r>
      <w:r w:rsidRPr="518CAC72">
        <w:rPr>
          <w:rStyle w:val="normaltextrun"/>
          <w:rFonts w:ascii="Calibri" w:hAnsi="Calibri" w:cs="Calibri"/>
          <w:color w:val="000000" w:themeColor="text1"/>
          <w:sz w:val="22"/>
          <w:szCs w:val="22"/>
        </w:rPr>
        <w:t xml:space="preserve"> minimálne 3 roky práce </w:t>
      </w:r>
      <w:r w:rsidR="08E14EE1" w:rsidRPr="518CAC72">
        <w:rPr>
          <w:rStyle w:val="normaltextrun"/>
          <w:rFonts w:ascii="Calibri" w:hAnsi="Calibri" w:cs="Calibri"/>
          <w:color w:val="000000" w:themeColor="text1"/>
          <w:sz w:val="22"/>
          <w:szCs w:val="22"/>
        </w:rPr>
        <w:t xml:space="preserve"> v niektorej z oblastí: vzdelávanie, vysoké školstvo, internacionalizácia, implementácia verejných politík, implementácia opatrení a programov EÚ, implementácia finančných podporných mechanizmov alebo projektový manažment</w:t>
      </w:r>
      <w:r w:rsidRPr="518CAC72">
        <w:rPr>
          <w:rStyle w:val="normaltextrun"/>
          <w:rFonts w:ascii="Calibri" w:hAnsi="Calibri" w:cs="Calibri"/>
          <w:color w:val="000000" w:themeColor="text1"/>
          <w:sz w:val="22"/>
          <w:szCs w:val="22"/>
        </w:rPr>
        <w:t xml:space="preserve"> (</w:t>
      </w:r>
      <w:r w:rsidRPr="518CAC72">
        <w:rPr>
          <w:rStyle w:val="normaltextrun"/>
          <w:rFonts w:ascii="Calibri" w:hAnsi="Calibri" w:cs="Calibri"/>
          <w:sz w:val="22"/>
          <w:szCs w:val="22"/>
        </w:rPr>
        <w:t>ukončené a/alebo prebiehajúce doktorandské štúdium sa započítava do počtu rokov v oblasti vysokého školstva)</w:t>
      </w:r>
      <w:r w:rsidRPr="518CAC72">
        <w:rPr>
          <w:rStyle w:val="eop"/>
          <w:rFonts w:ascii="Calibri" w:hAnsi="Calibri" w:cs="Calibri"/>
          <w:sz w:val="22"/>
          <w:szCs w:val="22"/>
        </w:rPr>
        <w:t> </w:t>
      </w:r>
    </w:p>
    <w:p w14:paraId="67FF488C" w14:textId="77777777"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478F180C" w14:textId="01F651C8"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Odborník/špecialista</w:t>
      </w:r>
      <w:r>
        <w:rPr>
          <w:rStyle w:val="normaltextrun"/>
          <w:rFonts w:ascii="Calibri" w:hAnsi="Calibri" w:cs="Calibri"/>
          <w:sz w:val="22"/>
          <w:szCs w:val="22"/>
        </w:rPr>
        <w:t>  (</w:t>
      </w:r>
      <w:r w:rsidR="008A2B33">
        <w:rPr>
          <w:rStyle w:val="normaltextrun"/>
          <w:rFonts w:ascii="Calibri" w:hAnsi="Calibri" w:cs="Calibri"/>
          <w:sz w:val="22"/>
          <w:szCs w:val="22"/>
        </w:rPr>
        <w:t>10</w:t>
      </w:r>
      <w:r>
        <w:rPr>
          <w:rStyle w:val="normaltextrun"/>
          <w:rFonts w:ascii="Calibri" w:hAnsi="Calibri" w:cs="Calibri"/>
          <w:sz w:val="22"/>
          <w:szCs w:val="22"/>
        </w:rPr>
        <w:t xml:space="preserve"> FTE) </w:t>
      </w:r>
      <w:r>
        <w:rPr>
          <w:rStyle w:val="eop"/>
          <w:rFonts w:ascii="Calibri" w:hAnsi="Calibri" w:cs="Calibri"/>
          <w:sz w:val="22"/>
          <w:szCs w:val="22"/>
        </w:rPr>
        <w:t> </w:t>
      </w:r>
    </w:p>
    <w:p w14:paraId="579A617E" w14:textId="77777777"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242424"/>
          <w:sz w:val="22"/>
          <w:szCs w:val="22"/>
        </w:rPr>
        <w:t>Odborný zamestnanec zodpovedný za odbornú prípravu, koordináciu, vyhodnocovanie a realizáciu aktivít a činností súvisiacich s implementáciou projektu a potrebných k dosiahnutiu stanovených cieľov, výstupov, výsledkov a ukazovateľov projektu. Zabezpečuje plynulý priebeh odborných činností. Zodpovedá za kvalitu nastavenia, fungovania a výkon odborných činností realizovaných v rámci projektu. Priebežne vyhodnocuje postupy, procesy a metódy, prípadne navrhuje ich revíziu a následné zavedenie do praxe projektu/aktivity/</w:t>
      </w:r>
      <w:proofErr w:type="spellStart"/>
      <w:r>
        <w:rPr>
          <w:rStyle w:val="normaltextrun"/>
          <w:rFonts w:ascii="Calibri" w:hAnsi="Calibri" w:cs="Calibri"/>
          <w:color w:val="242424"/>
          <w:sz w:val="22"/>
          <w:szCs w:val="22"/>
        </w:rPr>
        <w:t>podaktivít</w:t>
      </w:r>
      <w:proofErr w:type="spellEnd"/>
      <w:r>
        <w:rPr>
          <w:rStyle w:val="normaltextrun"/>
          <w:rFonts w:ascii="Calibri" w:hAnsi="Calibri" w:cs="Calibri"/>
          <w:color w:val="242424"/>
          <w:sz w:val="22"/>
          <w:szCs w:val="22"/>
        </w:rPr>
        <w:t xml:space="preserve">/činností. </w:t>
      </w:r>
      <w:r>
        <w:rPr>
          <w:rStyle w:val="normaltextrun"/>
          <w:rFonts w:ascii="Calibri" w:hAnsi="Calibri" w:cs="Calibri"/>
          <w:sz w:val="22"/>
          <w:szCs w:val="22"/>
        </w:rPr>
        <w:t>Poskytuje odborné a metodické poradenstvo pre užívateľov a zodpovedá za prípravu zmlúv tak s užívateľmi ako aj s externými subjektmi zapojenými do aktivít projektu (napr. subjekty na zabezpečenie mediálnych činností). </w:t>
      </w:r>
      <w:r>
        <w:rPr>
          <w:rStyle w:val="eop"/>
          <w:rFonts w:ascii="Calibri" w:hAnsi="Calibri" w:cs="Calibri"/>
          <w:sz w:val="22"/>
          <w:szCs w:val="22"/>
        </w:rPr>
        <w:t> </w:t>
      </w:r>
    </w:p>
    <w:p w14:paraId="589B1682" w14:textId="08A90A09"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rPr>
        <w:lastRenderedPageBreak/>
        <w:t>Kvalifikačné predpoklady:</w:t>
      </w:r>
      <w:r>
        <w:rPr>
          <w:rStyle w:val="normaltextrun"/>
          <w:rFonts w:ascii="Calibri" w:hAnsi="Calibri" w:cs="Calibri"/>
          <w:sz w:val="22"/>
          <w:szCs w:val="22"/>
        </w:rPr>
        <w:t xml:space="preserve"> </w:t>
      </w:r>
      <w:r>
        <w:rPr>
          <w:rStyle w:val="normaltextrun"/>
          <w:rFonts w:ascii="Calibri" w:hAnsi="Calibri" w:cs="Calibri"/>
          <w:color w:val="000000"/>
          <w:sz w:val="22"/>
          <w:szCs w:val="22"/>
        </w:rPr>
        <w:t xml:space="preserve">vysokoškolské vzdelanie I. stupňa a osobitný kvalifikačný predpoklad, ak je ustanovený osobitným predpisom, alebo vysokoškolské vzdelanie </w:t>
      </w:r>
      <w:r w:rsidR="008A2B33">
        <w:rPr>
          <w:rStyle w:val="normaltextrun"/>
          <w:rFonts w:ascii="Calibri" w:hAnsi="Calibri" w:cs="Calibri"/>
          <w:color w:val="000000"/>
          <w:sz w:val="22"/>
          <w:szCs w:val="22"/>
        </w:rPr>
        <w:t>II.</w:t>
      </w:r>
      <w:r>
        <w:rPr>
          <w:rStyle w:val="normaltextrun"/>
          <w:rFonts w:ascii="Calibri" w:hAnsi="Calibri" w:cs="Calibri"/>
          <w:color w:val="000000"/>
          <w:sz w:val="22"/>
          <w:szCs w:val="22"/>
        </w:rPr>
        <w:t xml:space="preserve"> stupňa a osobitný kvalifikačný predpoklad, ak je ustanovený osobitným predpisom</w:t>
      </w:r>
      <w:r>
        <w:rPr>
          <w:rStyle w:val="eop"/>
          <w:rFonts w:ascii="Calibri" w:hAnsi="Calibri" w:cs="Calibri"/>
          <w:color w:val="000000"/>
          <w:sz w:val="22"/>
          <w:szCs w:val="22"/>
        </w:rPr>
        <w:t> </w:t>
      </w:r>
    </w:p>
    <w:p w14:paraId="50BB5D1B" w14:textId="2CFDBBEA" w:rsidR="00A3709C" w:rsidRDefault="56CCD736" w:rsidP="518CAC72">
      <w:pPr>
        <w:pStyle w:val="paragraph"/>
        <w:spacing w:before="0" w:beforeAutospacing="0" w:after="0" w:afterAutospacing="0"/>
        <w:jc w:val="both"/>
        <w:textAlignment w:val="baseline"/>
        <w:rPr>
          <w:rStyle w:val="normaltextrun"/>
          <w:rFonts w:ascii="Calibri" w:hAnsi="Calibri" w:cs="Calibri"/>
          <w:sz w:val="22"/>
          <w:szCs w:val="22"/>
        </w:rPr>
      </w:pPr>
      <w:r w:rsidRPr="518CAC72">
        <w:rPr>
          <w:rStyle w:val="normaltextrun"/>
          <w:rFonts w:ascii="Calibri" w:hAnsi="Calibri" w:cs="Calibri"/>
          <w:color w:val="000000" w:themeColor="text1"/>
          <w:sz w:val="22"/>
          <w:szCs w:val="22"/>
          <w:u w:val="single"/>
        </w:rPr>
        <w:t>Odborná prax</w:t>
      </w:r>
      <w:r w:rsidR="2D082011" w:rsidRPr="518CAC72">
        <w:rPr>
          <w:rStyle w:val="normaltextrun"/>
          <w:rFonts w:ascii="Calibri" w:hAnsi="Calibri" w:cs="Calibri"/>
          <w:color w:val="000000" w:themeColor="text1"/>
          <w:sz w:val="22"/>
          <w:szCs w:val="22"/>
          <w:u w:val="single"/>
        </w:rPr>
        <w:t xml:space="preserve"> pre podaktivitu 1</w:t>
      </w:r>
      <w:r w:rsidRPr="518CAC72">
        <w:rPr>
          <w:rStyle w:val="normaltextrun"/>
          <w:rFonts w:ascii="Calibri" w:hAnsi="Calibri" w:cs="Calibri"/>
          <w:color w:val="000000" w:themeColor="text1"/>
          <w:sz w:val="22"/>
          <w:szCs w:val="22"/>
          <w:u w:val="single"/>
        </w:rPr>
        <w:t>:</w:t>
      </w:r>
      <w:r w:rsidRPr="518CAC72">
        <w:rPr>
          <w:rStyle w:val="normaltextrun"/>
          <w:rFonts w:ascii="Calibri" w:hAnsi="Calibri" w:cs="Calibri"/>
          <w:color w:val="000000" w:themeColor="text1"/>
          <w:sz w:val="22"/>
          <w:szCs w:val="22"/>
        </w:rPr>
        <w:t xml:space="preserve"> minimálne 1 rok práce </w:t>
      </w:r>
      <w:r w:rsidR="3D8DC837" w:rsidRPr="518CAC72">
        <w:rPr>
          <w:rStyle w:val="normaltextrun"/>
          <w:rFonts w:ascii="Calibri" w:hAnsi="Calibri" w:cs="Calibri"/>
          <w:color w:val="000000" w:themeColor="text1"/>
          <w:sz w:val="22"/>
          <w:szCs w:val="22"/>
        </w:rPr>
        <w:t xml:space="preserve"> v niektorej z oblastí: vzdelávanie, vysoké školstvo, internacionalizácia, implementácia verejných politík, implementácia opatrení a programov EÚ, implementácia finančných podporných mechanizmov alebo projektový manažment</w:t>
      </w:r>
      <w:r w:rsidRPr="518CAC72">
        <w:rPr>
          <w:rStyle w:val="normaltextrun"/>
          <w:rFonts w:ascii="Calibri" w:hAnsi="Calibri" w:cs="Calibri"/>
          <w:color w:val="000000" w:themeColor="text1"/>
          <w:sz w:val="22"/>
          <w:szCs w:val="22"/>
        </w:rPr>
        <w:t xml:space="preserve"> (</w:t>
      </w:r>
      <w:r w:rsidRPr="518CAC72">
        <w:rPr>
          <w:rStyle w:val="normaltextrun"/>
          <w:rFonts w:ascii="Calibri" w:hAnsi="Calibri" w:cs="Calibri"/>
          <w:sz w:val="22"/>
          <w:szCs w:val="22"/>
        </w:rPr>
        <w:t>ukončené a/alebo prebiehajúce doktorandské štúdium sa započítava do počtu rokov v oblasti vysokého školstva)</w:t>
      </w:r>
    </w:p>
    <w:p w14:paraId="7E5293AD" w14:textId="666BADF5" w:rsidR="008A2B33" w:rsidRDefault="008A2B33" w:rsidP="008A2B33">
      <w:pPr>
        <w:pStyle w:val="paragraph"/>
        <w:spacing w:before="0" w:beforeAutospacing="0" w:after="0" w:afterAutospacing="0"/>
        <w:jc w:val="both"/>
        <w:textAlignment w:val="baseline"/>
        <w:rPr>
          <w:rStyle w:val="normaltextrun"/>
          <w:rFonts w:ascii="Calibri" w:hAnsi="Calibri" w:cs="Calibri"/>
          <w:sz w:val="22"/>
          <w:szCs w:val="22"/>
        </w:rPr>
      </w:pPr>
      <w:r>
        <w:rPr>
          <w:rStyle w:val="normaltextrun"/>
          <w:rFonts w:ascii="Calibri" w:hAnsi="Calibri" w:cs="Calibri"/>
          <w:color w:val="000000"/>
          <w:sz w:val="22"/>
          <w:szCs w:val="22"/>
          <w:u w:val="single"/>
        </w:rPr>
        <w:t>Odborná prax pre podaktivitu 2:</w:t>
      </w:r>
      <w:r>
        <w:rPr>
          <w:rStyle w:val="normaltextrun"/>
          <w:rFonts w:ascii="Calibri" w:hAnsi="Calibri" w:cs="Calibri"/>
          <w:color w:val="000000"/>
          <w:sz w:val="22"/>
          <w:szCs w:val="22"/>
        </w:rPr>
        <w:t xml:space="preserve"> minimálne 3 roky práce v oblasti </w:t>
      </w:r>
      <w:r w:rsidR="00A62CAA">
        <w:rPr>
          <w:rStyle w:val="normaltextrun"/>
          <w:rFonts w:ascii="Calibri" w:hAnsi="Calibri" w:cs="Calibri"/>
          <w:color w:val="000000"/>
          <w:sz w:val="22"/>
          <w:szCs w:val="22"/>
        </w:rPr>
        <w:t>zabezpečovania mediálnych činností a styku s verejnosťou.</w:t>
      </w:r>
    </w:p>
    <w:p w14:paraId="3EEFB385" w14:textId="2001CA09" w:rsidR="00A3709C" w:rsidRDefault="00A3709C" w:rsidP="00A3709C">
      <w:pPr>
        <w:pStyle w:val="paragraph"/>
        <w:spacing w:before="0" w:beforeAutospacing="0" w:after="0" w:afterAutospacing="0"/>
        <w:jc w:val="both"/>
        <w:textAlignment w:val="baseline"/>
        <w:rPr>
          <w:rFonts w:ascii="Segoe UI" w:hAnsi="Segoe UI" w:cs="Segoe UI"/>
          <w:sz w:val="18"/>
          <w:szCs w:val="18"/>
        </w:rPr>
      </w:pPr>
    </w:p>
    <w:p w14:paraId="0CC6BF93" w14:textId="77777777"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 xml:space="preserve">Koordinátor aktivity </w:t>
      </w:r>
      <w:r>
        <w:rPr>
          <w:rStyle w:val="normaltextrun"/>
          <w:rFonts w:ascii="Calibri" w:hAnsi="Calibri" w:cs="Calibri"/>
          <w:sz w:val="22"/>
          <w:szCs w:val="22"/>
        </w:rPr>
        <w:t>(1 FTE)</w:t>
      </w:r>
      <w:r>
        <w:rPr>
          <w:rStyle w:val="eop"/>
          <w:rFonts w:ascii="Calibri" w:hAnsi="Calibri" w:cs="Calibri"/>
          <w:sz w:val="22"/>
          <w:szCs w:val="22"/>
        </w:rPr>
        <w:t> </w:t>
      </w:r>
    </w:p>
    <w:p w14:paraId="3FB01E1A" w14:textId="77777777"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Zamestnanec, ktorý koordinuje činnosti v rámci realizácie aktivity projektu. Zabezpečuje komunikáciu medzi </w:t>
      </w:r>
      <w:proofErr w:type="spellStart"/>
      <w:r>
        <w:rPr>
          <w:rStyle w:val="normaltextrun"/>
          <w:rFonts w:ascii="Calibri" w:hAnsi="Calibri" w:cs="Calibri"/>
          <w:sz w:val="22"/>
          <w:szCs w:val="22"/>
        </w:rPr>
        <w:t>MŠVVaM</w:t>
      </w:r>
      <w:proofErr w:type="spellEnd"/>
      <w:r>
        <w:rPr>
          <w:rStyle w:val="normaltextrun"/>
          <w:rFonts w:ascii="Calibri" w:hAnsi="Calibri" w:cs="Calibri"/>
          <w:sz w:val="22"/>
          <w:szCs w:val="22"/>
        </w:rPr>
        <w:t xml:space="preserve"> a užívateľmi projektu, ako aj spolupracujúcimi externými partnermi. Zabezpečuje operatívnu podporu pri plnení úloh odborníka/špecialistu a garanta a zber dát súvisiacich s realizáciou aktivity projektu.</w:t>
      </w:r>
      <w:r>
        <w:rPr>
          <w:rStyle w:val="eop"/>
          <w:rFonts w:ascii="Calibri" w:hAnsi="Calibri" w:cs="Calibri"/>
          <w:sz w:val="22"/>
          <w:szCs w:val="22"/>
        </w:rPr>
        <w:t> </w:t>
      </w:r>
    </w:p>
    <w:p w14:paraId="627FB205" w14:textId="77777777"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rPr>
        <w:t>Kvalifikačné predpoklady:</w:t>
      </w:r>
      <w:r>
        <w:rPr>
          <w:rStyle w:val="normaltextrun"/>
          <w:rFonts w:ascii="Calibri" w:hAnsi="Calibri" w:cs="Calibri"/>
          <w:sz w:val="22"/>
          <w:szCs w:val="22"/>
        </w:rPr>
        <w:t xml:space="preserve"> vysokoškolské vzdelanie I. stupňa a osobitný kvalifikačný predpoklad, ak je ustanovený osobitným predpisom, alebo vysokoškolské vzdelanie druhého stupňa a osobitný kvalifikačný predpoklad, ak je ustanovený osobitným predpisom  </w:t>
      </w:r>
      <w:r>
        <w:rPr>
          <w:rStyle w:val="eop"/>
          <w:rFonts w:ascii="Calibri" w:hAnsi="Calibri" w:cs="Calibri"/>
          <w:sz w:val="22"/>
          <w:szCs w:val="22"/>
        </w:rPr>
        <w:t> </w:t>
      </w:r>
    </w:p>
    <w:p w14:paraId="57DD5D34" w14:textId="77777777"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rPr>
        <w:t>Odborná prax:</w:t>
      </w:r>
      <w:r>
        <w:rPr>
          <w:rStyle w:val="normaltextrun"/>
          <w:rFonts w:ascii="Calibri" w:hAnsi="Calibri" w:cs="Calibri"/>
          <w:sz w:val="22"/>
          <w:szCs w:val="22"/>
        </w:rPr>
        <w:t xml:space="preserve"> nevyžaduje sa</w:t>
      </w:r>
      <w:r>
        <w:rPr>
          <w:rStyle w:val="eop"/>
          <w:rFonts w:ascii="Calibri" w:hAnsi="Calibri" w:cs="Calibri"/>
          <w:sz w:val="22"/>
          <w:szCs w:val="22"/>
        </w:rPr>
        <w:t> </w:t>
      </w:r>
    </w:p>
    <w:p w14:paraId="624D899A" w14:textId="77777777"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000000"/>
          <w:sz w:val="22"/>
          <w:szCs w:val="22"/>
        </w:rPr>
        <w:t> </w:t>
      </w:r>
    </w:p>
    <w:p w14:paraId="7279A306" w14:textId="7D4C1FC0" w:rsidR="00A3709C" w:rsidRDefault="00A3709C" w:rsidP="00702D12">
      <w:pPr>
        <w:pStyle w:val="paragraph"/>
        <w:spacing w:before="0" w:beforeAutospacing="0" w:after="24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Administratívne riadenie v kompetencii </w:t>
      </w:r>
      <w:proofErr w:type="spellStart"/>
      <w:r>
        <w:rPr>
          <w:rStyle w:val="normaltextrun"/>
          <w:rFonts w:ascii="Calibri" w:hAnsi="Calibri" w:cs="Calibri"/>
          <w:sz w:val="22"/>
          <w:szCs w:val="22"/>
        </w:rPr>
        <w:t>MŠVVaM</w:t>
      </w:r>
      <w:proofErr w:type="spellEnd"/>
      <w:r>
        <w:rPr>
          <w:rStyle w:val="normaltextrun"/>
          <w:rFonts w:ascii="Calibri" w:hAnsi="Calibri" w:cs="Calibri"/>
          <w:sz w:val="22"/>
          <w:szCs w:val="22"/>
        </w:rPr>
        <w:t xml:space="preserve"> SR v rámci existujúcej organizačnej štruktúry bude zabezpečované odborom riadenia národných projektov (ORNP).ORNP zabezpečí projektové a finančné riadenie projektu, priebežné monitorovanie a vyhodnocovanie realizácie aktivít a bude dohliadať na úspešné dosiahnutie cieľov projektu. Podľa objemu spravovanej agendy bude na projekt vyčlenený požadovaný počet projektových/finančných manažérov.</w:t>
      </w:r>
      <w:r>
        <w:rPr>
          <w:rStyle w:val="eop"/>
          <w:rFonts w:ascii="Calibri" w:hAnsi="Calibri" w:cs="Calibri"/>
          <w:sz w:val="22"/>
          <w:szCs w:val="22"/>
        </w:rPr>
        <w:t> </w:t>
      </w:r>
    </w:p>
    <w:p w14:paraId="00531853" w14:textId="519F6152" w:rsidR="00A3709C" w:rsidRDefault="00A3709C" w:rsidP="00702D12">
      <w:pPr>
        <w:pStyle w:val="paragraph"/>
        <w:spacing w:before="0" w:beforeAutospacing="0" w:after="24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Personálne kapacity boli navrhnuté s ohľadom na plynulé zabezpečenie realizácie projektu. </w:t>
      </w:r>
      <w:proofErr w:type="spellStart"/>
      <w:r>
        <w:rPr>
          <w:rStyle w:val="normaltextrun"/>
          <w:rFonts w:ascii="Calibri" w:hAnsi="Calibri" w:cs="Calibri"/>
          <w:sz w:val="22"/>
          <w:szCs w:val="22"/>
        </w:rPr>
        <w:t>MŠVVaM</w:t>
      </w:r>
      <w:proofErr w:type="spellEnd"/>
      <w:r>
        <w:rPr>
          <w:rStyle w:val="normaltextrun"/>
          <w:rFonts w:ascii="Calibri" w:hAnsi="Calibri" w:cs="Calibri"/>
          <w:sz w:val="22"/>
          <w:szCs w:val="22"/>
        </w:rPr>
        <w:t xml:space="preserve"> SR dlhodobo realizuje projekty financované zo štrukturálnych fondov resp. obdobných finančných mechanizmov či priamych grantov a disponuje dostatočnou kapacitou odborných pracovníkov z oblasti projektového a ekonomického riadenia a personálnej agendy spojenej s implementáciou daných projektov. </w:t>
      </w:r>
      <w:proofErr w:type="spellStart"/>
      <w:r>
        <w:rPr>
          <w:rStyle w:val="normaltextrun"/>
          <w:rFonts w:ascii="Calibri" w:hAnsi="Calibri" w:cs="Calibri"/>
          <w:sz w:val="22"/>
          <w:szCs w:val="22"/>
        </w:rPr>
        <w:t>MŠVVaM</w:t>
      </w:r>
      <w:proofErr w:type="spellEnd"/>
      <w:r>
        <w:rPr>
          <w:rStyle w:val="normaltextrun"/>
          <w:rFonts w:ascii="Calibri" w:hAnsi="Calibri" w:cs="Calibri"/>
          <w:sz w:val="22"/>
          <w:szCs w:val="22"/>
        </w:rPr>
        <w:t xml:space="preserve"> SR disponuje prevádzkovými kapacitami (administratívne priestory, IKT apod.) potrebnými pre úspešnú implementáciu hlavnej aktivity národného projektu.</w:t>
      </w:r>
      <w:r>
        <w:rPr>
          <w:rStyle w:val="eop"/>
          <w:rFonts w:ascii="Calibri" w:hAnsi="Calibri" w:cs="Calibri"/>
          <w:sz w:val="22"/>
          <w:szCs w:val="22"/>
        </w:rPr>
        <w:t> </w:t>
      </w:r>
    </w:p>
    <w:p w14:paraId="0ED8E8F8" w14:textId="3BAA2CD5" w:rsidR="00A3709C" w:rsidRDefault="00A3709C" w:rsidP="00A3709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Realizáciou predkladaného NP </w:t>
      </w:r>
      <w:r w:rsidR="00560EE2">
        <w:rPr>
          <w:rStyle w:val="normaltextrun"/>
          <w:rFonts w:ascii="Calibri" w:hAnsi="Calibri" w:cs="Calibri"/>
          <w:sz w:val="22"/>
          <w:szCs w:val="22"/>
        </w:rPr>
        <w:t>budú zabezpečené</w:t>
      </w:r>
      <w:r>
        <w:rPr>
          <w:rStyle w:val="normaltextrun"/>
          <w:rFonts w:ascii="Calibri" w:hAnsi="Calibri" w:cs="Calibri"/>
          <w:sz w:val="22"/>
          <w:szCs w:val="22"/>
        </w:rPr>
        <w:t xml:space="preserve"> priame a ostatné výdavky projektu súvisiace výlučne s realizáciou projektu, mimo rozpočet </w:t>
      </w:r>
      <w:proofErr w:type="spellStart"/>
      <w:r>
        <w:rPr>
          <w:rStyle w:val="normaltextrun"/>
          <w:rFonts w:ascii="Calibri" w:hAnsi="Calibri" w:cs="Calibri"/>
          <w:sz w:val="22"/>
          <w:szCs w:val="22"/>
        </w:rPr>
        <w:t>MŠVVaM</w:t>
      </w:r>
      <w:proofErr w:type="spellEnd"/>
      <w:r>
        <w:rPr>
          <w:rStyle w:val="normaltextrun"/>
          <w:rFonts w:ascii="Calibri" w:hAnsi="Calibri" w:cs="Calibri"/>
          <w:sz w:val="22"/>
          <w:szCs w:val="22"/>
        </w:rPr>
        <w:t xml:space="preserve"> SR. </w:t>
      </w:r>
      <w:r>
        <w:rPr>
          <w:rStyle w:val="eop"/>
          <w:rFonts w:ascii="Calibri" w:hAnsi="Calibri" w:cs="Calibri"/>
          <w:sz w:val="22"/>
          <w:szCs w:val="22"/>
        </w:rPr>
        <w:t> </w:t>
      </w:r>
    </w:p>
    <w:p w14:paraId="2E0EBE83" w14:textId="77777777" w:rsidR="00480BC6" w:rsidRPr="00593164" w:rsidRDefault="00480BC6" w:rsidP="00593164">
      <w:pPr>
        <w:tabs>
          <w:tab w:val="left" w:pos="567"/>
        </w:tabs>
        <w:spacing w:before="120" w:after="120"/>
        <w:jc w:val="both"/>
        <w:rPr>
          <w:rFonts w:asciiTheme="minorHAnsi" w:hAnsiTheme="minorHAnsi" w:cstheme="minorHAnsi"/>
          <w:sz w:val="22"/>
          <w:szCs w:val="22"/>
        </w:rPr>
      </w:pPr>
    </w:p>
    <w:p w14:paraId="1E634E2C" w14:textId="35B5E7BC" w:rsidR="000C0E25" w:rsidRPr="00FA6A92" w:rsidRDefault="0052168B" w:rsidP="00AC20FD">
      <w:pPr>
        <w:pStyle w:val="Odsekzoznamu"/>
        <w:numPr>
          <w:ilvl w:val="0"/>
          <w:numId w:val="5"/>
        </w:numPr>
        <w:ind w:left="284" w:hanging="284"/>
        <w:contextualSpacing w:val="0"/>
        <w:jc w:val="both"/>
        <w:rPr>
          <w:rFonts w:asciiTheme="minorHAnsi" w:hAnsiTheme="minorHAnsi" w:cstheme="minorHAnsi"/>
          <w:b/>
          <w:sz w:val="22"/>
          <w:szCs w:val="22"/>
          <w:lang w:eastAsia="en-US"/>
        </w:rPr>
      </w:pPr>
      <w:r w:rsidRPr="00FA6A92">
        <w:rPr>
          <w:rFonts w:asciiTheme="minorHAnsi" w:hAnsiTheme="minorHAnsi" w:cstheme="minorHAnsi"/>
          <w:b/>
          <w:sz w:val="22"/>
          <w:szCs w:val="22"/>
          <w:lang w:eastAsia="en-US"/>
        </w:rPr>
        <w:t>H</w:t>
      </w:r>
      <w:r w:rsidR="000C0E25" w:rsidRPr="00FA6A92">
        <w:rPr>
          <w:rFonts w:asciiTheme="minorHAnsi" w:hAnsiTheme="minorHAnsi" w:cstheme="minorHAnsi"/>
          <w:b/>
          <w:sz w:val="22"/>
          <w:szCs w:val="22"/>
          <w:lang w:eastAsia="en-US"/>
        </w:rPr>
        <w:t>lavné ciele NP (stručne):</w:t>
      </w:r>
    </w:p>
    <w:p w14:paraId="2369659D" w14:textId="1056B84A" w:rsidR="00B33AB1" w:rsidRDefault="00010314" w:rsidP="00FA6A92">
      <w:pPr>
        <w:keepLines/>
        <w:spacing w:after="120"/>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Hlavným cieľom projektu je </w:t>
      </w:r>
      <w:r w:rsidR="00B269D6">
        <w:rPr>
          <w:rFonts w:asciiTheme="minorHAnsi" w:hAnsiTheme="minorHAnsi" w:cstheme="minorHAnsi"/>
          <w:sz w:val="22"/>
          <w:szCs w:val="22"/>
          <w:lang w:eastAsia="en-US"/>
        </w:rPr>
        <w:t>poskytovanie</w:t>
      </w:r>
      <w:r>
        <w:rPr>
          <w:rFonts w:asciiTheme="minorHAnsi" w:hAnsiTheme="minorHAnsi" w:cstheme="minorHAnsi"/>
          <w:sz w:val="22"/>
          <w:szCs w:val="22"/>
          <w:lang w:eastAsia="en-US"/>
        </w:rPr>
        <w:t xml:space="preserve"> štipendií pre talentovaných domácich a zahraničných študentov ako motivačný nástroj pre zmiernenie odlivu mozgov do zahraničia a </w:t>
      </w:r>
      <w:r w:rsidRPr="00716712">
        <w:rPr>
          <w:rFonts w:asciiTheme="minorHAnsi" w:hAnsiTheme="minorHAnsi" w:cstheme="minorHAnsi"/>
          <w:sz w:val="22"/>
          <w:szCs w:val="22"/>
          <w:lang w:eastAsia="en-US"/>
        </w:rPr>
        <w:t xml:space="preserve">lákanie talentovaných študentov zo zahraničia a pre podporu štúdia na slovenských vysokých školách. </w:t>
      </w:r>
    </w:p>
    <w:p w14:paraId="197721F7" w14:textId="28CE6EBE" w:rsidR="00FA314D" w:rsidRDefault="00627E3F" w:rsidP="00FA6A92">
      <w:pPr>
        <w:keepLines/>
        <w:spacing w:after="120"/>
        <w:jc w:val="both"/>
        <w:rPr>
          <w:rFonts w:asciiTheme="minorHAnsi" w:hAnsiTheme="minorHAnsi" w:cstheme="minorHAnsi"/>
          <w:sz w:val="22"/>
          <w:szCs w:val="22"/>
        </w:rPr>
      </w:pPr>
      <w:r w:rsidRPr="00716712">
        <w:rPr>
          <w:rFonts w:asciiTheme="minorHAnsi" w:hAnsiTheme="minorHAnsi" w:cstheme="minorHAnsi"/>
          <w:sz w:val="22"/>
          <w:szCs w:val="22"/>
          <w:lang w:eastAsia="en-US"/>
        </w:rPr>
        <w:t xml:space="preserve">Štipendiá pre domácich </w:t>
      </w:r>
      <w:r w:rsidR="00570692">
        <w:rPr>
          <w:rFonts w:asciiTheme="minorHAnsi" w:hAnsiTheme="minorHAnsi" w:cstheme="minorHAnsi"/>
          <w:sz w:val="22"/>
          <w:szCs w:val="22"/>
          <w:lang w:eastAsia="en-US"/>
        </w:rPr>
        <w:t xml:space="preserve">talentovaných </w:t>
      </w:r>
      <w:r w:rsidRPr="00716712">
        <w:rPr>
          <w:rFonts w:asciiTheme="minorHAnsi" w:hAnsiTheme="minorHAnsi" w:cstheme="minorHAnsi"/>
          <w:sz w:val="22"/>
          <w:szCs w:val="22"/>
          <w:lang w:eastAsia="en-US"/>
        </w:rPr>
        <w:t xml:space="preserve">študentov predstavujú motiváciu ostať študovať na slovenskej vysokej škole. </w:t>
      </w:r>
      <w:r w:rsidR="00FA314D" w:rsidRPr="00C732D6">
        <w:rPr>
          <w:rFonts w:asciiTheme="minorHAnsi" w:hAnsiTheme="minorHAnsi" w:cstheme="minorHAnsi"/>
          <w:sz w:val="22"/>
          <w:szCs w:val="22"/>
        </w:rPr>
        <w:t>Je</w:t>
      </w:r>
      <w:r w:rsidR="00FA314D">
        <w:rPr>
          <w:rFonts w:asciiTheme="minorHAnsi" w:hAnsiTheme="minorHAnsi" w:cstheme="minorHAnsi"/>
          <w:sz w:val="22"/>
          <w:szCs w:val="22"/>
        </w:rPr>
        <w:t xml:space="preserve"> preto</w:t>
      </w:r>
      <w:r w:rsidR="00FA314D" w:rsidRPr="00C732D6">
        <w:rPr>
          <w:rFonts w:asciiTheme="minorHAnsi" w:hAnsiTheme="minorHAnsi" w:cstheme="minorHAnsi"/>
          <w:sz w:val="22"/>
          <w:szCs w:val="22"/>
        </w:rPr>
        <w:t xml:space="preserve"> jednou z výz</w:t>
      </w:r>
      <w:r w:rsidR="00FA314D">
        <w:rPr>
          <w:rFonts w:asciiTheme="minorHAnsi" w:hAnsiTheme="minorHAnsi" w:cstheme="minorHAnsi"/>
          <w:sz w:val="22"/>
          <w:szCs w:val="22"/>
        </w:rPr>
        <w:t xml:space="preserve">namných priorít </w:t>
      </w:r>
      <w:proofErr w:type="spellStart"/>
      <w:r w:rsidR="00FA314D">
        <w:rPr>
          <w:rFonts w:asciiTheme="minorHAnsi" w:hAnsiTheme="minorHAnsi" w:cstheme="minorHAnsi"/>
          <w:sz w:val="22"/>
          <w:szCs w:val="22"/>
        </w:rPr>
        <w:t>MŠVVaM</w:t>
      </w:r>
      <w:proofErr w:type="spellEnd"/>
      <w:r w:rsidR="00FA314D" w:rsidRPr="00C732D6">
        <w:rPr>
          <w:rFonts w:asciiTheme="minorHAnsi" w:hAnsiTheme="minorHAnsi" w:cstheme="minorHAnsi"/>
          <w:sz w:val="22"/>
          <w:szCs w:val="22"/>
        </w:rPr>
        <w:t>, aby boli implement</w:t>
      </w:r>
      <w:r w:rsidR="00FA314D">
        <w:rPr>
          <w:rFonts w:asciiTheme="minorHAnsi" w:hAnsiTheme="minorHAnsi" w:cstheme="minorHAnsi"/>
          <w:sz w:val="22"/>
          <w:szCs w:val="22"/>
        </w:rPr>
        <w:t>ované konkrétne opatrenia na udržanie a pri</w:t>
      </w:r>
      <w:r w:rsidR="00FA314D" w:rsidRPr="00C732D6">
        <w:rPr>
          <w:rFonts w:asciiTheme="minorHAnsi" w:hAnsiTheme="minorHAnsi" w:cstheme="minorHAnsi"/>
          <w:sz w:val="22"/>
          <w:szCs w:val="22"/>
        </w:rPr>
        <w:t xml:space="preserve">lákanie študentov pre štúdium na slovenských vysokých školách, </w:t>
      </w:r>
      <w:r w:rsidR="00FA314D">
        <w:rPr>
          <w:rFonts w:asciiTheme="minorHAnsi" w:hAnsiTheme="minorHAnsi" w:cstheme="minorHAnsi"/>
          <w:sz w:val="22"/>
          <w:szCs w:val="22"/>
        </w:rPr>
        <w:t xml:space="preserve">akou je </w:t>
      </w:r>
      <w:r w:rsidR="00FA314D" w:rsidRPr="00C732D6">
        <w:rPr>
          <w:rFonts w:asciiTheme="minorHAnsi" w:hAnsiTheme="minorHAnsi" w:cstheme="minorHAnsi"/>
          <w:sz w:val="22"/>
          <w:szCs w:val="22"/>
        </w:rPr>
        <w:t xml:space="preserve">štipendijná schéma </w:t>
      </w:r>
      <w:r w:rsidR="00946F82">
        <w:rPr>
          <w:rFonts w:asciiTheme="minorHAnsi" w:hAnsiTheme="minorHAnsi" w:cstheme="minorHAnsi"/>
          <w:sz w:val="22"/>
          <w:szCs w:val="22"/>
        </w:rPr>
        <w:t xml:space="preserve">v pripravovanom </w:t>
      </w:r>
      <w:r w:rsidR="00107B60">
        <w:rPr>
          <w:rFonts w:asciiTheme="minorHAnsi" w:hAnsiTheme="minorHAnsi" w:cstheme="minorHAnsi"/>
          <w:sz w:val="22"/>
          <w:szCs w:val="22"/>
        </w:rPr>
        <w:t>NP</w:t>
      </w:r>
      <w:r w:rsidR="00946F82">
        <w:rPr>
          <w:rFonts w:asciiTheme="minorHAnsi" w:hAnsiTheme="minorHAnsi" w:cstheme="minorHAnsi"/>
          <w:sz w:val="22"/>
          <w:szCs w:val="22"/>
        </w:rPr>
        <w:t xml:space="preserve"> </w:t>
      </w:r>
      <w:r w:rsidR="00FA314D" w:rsidRPr="00C732D6">
        <w:rPr>
          <w:rFonts w:asciiTheme="minorHAnsi" w:hAnsiTheme="minorHAnsi" w:cstheme="minorHAnsi"/>
          <w:sz w:val="22"/>
          <w:szCs w:val="22"/>
        </w:rPr>
        <w:t xml:space="preserve">pre domácich </w:t>
      </w:r>
      <w:r w:rsidR="00FA314D">
        <w:rPr>
          <w:rFonts w:asciiTheme="minorHAnsi" w:hAnsiTheme="minorHAnsi" w:cstheme="minorHAnsi"/>
          <w:sz w:val="22"/>
          <w:szCs w:val="22"/>
        </w:rPr>
        <w:t xml:space="preserve">talentovaných </w:t>
      </w:r>
      <w:r w:rsidR="00FA314D" w:rsidRPr="00C732D6">
        <w:rPr>
          <w:rFonts w:asciiTheme="minorHAnsi" w:hAnsiTheme="minorHAnsi" w:cstheme="minorHAnsi"/>
          <w:sz w:val="22"/>
          <w:szCs w:val="22"/>
        </w:rPr>
        <w:t>študentov s cieľom podporiť talentovaných stredoškolákov a ich zotrvanie na slovenských vysokých školách</w:t>
      </w:r>
      <w:r w:rsidR="00FA314D">
        <w:rPr>
          <w:rFonts w:asciiTheme="minorHAnsi" w:hAnsiTheme="minorHAnsi" w:cstheme="minorHAnsi"/>
          <w:sz w:val="22"/>
          <w:szCs w:val="22"/>
        </w:rPr>
        <w:t>.</w:t>
      </w:r>
    </w:p>
    <w:p w14:paraId="10829CE6" w14:textId="77777777" w:rsidR="00946F82" w:rsidRDefault="00627E3F" w:rsidP="00FA6A92">
      <w:pPr>
        <w:keepLines/>
        <w:spacing w:after="120"/>
        <w:jc w:val="both"/>
        <w:rPr>
          <w:rFonts w:asciiTheme="minorHAnsi" w:hAnsiTheme="minorHAnsi" w:cstheme="minorHAnsi"/>
          <w:sz w:val="22"/>
          <w:szCs w:val="22"/>
          <w:lang w:eastAsia="en-US"/>
        </w:rPr>
      </w:pPr>
      <w:r w:rsidRPr="00716712">
        <w:rPr>
          <w:rFonts w:asciiTheme="minorHAnsi" w:hAnsiTheme="minorHAnsi" w:cstheme="minorHAnsi"/>
          <w:sz w:val="22"/>
          <w:szCs w:val="22"/>
          <w:lang w:eastAsia="en-US"/>
        </w:rPr>
        <w:lastRenderedPageBreak/>
        <w:t>Schéma pre zahraničných štipendistov predstavuje model, ako prilákať študentov aj z iných krajín do SR na štúdium. Cieľom je zvýšiť pomer zahraničných študentov na slovenských VŠ nastavením motivačných nástrojov. Keďže nástroje ako štipendiá využívajú aj okolité štáty, cieľom je nastaviť konkurencieschopnú schému.</w:t>
      </w:r>
      <w:r w:rsidR="00010314" w:rsidRPr="00716712">
        <w:rPr>
          <w:rFonts w:asciiTheme="minorHAnsi" w:hAnsiTheme="minorHAnsi" w:cstheme="minorHAnsi"/>
          <w:sz w:val="22"/>
          <w:szCs w:val="22"/>
          <w:lang w:eastAsia="en-US"/>
        </w:rPr>
        <w:t xml:space="preserve"> </w:t>
      </w:r>
    </w:p>
    <w:p w14:paraId="1642879D" w14:textId="6E3C5830" w:rsidR="00835A00" w:rsidRDefault="42766730" w:rsidP="2B78A32E">
      <w:pPr>
        <w:spacing w:before="120" w:after="120"/>
        <w:jc w:val="both"/>
        <w:rPr>
          <w:rFonts w:asciiTheme="minorHAnsi" w:hAnsiTheme="minorHAnsi" w:cstheme="minorBidi"/>
          <w:sz w:val="22"/>
          <w:szCs w:val="22"/>
          <w:lang w:eastAsia="en-US"/>
        </w:rPr>
      </w:pPr>
      <w:r w:rsidRPr="2B78A32E">
        <w:rPr>
          <w:rFonts w:asciiTheme="minorHAnsi" w:hAnsiTheme="minorHAnsi" w:cstheme="minorBidi"/>
          <w:sz w:val="22"/>
          <w:szCs w:val="22"/>
          <w:lang w:eastAsia="en-US"/>
        </w:rPr>
        <w:t xml:space="preserve">Zámerom </w:t>
      </w:r>
      <w:r w:rsidR="7D4DAFE1" w:rsidRPr="2B78A32E">
        <w:rPr>
          <w:rFonts w:asciiTheme="minorHAnsi" w:hAnsiTheme="minorHAnsi" w:cstheme="minorBidi"/>
          <w:sz w:val="22"/>
          <w:szCs w:val="22"/>
          <w:lang w:eastAsia="en-US"/>
        </w:rPr>
        <w:t xml:space="preserve">pripravovaného </w:t>
      </w:r>
      <w:r w:rsidR="61E419F1" w:rsidRPr="2B78A32E">
        <w:rPr>
          <w:rFonts w:asciiTheme="minorHAnsi" w:hAnsiTheme="minorHAnsi" w:cstheme="minorBidi"/>
          <w:sz w:val="22"/>
          <w:szCs w:val="22"/>
          <w:lang w:eastAsia="en-US"/>
        </w:rPr>
        <w:t>NP</w:t>
      </w:r>
      <w:r w:rsidR="7D4DAFE1" w:rsidRPr="2B78A32E">
        <w:rPr>
          <w:rFonts w:asciiTheme="minorHAnsi" w:hAnsiTheme="minorHAnsi" w:cstheme="minorBidi"/>
          <w:sz w:val="22"/>
          <w:szCs w:val="22"/>
          <w:lang w:eastAsia="en-US"/>
        </w:rPr>
        <w:t xml:space="preserve"> </w:t>
      </w:r>
      <w:r w:rsidRPr="2B78A32E">
        <w:rPr>
          <w:rFonts w:asciiTheme="minorHAnsi" w:hAnsiTheme="minorHAnsi" w:cstheme="minorBidi"/>
          <w:sz w:val="22"/>
          <w:szCs w:val="22"/>
          <w:lang w:eastAsia="en-US"/>
        </w:rPr>
        <w:t>je poskytovanie štipendií talentovaným domácim a zahraničným študentom v súlade s RIS3</w:t>
      </w:r>
      <w:r w:rsidR="02637DA6" w:rsidRPr="2B78A32E">
        <w:rPr>
          <w:rFonts w:asciiTheme="minorHAnsi" w:hAnsiTheme="minorHAnsi" w:cstheme="minorBidi"/>
          <w:sz w:val="22"/>
          <w:szCs w:val="22"/>
          <w:lang w:eastAsia="en-US"/>
        </w:rPr>
        <w:t xml:space="preserve"> a</w:t>
      </w:r>
      <w:r w:rsidR="576DF8F4" w:rsidRPr="2B78A32E">
        <w:rPr>
          <w:rFonts w:asciiTheme="minorHAnsi" w:hAnsiTheme="minorHAnsi" w:cstheme="minorBidi"/>
          <w:sz w:val="22"/>
          <w:szCs w:val="22"/>
          <w:lang w:eastAsia="en-US"/>
        </w:rPr>
        <w:t> bude vychádzať z pôvodnej</w:t>
      </w:r>
      <w:r w:rsidR="02637DA6" w:rsidRPr="2B78A32E">
        <w:rPr>
          <w:rFonts w:asciiTheme="minorHAnsi" w:hAnsiTheme="minorHAnsi" w:cstheme="minorBidi"/>
          <w:sz w:val="22"/>
          <w:szCs w:val="22"/>
          <w:lang w:eastAsia="en-US"/>
        </w:rPr>
        <w:t xml:space="preserve"> metodiky nastavenej v aktuálnom projekte realizovanom z Plánu obnovy a odolnosti (POO)</w:t>
      </w:r>
      <w:r w:rsidR="576DF8F4" w:rsidRPr="2B78A32E">
        <w:rPr>
          <w:rFonts w:asciiTheme="minorHAnsi" w:hAnsiTheme="minorHAnsi" w:cstheme="minorBidi"/>
          <w:sz w:val="22"/>
          <w:szCs w:val="22"/>
          <w:lang w:eastAsia="en-US"/>
        </w:rPr>
        <w:t>, ktorá bude vytvorená a aktualizovaná s ohľadom na prax</w:t>
      </w:r>
      <w:r w:rsidR="02637DA6" w:rsidRPr="2B78A32E">
        <w:rPr>
          <w:rFonts w:asciiTheme="minorHAnsi" w:hAnsiTheme="minorHAnsi" w:cstheme="minorBidi"/>
          <w:sz w:val="22"/>
          <w:szCs w:val="22"/>
          <w:lang w:eastAsia="en-US"/>
        </w:rPr>
        <w:t xml:space="preserve">. Pripravovaný </w:t>
      </w:r>
      <w:r w:rsidR="61E419F1" w:rsidRPr="2B78A32E">
        <w:rPr>
          <w:rFonts w:asciiTheme="minorHAnsi" w:hAnsiTheme="minorHAnsi" w:cstheme="minorBidi"/>
          <w:sz w:val="22"/>
          <w:szCs w:val="22"/>
          <w:lang w:eastAsia="en-US"/>
        </w:rPr>
        <w:t>NP</w:t>
      </w:r>
      <w:r w:rsidR="02637DA6" w:rsidRPr="2B78A32E">
        <w:rPr>
          <w:rFonts w:asciiTheme="minorHAnsi" w:hAnsiTheme="minorHAnsi" w:cstheme="minorBidi"/>
          <w:sz w:val="22"/>
          <w:szCs w:val="22"/>
          <w:lang w:eastAsia="en-US"/>
        </w:rPr>
        <w:t xml:space="preserve"> bude previazaný s aktuálnym projektom z POO (viď popis v hlavnej aktivite) a to až do jeho ukončenia. </w:t>
      </w:r>
      <w:r w:rsidR="3168EA9C" w:rsidRPr="2B78A32E">
        <w:rPr>
          <w:rFonts w:asciiTheme="minorHAnsi" w:hAnsiTheme="minorHAnsi" w:cstheme="minorBidi"/>
          <w:sz w:val="22"/>
          <w:szCs w:val="22"/>
          <w:lang w:eastAsia="en-US"/>
        </w:rPr>
        <w:t>NP</w:t>
      </w:r>
      <w:r w:rsidR="02637DA6" w:rsidRPr="2B78A32E">
        <w:rPr>
          <w:rFonts w:asciiTheme="minorHAnsi" w:hAnsiTheme="minorHAnsi" w:cstheme="minorBidi"/>
          <w:sz w:val="22"/>
          <w:szCs w:val="22"/>
          <w:lang w:eastAsia="en-US"/>
        </w:rPr>
        <w:t xml:space="preserve"> má za cieľ podporiť štipendijnú schému od akademického roka 2025/2026 do </w:t>
      </w:r>
      <w:r w:rsidR="169DEFA3" w:rsidRPr="2B78A32E">
        <w:rPr>
          <w:rFonts w:asciiTheme="minorHAnsi" w:hAnsiTheme="minorHAnsi" w:cstheme="minorBidi"/>
          <w:sz w:val="22"/>
          <w:szCs w:val="22"/>
          <w:lang w:eastAsia="en-US"/>
        </w:rPr>
        <w:t xml:space="preserve">decembra 2029 </w:t>
      </w:r>
      <w:r w:rsidR="02637DA6" w:rsidRPr="2B78A32E">
        <w:rPr>
          <w:rFonts w:asciiTheme="minorHAnsi" w:hAnsiTheme="minorHAnsi" w:cstheme="minorBidi"/>
          <w:sz w:val="22"/>
          <w:szCs w:val="22"/>
          <w:lang w:eastAsia="en-US"/>
        </w:rPr>
        <w:t>akademického roka 202</w:t>
      </w:r>
      <w:r w:rsidR="0E4E0B42" w:rsidRPr="2B78A32E">
        <w:rPr>
          <w:rFonts w:asciiTheme="minorHAnsi" w:hAnsiTheme="minorHAnsi" w:cstheme="minorBidi"/>
          <w:sz w:val="22"/>
          <w:szCs w:val="22"/>
          <w:lang w:eastAsia="en-US"/>
        </w:rPr>
        <w:t>9</w:t>
      </w:r>
      <w:r w:rsidR="02637DA6" w:rsidRPr="2B78A32E">
        <w:rPr>
          <w:rFonts w:asciiTheme="minorHAnsi" w:hAnsiTheme="minorHAnsi" w:cstheme="minorBidi"/>
          <w:sz w:val="22"/>
          <w:szCs w:val="22"/>
          <w:lang w:eastAsia="en-US"/>
        </w:rPr>
        <w:t>/20</w:t>
      </w:r>
      <w:r w:rsidR="12B43832" w:rsidRPr="2B78A32E">
        <w:rPr>
          <w:rFonts w:asciiTheme="minorHAnsi" w:hAnsiTheme="minorHAnsi" w:cstheme="minorBidi"/>
          <w:sz w:val="22"/>
          <w:szCs w:val="22"/>
          <w:lang w:eastAsia="en-US"/>
        </w:rPr>
        <w:t>30</w:t>
      </w:r>
      <w:r w:rsidR="02637DA6" w:rsidRPr="2B78A32E">
        <w:rPr>
          <w:rFonts w:asciiTheme="minorHAnsi" w:hAnsiTheme="minorHAnsi" w:cstheme="minorBidi"/>
          <w:sz w:val="22"/>
          <w:szCs w:val="22"/>
          <w:lang w:eastAsia="en-US"/>
        </w:rPr>
        <w:t>.</w:t>
      </w:r>
    </w:p>
    <w:p w14:paraId="11593ED8" w14:textId="520E7120" w:rsidR="00835A00" w:rsidRDefault="00835A00" w:rsidP="00835A00">
      <w:pPr>
        <w:spacing w:before="120" w:after="120"/>
        <w:jc w:val="both"/>
        <w:rPr>
          <w:rFonts w:asciiTheme="minorHAnsi" w:hAnsiTheme="minorHAnsi" w:cstheme="minorHAnsi"/>
          <w:sz w:val="22"/>
          <w:szCs w:val="22"/>
        </w:rPr>
      </w:pPr>
      <w:r>
        <w:rPr>
          <w:rFonts w:asciiTheme="minorHAnsi" w:hAnsiTheme="minorHAnsi" w:cstheme="minorHAnsi"/>
          <w:sz w:val="22"/>
          <w:szCs w:val="22"/>
        </w:rPr>
        <w:t>Cie</w:t>
      </w:r>
      <w:r w:rsidR="00946F82">
        <w:rPr>
          <w:rFonts w:asciiTheme="minorHAnsi" w:hAnsiTheme="minorHAnsi" w:cstheme="minorHAnsi"/>
          <w:sz w:val="22"/>
          <w:szCs w:val="22"/>
        </w:rPr>
        <w:t>le</w:t>
      </w:r>
      <w:r>
        <w:rPr>
          <w:rFonts w:asciiTheme="minorHAnsi" w:hAnsiTheme="minorHAnsi" w:cstheme="minorHAnsi"/>
          <w:sz w:val="22"/>
          <w:szCs w:val="22"/>
        </w:rPr>
        <w:t xml:space="preserve"> sa m</w:t>
      </w:r>
      <w:r w:rsidR="00946F82">
        <w:rPr>
          <w:rFonts w:asciiTheme="minorHAnsi" w:hAnsiTheme="minorHAnsi" w:cstheme="minorHAnsi"/>
          <w:sz w:val="22"/>
          <w:szCs w:val="22"/>
        </w:rPr>
        <w:t>ajú</w:t>
      </w:r>
      <w:r>
        <w:rPr>
          <w:rFonts w:asciiTheme="minorHAnsi" w:hAnsiTheme="minorHAnsi" w:cstheme="minorHAnsi"/>
          <w:sz w:val="22"/>
          <w:szCs w:val="22"/>
        </w:rPr>
        <w:t xml:space="preserve"> dosiahnuť vytvorením a zrealizovaním štipendijnej schémy, prostredníctvom ktorej budú finančne štipendiom podporení </w:t>
      </w:r>
      <w:r w:rsidR="00946F82">
        <w:rPr>
          <w:rFonts w:asciiTheme="minorHAnsi" w:hAnsiTheme="minorHAnsi" w:cstheme="minorHAnsi"/>
          <w:sz w:val="22"/>
          <w:szCs w:val="22"/>
        </w:rPr>
        <w:t xml:space="preserve">talentovaní </w:t>
      </w:r>
      <w:r>
        <w:rPr>
          <w:rFonts w:asciiTheme="minorHAnsi" w:hAnsiTheme="minorHAnsi" w:cstheme="minorHAnsi"/>
          <w:sz w:val="22"/>
          <w:szCs w:val="22"/>
        </w:rPr>
        <w:t xml:space="preserve">študenti, ktorí splnia podmienky nastavené metodikou a požiadajú o štipendium a umiestnia sa v rebríčku ako úspešní žiadatelia v alokácii počtu podporených miest. </w:t>
      </w:r>
    </w:p>
    <w:p w14:paraId="18858DE2" w14:textId="5BE509E1" w:rsidR="00107B60" w:rsidRDefault="00107B60" w:rsidP="00107B60">
      <w:pPr>
        <w:spacing w:before="120" w:after="120"/>
        <w:jc w:val="both"/>
        <w:rPr>
          <w:rFonts w:asciiTheme="minorHAnsi" w:hAnsiTheme="minorHAnsi" w:cstheme="minorHAnsi"/>
          <w:sz w:val="22"/>
          <w:szCs w:val="22"/>
        </w:rPr>
      </w:pPr>
      <w:r>
        <w:rPr>
          <w:rFonts w:asciiTheme="minorHAnsi" w:hAnsiTheme="minorHAnsi" w:cstheme="minorHAnsi"/>
          <w:sz w:val="22"/>
          <w:szCs w:val="22"/>
        </w:rPr>
        <w:t>NP rieši potrebu existencie motivačnej podpory talentov a ako synergický efekt podporuje aj propagáciu slovenských vysokých škôl doma a v zahraničí, čo môže podporiť potenciál a rozvoj krajiny ako celku.</w:t>
      </w:r>
    </w:p>
    <w:p w14:paraId="5AA28F4F" w14:textId="77777777" w:rsidR="00702D12" w:rsidRPr="00716712" w:rsidRDefault="00702D12" w:rsidP="00716712">
      <w:pPr>
        <w:keepLines/>
        <w:spacing w:before="120" w:after="120"/>
        <w:jc w:val="both"/>
        <w:rPr>
          <w:rFonts w:asciiTheme="minorHAnsi" w:hAnsiTheme="minorHAnsi" w:cstheme="minorHAnsi"/>
          <w:sz w:val="22"/>
          <w:szCs w:val="22"/>
          <w:lang w:eastAsia="en-US"/>
        </w:rPr>
      </w:pPr>
    </w:p>
    <w:p w14:paraId="2CA8B6E7" w14:textId="0A40E5F7" w:rsidR="00C30E64" w:rsidRPr="00FA6A92" w:rsidRDefault="006B4881" w:rsidP="00AC20FD">
      <w:pPr>
        <w:pStyle w:val="Odsekzoznamu"/>
        <w:numPr>
          <w:ilvl w:val="0"/>
          <w:numId w:val="5"/>
        </w:numPr>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Merateľné ukazovatele NP a iné údaje</w:t>
      </w:r>
    </w:p>
    <w:p w14:paraId="021CA1F7" w14:textId="60D15548" w:rsidR="00BE1025" w:rsidRPr="00C30E64" w:rsidRDefault="0C24BC21" w:rsidP="518CAC72">
      <w:pPr>
        <w:keepNext/>
        <w:jc w:val="both"/>
        <w:rPr>
          <w:rFonts w:asciiTheme="minorHAnsi" w:hAnsiTheme="minorHAnsi" w:cstheme="minorBidi"/>
          <w:b/>
          <w:bCs/>
          <w:sz w:val="22"/>
          <w:szCs w:val="22"/>
          <w:lang w:eastAsia="en-US"/>
        </w:rPr>
      </w:pPr>
      <w:r w:rsidRPr="518CAC72">
        <w:rPr>
          <w:rFonts w:asciiTheme="minorHAnsi" w:hAnsiTheme="minorHAnsi" w:cstheme="minorBidi"/>
          <w:b/>
          <w:bCs/>
          <w:sz w:val="22"/>
          <w:szCs w:val="22"/>
          <w:lang w:eastAsia="en-US"/>
        </w:rPr>
        <w:t>Zoznam merateľných ukazovateľov projektu</w:t>
      </w:r>
    </w:p>
    <w:tbl>
      <w:tblPr>
        <w:tblStyle w:val="Mriekatabuky"/>
        <w:tblW w:w="9067" w:type="dxa"/>
        <w:jc w:val="center"/>
        <w:tblInd w:w="0" w:type="dxa"/>
        <w:tblLayout w:type="fixed"/>
        <w:tblLook w:val="04A0" w:firstRow="1" w:lastRow="0" w:firstColumn="1" w:lastColumn="0" w:noHBand="0" w:noVBand="1"/>
      </w:tblPr>
      <w:tblGrid>
        <w:gridCol w:w="1413"/>
        <w:gridCol w:w="1701"/>
        <w:gridCol w:w="2900"/>
        <w:gridCol w:w="1596"/>
        <w:gridCol w:w="1457"/>
      </w:tblGrid>
      <w:tr w:rsidR="009A30D2" w:rsidRPr="00C30E64" w14:paraId="2B10B2E1" w14:textId="622FB61D" w:rsidTr="518CAC72">
        <w:trPr>
          <w:trHeight w:val="372"/>
          <w:jc w:val="center"/>
        </w:trPr>
        <w:tc>
          <w:tcPr>
            <w:tcW w:w="1413" w:type="dxa"/>
            <w:shd w:val="clear" w:color="auto" w:fill="FFE599" w:themeFill="accent4" w:themeFillTint="66"/>
            <w:vAlign w:val="center"/>
            <w:hideMark/>
          </w:tcPr>
          <w:p w14:paraId="3402FEBF" w14:textId="13ECBDA5" w:rsidR="009A30D2" w:rsidRPr="00C30E64" w:rsidRDefault="009A30D2" w:rsidP="00770EF6">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Typ merateľného ukazovateľa projektu</w:t>
            </w:r>
          </w:p>
        </w:tc>
        <w:tc>
          <w:tcPr>
            <w:tcW w:w="1701" w:type="dxa"/>
            <w:shd w:val="clear" w:color="auto" w:fill="FFE599" w:themeFill="accent4" w:themeFillTint="66"/>
            <w:vAlign w:val="center"/>
          </w:tcPr>
          <w:p w14:paraId="6FF0829C" w14:textId="73A047FF" w:rsidR="009A30D2" w:rsidRPr="00C30E64" w:rsidRDefault="009A30D2" w:rsidP="0011759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Kód merateľného ukazovateľa projektu</w:t>
            </w:r>
          </w:p>
        </w:tc>
        <w:tc>
          <w:tcPr>
            <w:tcW w:w="2900" w:type="dxa"/>
            <w:shd w:val="clear" w:color="auto" w:fill="FFE599" w:themeFill="accent4" w:themeFillTint="66"/>
            <w:vAlign w:val="center"/>
            <w:hideMark/>
          </w:tcPr>
          <w:p w14:paraId="71F3A513" w14:textId="64CEC991" w:rsidR="009A30D2" w:rsidRPr="00C30E64" w:rsidRDefault="009A30D2" w:rsidP="005C5ACD">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Názov merateľného ukazovateľa projektu</w:t>
            </w:r>
          </w:p>
        </w:tc>
        <w:tc>
          <w:tcPr>
            <w:tcW w:w="1596" w:type="dxa"/>
            <w:shd w:val="clear" w:color="auto" w:fill="FFE599" w:themeFill="accent4" w:themeFillTint="66"/>
            <w:vAlign w:val="center"/>
          </w:tcPr>
          <w:p w14:paraId="090E1801" w14:textId="5794EFE6" w:rsidR="009A30D2" w:rsidRPr="00C30E64" w:rsidRDefault="009A30D2" w:rsidP="005C5ACD">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Merná jednotka merateľného ukazovateľa projektu</w:t>
            </w:r>
          </w:p>
        </w:tc>
        <w:tc>
          <w:tcPr>
            <w:tcW w:w="1457" w:type="dxa"/>
            <w:shd w:val="clear" w:color="auto" w:fill="FFE599" w:themeFill="accent4" w:themeFillTint="66"/>
            <w:vAlign w:val="center"/>
          </w:tcPr>
          <w:p w14:paraId="5B6A534C" w14:textId="66F70788" w:rsidR="009A30D2" w:rsidRPr="00C30E64" w:rsidRDefault="009A30D2" w:rsidP="0011759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Indikatívna cieľová hodnot</w:t>
            </w:r>
            <w:r w:rsidR="00DE5B57" w:rsidRPr="00C30E64">
              <w:rPr>
                <w:rFonts w:asciiTheme="minorHAnsi" w:hAnsiTheme="minorHAnsi" w:cstheme="minorHAnsi"/>
                <w:b/>
                <w:sz w:val="20"/>
                <w:szCs w:val="20"/>
                <w:lang w:eastAsia="en-US"/>
              </w:rPr>
              <w:t>a</w:t>
            </w:r>
          </w:p>
        </w:tc>
      </w:tr>
      <w:tr w:rsidR="0055716B" w:rsidRPr="00C30E64" w14:paraId="5FC1AF8E" w14:textId="190A5F81" w:rsidTr="518CAC72">
        <w:trPr>
          <w:trHeight w:val="43"/>
          <w:jc w:val="center"/>
        </w:trPr>
        <w:sdt>
          <w:sdtPr>
            <w:rPr>
              <w:rStyle w:val="tl4"/>
              <w:rFonts w:asciiTheme="minorHAnsi" w:hAnsiTheme="minorHAnsi" w:cstheme="minorBidi"/>
            </w:rPr>
            <w:id w:val="-1088457847"/>
            <w:placeholder>
              <w:docPart w:val="8A7BBF504A254DB3AA7DBB4FF79AF634"/>
            </w:placeholder>
            <w:comboBox>
              <w:listItem w:value="Vyberte položku."/>
              <w:listItem w:displayText="výstup" w:value="výstup"/>
              <w:listItem w:displayText="výsledok" w:value="výsledok"/>
            </w:comboBox>
          </w:sdtPr>
          <w:sdtEndPr>
            <w:rPr>
              <w:rStyle w:val="Predvolenpsmoodseku"/>
              <w:sz w:val="24"/>
              <w:lang w:eastAsia="en-US"/>
            </w:rPr>
          </w:sdtEndPr>
          <w:sdtContent>
            <w:tc>
              <w:tcPr>
                <w:tcW w:w="1413" w:type="dxa"/>
                <w:shd w:val="clear" w:color="auto" w:fill="auto"/>
              </w:tcPr>
              <w:p w14:paraId="531CD0D6" w14:textId="29F0E780" w:rsidR="0055716B" w:rsidRPr="00716712" w:rsidRDefault="006B7AB4" w:rsidP="0055716B">
                <w:pPr>
                  <w:jc w:val="center"/>
                  <w:rPr>
                    <w:rFonts w:asciiTheme="minorHAnsi" w:hAnsiTheme="minorHAnsi" w:cstheme="minorHAnsi"/>
                    <w:sz w:val="20"/>
                    <w:szCs w:val="20"/>
                    <w:lang w:eastAsia="en-US"/>
                  </w:rPr>
                </w:pPr>
                <w:r w:rsidRPr="00716712">
                  <w:rPr>
                    <w:rStyle w:val="tl4"/>
                    <w:rFonts w:asciiTheme="minorHAnsi" w:hAnsiTheme="minorHAnsi" w:cstheme="minorHAnsi"/>
                    <w:szCs w:val="20"/>
                  </w:rPr>
                  <w:t>výstup</w:t>
                </w:r>
              </w:p>
            </w:tc>
          </w:sdtContent>
        </w:sdt>
        <w:tc>
          <w:tcPr>
            <w:tcW w:w="1701" w:type="dxa"/>
            <w:vAlign w:val="center"/>
          </w:tcPr>
          <w:p w14:paraId="4E10E528" w14:textId="03FF5F75" w:rsidR="0055716B" w:rsidRPr="00716712" w:rsidRDefault="0055716B" w:rsidP="0055716B">
            <w:pPr>
              <w:jc w:val="center"/>
              <w:rPr>
                <w:rFonts w:asciiTheme="minorHAnsi" w:hAnsiTheme="minorHAnsi" w:cstheme="minorHAnsi"/>
                <w:sz w:val="20"/>
                <w:szCs w:val="20"/>
                <w:lang w:eastAsia="en-US"/>
              </w:rPr>
            </w:pPr>
            <w:r w:rsidRPr="00716712">
              <w:rPr>
                <w:rFonts w:asciiTheme="minorHAnsi" w:hAnsiTheme="minorHAnsi" w:cstheme="minorHAnsi"/>
                <w:sz w:val="20"/>
                <w:szCs w:val="20"/>
                <w:lang w:eastAsia="en-US"/>
              </w:rPr>
              <w:t>PSKPSOI01</w:t>
            </w:r>
          </w:p>
        </w:tc>
        <w:tc>
          <w:tcPr>
            <w:tcW w:w="2900" w:type="dxa"/>
            <w:shd w:val="clear" w:color="auto" w:fill="auto"/>
            <w:vAlign w:val="center"/>
          </w:tcPr>
          <w:p w14:paraId="1384912A" w14:textId="76FDBEC0" w:rsidR="0055716B" w:rsidRPr="00716712" w:rsidRDefault="0055716B" w:rsidP="0055716B">
            <w:pPr>
              <w:rPr>
                <w:rFonts w:asciiTheme="minorHAnsi" w:hAnsiTheme="minorHAnsi" w:cstheme="minorHAnsi"/>
                <w:sz w:val="20"/>
                <w:szCs w:val="20"/>
                <w:lang w:eastAsia="en-US"/>
              </w:rPr>
            </w:pPr>
            <w:r w:rsidRPr="00716712">
              <w:rPr>
                <w:rFonts w:asciiTheme="minorHAnsi" w:hAnsiTheme="minorHAnsi" w:cstheme="minorHAnsi"/>
                <w:sz w:val="20"/>
                <w:szCs w:val="20"/>
                <w:lang w:eastAsia="en-US"/>
              </w:rPr>
              <w:t>Počet talentovaných domácich a zahraničných študentov s udeleným štipendiom</w:t>
            </w:r>
          </w:p>
        </w:tc>
        <w:tc>
          <w:tcPr>
            <w:tcW w:w="1596" w:type="dxa"/>
            <w:vAlign w:val="center"/>
          </w:tcPr>
          <w:p w14:paraId="43A5AD77" w14:textId="7F8BD53D" w:rsidR="0055716B" w:rsidRPr="00716712" w:rsidRDefault="0055716B" w:rsidP="0055716B">
            <w:pPr>
              <w:jc w:val="center"/>
              <w:rPr>
                <w:rFonts w:asciiTheme="minorHAnsi" w:hAnsiTheme="minorHAnsi" w:cstheme="minorHAnsi"/>
                <w:sz w:val="20"/>
                <w:szCs w:val="20"/>
                <w:lang w:eastAsia="en-US"/>
              </w:rPr>
            </w:pPr>
            <w:r w:rsidRPr="00716712">
              <w:rPr>
                <w:rFonts w:asciiTheme="minorHAnsi" w:hAnsiTheme="minorHAnsi" w:cstheme="minorHAnsi"/>
                <w:sz w:val="20"/>
                <w:szCs w:val="20"/>
                <w:lang w:eastAsia="en-US"/>
              </w:rPr>
              <w:t>počet študentov</w:t>
            </w:r>
          </w:p>
        </w:tc>
        <w:tc>
          <w:tcPr>
            <w:tcW w:w="1457" w:type="dxa"/>
            <w:vAlign w:val="center"/>
          </w:tcPr>
          <w:p w14:paraId="3DFEA9FC" w14:textId="01127CC7" w:rsidR="0055716B" w:rsidRPr="00716712" w:rsidRDefault="00D34B9E" w:rsidP="0055716B">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2 720</w:t>
            </w:r>
          </w:p>
        </w:tc>
      </w:tr>
    </w:tbl>
    <w:p w14:paraId="548358A1" w14:textId="47EA83D7" w:rsidR="00D26075" w:rsidRDefault="3ACF25C5" w:rsidP="000463CF">
      <w:pPr>
        <w:spacing w:before="120"/>
        <w:jc w:val="both"/>
        <w:rPr>
          <w:ins w:id="8" w:author="Minarovičová Jana" w:date="2024-12-12T08:33:00Z" w16du:dateUtc="2024-12-12T07:33:00Z"/>
          <w:rFonts w:asciiTheme="minorHAnsi" w:eastAsiaTheme="minorEastAsia" w:hAnsiTheme="minorHAnsi" w:cstheme="minorBidi"/>
          <w:sz w:val="22"/>
          <w:szCs w:val="22"/>
        </w:rPr>
      </w:pPr>
      <w:r w:rsidRPr="000463CF">
        <w:rPr>
          <w:rFonts w:asciiTheme="minorHAnsi" w:eastAsiaTheme="minorEastAsia" w:hAnsiTheme="minorHAnsi" w:cstheme="minorBidi"/>
          <w:sz w:val="22"/>
          <w:szCs w:val="22"/>
        </w:rPr>
        <w:t xml:space="preserve">Výsledok projektu bude v rámci procesu prípravy príslušnej výzvy na predloženie </w:t>
      </w:r>
      <w:proofErr w:type="spellStart"/>
      <w:r w:rsidRPr="000463CF">
        <w:rPr>
          <w:rFonts w:asciiTheme="minorHAnsi" w:eastAsiaTheme="minorEastAsia" w:hAnsiTheme="minorHAnsi" w:cstheme="minorBidi"/>
          <w:sz w:val="22"/>
          <w:szCs w:val="22"/>
        </w:rPr>
        <w:t>ŽoNFP</w:t>
      </w:r>
      <w:proofErr w:type="spellEnd"/>
      <w:r w:rsidRPr="000463CF">
        <w:rPr>
          <w:rFonts w:asciiTheme="minorHAnsi" w:eastAsiaTheme="minorEastAsia" w:hAnsiTheme="minorHAnsi" w:cstheme="minorBidi"/>
          <w:sz w:val="22"/>
          <w:szCs w:val="22"/>
        </w:rPr>
        <w:t xml:space="preserve"> v súlade s časťou 2.2 Vzoru zmluvy o poskytnutí nenávratného finančného príspevku vyjadrený formou slovného popisu cieľa projektu, ktorý sa má realizáciou projektu dosiahnuť</w:t>
      </w:r>
      <w:r w:rsidRPr="518CAC72">
        <w:rPr>
          <w:rFonts w:asciiTheme="minorHAnsi" w:eastAsiaTheme="minorEastAsia" w:hAnsiTheme="minorHAnsi" w:cstheme="minorBidi"/>
          <w:sz w:val="22"/>
          <w:szCs w:val="22"/>
        </w:rPr>
        <w:t>.</w:t>
      </w:r>
    </w:p>
    <w:p w14:paraId="4BF694F9" w14:textId="77777777" w:rsidR="00F71EF0" w:rsidRDefault="00F71EF0" w:rsidP="00F71EF0">
      <w:pPr>
        <w:pStyle w:val="paragraph"/>
        <w:shd w:val="clear" w:color="auto" w:fill="FFF2CC" w:themeFill="accent4" w:themeFillTint="33"/>
        <w:spacing w:before="0" w:beforeAutospacing="0" w:after="0" w:afterAutospacing="0"/>
        <w:jc w:val="both"/>
        <w:rPr>
          <w:moveTo w:id="9" w:author="Minarovičová Jana" w:date="2024-12-12T08:34:00Z" w16du:dateUtc="2024-12-12T07:34:00Z"/>
          <w:rStyle w:val="normaltextrun"/>
          <w:rFonts w:ascii="Calibri" w:hAnsi="Calibri" w:cs="Calibri"/>
          <w:b/>
          <w:bCs/>
          <w:sz w:val="22"/>
          <w:szCs w:val="22"/>
        </w:rPr>
      </w:pPr>
      <w:moveToRangeStart w:id="10" w:author="Minarovičová Jana" w:date="2024-12-12T08:34:00Z" w:name="move184884856"/>
      <w:moveTo w:id="11" w:author="Minarovičová Jana" w:date="2024-12-12T08:34:00Z" w16du:dateUtc="2024-12-12T07:34:00Z">
        <w:r w:rsidRPr="000463CF">
          <w:rPr>
            <w:rStyle w:val="normaltextrun"/>
            <w:rFonts w:ascii="Calibri" w:hAnsi="Calibri" w:cs="Calibri"/>
            <w:b/>
            <w:bCs/>
            <w:sz w:val="22"/>
            <w:szCs w:val="22"/>
          </w:rPr>
          <w:t>Výsledok monitorovaný</w:t>
        </w:r>
        <w:r w:rsidRPr="518CAC72">
          <w:rPr>
            <w:rStyle w:val="normaltextrun"/>
            <w:rFonts w:ascii="Calibri" w:hAnsi="Calibri" w:cs="Calibri"/>
            <w:b/>
            <w:bCs/>
            <w:sz w:val="22"/>
            <w:szCs w:val="22"/>
          </w:rPr>
          <w:t xml:space="preserve"> a dosiahnutý</w:t>
        </w:r>
        <w:r w:rsidRPr="000463CF">
          <w:rPr>
            <w:rStyle w:val="normaltextrun"/>
            <w:rFonts w:ascii="Calibri" w:hAnsi="Calibri" w:cs="Calibri"/>
            <w:b/>
            <w:bCs/>
            <w:sz w:val="22"/>
            <w:szCs w:val="22"/>
          </w:rPr>
          <w:t xml:space="preserve"> mimo projektových merateľných ukazovateľov</w:t>
        </w:r>
      </w:moveTo>
    </w:p>
    <w:p w14:paraId="4DBDF830" w14:textId="77777777" w:rsidR="00F71EF0" w:rsidRDefault="00F71EF0" w:rsidP="00F71EF0">
      <w:pPr>
        <w:pStyle w:val="paragraph"/>
        <w:spacing w:before="0" w:beforeAutospacing="0" w:after="0" w:afterAutospacing="0"/>
        <w:jc w:val="both"/>
        <w:rPr>
          <w:moveTo w:id="12" w:author="Minarovičová Jana" w:date="2024-12-12T08:34:00Z" w16du:dateUtc="2024-12-12T07:34:00Z"/>
          <w:rStyle w:val="normaltextrun"/>
          <w:rFonts w:ascii="Calibri" w:hAnsi="Calibri" w:cs="Calibri"/>
          <w:sz w:val="22"/>
          <w:szCs w:val="22"/>
        </w:rPr>
      </w:pPr>
      <w:moveTo w:id="13" w:author="Minarovičová Jana" w:date="2024-12-12T08:34:00Z" w16du:dateUtc="2024-12-12T07:34:00Z">
        <w:r w:rsidRPr="518CAC72">
          <w:rPr>
            <w:rStyle w:val="normaltextrun"/>
            <w:rFonts w:ascii="Calibri" w:hAnsi="Calibri" w:cs="Calibri"/>
            <w:sz w:val="22"/>
            <w:szCs w:val="22"/>
          </w:rPr>
          <w:t xml:space="preserve">V nadväznosti na očakávaný výsledok </w:t>
        </w:r>
        <w:proofErr w:type="spellStart"/>
        <w:r w:rsidRPr="518CAC72">
          <w:rPr>
            <w:rStyle w:val="normaltextrun"/>
            <w:rFonts w:ascii="Calibri" w:hAnsi="Calibri" w:cs="Calibri"/>
            <w:sz w:val="22"/>
            <w:szCs w:val="22"/>
          </w:rPr>
          <w:t>podaktivity</w:t>
        </w:r>
        <w:proofErr w:type="spellEnd"/>
        <w:r w:rsidRPr="518CAC72">
          <w:rPr>
            <w:rStyle w:val="normaltextrun"/>
            <w:rFonts w:ascii="Calibri" w:hAnsi="Calibri" w:cs="Calibri"/>
            <w:sz w:val="22"/>
            <w:szCs w:val="22"/>
          </w:rPr>
          <w:t xml:space="preserve"> 1 a </w:t>
        </w:r>
        <w:proofErr w:type="spellStart"/>
        <w:r w:rsidRPr="518CAC72">
          <w:rPr>
            <w:rStyle w:val="normaltextrun"/>
            <w:rFonts w:ascii="Calibri" w:hAnsi="Calibri" w:cs="Calibri"/>
            <w:sz w:val="22"/>
            <w:szCs w:val="22"/>
          </w:rPr>
          <w:t>podaktivity</w:t>
        </w:r>
        <w:proofErr w:type="spellEnd"/>
        <w:r w:rsidRPr="518CAC72">
          <w:rPr>
            <w:rStyle w:val="normaltextrun"/>
            <w:rFonts w:ascii="Calibri" w:hAnsi="Calibri" w:cs="Calibri"/>
            <w:sz w:val="22"/>
            <w:szCs w:val="22"/>
          </w:rPr>
          <w:t xml:space="preserve"> 2 bude monitorovaný výsledok projektu a to zníženie </w:t>
        </w:r>
        <w:r>
          <w:rPr>
            <w:rStyle w:val="normaltextrun"/>
            <w:rFonts w:ascii="Calibri" w:hAnsi="Calibri" w:cs="Calibri"/>
            <w:sz w:val="22"/>
            <w:szCs w:val="22"/>
          </w:rPr>
          <w:t>a/</w:t>
        </w:r>
        <w:r w:rsidRPr="518CAC72">
          <w:rPr>
            <w:rStyle w:val="normaltextrun"/>
            <w:rFonts w:ascii="Calibri" w:hAnsi="Calibri" w:cs="Calibri"/>
            <w:sz w:val="22"/>
            <w:szCs w:val="22"/>
          </w:rPr>
          <w:t>alebo udržanie percentuálneho vyjadrenia počtu  domácich talentovaných študentov, ktorí odišli študovať do zahraničia -  zamedzenie fenoménu „</w:t>
        </w:r>
        <w:proofErr w:type="spellStart"/>
        <w:r w:rsidRPr="518CAC72">
          <w:rPr>
            <w:rStyle w:val="normaltextrun"/>
            <w:rFonts w:ascii="Calibri" w:hAnsi="Calibri" w:cs="Calibri"/>
            <w:sz w:val="22"/>
            <w:szCs w:val="22"/>
          </w:rPr>
          <w:t>brain</w:t>
        </w:r>
        <w:proofErr w:type="spellEnd"/>
        <w:r w:rsidRPr="518CAC72">
          <w:rPr>
            <w:rStyle w:val="normaltextrun"/>
            <w:rFonts w:ascii="Calibri" w:hAnsi="Calibri" w:cs="Calibri"/>
            <w:sz w:val="22"/>
            <w:szCs w:val="22"/>
          </w:rPr>
          <w:t xml:space="preserve"> </w:t>
        </w:r>
        <w:proofErr w:type="spellStart"/>
        <w:r w:rsidRPr="518CAC72">
          <w:rPr>
            <w:rStyle w:val="normaltextrun"/>
            <w:rFonts w:ascii="Calibri" w:hAnsi="Calibri" w:cs="Calibri"/>
            <w:sz w:val="22"/>
            <w:szCs w:val="22"/>
          </w:rPr>
          <w:t>drain</w:t>
        </w:r>
        <w:proofErr w:type="spellEnd"/>
        <w:r w:rsidRPr="518CAC72">
          <w:rPr>
            <w:rStyle w:val="normaltextrun"/>
            <w:rFonts w:ascii="Calibri" w:hAnsi="Calibri" w:cs="Calibri"/>
            <w:sz w:val="22"/>
            <w:szCs w:val="22"/>
          </w:rPr>
          <w:t>“.</w:t>
        </w:r>
      </w:moveTo>
    </w:p>
    <w:p w14:paraId="0BE71A37" w14:textId="77777777" w:rsidR="00F71EF0" w:rsidRDefault="00F71EF0" w:rsidP="00F71EF0">
      <w:pPr>
        <w:jc w:val="both"/>
        <w:rPr>
          <w:moveTo w:id="14" w:author="Minarovičová Jana" w:date="2024-12-12T08:34:00Z" w16du:dateUtc="2024-12-12T07:34:00Z"/>
        </w:rPr>
      </w:pPr>
      <w:moveTo w:id="15" w:author="Minarovičová Jana" w:date="2024-12-12T08:34:00Z" w16du:dateUtc="2024-12-12T07:34:00Z">
        <w:r>
          <w:rPr>
            <w:rFonts w:ascii="Calibri" w:eastAsia="Calibri" w:hAnsi="Calibri" w:cs="Calibri"/>
            <w:sz w:val="22"/>
            <w:szCs w:val="22"/>
          </w:rPr>
          <w:t>V zmysle poslednej zverejnenej správy OECD</w:t>
        </w:r>
        <w:r>
          <w:rPr>
            <w:rFonts w:eastAsia="Calibri"/>
            <w:sz w:val="22"/>
            <w:szCs w:val="22"/>
          </w:rPr>
          <w:t xml:space="preserve"> </w:t>
        </w:r>
        <w:r>
          <w:rPr>
            <w:rFonts w:ascii="Calibri" w:eastAsia="Calibri" w:hAnsi="Calibri" w:cs="Calibri"/>
            <w:sz w:val="22"/>
            <w:szCs w:val="22"/>
          </w:rPr>
          <w:t xml:space="preserve">až </w:t>
        </w:r>
        <w:r w:rsidRPr="518CAC72">
          <w:rPr>
            <w:rFonts w:ascii="Calibri" w:eastAsia="Calibri" w:hAnsi="Calibri" w:cs="Calibri"/>
            <w:sz w:val="22"/>
            <w:szCs w:val="22"/>
          </w:rPr>
          <w:t>20 % slovenských študentov vysokých škôl študovalo v roku 2021 na vysokých školách v zahraničí, čo predstavuje druhý najvyšší podiel spomedzi krajín OECD (OECD, 2023, p. 259</w:t>
        </w:r>
        <w:r>
          <w:rPr>
            <w:rStyle w:val="Odkaznapoznmkupodiarou"/>
            <w:rFonts w:eastAsia="Calibri"/>
            <w:sz w:val="22"/>
            <w:szCs w:val="22"/>
          </w:rPr>
          <w:footnoteReference w:id="10"/>
        </w:r>
        <w:r w:rsidRPr="518CAC72">
          <w:rPr>
            <w:rFonts w:ascii="Calibri" w:eastAsia="Calibri" w:hAnsi="Calibri" w:cs="Calibri"/>
            <w:sz w:val="22"/>
            <w:szCs w:val="22"/>
          </w:rPr>
          <w:t>). Ide o rastúci trend, keďže v roku 2010 v zahraničí študovalo iba 13 % vysokoškolákov (OECD, 2012, p. 380</w:t>
        </w:r>
        <w:r>
          <w:rPr>
            <w:rStyle w:val="Odkaznapoznmkupodiarou"/>
            <w:rFonts w:eastAsia="Calibri"/>
            <w:sz w:val="22"/>
            <w:szCs w:val="22"/>
          </w:rPr>
          <w:footnoteReference w:id="11"/>
        </w:r>
        <w:r w:rsidRPr="518CAC72">
          <w:rPr>
            <w:rFonts w:ascii="Calibri" w:eastAsia="Calibri" w:hAnsi="Calibri" w:cs="Calibri"/>
            <w:sz w:val="22"/>
            <w:szCs w:val="22"/>
          </w:rPr>
          <w:t>).</w:t>
        </w:r>
        <w:r>
          <w:rPr>
            <w:rFonts w:ascii="Calibri" w:eastAsia="Calibri" w:hAnsi="Calibri" w:cs="Calibri"/>
            <w:sz w:val="22"/>
            <w:szCs w:val="22"/>
          </w:rPr>
          <w:t xml:space="preserve"> Z hľadiska dôveryhodnosti a objektivity možno považovať správy OECD za adekvátne na stanovenie východiskovej a cieľovej hodnoty výsledku pripravovaného projektu.</w:t>
        </w:r>
      </w:moveTo>
    </w:p>
    <w:p w14:paraId="3BE55C1D" w14:textId="77777777" w:rsidR="00F71EF0" w:rsidRDefault="00F71EF0" w:rsidP="00F71EF0">
      <w:pPr>
        <w:pStyle w:val="paragraph"/>
        <w:spacing w:before="0" w:beforeAutospacing="0" w:after="0" w:afterAutospacing="0"/>
        <w:jc w:val="both"/>
        <w:rPr>
          <w:moveTo w:id="20" w:author="Minarovičová Jana" w:date="2024-12-12T08:34:00Z" w16du:dateUtc="2024-12-12T07:34:00Z"/>
          <w:rStyle w:val="normaltextrun"/>
          <w:rFonts w:ascii="Calibri" w:hAnsi="Calibri" w:cs="Calibri"/>
          <w:b/>
          <w:bCs/>
          <w:sz w:val="22"/>
          <w:szCs w:val="22"/>
          <w:u w:val="single"/>
        </w:rPr>
      </w:pPr>
      <w:moveTo w:id="21" w:author="Minarovičová Jana" w:date="2024-12-12T08:34:00Z" w16du:dateUtc="2024-12-12T07:34:00Z">
        <w:r w:rsidRPr="518CAC72">
          <w:rPr>
            <w:rStyle w:val="normaltextrun"/>
            <w:rFonts w:ascii="Calibri" w:hAnsi="Calibri" w:cs="Calibri"/>
            <w:b/>
            <w:bCs/>
            <w:sz w:val="22"/>
            <w:szCs w:val="22"/>
          </w:rPr>
          <w:t xml:space="preserve">Očakávaný výsledok: </w:t>
        </w:r>
        <w:r w:rsidRPr="518CAC72">
          <w:rPr>
            <w:rStyle w:val="normaltextrun"/>
            <w:rFonts w:ascii="Calibri" w:hAnsi="Calibri" w:cs="Calibri"/>
            <w:b/>
            <w:bCs/>
            <w:sz w:val="22"/>
            <w:szCs w:val="22"/>
            <w:u w:val="single"/>
          </w:rPr>
          <w:t>Zníženie a/alebo udržanie % podielu slovenských študentov študujúcich na zahraničných VŠ</w:t>
        </w:r>
      </w:moveTo>
    </w:p>
    <w:p w14:paraId="690B9DD9" w14:textId="77777777" w:rsidR="00F71EF0" w:rsidRDefault="00F71EF0" w:rsidP="00F71EF0">
      <w:pPr>
        <w:pStyle w:val="paragraph"/>
        <w:spacing w:before="0" w:beforeAutospacing="0" w:after="0" w:afterAutospacing="0"/>
        <w:jc w:val="both"/>
        <w:rPr>
          <w:moveTo w:id="22" w:author="Minarovičová Jana" w:date="2024-12-12T08:34:00Z" w16du:dateUtc="2024-12-12T07:34:00Z"/>
          <w:rStyle w:val="normaltextrun"/>
          <w:rFonts w:ascii="Calibri" w:hAnsi="Calibri" w:cs="Calibri"/>
          <w:sz w:val="22"/>
          <w:szCs w:val="22"/>
        </w:rPr>
      </w:pPr>
      <w:moveTo w:id="23" w:author="Minarovičová Jana" w:date="2024-12-12T08:34:00Z" w16du:dateUtc="2024-12-12T07:34:00Z">
        <w:r w:rsidRPr="00AF7842">
          <w:rPr>
            <w:rStyle w:val="normaltextrun"/>
            <w:rFonts w:ascii="Calibri" w:hAnsi="Calibri" w:cs="Calibri"/>
            <w:i/>
            <w:iCs/>
            <w:sz w:val="22"/>
            <w:szCs w:val="22"/>
          </w:rPr>
          <w:t xml:space="preserve">Východisková hodnota </w:t>
        </w:r>
        <w:r w:rsidRPr="518CAC72">
          <w:rPr>
            <w:rStyle w:val="normaltextrun"/>
            <w:rFonts w:ascii="Calibri" w:hAnsi="Calibri" w:cs="Calibri"/>
            <w:sz w:val="22"/>
            <w:szCs w:val="22"/>
          </w:rPr>
          <w:t>= 20%</w:t>
        </w:r>
      </w:moveTo>
    </w:p>
    <w:p w14:paraId="7DB37B73" w14:textId="77777777" w:rsidR="00F71EF0" w:rsidRPr="00AF7842" w:rsidRDefault="00F71EF0" w:rsidP="00F71EF0">
      <w:pPr>
        <w:pStyle w:val="Textpoznmkypodiarou"/>
        <w:rPr>
          <w:moveTo w:id="24" w:author="Minarovičová Jana" w:date="2024-12-12T08:34:00Z" w16du:dateUtc="2024-12-12T07:34:00Z"/>
          <w:rStyle w:val="normaltextrun"/>
          <w:rFonts w:ascii="Calibri" w:hAnsi="Calibri" w:cs="Calibri"/>
          <w:sz w:val="22"/>
          <w:szCs w:val="22"/>
        </w:rPr>
      </w:pPr>
      <w:moveTo w:id="25" w:author="Minarovičová Jana" w:date="2024-12-12T08:34:00Z" w16du:dateUtc="2024-12-12T07:34:00Z">
        <w:r w:rsidRPr="518CAC72">
          <w:rPr>
            <w:rStyle w:val="normaltextrun"/>
            <w:rFonts w:ascii="Calibri" w:hAnsi="Calibri" w:cs="Calibri"/>
            <w:sz w:val="22"/>
            <w:szCs w:val="22"/>
          </w:rPr>
          <w:lastRenderedPageBreak/>
          <w:t xml:space="preserve">Zdroj údaju: </w:t>
        </w:r>
        <w:r w:rsidRPr="00AF7842">
          <w:rPr>
            <w:rStyle w:val="normaltextrun"/>
            <w:rFonts w:ascii="Calibri" w:hAnsi="Calibri" w:cs="Calibri"/>
            <w:sz w:val="22"/>
            <w:szCs w:val="22"/>
          </w:rPr>
          <w:t xml:space="preserve">OECD. (2023). </w:t>
        </w:r>
        <w:proofErr w:type="spellStart"/>
        <w:r w:rsidRPr="00AF7842">
          <w:rPr>
            <w:rStyle w:val="normaltextrun"/>
            <w:rFonts w:ascii="Calibri" w:hAnsi="Calibri" w:cs="Calibri"/>
            <w:sz w:val="22"/>
            <w:szCs w:val="22"/>
          </w:rPr>
          <w:t>Education</w:t>
        </w:r>
        <w:proofErr w:type="spellEnd"/>
        <w:r w:rsidRPr="00AF7842">
          <w:rPr>
            <w:rStyle w:val="normaltextrun"/>
            <w:rFonts w:ascii="Calibri" w:hAnsi="Calibri" w:cs="Calibri"/>
            <w:sz w:val="22"/>
            <w:szCs w:val="22"/>
          </w:rPr>
          <w:t xml:space="preserve"> at a </w:t>
        </w:r>
        <w:proofErr w:type="spellStart"/>
        <w:r w:rsidRPr="00AF7842">
          <w:rPr>
            <w:rStyle w:val="normaltextrun"/>
            <w:rFonts w:ascii="Calibri" w:hAnsi="Calibri" w:cs="Calibri"/>
            <w:sz w:val="22"/>
            <w:szCs w:val="22"/>
          </w:rPr>
          <w:t>Glance</w:t>
        </w:r>
        <w:proofErr w:type="spellEnd"/>
        <w:r w:rsidRPr="00AF7842">
          <w:rPr>
            <w:rStyle w:val="normaltextrun"/>
            <w:rFonts w:ascii="Calibri" w:hAnsi="Calibri" w:cs="Calibri"/>
            <w:sz w:val="22"/>
            <w:szCs w:val="22"/>
          </w:rPr>
          <w:t xml:space="preserve"> 2023: OECD </w:t>
        </w:r>
        <w:proofErr w:type="spellStart"/>
        <w:r w:rsidRPr="00AF7842">
          <w:rPr>
            <w:rStyle w:val="normaltextrun"/>
            <w:rFonts w:ascii="Calibri" w:hAnsi="Calibri" w:cs="Calibri"/>
            <w:sz w:val="22"/>
            <w:szCs w:val="22"/>
          </w:rPr>
          <w:t>Indicators</w:t>
        </w:r>
        <w:proofErr w:type="spellEnd"/>
        <w:r w:rsidRPr="00AF7842">
          <w:rPr>
            <w:rStyle w:val="normaltextrun"/>
            <w:rFonts w:ascii="Calibri" w:hAnsi="Calibri" w:cs="Calibri"/>
            <w:sz w:val="22"/>
            <w:szCs w:val="22"/>
          </w:rPr>
          <w:t xml:space="preserve">. OECD </w:t>
        </w:r>
        <w:proofErr w:type="spellStart"/>
        <w:r w:rsidRPr="00AF7842">
          <w:rPr>
            <w:rStyle w:val="normaltextrun"/>
            <w:rFonts w:ascii="Calibri" w:hAnsi="Calibri" w:cs="Calibri"/>
            <w:sz w:val="22"/>
            <w:szCs w:val="22"/>
          </w:rPr>
          <w:t>Publishing</w:t>
        </w:r>
        <w:proofErr w:type="spellEnd"/>
      </w:moveTo>
    </w:p>
    <w:p w14:paraId="6993E103" w14:textId="77777777" w:rsidR="00F71EF0" w:rsidRDefault="00F71EF0" w:rsidP="00F71EF0">
      <w:pPr>
        <w:pStyle w:val="paragraph"/>
        <w:spacing w:before="0" w:beforeAutospacing="0" w:after="0" w:afterAutospacing="0"/>
        <w:jc w:val="both"/>
        <w:rPr>
          <w:moveTo w:id="26" w:author="Minarovičová Jana" w:date="2024-12-12T08:34:00Z" w16du:dateUtc="2024-12-12T07:34:00Z"/>
          <w:rStyle w:val="normaltextrun"/>
          <w:rFonts w:ascii="Calibri" w:hAnsi="Calibri" w:cs="Calibri"/>
          <w:sz w:val="22"/>
          <w:szCs w:val="22"/>
        </w:rPr>
      </w:pPr>
      <w:moveTo w:id="27" w:author="Minarovičová Jana" w:date="2024-12-12T08:34:00Z" w16du:dateUtc="2024-12-12T07:34:00Z">
        <w:r w:rsidRPr="00AF7842">
          <w:rPr>
            <w:rStyle w:val="normaltextrun"/>
            <w:rFonts w:ascii="Calibri" w:hAnsi="Calibri" w:cs="Calibri"/>
            <w:i/>
            <w:iCs/>
            <w:sz w:val="22"/>
            <w:szCs w:val="22"/>
          </w:rPr>
          <w:t>Cieľová hodnota</w:t>
        </w:r>
        <w:r w:rsidRPr="518CAC72">
          <w:rPr>
            <w:rStyle w:val="normaltextrun"/>
            <w:rFonts w:ascii="Calibri" w:hAnsi="Calibri" w:cs="Calibri"/>
            <w:sz w:val="22"/>
            <w:szCs w:val="22"/>
          </w:rPr>
          <w:t xml:space="preserve"> ≤ 20%</w:t>
        </w:r>
      </w:moveTo>
    </w:p>
    <w:p w14:paraId="692C2234" w14:textId="77777777" w:rsidR="00F71EF0" w:rsidRDefault="00F71EF0" w:rsidP="00F71EF0">
      <w:pPr>
        <w:pStyle w:val="paragraph"/>
        <w:spacing w:before="0" w:beforeAutospacing="0" w:after="240" w:afterAutospacing="0"/>
        <w:jc w:val="both"/>
        <w:rPr>
          <w:moveTo w:id="28" w:author="Minarovičová Jana" w:date="2024-12-12T08:34:00Z" w16du:dateUtc="2024-12-12T07:34:00Z"/>
          <w:rStyle w:val="normaltextrun"/>
          <w:rFonts w:ascii="Calibri" w:hAnsi="Calibri" w:cs="Calibri"/>
          <w:sz w:val="22"/>
          <w:szCs w:val="22"/>
          <w:highlight w:val="yellow"/>
        </w:rPr>
      </w:pPr>
      <w:moveTo w:id="29" w:author="Minarovičová Jana" w:date="2024-12-12T08:34:00Z" w16du:dateUtc="2024-12-12T07:34:00Z">
        <w:r w:rsidRPr="518CAC72">
          <w:rPr>
            <w:rStyle w:val="normaltextrun"/>
            <w:rFonts w:ascii="Calibri" w:hAnsi="Calibri" w:cs="Calibri"/>
            <w:sz w:val="22"/>
            <w:szCs w:val="22"/>
          </w:rPr>
          <w:t xml:space="preserve">Zdroj údaju: </w:t>
        </w:r>
        <w:r>
          <w:rPr>
            <w:rStyle w:val="normaltextrun"/>
            <w:rFonts w:ascii="Calibri" w:hAnsi="Calibri" w:cs="Calibri"/>
            <w:sz w:val="22"/>
            <w:szCs w:val="22"/>
          </w:rPr>
          <w:t>Správa OECD vydaná v roku 2029</w:t>
        </w:r>
      </w:moveTo>
    </w:p>
    <w:p w14:paraId="5D29173B" w14:textId="77777777" w:rsidR="00F71EF0" w:rsidRDefault="00F71EF0" w:rsidP="00F71EF0">
      <w:pPr>
        <w:pStyle w:val="paragraph"/>
        <w:spacing w:before="0" w:beforeAutospacing="0" w:after="0" w:afterAutospacing="0"/>
        <w:jc w:val="both"/>
        <w:rPr>
          <w:moveTo w:id="30" w:author="Minarovičová Jana" w:date="2024-12-12T08:34:00Z" w16du:dateUtc="2024-12-12T07:34:00Z"/>
          <w:rStyle w:val="normaltextrun"/>
          <w:rFonts w:ascii="Calibri" w:hAnsi="Calibri" w:cs="Calibri"/>
          <w:sz w:val="22"/>
          <w:szCs w:val="22"/>
        </w:rPr>
      </w:pPr>
      <w:moveTo w:id="31" w:author="Minarovičová Jana" w:date="2024-12-12T08:34:00Z" w16du:dateUtc="2024-12-12T07:34:00Z">
        <w:r w:rsidRPr="518CAC72">
          <w:rPr>
            <w:rStyle w:val="normaltextrun"/>
            <w:rFonts w:ascii="Calibri" w:hAnsi="Calibri" w:cs="Calibri"/>
            <w:sz w:val="22"/>
            <w:szCs w:val="22"/>
          </w:rPr>
          <w:t>Výsledkom projektu bude zníženie a/alebo udržanie tohto percenta</w:t>
        </w:r>
        <w:r>
          <w:rPr>
            <w:rStyle w:val="normaltextrun"/>
            <w:rFonts w:ascii="Calibri" w:hAnsi="Calibri" w:cs="Calibri"/>
            <w:sz w:val="22"/>
            <w:szCs w:val="22"/>
          </w:rPr>
          <w:t xml:space="preserve">. </w:t>
        </w:r>
        <w:r w:rsidRPr="518CAC72">
          <w:rPr>
            <w:rStyle w:val="normaltextrun"/>
            <w:rFonts w:ascii="Calibri" w:hAnsi="Calibri" w:cs="Calibri"/>
            <w:sz w:val="22"/>
            <w:szCs w:val="22"/>
          </w:rPr>
          <w:t xml:space="preserve">Dosiahnutie výsledku je potrebné vnímať kontextovo, nakoľko na zastavení odlivu našich študentov a hlavne talentovaných študentov do zahraničia, sa podieľa viacero synergicky realizovaných aktivít/projektov, čo je aj vzhľadom na závažnosť problému žiadúce. Realizuje sa projekt na poskytovanie štipendií talentovaným študentom cez POO, paralelne začne realizácia pripravovaného NP z PSK – v snahe plynule pokračovať v poskytovaní štipendií a nezastaviť motivačný proces a zároveň </w:t>
        </w:r>
        <w:proofErr w:type="spellStart"/>
        <w:r w:rsidRPr="518CAC72">
          <w:rPr>
            <w:rStyle w:val="normaltextrun"/>
            <w:rFonts w:ascii="Calibri" w:hAnsi="Calibri" w:cs="Calibri"/>
            <w:sz w:val="22"/>
            <w:szCs w:val="22"/>
          </w:rPr>
          <w:t>MŠVVaM</w:t>
        </w:r>
        <w:proofErr w:type="spellEnd"/>
        <w:r w:rsidRPr="518CAC72">
          <w:rPr>
            <w:rStyle w:val="normaltextrun"/>
            <w:rFonts w:ascii="Calibri" w:hAnsi="Calibri" w:cs="Calibri"/>
            <w:sz w:val="22"/>
            <w:szCs w:val="22"/>
          </w:rPr>
          <w:t xml:space="preserve"> SR bude poskytovať štipendiá pre subjekty a územia, ktoré nebudú zapojené do pripravovaného NP. Práve z dôvodu tohto kontextového vnímania výsledku, ktorý by mal byť  dosiahnutý na úrovni SR (nie iba projektu) sa definuje výsledku mimo projektových ukazovateľov projektu. </w:t>
        </w:r>
      </w:moveTo>
    </w:p>
    <w:p w14:paraId="7CFE44D3" w14:textId="360C7336" w:rsidR="00702D12" w:rsidRDefault="00F71EF0" w:rsidP="00F71EF0">
      <w:pPr>
        <w:pStyle w:val="paragraph"/>
        <w:spacing w:before="0" w:beforeAutospacing="0" w:after="0" w:afterAutospacing="0"/>
        <w:jc w:val="both"/>
        <w:rPr>
          <w:rStyle w:val="normaltextrun"/>
          <w:rFonts w:ascii="Calibri" w:hAnsi="Calibri" w:cs="Calibri"/>
          <w:sz w:val="22"/>
          <w:szCs w:val="22"/>
        </w:rPr>
      </w:pPr>
      <w:moveTo w:id="32" w:author="Minarovičová Jana" w:date="2024-12-12T08:34:00Z" w16du:dateUtc="2024-12-12T07:34:00Z">
        <w:r w:rsidRPr="518CAC72">
          <w:rPr>
            <w:rStyle w:val="normaltextrun"/>
            <w:rFonts w:ascii="Calibri" w:hAnsi="Calibri" w:cs="Calibri"/>
            <w:sz w:val="22"/>
            <w:szCs w:val="22"/>
          </w:rPr>
          <w:t xml:space="preserve">Prvé monitorovanie percentuálneho podielu počtu slovenských študentov na zahraničných VŠ bude v roku 2029. V tomto období bude ukončený projekt z POO a NP bude v poslednom roku implementácie a bude možné deklarovať prvé komplexné a koherentné údaje plnenia kontextového výsledku projektu. </w:t>
        </w:r>
      </w:moveTo>
      <w:moveToRangeEnd w:id="10"/>
    </w:p>
    <w:p w14:paraId="4267DD43" w14:textId="77777777" w:rsidR="00F71EF0" w:rsidRPr="00F71EF0" w:rsidRDefault="00F71EF0" w:rsidP="00F71EF0">
      <w:pPr>
        <w:pStyle w:val="paragraph"/>
        <w:spacing w:before="0" w:beforeAutospacing="0" w:after="0" w:afterAutospacing="0"/>
        <w:jc w:val="both"/>
        <w:rPr>
          <w:rFonts w:ascii="Calibri" w:hAnsi="Calibri" w:cs="Calibri"/>
          <w:sz w:val="22"/>
          <w:szCs w:val="22"/>
        </w:rPr>
      </w:pPr>
    </w:p>
    <w:p w14:paraId="72F9A257" w14:textId="62B1A7E8" w:rsidR="00757293" w:rsidRPr="00C30E64" w:rsidRDefault="00BE1025" w:rsidP="00EC33B2">
      <w:pPr>
        <w:spacing w:before="120"/>
        <w:rPr>
          <w:rFonts w:asciiTheme="minorHAnsi" w:hAnsiTheme="minorHAnsi" w:cstheme="minorHAnsi"/>
          <w:b/>
          <w:sz w:val="22"/>
          <w:lang w:eastAsia="en-US"/>
        </w:rPr>
      </w:pPr>
      <w:r w:rsidRPr="00C30E64">
        <w:rPr>
          <w:rFonts w:asciiTheme="minorHAnsi" w:hAnsiTheme="minorHAnsi" w:cstheme="minorHAnsi"/>
          <w:b/>
          <w:sz w:val="22"/>
          <w:lang w:eastAsia="en-US"/>
        </w:rPr>
        <w:t>Z</w:t>
      </w:r>
      <w:r w:rsidR="00757293" w:rsidRPr="00C30E64">
        <w:rPr>
          <w:rFonts w:asciiTheme="minorHAnsi" w:hAnsiTheme="minorHAnsi" w:cstheme="minorHAnsi"/>
          <w:b/>
          <w:sz w:val="22"/>
          <w:lang w:eastAsia="en-US"/>
        </w:rPr>
        <w:t>oznam iných údajov projektu (ak relevantné)</w:t>
      </w:r>
    </w:p>
    <w:tbl>
      <w:tblPr>
        <w:tblStyle w:val="Mriekatabuky"/>
        <w:tblW w:w="9067" w:type="dxa"/>
        <w:jc w:val="center"/>
        <w:tblInd w:w="0" w:type="dxa"/>
        <w:tblLayout w:type="fixed"/>
        <w:tblLook w:val="04A0" w:firstRow="1" w:lastRow="0" w:firstColumn="1" w:lastColumn="0" w:noHBand="0" w:noVBand="1"/>
      </w:tblPr>
      <w:tblGrid>
        <w:gridCol w:w="1271"/>
        <w:gridCol w:w="5954"/>
        <w:gridCol w:w="1842"/>
      </w:tblGrid>
      <w:tr w:rsidR="009A30D2" w:rsidRPr="00C30E64" w14:paraId="7858F9B4" w14:textId="77777777" w:rsidTr="00DE5B57">
        <w:trPr>
          <w:trHeight w:val="618"/>
          <w:jc w:val="center"/>
        </w:trPr>
        <w:tc>
          <w:tcPr>
            <w:tcW w:w="1271" w:type="dxa"/>
            <w:shd w:val="clear" w:color="auto" w:fill="FFE599" w:themeFill="accent4" w:themeFillTint="66"/>
            <w:vAlign w:val="center"/>
          </w:tcPr>
          <w:p w14:paraId="450895B4" w14:textId="313A5A17" w:rsidR="009A30D2" w:rsidRPr="00C30E64" w:rsidRDefault="009A30D2" w:rsidP="00117590">
            <w:pPr>
              <w:jc w:val="center"/>
              <w:rPr>
                <w:rFonts w:asciiTheme="minorHAnsi" w:hAnsiTheme="minorHAnsi" w:cstheme="minorHAnsi"/>
                <w:b/>
                <w:sz w:val="20"/>
                <w:lang w:eastAsia="en-US"/>
              </w:rPr>
            </w:pPr>
            <w:r w:rsidRPr="00C30E64">
              <w:rPr>
                <w:rFonts w:asciiTheme="minorHAnsi" w:hAnsiTheme="minorHAnsi" w:cstheme="minorHAnsi"/>
                <w:b/>
                <w:sz w:val="20"/>
                <w:lang w:eastAsia="en-US"/>
              </w:rPr>
              <w:t>Kód iného údaja</w:t>
            </w:r>
          </w:p>
        </w:tc>
        <w:tc>
          <w:tcPr>
            <w:tcW w:w="5954" w:type="dxa"/>
            <w:shd w:val="clear" w:color="auto" w:fill="FFE599" w:themeFill="accent4" w:themeFillTint="66"/>
            <w:vAlign w:val="center"/>
            <w:hideMark/>
          </w:tcPr>
          <w:p w14:paraId="6DD5EA53" w14:textId="78359AC4" w:rsidR="009A30D2" w:rsidRPr="00C30E64" w:rsidRDefault="009A30D2" w:rsidP="00D201E8">
            <w:pPr>
              <w:jc w:val="center"/>
              <w:rPr>
                <w:rFonts w:asciiTheme="minorHAnsi" w:hAnsiTheme="minorHAnsi" w:cstheme="minorHAnsi"/>
                <w:b/>
                <w:sz w:val="20"/>
                <w:lang w:eastAsia="en-US"/>
              </w:rPr>
            </w:pPr>
            <w:r w:rsidRPr="00C30E64">
              <w:rPr>
                <w:rFonts w:asciiTheme="minorHAnsi" w:hAnsiTheme="minorHAnsi" w:cstheme="minorHAnsi"/>
                <w:b/>
                <w:sz w:val="20"/>
                <w:lang w:eastAsia="en-US"/>
              </w:rPr>
              <w:t>Názov iného údaja</w:t>
            </w:r>
          </w:p>
        </w:tc>
        <w:tc>
          <w:tcPr>
            <w:tcW w:w="1842" w:type="dxa"/>
            <w:shd w:val="clear" w:color="auto" w:fill="FFE599" w:themeFill="accent4" w:themeFillTint="66"/>
            <w:vAlign w:val="center"/>
          </w:tcPr>
          <w:p w14:paraId="428B62C5" w14:textId="77777777" w:rsidR="009A30D2" w:rsidRPr="00C30E64" w:rsidRDefault="009A30D2" w:rsidP="00D201E8">
            <w:pPr>
              <w:jc w:val="center"/>
              <w:rPr>
                <w:rFonts w:asciiTheme="minorHAnsi" w:hAnsiTheme="minorHAnsi" w:cstheme="minorHAnsi"/>
                <w:b/>
                <w:sz w:val="20"/>
                <w:lang w:eastAsia="en-US"/>
              </w:rPr>
            </w:pPr>
            <w:r w:rsidRPr="00C30E64">
              <w:rPr>
                <w:rFonts w:asciiTheme="minorHAnsi" w:hAnsiTheme="minorHAnsi" w:cstheme="minorHAnsi"/>
                <w:b/>
                <w:sz w:val="20"/>
                <w:lang w:eastAsia="en-US"/>
              </w:rPr>
              <w:t>Merná jednotka iného údaja</w:t>
            </w:r>
          </w:p>
        </w:tc>
      </w:tr>
      <w:tr w:rsidR="00336095" w:rsidRPr="00C30E64" w14:paraId="5495E2EA" w14:textId="77777777" w:rsidTr="006B3357">
        <w:trPr>
          <w:trHeight w:val="65"/>
          <w:jc w:val="center"/>
          <w:ins w:id="33" w:author="Minarovičová Jana" w:date="2024-12-12T10:07:00Z"/>
        </w:trPr>
        <w:tc>
          <w:tcPr>
            <w:tcW w:w="1271" w:type="dxa"/>
          </w:tcPr>
          <w:p w14:paraId="75F5FDEA" w14:textId="77777777" w:rsidR="00336095" w:rsidRPr="00C30E64" w:rsidRDefault="00336095" w:rsidP="006B3357">
            <w:pPr>
              <w:jc w:val="center"/>
              <w:rPr>
                <w:ins w:id="34" w:author="Minarovičová Jana" w:date="2024-12-12T10:07:00Z" w16du:dateUtc="2024-12-12T09:07:00Z"/>
                <w:rFonts w:asciiTheme="minorHAnsi" w:hAnsiTheme="minorHAnsi" w:cstheme="minorBidi"/>
                <w:sz w:val="20"/>
                <w:szCs w:val="20"/>
                <w:lang w:eastAsia="en-US"/>
              </w:rPr>
            </w:pPr>
            <w:ins w:id="35" w:author="Minarovičová Jana" w:date="2024-12-12T10:07:00Z" w16du:dateUtc="2024-12-12T09:07:00Z">
              <w:r w:rsidRPr="00D36196">
                <w:rPr>
                  <w:rFonts w:asciiTheme="minorHAnsi" w:hAnsiTheme="minorHAnsi" w:cstheme="minorBidi"/>
                  <w:sz w:val="20"/>
                  <w:szCs w:val="20"/>
                  <w:lang w:eastAsia="en-US"/>
                </w:rPr>
                <w:t>DPSK033</w:t>
              </w:r>
            </w:ins>
          </w:p>
        </w:tc>
        <w:tc>
          <w:tcPr>
            <w:tcW w:w="5954" w:type="dxa"/>
            <w:shd w:val="clear" w:color="auto" w:fill="auto"/>
            <w:vAlign w:val="center"/>
          </w:tcPr>
          <w:p w14:paraId="791AE334" w14:textId="77777777" w:rsidR="00336095" w:rsidRPr="00C30E64" w:rsidRDefault="00336095" w:rsidP="006B3357">
            <w:pPr>
              <w:rPr>
                <w:ins w:id="36" w:author="Minarovičová Jana" w:date="2024-12-12T10:07:00Z" w16du:dateUtc="2024-12-12T09:07:00Z"/>
                <w:rFonts w:asciiTheme="minorHAnsi" w:hAnsiTheme="minorHAnsi" w:cstheme="minorBidi"/>
                <w:sz w:val="20"/>
                <w:szCs w:val="20"/>
                <w:lang w:eastAsia="en-US"/>
              </w:rPr>
            </w:pPr>
            <w:ins w:id="37" w:author="Minarovičová Jana" w:date="2024-12-12T10:07:00Z" w16du:dateUtc="2024-12-12T09:07:00Z">
              <w:r w:rsidRPr="00D36196">
                <w:rPr>
                  <w:rFonts w:asciiTheme="minorHAnsi" w:hAnsiTheme="minorHAnsi" w:cstheme="minorBidi"/>
                  <w:sz w:val="20"/>
                  <w:szCs w:val="20"/>
                  <w:lang w:eastAsia="en-US"/>
                </w:rPr>
                <w:t>Počet nástrojov zabezpečujúcich prístupnosť pre osoby so zdravotným postihnutím</w:t>
              </w:r>
            </w:ins>
          </w:p>
        </w:tc>
        <w:tc>
          <w:tcPr>
            <w:tcW w:w="1842" w:type="dxa"/>
            <w:vAlign w:val="center"/>
          </w:tcPr>
          <w:p w14:paraId="178B42FF" w14:textId="77777777" w:rsidR="00336095" w:rsidRPr="00C30E64" w:rsidRDefault="00336095" w:rsidP="006B3357">
            <w:pPr>
              <w:jc w:val="center"/>
              <w:rPr>
                <w:ins w:id="38" w:author="Minarovičová Jana" w:date="2024-12-12T10:07:00Z" w16du:dateUtc="2024-12-12T09:07:00Z"/>
                <w:rFonts w:asciiTheme="minorHAnsi" w:hAnsiTheme="minorHAnsi" w:cstheme="minorBidi"/>
                <w:sz w:val="20"/>
                <w:szCs w:val="20"/>
                <w:lang w:eastAsia="en-US"/>
              </w:rPr>
            </w:pPr>
            <w:ins w:id="39" w:author="Minarovičová Jana" w:date="2024-12-12T10:07:00Z" w16du:dateUtc="2024-12-12T09:07:00Z">
              <w:r>
                <w:rPr>
                  <w:rFonts w:asciiTheme="minorHAnsi" w:hAnsiTheme="minorHAnsi" w:cstheme="minorBidi"/>
                  <w:sz w:val="20"/>
                  <w:szCs w:val="20"/>
                  <w:lang w:eastAsia="en-US"/>
                </w:rPr>
                <w:t>počet</w:t>
              </w:r>
            </w:ins>
          </w:p>
        </w:tc>
      </w:tr>
      <w:tr w:rsidR="00336095" w:rsidRPr="00C30E64" w14:paraId="5D8DBF78" w14:textId="77777777" w:rsidTr="006B3357">
        <w:trPr>
          <w:trHeight w:val="65"/>
          <w:jc w:val="center"/>
          <w:ins w:id="40" w:author="Minarovičová Jana" w:date="2024-12-12T10:07:00Z"/>
        </w:trPr>
        <w:tc>
          <w:tcPr>
            <w:tcW w:w="1271" w:type="dxa"/>
          </w:tcPr>
          <w:p w14:paraId="152F0047" w14:textId="77777777" w:rsidR="00336095" w:rsidRPr="00D36196" w:rsidRDefault="00336095" w:rsidP="006B3357">
            <w:pPr>
              <w:jc w:val="center"/>
              <w:rPr>
                <w:ins w:id="41" w:author="Minarovičová Jana" w:date="2024-12-12T10:07:00Z" w16du:dateUtc="2024-12-12T09:07:00Z"/>
                <w:rFonts w:asciiTheme="minorHAnsi" w:hAnsiTheme="minorHAnsi" w:cstheme="minorBidi"/>
                <w:sz w:val="20"/>
                <w:szCs w:val="20"/>
                <w:lang w:eastAsia="en-US"/>
              </w:rPr>
            </w:pPr>
            <w:ins w:id="42" w:author="Minarovičová Jana" w:date="2024-12-12T10:07:00Z" w16du:dateUtc="2024-12-12T09:07:00Z">
              <w:r w:rsidRPr="00D36196">
                <w:rPr>
                  <w:rFonts w:asciiTheme="minorHAnsi" w:hAnsiTheme="minorHAnsi" w:cstheme="minorBidi"/>
                  <w:sz w:val="20"/>
                  <w:szCs w:val="20"/>
                  <w:lang w:eastAsia="en-US"/>
                </w:rPr>
                <w:t>DPSK034</w:t>
              </w:r>
            </w:ins>
          </w:p>
        </w:tc>
        <w:tc>
          <w:tcPr>
            <w:tcW w:w="5954" w:type="dxa"/>
            <w:shd w:val="clear" w:color="auto" w:fill="auto"/>
            <w:vAlign w:val="center"/>
          </w:tcPr>
          <w:p w14:paraId="472A7265" w14:textId="77777777" w:rsidR="00336095" w:rsidRPr="00D36196" w:rsidRDefault="00336095" w:rsidP="006B3357">
            <w:pPr>
              <w:rPr>
                <w:ins w:id="43" w:author="Minarovičová Jana" w:date="2024-12-12T10:07:00Z" w16du:dateUtc="2024-12-12T09:07:00Z"/>
                <w:rFonts w:asciiTheme="minorHAnsi" w:hAnsiTheme="minorHAnsi" w:cstheme="minorBidi"/>
                <w:sz w:val="20"/>
                <w:szCs w:val="20"/>
                <w:lang w:eastAsia="en-US"/>
              </w:rPr>
            </w:pPr>
            <w:ins w:id="44" w:author="Minarovičová Jana" w:date="2024-12-12T10:07:00Z" w16du:dateUtc="2024-12-12T09:07:00Z">
              <w:r w:rsidRPr="00D36196">
                <w:rPr>
                  <w:rFonts w:asciiTheme="minorHAnsi" w:hAnsiTheme="minorHAnsi" w:cstheme="minorBidi"/>
                  <w:sz w:val="20"/>
                  <w:szCs w:val="20"/>
                  <w:lang w:eastAsia="en-US"/>
                </w:rPr>
                <w:t>Priemerná hrubá mesačná mzda financovaná z projektu za rok</w:t>
              </w:r>
            </w:ins>
          </w:p>
        </w:tc>
        <w:tc>
          <w:tcPr>
            <w:tcW w:w="1842" w:type="dxa"/>
            <w:vAlign w:val="center"/>
          </w:tcPr>
          <w:p w14:paraId="427354EC" w14:textId="77777777" w:rsidR="00336095" w:rsidRPr="00C30E64" w:rsidRDefault="00336095" w:rsidP="006B3357">
            <w:pPr>
              <w:jc w:val="center"/>
              <w:rPr>
                <w:ins w:id="45" w:author="Minarovičová Jana" w:date="2024-12-12T10:07:00Z" w16du:dateUtc="2024-12-12T09:07:00Z"/>
                <w:rFonts w:asciiTheme="minorHAnsi" w:hAnsiTheme="minorHAnsi" w:cstheme="minorBidi"/>
                <w:sz w:val="20"/>
                <w:szCs w:val="20"/>
                <w:lang w:eastAsia="en-US"/>
              </w:rPr>
            </w:pPr>
            <w:ins w:id="46" w:author="Minarovičová Jana" w:date="2024-12-12T10:07:00Z" w16du:dateUtc="2024-12-12T09:07:00Z">
              <w:r>
                <w:rPr>
                  <w:rFonts w:asciiTheme="minorHAnsi" w:hAnsiTheme="minorHAnsi" w:cstheme="minorBidi"/>
                  <w:sz w:val="20"/>
                  <w:szCs w:val="20"/>
                  <w:lang w:eastAsia="en-US"/>
                </w:rPr>
                <w:t>EUR/rok</w:t>
              </w:r>
            </w:ins>
          </w:p>
        </w:tc>
      </w:tr>
      <w:tr w:rsidR="00336095" w:rsidRPr="00C30E64" w14:paraId="640E55E5" w14:textId="77777777" w:rsidTr="006B3357">
        <w:trPr>
          <w:trHeight w:val="65"/>
          <w:jc w:val="center"/>
          <w:ins w:id="47" w:author="Minarovičová Jana" w:date="2024-12-12T10:07:00Z"/>
        </w:trPr>
        <w:tc>
          <w:tcPr>
            <w:tcW w:w="1271" w:type="dxa"/>
          </w:tcPr>
          <w:p w14:paraId="21F7415A" w14:textId="77777777" w:rsidR="00336095" w:rsidRPr="00D36196" w:rsidRDefault="00336095" w:rsidP="006B3357">
            <w:pPr>
              <w:jc w:val="center"/>
              <w:rPr>
                <w:ins w:id="48" w:author="Minarovičová Jana" w:date="2024-12-12T10:07:00Z" w16du:dateUtc="2024-12-12T09:07:00Z"/>
                <w:rFonts w:asciiTheme="minorHAnsi" w:hAnsiTheme="minorHAnsi" w:cstheme="minorBidi"/>
                <w:sz w:val="20"/>
                <w:szCs w:val="20"/>
                <w:lang w:eastAsia="en-US"/>
              </w:rPr>
            </w:pPr>
            <w:ins w:id="49" w:author="Minarovičová Jana" w:date="2024-12-12T10:07:00Z" w16du:dateUtc="2024-12-12T09:07:00Z">
              <w:r w:rsidRPr="00D36196">
                <w:rPr>
                  <w:rFonts w:asciiTheme="minorHAnsi" w:hAnsiTheme="minorHAnsi" w:cstheme="minorBidi"/>
                  <w:sz w:val="20"/>
                  <w:szCs w:val="20"/>
                  <w:lang w:eastAsia="en-US"/>
                </w:rPr>
                <w:t>DPSK035</w:t>
              </w:r>
            </w:ins>
          </w:p>
        </w:tc>
        <w:tc>
          <w:tcPr>
            <w:tcW w:w="5954" w:type="dxa"/>
            <w:shd w:val="clear" w:color="auto" w:fill="auto"/>
            <w:vAlign w:val="center"/>
          </w:tcPr>
          <w:p w14:paraId="2592DC9C" w14:textId="77777777" w:rsidR="00336095" w:rsidRPr="00D36196" w:rsidRDefault="00336095" w:rsidP="006B3357">
            <w:pPr>
              <w:rPr>
                <w:ins w:id="50" w:author="Minarovičová Jana" w:date="2024-12-12T10:07:00Z" w16du:dateUtc="2024-12-12T09:07:00Z"/>
                <w:rFonts w:asciiTheme="minorHAnsi" w:hAnsiTheme="minorHAnsi" w:cstheme="minorBidi"/>
                <w:sz w:val="20"/>
                <w:szCs w:val="20"/>
                <w:lang w:eastAsia="en-US"/>
              </w:rPr>
            </w:pPr>
            <w:ins w:id="51" w:author="Minarovičová Jana" w:date="2024-12-12T10:07:00Z" w16du:dateUtc="2024-12-12T09:07:00Z">
              <w:r w:rsidRPr="00F905AB">
                <w:rPr>
                  <w:rFonts w:asciiTheme="minorHAnsi" w:hAnsiTheme="minorHAnsi" w:cstheme="minorBidi"/>
                  <w:sz w:val="20"/>
                  <w:szCs w:val="20"/>
                  <w:lang w:eastAsia="en-US"/>
                </w:rPr>
                <w:t>Medián priemerných hrubých mesačných miezd financovaných z projektu za rok</w:t>
              </w:r>
            </w:ins>
          </w:p>
        </w:tc>
        <w:tc>
          <w:tcPr>
            <w:tcW w:w="1842" w:type="dxa"/>
            <w:vAlign w:val="center"/>
          </w:tcPr>
          <w:p w14:paraId="0E260805" w14:textId="77777777" w:rsidR="00336095" w:rsidRPr="00C30E64" w:rsidRDefault="00336095" w:rsidP="006B3357">
            <w:pPr>
              <w:jc w:val="center"/>
              <w:rPr>
                <w:ins w:id="52" w:author="Minarovičová Jana" w:date="2024-12-12T10:07:00Z" w16du:dateUtc="2024-12-12T09:07:00Z"/>
                <w:rFonts w:asciiTheme="minorHAnsi" w:hAnsiTheme="minorHAnsi" w:cstheme="minorBidi"/>
                <w:sz w:val="20"/>
                <w:szCs w:val="20"/>
                <w:lang w:eastAsia="en-US"/>
              </w:rPr>
            </w:pPr>
            <w:ins w:id="53" w:author="Minarovičová Jana" w:date="2024-12-12T10:07:00Z" w16du:dateUtc="2024-12-12T09:07:00Z">
              <w:r>
                <w:rPr>
                  <w:rFonts w:asciiTheme="minorHAnsi" w:hAnsiTheme="minorHAnsi" w:cstheme="minorBidi"/>
                  <w:sz w:val="20"/>
                  <w:szCs w:val="20"/>
                  <w:lang w:eastAsia="en-US"/>
                </w:rPr>
                <w:t>EUR/rok</w:t>
              </w:r>
            </w:ins>
          </w:p>
        </w:tc>
      </w:tr>
    </w:tbl>
    <w:p w14:paraId="3D4A3C17" w14:textId="77777777" w:rsidR="00F71EF0" w:rsidRDefault="00F71EF0" w:rsidP="00F71EF0">
      <w:pPr>
        <w:pStyle w:val="Odsekzoznamu"/>
        <w:ind w:left="284"/>
        <w:contextualSpacing w:val="0"/>
        <w:jc w:val="both"/>
        <w:rPr>
          <w:rFonts w:asciiTheme="minorHAnsi" w:hAnsiTheme="minorHAnsi" w:cstheme="minorHAnsi"/>
          <w:b/>
          <w:sz w:val="22"/>
          <w:szCs w:val="22"/>
          <w:lang w:eastAsia="en-US"/>
        </w:rPr>
      </w:pPr>
    </w:p>
    <w:p w14:paraId="78DBF81E" w14:textId="1397B011" w:rsidR="00736BFC" w:rsidRPr="00C30E64" w:rsidRDefault="00C92F10" w:rsidP="00AC20FD">
      <w:pPr>
        <w:pStyle w:val="Odsekzoznamu"/>
        <w:numPr>
          <w:ilvl w:val="0"/>
          <w:numId w:val="5"/>
        </w:numPr>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Prínosy, ktoré sa dajú očakávať pre cieľové skupiny (ak je to relevantné)</w:t>
      </w:r>
    </w:p>
    <w:tbl>
      <w:tblPr>
        <w:tblStyle w:val="Mriekatabuky"/>
        <w:tblW w:w="9067" w:type="dxa"/>
        <w:tblInd w:w="0" w:type="dxa"/>
        <w:tblLayout w:type="fixed"/>
        <w:tblLook w:val="04A0" w:firstRow="1" w:lastRow="0" w:firstColumn="1" w:lastColumn="0" w:noHBand="0" w:noVBand="1"/>
      </w:tblPr>
      <w:tblGrid>
        <w:gridCol w:w="3823"/>
        <w:gridCol w:w="1576"/>
        <w:gridCol w:w="3668"/>
      </w:tblGrid>
      <w:tr w:rsidR="006A7B76" w:rsidRPr="00C30E64" w14:paraId="014BA69A" w14:textId="77777777" w:rsidTr="2B78A32E">
        <w:tc>
          <w:tcPr>
            <w:tcW w:w="3823" w:type="dxa"/>
            <w:shd w:val="clear" w:color="auto" w:fill="FFE599" w:themeFill="accent4" w:themeFillTint="66"/>
            <w:hideMark/>
          </w:tcPr>
          <w:p w14:paraId="199B2271" w14:textId="1F3A6AE8" w:rsidR="006A7B76" w:rsidRPr="00C30E64" w:rsidRDefault="00C92F10" w:rsidP="00173D5F">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Cieľová skupina</w:t>
            </w:r>
            <w:r w:rsidR="006B276E" w:rsidRPr="00C30E64">
              <w:rPr>
                <w:rFonts w:asciiTheme="minorHAnsi" w:hAnsiTheme="minorHAnsi" w:cstheme="minorHAnsi"/>
                <w:b/>
                <w:sz w:val="20"/>
                <w:szCs w:val="20"/>
                <w:lang w:eastAsia="en-US"/>
              </w:rPr>
              <w:t xml:space="preserve"> </w:t>
            </w:r>
          </w:p>
        </w:tc>
        <w:tc>
          <w:tcPr>
            <w:tcW w:w="1576" w:type="dxa"/>
            <w:shd w:val="clear" w:color="auto" w:fill="FFE599" w:themeFill="accent4" w:themeFillTint="66"/>
            <w:hideMark/>
          </w:tcPr>
          <w:p w14:paraId="6F851361" w14:textId="395A5FAB" w:rsidR="006A7B76" w:rsidRPr="00C30E64" w:rsidRDefault="00C92F10" w:rsidP="0011759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Počet</w:t>
            </w:r>
          </w:p>
        </w:tc>
        <w:tc>
          <w:tcPr>
            <w:tcW w:w="3668" w:type="dxa"/>
            <w:shd w:val="clear" w:color="auto" w:fill="FFE599" w:themeFill="accent4" w:themeFillTint="66"/>
            <w:hideMark/>
          </w:tcPr>
          <w:p w14:paraId="5F455145" w14:textId="66874BE4" w:rsidR="006A7B76" w:rsidRPr="00C30E64" w:rsidRDefault="00C92F10" w:rsidP="00C92F10">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Prínos</w:t>
            </w:r>
          </w:p>
        </w:tc>
      </w:tr>
      <w:tr w:rsidR="0055716B" w:rsidRPr="00C30E64" w14:paraId="0F31F433" w14:textId="77777777" w:rsidTr="2B78A32E">
        <w:tc>
          <w:tcPr>
            <w:tcW w:w="3823" w:type="dxa"/>
            <w:shd w:val="clear" w:color="auto" w:fill="auto"/>
          </w:tcPr>
          <w:p w14:paraId="4E430FF3" w14:textId="3D1ADD05" w:rsidR="0055716B" w:rsidRPr="00153DF9" w:rsidRDefault="0055716B" w:rsidP="0055716B">
            <w:pPr>
              <w:rPr>
                <w:rFonts w:asciiTheme="minorHAnsi" w:hAnsiTheme="minorHAnsi" w:cstheme="minorHAnsi"/>
                <w:sz w:val="20"/>
                <w:szCs w:val="20"/>
                <w:lang w:eastAsia="en-US"/>
              </w:rPr>
            </w:pPr>
            <w:r w:rsidRPr="00153DF9">
              <w:rPr>
                <w:rFonts w:asciiTheme="minorHAnsi" w:hAnsiTheme="minorHAnsi" w:cstheme="minorHAnsi"/>
                <w:sz w:val="20"/>
                <w:szCs w:val="20"/>
                <w:lang w:eastAsia="en-US"/>
              </w:rPr>
              <w:t>Talentovaní domáci študenti</w:t>
            </w:r>
          </w:p>
        </w:tc>
        <w:tc>
          <w:tcPr>
            <w:tcW w:w="1576" w:type="dxa"/>
            <w:shd w:val="clear" w:color="auto" w:fill="auto"/>
          </w:tcPr>
          <w:p w14:paraId="7DC7CB58" w14:textId="0AB7B0A0" w:rsidR="0055716B" w:rsidRPr="00153DF9" w:rsidRDefault="00153DF9" w:rsidP="0055716B">
            <w:pPr>
              <w:rPr>
                <w:rFonts w:asciiTheme="minorHAnsi" w:hAnsiTheme="minorHAnsi" w:cstheme="minorHAnsi"/>
                <w:sz w:val="20"/>
                <w:szCs w:val="20"/>
                <w:lang w:eastAsia="en-US"/>
              </w:rPr>
            </w:pPr>
            <w:r w:rsidRPr="00153DF9">
              <w:rPr>
                <w:rFonts w:asciiTheme="minorHAnsi" w:hAnsiTheme="minorHAnsi" w:cstheme="minorHAnsi"/>
                <w:sz w:val="20"/>
                <w:szCs w:val="20"/>
                <w:lang w:eastAsia="en-US"/>
              </w:rPr>
              <w:t>2</w:t>
            </w:r>
            <w:r w:rsidR="006A48AB">
              <w:rPr>
                <w:rFonts w:asciiTheme="minorHAnsi" w:hAnsiTheme="minorHAnsi" w:cstheme="minorHAnsi"/>
                <w:sz w:val="20"/>
                <w:szCs w:val="20"/>
                <w:lang w:eastAsia="en-US"/>
              </w:rPr>
              <w:t>3</w:t>
            </w:r>
            <w:r w:rsidRPr="00153DF9">
              <w:rPr>
                <w:rFonts w:asciiTheme="minorHAnsi" w:hAnsiTheme="minorHAnsi" w:cstheme="minorHAnsi"/>
                <w:sz w:val="20"/>
                <w:szCs w:val="20"/>
                <w:lang w:eastAsia="en-US"/>
              </w:rPr>
              <w:t>00</w:t>
            </w:r>
          </w:p>
        </w:tc>
        <w:tc>
          <w:tcPr>
            <w:tcW w:w="3668" w:type="dxa"/>
            <w:shd w:val="clear" w:color="auto" w:fill="auto"/>
          </w:tcPr>
          <w:p w14:paraId="74D0F41D" w14:textId="7D285FA8" w:rsidR="0055716B" w:rsidRPr="00153DF9" w:rsidRDefault="5BA09EF8" w:rsidP="2B78A32E">
            <w:pPr>
              <w:rPr>
                <w:rFonts w:asciiTheme="minorHAnsi" w:hAnsiTheme="minorHAnsi" w:cstheme="minorBidi"/>
                <w:sz w:val="20"/>
                <w:szCs w:val="20"/>
                <w:lang w:eastAsia="en-US"/>
              </w:rPr>
            </w:pPr>
            <w:r w:rsidRPr="2B78A32E">
              <w:rPr>
                <w:rFonts w:asciiTheme="minorHAnsi" w:hAnsiTheme="minorHAnsi" w:cstheme="minorBidi"/>
                <w:sz w:val="20"/>
                <w:szCs w:val="20"/>
                <w:lang w:eastAsia="en-US"/>
              </w:rPr>
              <w:t>Finančná podpora</w:t>
            </w:r>
            <w:r w:rsidR="1A25EBAF" w:rsidRPr="2B78A32E">
              <w:rPr>
                <w:rFonts w:asciiTheme="minorHAnsi" w:hAnsiTheme="minorHAnsi" w:cstheme="minorBidi"/>
                <w:sz w:val="20"/>
                <w:szCs w:val="20"/>
                <w:lang w:eastAsia="en-US"/>
              </w:rPr>
              <w:t xml:space="preserve"> formou štipendia pre</w:t>
            </w:r>
            <w:r w:rsidRPr="2B78A32E">
              <w:rPr>
                <w:rFonts w:asciiTheme="minorHAnsi" w:hAnsiTheme="minorHAnsi" w:cstheme="minorBidi"/>
                <w:sz w:val="20"/>
                <w:szCs w:val="20"/>
                <w:lang w:eastAsia="en-US"/>
              </w:rPr>
              <w:t xml:space="preserve"> </w:t>
            </w:r>
            <w:r w:rsidR="1A25EBAF" w:rsidRPr="2B78A32E">
              <w:rPr>
                <w:rFonts w:asciiTheme="minorHAnsi" w:hAnsiTheme="minorHAnsi" w:cstheme="minorBidi"/>
                <w:sz w:val="20"/>
                <w:szCs w:val="20"/>
                <w:lang w:eastAsia="en-US"/>
              </w:rPr>
              <w:t xml:space="preserve">domáceho talentovaného </w:t>
            </w:r>
            <w:r w:rsidRPr="2B78A32E">
              <w:rPr>
                <w:rFonts w:asciiTheme="minorHAnsi" w:hAnsiTheme="minorHAnsi" w:cstheme="minorBidi"/>
                <w:sz w:val="20"/>
                <w:szCs w:val="20"/>
                <w:lang w:eastAsia="en-US"/>
              </w:rPr>
              <w:t xml:space="preserve">študenta </w:t>
            </w:r>
            <w:r w:rsidR="1A25EBAF" w:rsidRPr="2B78A32E">
              <w:rPr>
                <w:rFonts w:asciiTheme="minorHAnsi" w:hAnsiTheme="minorHAnsi" w:cstheme="minorBidi"/>
                <w:sz w:val="20"/>
                <w:szCs w:val="20"/>
                <w:lang w:eastAsia="en-US"/>
              </w:rPr>
              <w:t>na</w:t>
            </w:r>
            <w:r w:rsidRPr="2B78A32E">
              <w:rPr>
                <w:rFonts w:asciiTheme="minorHAnsi" w:hAnsiTheme="minorHAnsi" w:cstheme="minorBidi"/>
                <w:sz w:val="20"/>
                <w:szCs w:val="20"/>
                <w:lang w:eastAsia="en-US"/>
              </w:rPr>
              <w:t xml:space="preserve"> jeho štúdium, motivácia pre štúdium na SR,</w:t>
            </w:r>
            <w:r w:rsidR="7C9743F0" w:rsidRPr="2B78A32E">
              <w:rPr>
                <w:rFonts w:asciiTheme="minorHAnsi" w:hAnsiTheme="minorHAnsi" w:cstheme="minorBidi"/>
                <w:sz w:val="20"/>
                <w:szCs w:val="20"/>
                <w:lang w:eastAsia="en-US"/>
              </w:rPr>
              <w:t xml:space="preserve"> </w:t>
            </w:r>
            <w:r w:rsidRPr="2B78A32E">
              <w:rPr>
                <w:rFonts w:asciiTheme="minorHAnsi" w:hAnsiTheme="minorHAnsi" w:cstheme="minorBidi"/>
                <w:sz w:val="20"/>
                <w:szCs w:val="20"/>
                <w:lang w:eastAsia="en-US"/>
              </w:rPr>
              <w:t xml:space="preserve"> možnosť venovať sa viac štúdiu</w:t>
            </w:r>
            <w:r w:rsidR="7C9743F0" w:rsidRPr="2B78A32E">
              <w:rPr>
                <w:rFonts w:asciiTheme="minorHAnsi" w:hAnsiTheme="minorHAnsi" w:cstheme="minorBidi"/>
                <w:sz w:val="20"/>
                <w:szCs w:val="20"/>
                <w:lang w:eastAsia="en-US"/>
              </w:rPr>
              <w:t xml:space="preserve"> a vlastnému rozvoju</w:t>
            </w:r>
            <w:r w:rsidRPr="2B78A32E">
              <w:rPr>
                <w:rFonts w:asciiTheme="minorHAnsi" w:hAnsiTheme="minorHAnsi" w:cstheme="minorBidi"/>
                <w:sz w:val="20"/>
                <w:szCs w:val="20"/>
                <w:lang w:eastAsia="en-US"/>
              </w:rPr>
              <w:t xml:space="preserve"> </w:t>
            </w:r>
            <w:r w:rsidR="7C9743F0" w:rsidRPr="2B78A32E">
              <w:rPr>
                <w:rFonts w:asciiTheme="minorHAnsi" w:hAnsiTheme="minorHAnsi" w:cstheme="minorBidi"/>
                <w:sz w:val="20"/>
                <w:szCs w:val="20"/>
                <w:lang w:eastAsia="en-US"/>
              </w:rPr>
              <w:t>bez potreby získavania dodatočných príjmov (napr. DOBPŠ</w:t>
            </w:r>
            <w:r w:rsidR="0055716B" w:rsidRPr="2B78A32E">
              <w:rPr>
                <w:rStyle w:val="Odkaznapoznmkupodiarou"/>
                <w:rFonts w:asciiTheme="minorHAnsi" w:hAnsiTheme="minorHAnsi" w:cstheme="minorBidi"/>
                <w:sz w:val="20"/>
                <w:szCs w:val="20"/>
                <w:lang w:eastAsia="en-US"/>
              </w:rPr>
              <w:footnoteReference w:id="12"/>
            </w:r>
            <w:r w:rsidR="7C9743F0" w:rsidRPr="2B78A32E">
              <w:rPr>
                <w:rFonts w:asciiTheme="minorHAnsi" w:hAnsiTheme="minorHAnsi" w:cstheme="minorBidi"/>
                <w:sz w:val="20"/>
                <w:szCs w:val="20"/>
                <w:lang w:eastAsia="en-US"/>
              </w:rPr>
              <w:t>)</w:t>
            </w:r>
            <w:r w:rsidRPr="2B78A32E">
              <w:rPr>
                <w:rFonts w:asciiTheme="minorHAnsi" w:hAnsiTheme="minorHAnsi" w:cstheme="minorBidi"/>
                <w:sz w:val="20"/>
                <w:szCs w:val="20"/>
                <w:lang w:eastAsia="en-US"/>
              </w:rPr>
              <w:t xml:space="preserve"> </w:t>
            </w:r>
          </w:p>
        </w:tc>
      </w:tr>
      <w:tr w:rsidR="0055716B" w:rsidRPr="00C30E64" w14:paraId="7C3B69ED" w14:textId="77777777" w:rsidTr="2B78A32E">
        <w:tc>
          <w:tcPr>
            <w:tcW w:w="3823" w:type="dxa"/>
            <w:shd w:val="clear" w:color="auto" w:fill="auto"/>
          </w:tcPr>
          <w:p w14:paraId="3F37DA77" w14:textId="0E5BA4CF" w:rsidR="0055716B" w:rsidRPr="00153DF9" w:rsidRDefault="0055716B" w:rsidP="0055716B">
            <w:pPr>
              <w:rPr>
                <w:rFonts w:asciiTheme="minorHAnsi" w:hAnsiTheme="minorHAnsi" w:cstheme="minorHAnsi"/>
                <w:sz w:val="20"/>
                <w:szCs w:val="20"/>
                <w:lang w:eastAsia="en-US"/>
              </w:rPr>
            </w:pPr>
            <w:r w:rsidRPr="00153DF9">
              <w:rPr>
                <w:rFonts w:asciiTheme="minorHAnsi" w:hAnsiTheme="minorHAnsi" w:cstheme="minorHAnsi"/>
                <w:sz w:val="20"/>
                <w:szCs w:val="20"/>
                <w:lang w:eastAsia="en-US"/>
              </w:rPr>
              <w:t>Talentovaní zahraniční študenti</w:t>
            </w:r>
          </w:p>
        </w:tc>
        <w:tc>
          <w:tcPr>
            <w:tcW w:w="1576" w:type="dxa"/>
            <w:shd w:val="clear" w:color="auto" w:fill="auto"/>
          </w:tcPr>
          <w:p w14:paraId="5CC4E27E" w14:textId="3185AF4A" w:rsidR="0055716B" w:rsidRPr="00153DF9" w:rsidRDefault="006A48AB" w:rsidP="0055716B">
            <w:pPr>
              <w:rPr>
                <w:rFonts w:asciiTheme="minorHAnsi" w:hAnsiTheme="minorHAnsi" w:cstheme="minorHAnsi"/>
                <w:sz w:val="20"/>
                <w:szCs w:val="20"/>
                <w:lang w:eastAsia="en-US"/>
              </w:rPr>
            </w:pPr>
            <w:r>
              <w:rPr>
                <w:rFonts w:asciiTheme="minorHAnsi" w:hAnsiTheme="minorHAnsi" w:cstheme="minorHAnsi"/>
                <w:sz w:val="20"/>
                <w:szCs w:val="20"/>
                <w:lang w:eastAsia="en-US"/>
              </w:rPr>
              <w:t>420</w:t>
            </w:r>
          </w:p>
        </w:tc>
        <w:tc>
          <w:tcPr>
            <w:tcW w:w="3668" w:type="dxa"/>
            <w:shd w:val="clear" w:color="auto" w:fill="auto"/>
          </w:tcPr>
          <w:p w14:paraId="0831DEC2" w14:textId="76DD1DEE" w:rsidR="0055716B" w:rsidRPr="00153DF9" w:rsidRDefault="0055716B" w:rsidP="00514B1D">
            <w:pPr>
              <w:rPr>
                <w:rFonts w:asciiTheme="minorHAnsi" w:hAnsiTheme="minorHAnsi" w:cstheme="minorHAnsi"/>
                <w:sz w:val="20"/>
                <w:szCs w:val="20"/>
                <w:lang w:eastAsia="en-US"/>
              </w:rPr>
            </w:pPr>
            <w:r w:rsidRPr="00153DF9">
              <w:rPr>
                <w:rFonts w:asciiTheme="minorHAnsi" w:hAnsiTheme="minorHAnsi" w:cstheme="minorHAnsi"/>
                <w:sz w:val="20"/>
                <w:szCs w:val="20"/>
                <w:lang w:eastAsia="en-US"/>
              </w:rPr>
              <w:t xml:space="preserve">Finančná podpora </w:t>
            </w:r>
            <w:r w:rsidR="003D2C43">
              <w:rPr>
                <w:rFonts w:asciiTheme="minorHAnsi" w:hAnsiTheme="minorHAnsi" w:cstheme="minorHAnsi"/>
                <w:sz w:val="20"/>
                <w:szCs w:val="20"/>
                <w:lang w:eastAsia="en-US"/>
              </w:rPr>
              <w:t xml:space="preserve">formou štipendia pre zahraničného </w:t>
            </w:r>
            <w:r w:rsidRPr="00153DF9">
              <w:rPr>
                <w:rFonts w:asciiTheme="minorHAnsi" w:hAnsiTheme="minorHAnsi" w:cstheme="minorHAnsi"/>
                <w:sz w:val="20"/>
                <w:szCs w:val="20"/>
                <w:lang w:eastAsia="en-US"/>
              </w:rPr>
              <w:t xml:space="preserve">študenta </w:t>
            </w:r>
            <w:r w:rsidR="003D2C43">
              <w:rPr>
                <w:rFonts w:asciiTheme="minorHAnsi" w:hAnsiTheme="minorHAnsi" w:cstheme="minorHAnsi"/>
                <w:sz w:val="20"/>
                <w:szCs w:val="20"/>
                <w:lang w:eastAsia="en-US"/>
              </w:rPr>
              <w:t>na</w:t>
            </w:r>
            <w:r w:rsidRPr="00153DF9">
              <w:rPr>
                <w:rFonts w:asciiTheme="minorHAnsi" w:hAnsiTheme="minorHAnsi" w:cstheme="minorHAnsi"/>
                <w:sz w:val="20"/>
                <w:szCs w:val="20"/>
                <w:lang w:eastAsia="en-US"/>
              </w:rPr>
              <w:t xml:space="preserve"> jeho štúdium, motivácia pre štúdium na SR, možnosť venovať sa viac štúdiu</w:t>
            </w:r>
            <w:r w:rsidR="00514B1D">
              <w:rPr>
                <w:rFonts w:asciiTheme="minorHAnsi" w:hAnsiTheme="minorHAnsi" w:cstheme="minorHAnsi"/>
                <w:sz w:val="20"/>
                <w:szCs w:val="20"/>
                <w:lang w:eastAsia="en-US"/>
              </w:rPr>
              <w:t xml:space="preserve"> a vlastnému rozvoju</w:t>
            </w:r>
            <w:r w:rsidR="00514B1D" w:rsidRPr="00153DF9">
              <w:rPr>
                <w:rFonts w:asciiTheme="minorHAnsi" w:hAnsiTheme="minorHAnsi" w:cstheme="minorHAnsi"/>
                <w:sz w:val="20"/>
                <w:szCs w:val="20"/>
                <w:lang w:eastAsia="en-US"/>
              </w:rPr>
              <w:t xml:space="preserve"> </w:t>
            </w:r>
            <w:r w:rsidR="00514B1D">
              <w:rPr>
                <w:rFonts w:asciiTheme="minorHAnsi" w:hAnsiTheme="minorHAnsi" w:cstheme="minorHAnsi"/>
                <w:sz w:val="20"/>
                <w:szCs w:val="20"/>
                <w:lang w:eastAsia="en-US"/>
              </w:rPr>
              <w:t>bez potreby získavania dodatočných príjmov (napr. DOBPŠ)</w:t>
            </w:r>
            <w:r w:rsidR="00560EE2">
              <w:rPr>
                <w:rFonts w:asciiTheme="minorHAnsi" w:hAnsiTheme="minorHAnsi" w:cstheme="minorHAnsi"/>
                <w:sz w:val="20"/>
                <w:szCs w:val="20"/>
                <w:lang w:eastAsia="en-US"/>
              </w:rPr>
              <w:t xml:space="preserve">. </w:t>
            </w:r>
            <w:r w:rsidRPr="00153DF9">
              <w:rPr>
                <w:rFonts w:asciiTheme="minorHAnsi" w:hAnsiTheme="minorHAnsi" w:cstheme="minorHAnsi"/>
                <w:sz w:val="20"/>
                <w:szCs w:val="20"/>
                <w:lang w:eastAsia="en-US"/>
              </w:rPr>
              <w:t>Zároveň možnosť prísť študovať kdekoľvek zo sveta do krajiny s vhodným zázemím.</w:t>
            </w:r>
          </w:p>
        </w:tc>
      </w:tr>
    </w:tbl>
    <w:p w14:paraId="695C9F76" w14:textId="2AD2B88E" w:rsidR="00D26075" w:rsidRDefault="00D26075" w:rsidP="518CAC72">
      <w:pPr>
        <w:spacing w:after="160" w:line="259" w:lineRule="auto"/>
        <w:rPr>
          <w:rFonts w:asciiTheme="minorHAnsi" w:hAnsiTheme="minorHAnsi" w:cstheme="minorBidi"/>
          <w:i/>
          <w:iCs/>
          <w:sz w:val="22"/>
          <w:szCs w:val="22"/>
        </w:rPr>
      </w:pPr>
    </w:p>
    <w:p w14:paraId="71962008" w14:textId="1B9A2094" w:rsidR="002248EF" w:rsidRPr="00FA6A92" w:rsidRDefault="000C0E25" w:rsidP="00AC20FD">
      <w:pPr>
        <w:pStyle w:val="Odsekzoznamu"/>
        <w:numPr>
          <w:ilvl w:val="0"/>
          <w:numId w:val="5"/>
        </w:numPr>
        <w:ind w:left="284" w:hanging="284"/>
        <w:contextualSpacing w:val="0"/>
        <w:jc w:val="both"/>
        <w:rPr>
          <w:rFonts w:asciiTheme="minorHAnsi" w:hAnsiTheme="minorHAnsi" w:cstheme="minorHAnsi"/>
          <w:b/>
          <w:sz w:val="22"/>
          <w:szCs w:val="22"/>
          <w:lang w:eastAsia="en-US"/>
        </w:rPr>
      </w:pPr>
      <w:r w:rsidRPr="00FA6A92">
        <w:rPr>
          <w:rFonts w:asciiTheme="minorHAnsi" w:hAnsiTheme="minorHAnsi" w:cstheme="minorHAnsi"/>
          <w:b/>
          <w:sz w:val="22"/>
          <w:szCs w:val="22"/>
          <w:lang w:eastAsia="en-US"/>
        </w:rPr>
        <w:t>Aktivity</w:t>
      </w:r>
      <w:r w:rsidR="0052168B" w:rsidRPr="00FA6A92">
        <w:rPr>
          <w:rFonts w:asciiTheme="minorHAnsi" w:hAnsiTheme="minorHAnsi" w:cstheme="minorHAnsi"/>
          <w:b/>
          <w:sz w:val="22"/>
          <w:szCs w:val="22"/>
          <w:lang w:eastAsia="en-US"/>
        </w:rPr>
        <w:t xml:space="preserve"> národného projektu</w:t>
      </w:r>
    </w:p>
    <w:p w14:paraId="31BF303E" w14:textId="02E091E1" w:rsidR="000C0E25" w:rsidRPr="00FA6A92" w:rsidRDefault="002248EF" w:rsidP="00AC20FD">
      <w:pPr>
        <w:pStyle w:val="Odsekzoznamu"/>
        <w:numPr>
          <w:ilvl w:val="0"/>
          <w:numId w:val="14"/>
        </w:numPr>
        <w:jc w:val="both"/>
        <w:rPr>
          <w:rFonts w:asciiTheme="minorHAnsi" w:hAnsiTheme="minorHAnsi" w:cstheme="minorHAnsi"/>
          <w:sz w:val="22"/>
        </w:rPr>
      </w:pPr>
      <w:r w:rsidRPr="00FA6A92">
        <w:rPr>
          <w:rFonts w:asciiTheme="minorHAnsi" w:hAnsiTheme="minorHAnsi" w:cstheme="minorHAnsi"/>
          <w:sz w:val="22"/>
        </w:rPr>
        <w:lastRenderedPageBreak/>
        <w:t>V tabuľke nižšie uveďte rámcový popis aktivít, ktoré budú v rámci identifikovaného národného projektu realizované.</w:t>
      </w:r>
    </w:p>
    <w:tbl>
      <w:tblPr>
        <w:tblStyle w:val="Mriekatabuky"/>
        <w:tblpPr w:leftFromText="141" w:rightFromText="141" w:vertAnchor="text" w:horzAnchor="margin" w:tblpY="121"/>
        <w:tblW w:w="9062" w:type="dxa"/>
        <w:tblInd w:w="0" w:type="dxa"/>
        <w:tblLayout w:type="fixed"/>
        <w:tblLook w:val="04A0" w:firstRow="1" w:lastRow="0" w:firstColumn="1" w:lastColumn="0" w:noHBand="0" w:noVBand="1"/>
      </w:tblPr>
      <w:tblGrid>
        <w:gridCol w:w="2516"/>
        <w:gridCol w:w="2233"/>
        <w:gridCol w:w="2617"/>
        <w:gridCol w:w="1696"/>
      </w:tblGrid>
      <w:tr w:rsidR="00927A6D" w:rsidRPr="00C30E64" w14:paraId="3FA1675C" w14:textId="77777777" w:rsidTr="00AE23E4">
        <w:trPr>
          <w:trHeight w:val="300"/>
        </w:trPr>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E6ACA85" w14:textId="77777777" w:rsidR="00927A6D" w:rsidRPr="00C30E64" w:rsidRDefault="00927A6D"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Názov aktivity</w:t>
            </w:r>
          </w:p>
        </w:tc>
        <w:tc>
          <w:tcPr>
            <w:tcW w:w="223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1E7FE2C" w14:textId="77777777" w:rsidR="00927A6D" w:rsidRPr="00C30E64" w:rsidRDefault="00927A6D" w:rsidP="00EC33B2">
            <w:pPr>
              <w:jc w:val="center"/>
              <w:rPr>
                <w:rFonts w:asciiTheme="minorHAnsi" w:hAnsiTheme="minorHAnsi" w:cstheme="minorHAnsi"/>
                <w:b/>
                <w:i/>
                <w:sz w:val="20"/>
                <w:szCs w:val="20"/>
                <w:lang w:eastAsia="en-US"/>
              </w:rPr>
            </w:pPr>
            <w:r w:rsidRPr="00C30E64">
              <w:rPr>
                <w:rFonts w:asciiTheme="minorHAnsi" w:hAnsiTheme="minorHAnsi" w:cstheme="minorHAnsi"/>
                <w:b/>
                <w:sz w:val="20"/>
                <w:szCs w:val="20"/>
                <w:lang w:eastAsia="en-US"/>
              </w:rPr>
              <w:t>Čo sa má aktivitou dosiahnuť</w:t>
            </w:r>
          </w:p>
        </w:tc>
        <w:tc>
          <w:tcPr>
            <w:tcW w:w="261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C0EBE1E" w14:textId="375C04DB" w:rsidR="00927A6D" w:rsidRPr="00C30E64" w:rsidRDefault="00927A6D"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Spôsob realizácie (žiadateľ a</w:t>
            </w:r>
            <w:r w:rsidR="00D201E8" w:rsidRPr="00C30E64">
              <w:rPr>
                <w:rFonts w:asciiTheme="minorHAnsi" w:hAnsiTheme="minorHAnsi" w:cstheme="minorHAnsi"/>
                <w:b/>
                <w:sz w:val="20"/>
                <w:szCs w:val="20"/>
                <w:lang w:eastAsia="en-US"/>
              </w:rPr>
              <w:t xml:space="preserve"> </w:t>
            </w:r>
            <w:r w:rsidRPr="00C30E64">
              <w:rPr>
                <w:rFonts w:asciiTheme="minorHAnsi" w:hAnsiTheme="minorHAnsi" w:cstheme="minorHAnsi"/>
                <w:b/>
                <w:sz w:val="20"/>
                <w:szCs w:val="20"/>
                <w:lang w:eastAsia="en-US"/>
              </w:rPr>
              <w:t>/</w:t>
            </w:r>
            <w:r w:rsidR="00D201E8" w:rsidRPr="00C30E64">
              <w:rPr>
                <w:rFonts w:asciiTheme="minorHAnsi" w:hAnsiTheme="minorHAnsi" w:cstheme="minorHAnsi"/>
                <w:b/>
                <w:sz w:val="20"/>
                <w:szCs w:val="20"/>
                <w:lang w:eastAsia="en-US"/>
              </w:rPr>
              <w:t xml:space="preserve"> </w:t>
            </w:r>
            <w:r w:rsidRPr="00C30E64">
              <w:rPr>
                <w:rFonts w:asciiTheme="minorHAnsi" w:hAnsiTheme="minorHAnsi" w:cstheme="minorHAnsi"/>
                <w:b/>
                <w:sz w:val="20"/>
                <w:szCs w:val="20"/>
                <w:lang w:eastAsia="en-US"/>
              </w:rPr>
              <w:t>alebo partner)</w:t>
            </w:r>
          </w:p>
        </w:tc>
        <w:tc>
          <w:tcPr>
            <w:tcW w:w="16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4CA06076" w14:textId="2B9B879C" w:rsidR="00927A6D" w:rsidRPr="00C30E64" w:rsidRDefault="00E044CF" w:rsidP="00E56F05">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Predpokladaný počet mesiacov  realizácie aktivity</w:t>
            </w:r>
          </w:p>
        </w:tc>
      </w:tr>
      <w:tr w:rsidR="0055716B" w:rsidRPr="00C30E64" w14:paraId="57841C41" w14:textId="77777777" w:rsidTr="00AE23E4">
        <w:trPr>
          <w:trHeight w:val="300"/>
        </w:trPr>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E06FBC1" w14:textId="10A50741" w:rsidR="0055716B" w:rsidRPr="00627E3F" w:rsidRDefault="00E06E41" w:rsidP="007116EA">
            <w:pPr>
              <w:rPr>
                <w:rFonts w:asciiTheme="minorHAnsi" w:hAnsiTheme="minorHAnsi" w:cstheme="minorHAnsi"/>
                <w:b/>
                <w:sz w:val="20"/>
                <w:szCs w:val="20"/>
                <w:highlight w:val="yellow"/>
                <w:lang w:eastAsia="en-US"/>
              </w:rPr>
            </w:pPr>
            <w:r w:rsidRPr="00091CC2">
              <w:rPr>
                <w:rFonts w:asciiTheme="minorHAnsi" w:hAnsiTheme="minorHAnsi" w:cstheme="minorHAnsi"/>
                <w:b/>
                <w:sz w:val="20"/>
                <w:szCs w:val="20"/>
                <w:lang w:eastAsia="en-US"/>
              </w:rPr>
              <w:t xml:space="preserve">Aktivita 1 </w:t>
            </w:r>
            <w:bookmarkStart w:id="54" w:name="_Hlk182499097"/>
            <w:r w:rsidRPr="00091CC2">
              <w:rPr>
                <w:rFonts w:asciiTheme="minorHAnsi" w:hAnsiTheme="minorHAnsi" w:cstheme="minorHAnsi"/>
                <w:b/>
                <w:sz w:val="20"/>
                <w:szCs w:val="20"/>
                <w:lang w:eastAsia="en-US"/>
              </w:rPr>
              <w:t xml:space="preserve">– </w:t>
            </w:r>
            <w:r w:rsidR="009E23D8" w:rsidRPr="00091CC2">
              <w:rPr>
                <w:rFonts w:asciiTheme="minorHAnsi" w:hAnsiTheme="minorHAnsi" w:cstheme="minorHAnsi"/>
                <w:b/>
                <w:sz w:val="20"/>
                <w:szCs w:val="20"/>
                <w:lang w:eastAsia="en-US"/>
              </w:rPr>
              <w:t>Poskytovanie</w:t>
            </w:r>
            <w:r w:rsidRPr="00091CC2">
              <w:rPr>
                <w:rFonts w:asciiTheme="minorHAnsi" w:hAnsiTheme="minorHAnsi" w:cstheme="minorHAnsi"/>
                <w:b/>
                <w:sz w:val="20"/>
                <w:szCs w:val="20"/>
                <w:lang w:eastAsia="en-US"/>
              </w:rPr>
              <w:t xml:space="preserve"> štipendií domácim talentovaným študentom</w:t>
            </w:r>
            <w:r w:rsidR="009E23D8" w:rsidRPr="00091CC2">
              <w:rPr>
                <w:rFonts w:asciiTheme="minorHAnsi" w:hAnsiTheme="minorHAnsi" w:cstheme="minorHAnsi"/>
                <w:b/>
                <w:sz w:val="20"/>
                <w:szCs w:val="20"/>
                <w:lang w:eastAsia="en-US"/>
              </w:rPr>
              <w:t xml:space="preserve"> a zahrani</w:t>
            </w:r>
            <w:r w:rsidR="007116EA">
              <w:rPr>
                <w:rFonts w:asciiTheme="minorHAnsi" w:hAnsiTheme="minorHAnsi" w:cstheme="minorHAnsi"/>
                <w:b/>
                <w:sz w:val="20"/>
                <w:szCs w:val="20"/>
                <w:lang w:eastAsia="en-US"/>
              </w:rPr>
              <w:t xml:space="preserve">čným talentovaným študentom </w:t>
            </w:r>
            <w:bookmarkEnd w:id="54"/>
            <w:r w:rsidR="000174DB">
              <w:rPr>
                <w:rFonts w:asciiTheme="minorHAnsi" w:hAnsiTheme="minorHAnsi" w:cstheme="minorHAnsi"/>
                <w:b/>
                <w:sz w:val="20"/>
                <w:szCs w:val="20"/>
                <w:lang w:eastAsia="en-US"/>
              </w:rPr>
              <w:t>na vysokých školách v SR</w:t>
            </w:r>
          </w:p>
        </w:tc>
        <w:tc>
          <w:tcPr>
            <w:tcW w:w="2233" w:type="dxa"/>
            <w:tcBorders>
              <w:top w:val="single" w:sz="4" w:space="0" w:color="auto"/>
              <w:left w:val="single" w:sz="4" w:space="0" w:color="auto"/>
              <w:bottom w:val="single" w:sz="4" w:space="0" w:color="auto"/>
              <w:right w:val="single" w:sz="4" w:space="0" w:color="auto"/>
            </w:tcBorders>
          </w:tcPr>
          <w:p w14:paraId="3FD103CF" w14:textId="77777777" w:rsidR="0055716B" w:rsidRDefault="009E23D8" w:rsidP="007116EA">
            <w:pPr>
              <w:rPr>
                <w:rFonts w:asciiTheme="minorHAnsi" w:hAnsiTheme="minorHAnsi" w:cstheme="minorHAnsi"/>
                <w:sz w:val="20"/>
                <w:szCs w:val="20"/>
                <w:lang w:eastAsia="en-US"/>
              </w:rPr>
            </w:pPr>
            <w:r>
              <w:rPr>
                <w:rFonts w:asciiTheme="minorHAnsi" w:hAnsiTheme="minorHAnsi" w:cstheme="minorHAnsi"/>
                <w:sz w:val="20"/>
                <w:szCs w:val="20"/>
                <w:lang w:eastAsia="en-US"/>
              </w:rPr>
              <w:t xml:space="preserve">Aktivitou sa má dosiahnuť </w:t>
            </w:r>
            <w:r w:rsidR="00091CC2">
              <w:rPr>
                <w:rFonts w:asciiTheme="minorHAnsi" w:hAnsiTheme="minorHAnsi" w:cstheme="minorHAnsi"/>
                <w:sz w:val="20"/>
                <w:szCs w:val="20"/>
                <w:lang w:eastAsia="en-US"/>
              </w:rPr>
              <w:t xml:space="preserve">úspešné udeľovanie štipendií pre </w:t>
            </w:r>
            <w:r w:rsidR="00D92111">
              <w:rPr>
                <w:rFonts w:asciiTheme="minorHAnsi" w:hAnsiTheme="minorHAnsi" w:cstheme="minorHAnsi"/>
                <w:sz w:val="20"/>
                <w:szCs w:val="20"/>
                <w:lang w:eastAsia="en-US"/>
              </w:rPr>
              <w:t xml:space="preserve">talentovaných </w:t>
            </w:r>
            <w:r w:rsidR="00091CC2">
              <w:rPr>
                <w:rFonts w:asciiTheme="minorHAnsi" w:hAnsiTheme="minorHAnsi" w:cstheme="minorHAnsi"/>
                <w:sz w:val="20"/>
                <w:szCs w:val="20"/>
                <w:lang w:eastAsia="en-US"/>
              </w:rPr>
              <w:t>domácich a zahraničných študentov, dôkladná propagácia štipendijnej schémy a vysokého ško</w:t>
            </w:r>
            <w:r w:rsidR="007116EA">
              <w:rPr>
                <w:rFonts w:asciiTheme="minorHAnsi" w:hAnsiTheme="minorHAnsi" w:cstheme="minorHAnsi"/>
                <w:sz w:val="20"/>
                <w:szCs w:val="20"/>
                <w:lang w:eastAsia="en-US"/>
              </w:rPr>
              <w:t>lstva na Slovensku</w:t>
            </w:r>
            <w:r w:rsidR="005C5146">
              <w:rPr>
                <w:rFonts w:asciiTheme="minorHAnsi" w:hAnsiTheme="minorHAnsi" w:cstheme="minorHAnsi"/>
                <w:sz w:val="20"/>
                <w:szCs w:val="20"/>
                <w:lang w:eastAsia="en-US"/>
              </w:rPr>
              <w:t xml:space="preserve">. </w:t>
            </w:r>
            <w:r w:rsidR="002F01A0">
              <w:rPr>
                <w:rFonts w:asciiTheme="minorHAnsi" w:hAnsiTheme="minorHAnsi" w:cstheme="minorHAnsi"/>
                <w:sz w:val="20"/>
                <w:szCs w:val="20"/>
                <w:lang w:eastAsia="en-US"/>
              </w:rPr>
              <w:t xml:space="preserve"> Zabezpečenie zníženia odlivu mozgov a získavania mozgov zo zahraničia – </w:t>
            </w:r>
            <w:proofErr w:type="spellStart"/>
            <w:r w:rsidR="002F01A0">
              <w:rPr>
                <w:rFonts w:asciiTheme="minorHAnsi" w:hAnsiTheme="minorHAnsi" w:cstheme="minorHAnsi"/>
                <w:sz w:val="20"/>
                <w:szCs w:val="20"/>
                <w:lang w:eastAsia="en-US"/>
              </w:rPr>
              <w:t>brain</w:t>
            </w:r>
            <w:proofErr w:type="spellEnd"/>
            <w:r w:rsidR="002F01A0">
              <w:rPr>
                <w:rFonts w:asciiTheme="minorHAnsi" w:hAnsiTheme="minorHAnsi" w:cstheme="minorHAnsi"/>
                <w:sz w:val="20"/>
                <w:szCs w:val="20"/>
                <w:lang w:eastAsia="en-US"/>
              </w:rPr>
              <w:t xml:space="preserve"> </w:t>
            </w:r>
            <w:proofErr w:type="spellStart"/>
            <w:r w:rsidR="002F01A0">
              <w:rPr>
                <w:rFonts w:asciiTheme="minorHAnsi" w:hAnsiTheme="minorHAnsi" w:cstheme="minorHAnsi"/>
                <w:sz w:val="20"/>
                <w:szCs w:val="20"/>
                <w:lang w:eastAsia="en-US"/>
              </w:rPr>
              <w:t>drain</w:t>
            </w:r>
            <w:proofErr w:type="spellEnd"/>
            <w:r w:rsidR="002F01A0">
              <w:rPr>
                <w:rFonts w:asciiTheme="minorHAnsi" w:hAnsiTheme="minorHAnsi" w:cstheme="minorHAnsi"/>
                <w:sz w:val="20"/>
                <w:szCs w:val="20"/>
                <w:lang w:eastAsia="en-US"/>
              </w:rPr>
              <w:t xml:space="preserve"> a </w:t>
            </w:r>
            <w:proofErr w:type="spellStart"/>
            <w:r w:rsidR="002F01A0">
              <w:rPr>
                <w:rFonts w:asciiTheme="minorHAnsi" w:hAnsiTheme="minorHAnsi" w:cstheme="minorHAnsi"/>
                <w:sz w:val="20"/>
                <w:szCs w:val="20"/>
                <w:lang w:eastAsia="en-US"/>
              </w:rPr>
              <w:t>brain</w:t>
            </w:r>
            <w:proofErr w:type="spellEnd"/>
            <w:r w:rsidR="002F01A0">
              <w:rPr>
                <w:rFonts w:asciiTheme="minorHAnsi" w:hAnsiTheme="minorHAnsi" w:cstheme="minorHAnsi"/>
                <w:sz w:val="20"/>
                <w:szCs w:val="20"/>
                <w:lang w:eastAsia="en-US"/>
              </w:rPr>
              <w:t xml:space="preserve"> </w:t>
            </w:r>
            <w:proofErr w:type="spellStart"/>
            <w:r w:rsidR="002F01A0">
              <w:rPr>
                <w:rFonts w:asciiTheme="minorHAnsi" w:hAnsiTheme="minorHAnsi" w:cstheme="minorHAnsi"/>
                <w:sz w:val="20"/>
                <w:szCs w:val="20"/>
                <w:lang w:eastAsia="en-US"/>
              </w:rPr>
              <w:t>gain</w:t>
            </w:r>
            <w:proofErr w:type="spellEnd"/>
            <w:r w:rsidR="002F01A0">
              <w:rPr>
                <w:rFonts w:asciiTheme="minorHAnsi" w:hAnsiTheme="minorHAnsi" w:cstheme="minorHAnsi"/>
                <w:sz w:val="20"/>
                <w:szCs w:val="20"/>
                <w:lang w:eastAsia="en-US"/>
              </w:rPr>
              <w:t xml:space="preserve">, ako aj podpora cirkulácie mozgov – </w:t>
            </w:r>
            <w:proofErr w:type="spellStart"/>
            <w:r w:rsidR="002F01A0">
              <w:rPr>
                <w:rFonts w:asciiTheme="minorHAnsi" w:hAnsiTheme="minorHAnsi" w:cstheme="minorHAnsi"/>
                <w:sz w:val="20"/>
                <w:szCs w:val="20"/>
                <w:lang w:eastAsia="en-US"/>
              </w:rPr>
              <w:t>brain</w:t>
            </w:r>
            <w:proofErr w:type="spellEnd"/>
            <w:r w:rsidR="002F01A0">
              <w:rPr>
                <w:rFonts w:asciiTheme="minorHAnsi" w:hAnsiTheme="minorHAnsi" w:cstheme="minorHAnsi"/>
                <w:sz w:val="20"/>
                <w:szCs w:val="20"/>
                <w:lang w:eastAsia="en-US"/>
              </w:rPr>
              <w:t xml:space="preserve"> </w:t>
            </w:r>
            <w:proofErr w:type="spellStart"/>
            <w:r w:rsidR="002F01A0">
              <w:rPr>
                <w:rFonts w:asciiTheme="minorHAnsi" w:hAnsiTheme="minorHAnsi" w:cstheme="minorHAnsi"/>
                <w:sz w:val="20"/>
                <w:szCs w:val="20"/>
                <w:lang w:eastAsia="en-US"/>
              </w:rPr>
              <w:t>circulation</w:t>
            </w:r>
            <w:proofErr w:type="spellEnd"/>
            <w:r w:rsidR="002F01A0">
              <w:rPr>
                <w:rFonts w:asciiTheme="minorHAnsi" w:hAnsiTheme="minorHAnsi" w:cstheme="minorHAnsi"/>
                <w:sz w:val="20"/>
                <w:szCs w:val="20"/>
                <w:lang w:eastAsia="en-US"/>
              </w:rPr>
              <w:t>.</w:t>
            </w:r>
          </w:p>
          <w:p w14:paraId="2675D7C5" w14:textId="77777777" w:rsidR="00D26075" w:rsidRDefault="00D26075" w:rsidP="007116EA">
            <w:pPr>
              <w:rPr>
                <w:rFonts w:asciiTheme="minorHAnsi" w:hAnsiTheme="minorHAnsi" w:cstheme="minorHAnsi"/>
                <w:sz w:val="20"/>
                <w:szCs w:val="20"/>
                <w:lang w:eastAsia="en-US"/>
              </w:rPr>
            </w:pPr>
          </w:p>
          <w:p w14:paraId="5CF4F1F4" w14:textId="7E77FF4C" w:rsidR="00D26075" w:rsidRPr="009E23D8" w:rsidRDefault="00D26075" w:rsidP="007116EA">
            <w:pPr>
              <w:rPr>
                <w:rFonts w:asciiTheme="minorHAnsi" w:hAnsiTheme="minorHAnsi" w:cstheme="minorHAnsi"/>
                <w:sz w:val="20"/>
                <w:szCs w:val="20"/>
                <w:lang w:eastAsia="en-US"/>
              </w:rPr>
            </w:pPr>
          </w:p>
        </w:tc>
        <w:tc>
          <w:tcPr>
            <w:tcW w:w="2617" w:type="dxa"/>
            <w:tcBorders>
              <w:top w:val="single" w:sz="4" w:space="0" w:color="auto"/>
              <w:left w:val="single" w:sz="4" w:space="0" w:color="auto"/>
              <w:bottom w:val="single" w:sz="4" w:space="0" w:color="auto"/>
              <w:right w:val="single" w:sz="4" w:space="0" w:color="auto"/>
            </w:tcBorders>
          </w:tcPr>
          <w:p w14:paraId="5FF850AC" w14:textId="5DB9FEFE" w:rsidR="000174DB" w:rsidRPr="007F0F4B" w:rsidRDefault="007F0F4B" w:rsidP="007F0F4B">
            <w:pPr>
              <w:rPr>
                <w:rFonts w:asciiTheme="minorHAnsi" w:hAnsiTheme="minorHAnsi" w:cstheme="minorHAnsi"/>
                <w:sz w:val="20"/>
                <w:szCs w:val="20"/>
                <w:lang w:eastAsia="en-US"/>
              </w:rPr>
            </w:pPr>
            <w:r>
              <w:rPr>
                <w:rFonts w:asciiTheme="minorHAnsi" w:hAnsiTheme="minorHAnsi" w:cstheme="minorHAnsi"/>
                <w:sz w:val="20"/>
                <w:szCs w:val="20"/>
                <w:lang w:eastAsia="en-US"/>
              </w:rPr>
              <w:t xml:space="preserve">- </w:t>
            </w:r>
            <w:r w:rsidR="007E5631" w:rsidRPr="007F0F4B">
              <w:rPr>
                <w:rFonts w:asciiTheme="minorHAnsi" w:hAnsiTheme="minorHAnsi" w:cstheme="minorHAnsi"/>
                <w:sz w:val="20"/>
                <w:szCs w:val="20"/>
                <w:lang w:eastAsia="en-US"/>
              </w:rPr>
              <w:t>Každoročná aktualizácia a kontrola správnosti nastavenia</w:t>
            </w:r>
            <w:r w:rsidR="009E23D8" w:rsidRPr="007F0F4B">
              <w:rPr>
                <w:rFonts w:asciiTheme="minorHAnsi" w:hAnsiTheme="minorHAnsi" w:cstheme="minorHAnsi"/>
                <w:sz w:val="20"/>
                <w:szCs w:val="20"/>
                <w:lang w:eastAsia="en-US"/>
              </w:rPr>
              <w:t xml:space="preserve"> metodiky pre udeľovanie štipendií pre domácich a pre zahraničných študentov</w:t>
            </w:r>
            <w:r w:rsidR="007E5631" w:rsidRPr="007F0F4B">
              <w:rPr>
                <w:rFonts w:asciiTheme="minorHAnsi" w:hAnsiTheme="minorHAnsi" w:cstheme="minorHAnsi"/>
                <w:sz w:val="20"/>
                <w:szCs w:val="20"/>
                <w:lang w:eastAsia="en-US"/>
              </w:rPr>
              <w:t xml:space="preserve"> tak, aby bola v súlade s </w:t>
            </w:r>
            <w:proofErr w:type="spellStart"/>
            <w:r w:rsidR="00560EE2">
              <w:rPr>
                <w:rFonts w:asciiTheme="minorHAnsi" w:hAnsiTheme="minorHAnsi" w:cstheme="minorHAnsi"/>
                <w:sz w:val="20"/>
                <w:szCs w:val="20"/>
                <w:lang w:eastAsia="en-US"/>
              </w:rPr>
              <w:t>dprávnymi</w:t>
            </w:r>
            <w:proofErr w:type="spellEnd"/>
            <w:r w:rsidR="00560EE2">
              <w:rPr>
                <w:rFonts w:asciiTheme="minorHAnsi" w:hAnsiTheme="minorHAnsi" w:cstheme="minorHAnsi"/>
                <w:sz w:val="20"/>
                <w:szCs w:val="20"/>
                <w:lang w:eastAsia="en-US"/>
              </w:rPr>
              <w:t xml:space="preserve"> predpismi</w:t>
            </w:r>
            <w:r w:rsidR="007E5631" w:rsidRPr="007F0F4B">
              <w:rPr>
                <w:rFonts w:asciiTheme="minorHAnsi" w:hAnsiTheme="minorHAnsi" w:cstheme="minorHAnsi"/>
                <w:sz w:val="20"/>
                <w:szCs w:val="20"/>
                <w:lang w:eastAsia="en-US"/>
              </w:rPr>
              <w:t xml:space="preserve"> v SR </w:t>
            </w:r>
          </w:p>
          <w:p w14:paraId="711666A3" w14:textId="253F07C2" w:rsidR="009E23D8" w:rsidRPr="007F0F4B" w:rsidRDefault="14B497C7" w:rsidP="2B78A32E">
            <w:pPr>
              <w:ind w:left="-69"/>
              <w:rPr>
                <w:rFonts w:asciiTheme="minorHAnsi" w:hAnsiTheme="minorHAnsi" w:cstheme="minorBidi"/>
                <w:sz w:val="20"/>
                <w:szCs w:val="20"/>
                <w:lang w:eastAsia="en-US"/>
              </w:rPr>
            </w:pPr>
            <w:r w:rsidRPr="2B78A32E">
              <w:rPr>
                <w:rFonts w:asciiTheme="minorHAnsi" w:hAnsiTheme="minorHAnsi" w:cstheme="minorBidi"/>
                <w:sz w:val="20"/>
                <w:szCs w:val="20"/>
                <w:lang w:eastAsia="en-US"/>
              </w:rPr>
              <w:t xml:space="preserve">- </w:t>
            </w:r>
            <w:r w:rsidR="2D96D5BD" w:rsidRPr="2B78A32E">
              <w:rPr>
                <w:rFonts w:asciiTheme="minorHAnsi" w:hAnsiTheme="minorHAnsi" w:cstheme="minorBidi"/>
                <w:sz w:val="20"/>
                <w:szCs w:val="20"/>
                <w:lang w:eastAsia="en-US"/>
              </w:rPr>
              <w:t>Zabezpečenie webového rozhrania s online prihláškou pre záujemcov o</w:t>
            </w:r>
            <w:r w:rsidR="2515C936" w:rsidRPr="2B78A32E">
              <w:rPr>
                <w:rFonts w:asciiTheme="minorHAnsi" w:hAnsiTheme="minorHAnsi" w:cstheme="minorBidi"/>
                <w:sz w:val="20"/>
                <w:szCs w:val="20"/>
                <w:lang w:eastAsia="en-US"/>
              </w:rPr>
              <w:t> </w:t>
            </w:r>
            <w:r w:rsidR="2D96D5BD" w:rsidRPr="2B78A32E">
              <w:rPr>
                <w:rFonts w:asciiTheme="minorHAnsi" w:hAnsiTheme="minorHAnsi" w:cstheme="minorBidi"/>
                <w:sz w:val="20"/>
                <w:szCs w:val="20"/>
                <w:lang w:eastAsia="en-US"/>
              </w:rPr>
              <w:t>štipendium</w:t>
            </w:r>
            <w:r w:rsidR="2515C936" w:rsidRPr="2B78A32E">
              <w:rPr>
                <w:rFonts w:asciiTheme="minorHAnsi" w:hAnsiTheme="minorHAnsi" w:cstheme="minorBidi"/>
                <w:sz w:val="20"/>
                <w:szCs w:val="20"/>
                <w:lang w:eastAsia="en-US"/>
              </w:rPr>
              <w:t xml:space="preserve"> </w:t>
            </w:r>
          </w:p>
          <w:p w14:paraId="030DB028" w14:textId="7E197630" w:rsidR="000174DB" w:rsidRPr="007F0F4B" w:rsidRDefault="00AB44A3" w:rsidP="00702D12">
            <w:pPr>
              <w:ind w:left="-69"/>
              <w:rPr>
                <w:rFonts w:asciiTheme="minorHAnsi" w:hAnsiTheme="minorHAnsi" w:cstheme="minorHAnsi"/>
                <w:sz w:val="20"/>
                <w:szCs w:val="20"/>
                <w:lang w:eastAsia="en-US"/>
              </w:rPr>
            </w:pPr>
            <w:r>
              <w:rPr>
                <w:rFonts w:asciiTheme="minorHAnsi" w:hAnsiTheme="minorHAnsi" w:cstheme="minorHAnsi"/>
                <w:sz w:val="20"/>
                <w:szCs w:val="20"/>
                <w:lang w:eastAsia="en-US"/>
              </w:rPr>
              <w:t xml:space="preserve">- </w:t>
            </w:r>
            <w:r w:rsidRPr="007F0F4B">
              <w:rPr>
                <w:rFonts w:asciiTheme="minorHAnsi" w:hAnsiTheme="minorHAnsi" w:cstheme="minorHAnsi"/>
                <w:sz w:val="20"/>
                <w:szCs w:val="20"/>
                <w:lang w:eastAsia="en-US"/>
              </w:rPr>
              <w:t>Komunikácia s vysokými školami</w:t>
            </w:r>
          </w:p>
          <w:p w14:paraId="078B7D0F" w14:textId="7FAD4302" w:rsidR="000174DB" w:rsidRDefault="00AB44A3" w:rsidP="00AB44A3">
            <w:pPr>
              <w:rPr>
                <w:rFonts w:asciiTheme="minorHAnsi" w:hAnsiTheme="minorHAnsi" w:cstheme="minorHAnsi"/>
                <w:sz w:val="20"/>
                <w:szCs w:val="20"/>
                <w:lang w:eastAsia="en-US"/>
              </w:rPr>
            </w:pPr>
            <w:r>
              <w:rPr>
                <w:rFonts w:asciiTheme="minorHAnsi" w:hAnsiTheme="minorHAnsi" w:cstheme="minorHAnsi"/>
                <w:sz w:val="20"/>
                <w:szCs w:val="20"/>
                <w:lang w:eastAsia="en-US"/>
              </w:rPr>
              <w:t xml:space="preserve">- </w:t>
            </w:r>
            <w:r w:rsidRPr="007F0F4B">
              <w:rPr>
                <w:rFonts w:asciiTheme="minorHAnsi" w:hAnsiTheme="minorHAnsi" w:cstheme="minorHAnsi"/>
                <w:sz w:val="20"/>
                <w:szCs w:val="20"/>
                <w:lang w:eastAsia="en-US"/>
              </w:rPr>
              <w:t>Komunikácia s MV SR a </w:t>
            </w:r>
            <w:proofErr w:type="spellStart"/>
            <w:r w:rsidRPr="007F0F4B">
              <w:rPr>
                <w:rFonts w:asciiTheme="minorHAnsi" w:hAnsiTheme="minorHAnsi" w:cstheme="minorHAnsi"/>
                <w:sz w:val="20"/>
                <w:szCs w:val="20"/>
                <w:lang w:eastAsia="en-US"/>
              </w:rPr>
              <w:t>MZV</w:t>
            </w:r>
            <w:r w:rsidR="00560EE2">
              <w:rPr>
                <w:rFonts w:asciiTheme="minorHAnsi" w:hAnsiTheme="minorHAnsi" w:cstheme="minorHAnsi"/>
                <w:sz w:val="20"/>
                <w:szCs w:val="20"/>
                <w:lang w:eastAsia="en-US"/>
              </w:rPr>
              <w:t>aEZ</w:t>
            </w:r>
            <w:proofErr w:type="spellEnd"/>
            <w:r w:rsidRPr="007F0F4B">
              <w:rPr>
                <w:rFonts w:asciiTheme="minorHAnsi" w:hAnsiTheme="minorHAnsi" w:cstheme="minorHAnsi"/>
                <w:sz w:val="20"/>
                <w:szCs w:val="20"/>
                <w:lang w:eastAsia="en-US"/>
              </w:rPr>
              <w:t xml:space="preserve"> SR ohľadom zahraničných štipendistov</w:t>
            </w:r>
          </w:p>
          <w:p w14:paraId="54F626A3" w14:textId="4938D430" w:rsidR="000174DB" w:rsidRPr="007F0F4B" w:rsidRDefault="00D26075" w:rsidP="00702D12">
            <w:pPr>
              <w:ind w:left="-69"/>
              <w:rPr>
                <w:rFonts w:asciiTheme="minorHAnsi" w:hAnsiTheme="minorHAnsi" w:cstheme="minorHAnsi"/>
                <w:sz w:val="20"/>
                <w:szCs w:val="20"/>
                <w:lang w:eastAsia="en-US"/>
              </w:rPr>
            </w:pPr>
            <w:r>
              <w:rPr>
                <w:rFonts w:asciiTheme="minorHAnsi" w:hAnsiTheme="minorHAnsi" w:cstheme="minorHAnsi"/>
                <w:sz w:val="20"/>
                <w:szCs w:val="20"/>
                <w:lang w:eastAsia="en-US"/>
              </w:rPr>
              <w:t xml:space="preserve">- </w:t>
            </w:r>
            <w:r w:rsidRPr="007F0F4B">
              <w:rPr>
                <w:rFonts w:asciiTheme="minorHAnsi" w:hAnsiTheme="minorHAnsi" w:cstheme="minorHAnsi"/>
                <w:sz w:val="20"/>
                <w:szCs w:val="20"/>
                <w:lang w:eastAsia="en-US"/>
              </w:rPr>
              <w:t>Zabezpečenie komunikácia s príslušnými aktérmi (MPSVaR, NIVAM, organizácie realizujúce súťaže, olympiády a inú mimoškolskú činnosť)</w:t>
            </w:r>
          </w:p>
          <w:p w14:paraId="3BF30B7C" w14:textId="43783941" w:rsidR="00D26075" w:rsidRPr="00AB44A3" w:rsidRDefault="00D26075" w:rsidP="00D26075">
            <w:pPr>
              <w:rPr>
                <w:rFonts w:asciiTheme="minorHAnsi" w:hAnsiTheme="minorHAnsi" w:cstheme="minorHAnsi"/>
                <w:sz w:val="20"/>
                <w:szCs w:val="20"/>
                <w:lang w:eastAsia="en-US"/>
              </w:rPr>
            </w:pPr>
            <w:r>
              <w:rPr>
                <w:rFonts w:asciiTheme="minorHAnsi" w:hAnsiTheme="minorHAnsi" w:cstheme="minorHAnsi"/>
                <w:sz w:val="20"/>
                <w:szCs w:val="20"/>
                <w:lang w:eastAsia="en-US"/>
              </w:rPr>
              <w:t xml:space="preserve">- </w:t>
            </w:r>
            <w:r w:rsidRPr="007F0F4B">
              <w:rPr>
                <w:rFonts w:asciiTheme="minorHAnsi" w:hAnsiTheme="minorHAnsi" w:cstheme="minorHAnsi"/>
                <w:sz w:val="20"/>
                <w:szCs w:val="20"/>
                <w:lang w:eastAsia="en-US"/>
              </w:rPr>
              <w:t xml:space="preserve">Realizácia </w:t>
            </w:r>
            <w:r w:rsidR="00D62F8C">
              <w:rPr>
                <w:rFonts w:asciiTheme="minorHAnsi" w:hAnsiTheme="minorHAnsi" w:cstheme="minorHAnsi"/>
                <w:sz w:val="20"/>
                <w:szCs w:val="20"/>
                <w:lang w:eastAsia="en-US"/>
              </w:rPr>
              <w:t xml:space="preserve">mediálnej kampane s nosnou aktivitou – veľtrh </w:t>
            </w:r>
            <w:r w:rsidRPr="007F0F4B">
              <w:rPr>
                <w:rFonts w:asciiTheme="minorHAnsi" w:hAnsiTheme="minorHAnsi" w:cstheme="minorHAnsi"/>
                <w:sz w:val="20"/>
                <w:szCs w:val="20"/>
                <w:lang w:eastAsia="en-US"/>
              </w:rPr>
              <w:t xml:space="preserve">Alma Mater na propagáciu štipendií a možností vysokoškolského štúdia pre </w:t>
            </w:r>
            <w:r w:rsidR="00560EE2">
              <w:rPr>
                <w:rFonts w:asciiTheme="minorHAnsi" w:hAnsiTheme="minorHAnsi" w:cstheme="minorHAnsi"/>
                <w:sz w:val="20"/>
                <w:szCs w:val="20"/>
                <w:lang w:eastAsia="en-US"/>
              </w:rPr>
              <w:t>žiakov stredných škôl</w:t>
            </w:r>
            <w:r w:rsidR="00560EE2" w:rsidRPr="007F0F4B">
              <w:rPr>
                <w:rFonts w:asciiTheme="minorHAnsi" w:hAnsiTheme="minorHAnsi" w:cstheme="minorHAnsi"/>
                <w:sz w:val="20"/>
                <w:szCs w:val="20"/>
                <w:lang w:eastAsia="en-US"/>
              </w:rPr>
              <w:t xml:space="preserve"> </w:t>
            </w:r>
            <w:r w:rsidRPr="007F0F4B">
              <w:rPr>
                <w:rFonts w:asciiTheme="minorHAnsi" w:hAnsiTheme="minorHAnsi" w:cstheme="minorHAnsi"/>
                <w:sz w:val="20"/>
                <w:szCs w:val="20"/>
                <w:lang w:eastAsia="en-US"/>
              </w:rPr>
              <w:t>v jednotlivých krajoch</w:t>
            </w:r>
            <w:r w:rsidR="000174DB">
              <w:rPr>
                <w:rFonts w:asciiTheme="minorHAnsi" w:hAnsiTheme="minorHAnsi" w:cstheme="minorHAnsi"/>
                <w:sz w:val="20"/>
                <w:szCs w:val="20"/>
                <w:lang w:eastAsia="en-US"/>
              </w:rPr>
              <w:t xml:space="preserve"> a</w:t>
            </w:r>
            <w:r w:rsidR="00D62F8C">
              <w:rPr>
                <w:rFonts w:asciiTheme="minorHAnsi" w:hAnsiTheme="minorHAnsi" w:cstheme="minorHAnsi"/>
                <w:sz w:val="20"/>
                <w:szCs w:val="20"/>
                <w:lang w:eastAsia="en-US"/>
              </w:rPr>
              <w:t xml:space="preserve"> realizáciou </w:t>
            </w:r>
            <w:r w:rsidR="000174DB">
              <w:rPr>
                <w:rFonts w:asciiTheme="minorHAnsi" w:hAnsiTheme="minorHAnsi" w:cstheme="minorHAnsi"/>
                <w:sz w:val="20"/>
                <w:szCs w:val="20"/>
                <w:lang w:eastAsia="en-US"/>
              </w:rPr>
              <w:t>záverečnej konferencie</w:t>
            </w:r>
          </w:p>
        </w:tc>
        <w:tc>
          <w:tcPr>
            <w:tcW w:w="1696" w:type="dxa"/>
            <w:tcBorders>
              <w:top w:val="single" w:sz="4" w:space="0" w:color="auto"/>
              <w:left w:val="single" w:sz="4" w:space="0" w:color="auto"/>
              <w:bottom w:val="single" w:sz="4" w:space="0" w:color="auto"/>
              <w:right w:val="single" w:sz="4" w:space="0" w:color="auto"/>
            </w:tcBorders>
          </w:tcPr>
          <w:p w14:paraId="760C78D3" w14:textId="73A36ADC" w:rsidR="0055716B" w:rsidRPr="00C30E64" w:rsidRDefault="0055716B" w:rsidP="0055716B">
            <w:pPr>
              <w:rPr>
                <w:rFonts w:asciiTheme="minorHAnsi" w:hAnsiTheme="minorHAnsi" w:cstheme="minorHAnsi"/>
                <w:sz w:val="20"/>
                <w:szCs w:val="20"/>
                <w:lang w:eastAsia="en-US"/>
              </w:rPr>
            </w:pPr>
            <w:r>
              <w:rPr>
                <w:rFonts w:asciiTheme="minorHAnsi" w:hAnsiTheme="minorHAnsi" w:cstheme="minorHAnsi"/>
                <w:sz w:val="20"/>
                <w:szCs w:val="20"/>
                <w:lang w:eastAsia="en-US"/>
              </w:rPr>
              <w:t>Počas celého projektu</w:t>
            </w:r>
            <w:r w:rsidR="009E23D8">
              <w:rPr>
                <w:rFonts w:asciiTheme="minorHAnsi" w:hAnsiTheme="minorHAnsi" w:cstheme="minorHAnsi"/>
                <w:sz w:val="20"/>
                <w:szCs w:val="20"/>
                <w:lang w:eastAsia="en-US"/>
              </w:rPr>
              <w:t xml:space="preserve"> – 60 mesiacov</w:t>
            </w:r>
          </w:p>
        </w:tc>
      </w:tr>
    </w:tbl>
    <w:p w14:paraId="5E544A42" w14:textId="77777777" w:rsidR="00D26075" w:rsidRDefault="00D26075" w:rsidP="002248EF">
      <w:pPr>
        <w:spacing w:line="276" w:lineRule="auto"/>
        <w:jc w:val="both"/>
        <w:rPr>
          <w:rFonts w:asciiTheme="minorHAnsi" w:hAnsiTheme="minorHAnsi" w:cstheme="minorHAnsi"/>
          <w:sz w:val="22"/>
        </w:rPr>
      </w:pPr>
    </w:p>
    <w:p w14:paraId="4AE79704" w14:textId="77777777" w:rsidR="001E2A9E" w:rsidRDefault="001E2A9E" w:rsidP="002248EF">
      <w:pPr>
        <w:spacing w:line="276" w:lineRule="auto"/>
        <w:jc w:val="both"/>
        <w:rPr>
          <w:rFonts w:asciiTheme="minorHAnsi" w:hAnsiTheme="minorHAnsi" w:cstheme="minorHAnsi"/>
          <w:sz w:val="22"/>
        </w:rPr>
      </w:pPr>
    </w:p>
    <w:p w14:paraId="63F2872C" w14:textId="77777777" w:rsidR="001E2A9E" w:rsidRDefault="001E2A9E" w:rsidP="002248EF">
      <w:pPr>
        <w:spacing w:line="276" w:lineRule="auto"/>
        <w:jc w:val="both"/>
        <w:rPr>
          <w:rFonts w:asciiTheme="minorHAnsi" w:hAnsiTheme="minorHAnsi" w:cstheme="minorHAnsi"/>
          <w:sz w:val="22"/>
        </w:rPr>
      </w:pPr>
    </w:p>
    <w:p w14:paraId="442940EE" w14:textId="631E8B46" w:rsidR="00117590" w:rsidRPr="00AB44A3" w:rsidRDefault="002248EF" w:rsidP="00AC20FD">
      <w:pPr>
        <w:pStyle w:val="Odsekzoznamu"/>
        <w:numPr>
          <w:ilvl w:val="0"/>
          <w:numId w:val="14"/>
        </w:numPr>
        <w:jc w:val="both"/>
        <w:rPr>
          <w:rFonts w:asciiTheme="minorHAnsi" w:hAnsiTheme="minorHAnsi" w:cstheme="minorHAnsi"/>
          <w:sz w:val="22"/>
        </w:rPr>
      </w:pPr>
      <w:r w:rsidRPr="00FA6A92">
        <w:rPr>
          <w:rFonts w:asciiTheme="minorHAnsi" w:hAnsiTheme="minorHAnsi" w:cstheme="minorHAnsi"/>
          <w:sz w:val="22"/>
        </w:rPr>
        <w:t xml:space="preserve">V tabuľke nižšie uveďte, či v rámci národného projektu bude uplatnený inštitút užívateľa  podľa § 3 písm. u) zákona č. 121/2022 Z. z. o príspevkoch z fondov Európskej únie a o zmene a doplnení niektorých zákonov v znení neskorších predpisov.  </w:t>
      </w:r>
    </w:p>
    <w:tbl>
      <w:tblPr>
        <w:tblStyle w:val="Mriekatabuky"/>
        <w:tblpPr w:leftFromText="141" w:rightFromText="141" w:vertAnchor="text" w:horzAnchor="margin" w:tblpY="121"/>
        <w:tblW w:w="0" w:type="auto"/>
        <w:tblInd w:w="0" w:type="dxa"/>
        <w:tblLayout w:type="fixed"/>
        <w:tblLook w:val="04A0" w:firstRow="1" w:lastRow="0" w:firstColumn="1" w:lastColumn="0" w:noHBand="0" w:noVBand="1"/>
      </w:tblPr>
      <w:tblGrid>
        <w:gridCol w:w="2516"/>
        <w:gridCol w:w="2182"/>
        <w:gridCol w:w="2182"/>
        <w:gridCol w:w="2182"/>
      </w:tblGrid>
      <w:tr w:rsidR="00BD776A" w:rsidRPr="00C30E64" w14:paraId="6E25952E" w14:textId="77777777" w:rsidTr="518CAC72">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466E9EE8" w14:textId="77777777" w:rsidR="00BD776A" w:rsidRPr="00C30E64" w:rsidRDefault="00BD776A" w:rsidP="004E039A">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Názov aktivity</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CD308EB" w14:textId="77777777" w:rsidR="00BD776A" w:rsidRPr="00C30E64" w:rsidRDefault="00BD776A" w:rsidP="004E039A">
            <w:pPr>
              <w:jc w:val="center"/>
              <w:rPr>
                <w:rFonts w:asciiTheme="minorHAnsi" w:hAnsiTheme="minorHAnsi" w:cstheme="minorHAnsi"/>
                <w:b/>
                <w:i/>
                <w:sz w:val="20"/>
                <w:szCs w:val="20"/>
                <w:lang w:eastAsia="en-US"/>
              </w:rPr>
            </w:pPr>
            <w:r w:rsidRPr="00C30E64">
              <w:rPr>
                <w:rFonts w:asciiTheme="minorHAnsi" w:hAnsiTheme="minorHAnsi" w:cstheme="minorHAnsi"/>
                <w:b/>
                <w:sz w:val="20"/>
                <w:szCs w:val="20"/>
                <w:lang w:eastAsia="en-US"/>
              </w:rPr>
              <w:t>Využitie inštitútu užívateľa (áno/nie)</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709E2A8" w14:textId="4D5920A1" w:rsidR="00BD776A" w:rsidRPr="00C30E64" w:rsidRDefault="00BD776A" w:rsidP="004E039A">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Typ užívateľa</w:t>
            </w:r>
          </w:p>
        </w:tc>
        <w:tc>
          <w:tcPr>
            <w:tcW w:w="2182"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1492538" w14:textId="77777777" w:rsidR="00BD776A" w:rsidRPr="00C30E64" w:rsidRDefault="00BD776A" w:rsidP="004E039A">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Poskytovateľ príspevku užívateľovi (žiadateľ alebo partner)</w:t>
            </w:r>
          </w:p>
        </w:tc>
      </w:tr>
      <w:tr w:rsidR="00BD776A" w:rsidRPr="00C30E64" w14:paraId="606F8669" w14:textId="77777777" w:rsidTr="518CAC72">
        <w:tc>
          <w:tcPr>
            <w:tcW w:w="251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2D8FCA0" w14:textId="77777777" w:rsidR="00BD776A" w:rsidRPr="00C30E64" w:rsidRDefault="00BD776A" w:rsidP="004E039A">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Aktivita 1</w:t>
            </w:r>
          </w:p>
        </w:tc>
        <w:tc>
          <w:tcPr>
            <w:tcW w:w="2182" w:type="dxa"/>
            <w:tcBorders>
              <w:top w:val="single" w:sz="4" w:space="0" w:color="auto"/>
              <w:left w:val="single" w:sz="4" w:space="0" w:color="auto"/>
              <w:bottom w:val="single" w:sz="4" w:space="0" w:color="auto"/>
              <w:right w:val="single" w:sz="4" w:space="0" w:color="auto"/>
            </w:tcBorders>
          </w:tcPr>
          <w:p w14:paraId="49604F54" w14:textId="29454A73" w:rsidR="00BD776A" w:rsidRPr="00C30E64" w:rsidRDefault="00DC70AE" w:rsidP="004E039A">
            <w:pPr>
              <w:rPr>
                <w:rFonts w:asciiTheme="minorHAnsi" w:hAnsiTheme="minorHAnsi" w:cstheme="minorHAnsi"/>
                <w:sz w:val="20"/>
                <w:szCs w:val="20"/>
                <w:lang w:eastAsia="en-US"/>
              </w:rPr>
            </w:pPr>
            <w:r>
              <w:rPr>
                <w:rFonts w:asciiTheme="minorHAnsi" w:hAnsiTheme="minorHAnsi" w:cstheme="minorHAnsi"/>
                <w:sz w:val="20"/>
                <w:szCs w:val="20"/>
                <w:lang w:eastAsia="en-US"/>
              </w:rPr>
              <w:t>áno</w:t>
            </w:r>
          </w:p>
        </w:tc>
        <w:tc>
          <w:tcPr>
            <w:tcW w:w="2182" w:type="dxa"/>
            <w:tcBorders>
              <w:top w:val="single" w:sz="4" w:space="0" w:color="auto"/>
              <w:left w:val="single" w:sz="4" w:space="0" w:color="auto"/>
              <w:bottom w:val="single" w:sz="4" w:space="0" w:color="auto"/>
              <w:right w:val="single" w:sz="4" w:space="0" w:color="auto"/>
            </w:tcBorders>
          </w:tcPr>
          <w:p w14:paraId="0ED0351E" w14:textId="00BE5E8E" w:rsidR="00BD776A" w:rsidRPr="00C30E64" w:rsidRDefault="3FCA2891" w:rsidP="518CAC72">
            <w:pPr>
              <w:rPr>
                <w:rFonts w:asciiTheme="minorHAnsi" w:hAnsiTheme="minorHAnsi" w:cstheme="minorBidi"/>
                <w:sz w:val="20"/>
                <w:szCs w:val="20"/>
                <w:lang w:eastAsia="en-US"/>
              </w:rPr>
            </w:pPr>
            <w:r w:rsidRPr="518CAC72">
              <w:rPr>
                <w:rFonts w:asciiTheme="minorHAnsi" w:hAnsiTheme="minorHAnsi" w:cstheme="minorBidi"/>
                <w:sz w:val="20"/>
                <w:szCs w:val="20"/>
                <w:lang w:eastAsia="en-US"/>
              </w:rPr>
              <w:t>Verejné a štátne vysoké školy</w:t>
            </w:r>
          </w:p>
        </w:tc>
        <w:tc>
          <w:tcPr>
            <w:tcW w:w="2182" w:type="dxa"/>
            <w:tcBorders>
              <w:top w:val="single" w:sz="4" w:space="0" w:color="auto"/>
              <w:left w:val="single" w:sz="4" w:space="0" w:color="auto"/>
              <w:bottom w:val="single" w:sz="4" w:space="0" w:color="auto"/>
              <w:right w:val="single" w:sz="4" w:space="0" w:color="auto"/>
            </w:tcBorders>
          </w:tcPr>
          <w:p w14:paraId="64926D14" w14:textId="16D3BAE6" w:rsidR="00BD776A" w:rsidRPr="00C30E64" w:rsidRDefault="00DC70AE" w:rsidP="004E039A">
            <w:pPr>
              <w:rPr>
                <w:rFonts w:asciiTheme="minorHAnsi" w:hAnsiTheme="minorHAnsi" w:cstheme="minorHAnsi"/>
                <w:sz w:val="20"/>
                <w:szCs w:val="20"/>
                <w:lang w:eastAsia="en-US"/>
              </w:rPr>
            </w:pPr>
            <w:r>
              <w:rPr>
                <w:rFonts w:asciiTheme="minorHAnsi" w:hAnsiTheme="minorHAnsi" w:cstheme="minorHAnsi"/>
                <w:sz w:val="20"/>
                <w:szCs w:val="20"/>
                <w:lang w:eastAsia="en-US"/>
              </w:rPr>
              <w:t>žiadateľ</w:t>
            </w:r>
          </w:p>
        </w:tc>
      </w:tr>
    </w:tbl>
    <w:p w14:paraId="13FC74CA" w14:textId="77777777" w:rsidR="002248EF" w:rsidRDefault="002248EF" w:rsidP="00FA6A92">
      <w:pPr>
        <w:spacing w:line="276" w:lineRule="auto"/>
        <w:contextualSpacing/>
        <w:jc w:val="both"/>
        <w:rPr>
          <w:rFonts w:asciiTheme="minorHAnsi" w:hAnsiTheme="minorHAnsi" w:cstheme="minorHAnsi"/>
          <w:sz w:val="22"/>
        </w:rPr>
      </w:pPr>
    </w:p>
    <w:p w14:paraId="52DAFD92" w14:textId="77777777" w:rsidR="00627211" w:rsidRPr="00FA6A92" w:rsidRDefault="00627211" w:rsidP="00FA6A92">
      <w:pPr>
        <w:spacing w:line="276" w:lineRule="auto"/>
        <w:contextualSpacing/>
        <w:jc w:val="both"/>
        <w:rPr>
          <w:rFonts w:asciiTheme="minorHAnsi" w:hAnsiTheme="minorHAnsi" w:cstheme="minorHAnsi"/>
          <w:sz w:val="22"/>
        </w:rPr>
      </w:pPr>
    </w:p>
    <w:p w14:paraId="1CF15D94" w14:textId="74D14BE5" w:rsidR="004943D1" w:rsidRPr="00A666FF" w:rsidRDefault="0051247B" w:rsidP="00AC20FD">
      <w:pPr>
        <w:pStyle w:val="Odsekzoznamu"/>
        <w:numPr>
          <w:ilvl w:val="0"/>
          <w:numId w:val="14"/>
        </w:numPr>
        <w:spacing w:after="240"/>
        <w:jc w:val="both"/>
      </w:pPr>
      <w:r w:rsidRPr="00FA6A92">
        <w:rPr>
          <w:rFonts w:asciiTheme="minorHAnsi" w:hAnsiTheme="minorHAnsi" w:cstheme="minorHAnsi"/>
          <w:sz w:val="22"/>
        </w:rPr>
        <w:t xml:space="preserve">Uveďte detailnejší popis aktivít. </w:t>
      </w:r>
    </w:p>
    <w:p w14:paraId="4D70C2B1" w14:textId="338AF73A" w:rsidR="000174DB" w:rsidRPr="000174DB" w:rsidRDefault="75E51792" w:rsidP="518CAC72">
      <w:pPr>
        <w:pStyle w:val="Nadpis4"/>
        <w:numPr>
          <w:ilvl w:val="0"/>
          <w:numId w:val="0"/>
        </w:numPr>
        <w:rPr>
          <w:sz w:val="22"/>
          <w:szCs w:val="22"/>
        </w:rPr>
      </w:pPr>
      <w:r>
        <w:lastRenderedPageBreak/>
        <w:t>Hlavná aktivita</w:t>
      </w:r>
      <w:r w:rsidR="21E81833">
        <w:t xml:space="preserve"> - Poskytovanie štipendií domácim talentovaným študentom </w:t>
      </w:r>
      <w:r w:rsidR="002248EF">
        <w:br/>
      </w:r>
      <w:r w:rsidR="21E81833">
        <w:t>a zahraničným talentovaným študentom na vysokých školách v SR</w:t>
      </w:r>
    </w:p>
    <w:p w14:paraId="1AC5F010" w14:textId="77777777" w:rsidR="00627211" w:rsidRDefault="00627211" w:rsidP="008F2479">
      <w:pPr>
        <w:jc w:val="both"/>
        <w:rPr>
          <w:rFonts w:asciiTheme="minorHAnsi" w:hAnsiTheme="minorHAnsi" w:cstheme="minorHAnsi"/>
          <w:sz w:val="22"/>
          <w:szCs w:val="22"/>
        </w:rPr>
      </w:pPr>
    </w:p>
    <w:p w14:paraId="18920492" w14:textId="4CDBFEF3" w:rsidR="00B515D8" w:rsidRDefault="745BFA31" w:rsidP="00627211">
      <w:pPr>
        <w:jc w:val="both"/>
        <w:rPr>
          <w:rFonts w:asciiTheme="minorHAnsi" w:hAnsiTheme="minorHAnsi" w:cstheme="minorHAnsi"/>
          <w:sz w:val="22"/>
          <w:szCs w:val="22"/>
        </w:rPr>
      </w:pPr>
      <w:r w:rsidRPr="2B78A32E">
        <w:rPr>
          <w:rFonts w:asciiTheme="minorHAnsi" w:hAnsiTheme="minorHAnsi" w:cstheme="minorBidi"/>
          <w:sz w:val="22"/>
          <w:szCs w:val="22"/>
        </w:rPr>
        <w:t xml:space="preserve">NP má iba jednu hlavnú aktivitu. </w:t>
      </w:r>
      <w:r w:rsidR="13EED08A" w:rsidRPr="2B78A32E">
        <w:rPr>
          <w:rFonts w:asciiTheme="minorHAnsi" w:hAnsiTheme="minorHAnsi" w:cstheme="minorBidi"/>
          <w:sz w:val="22"/>
          <w:szCs w:val="22"/>
        </w:rPr>
        <w:t xml:space="preserve">Realizáciou hlavnej aktivity </w:t>
      </w:r>
      <w:r w:rsidR="4B4476ED" w:rsidRPr="2B78A32E">
        <w:rPr>
          <w:rFonts w:asciiTheme="minorHAnsi" w:hAnsiTheme="minorHAnsi" w:cstheme="minorBidi"/>
          <w:sz w:val="22"/>
          <w:szCs w:val="22"/>
        </w:rPr>
        <w:t>sa má za cieľ dosiahnuť pokračovanie podpory štipendijnej schémy na podporu talentovaných domácich študentov a zahraničných študentov na vysokých školách, ktorá sa začala z POO a bude pokračovať realizáciou pripravovaného</w:t>
      </w:r>
      <w:r w:rsidR="3AAFBEA8" w:rsidRPr="2B78A32E">
        <w:rPr>
          <w:rFonts w:asciiTheme="minorHAnsi" w:hAnsiTheme="minorHAnsi" w:cstheme="minorBidi"/>
          <w:sz w:val="22"/>
          <w:szCs w:val="22"/>
        </w:rPr>
        <w:t xml:space="preserve"> NP </w:t>
      </w:r>
      <w:r w:rsidR="4B4476ED" w:rsidRPr="2B78A32E">
        <w:rPr>
          <w:rFonts w:asciiTheme="minorHAnsi" w:hAnsiTheme="minorHAnsi" w:cstheme="minorBidi"/>
          <w:sz w:val="22"/>
          <w:szCs w:val="22"/>
        </w:rPr>
        <w:t>z PSK.</w:t>
      </w:r>
      <w:r w:rsidR="1A91D430" w:rsidRPr="2B78A32E">
        <w:rPr>
          <w:rFonts w:asciiTheme="minorHAnsi" w:hAnsiTheme="minorHAnsi" w:cstheme="minorBidi"/>
          <w:sz w:val="22"/>
          <w:szCs w:val="22"/>
        </w:rPr>
        <w:t xml:space="preserve"> Oprávneným územím </w:t>
      </w:r>
      <w:r w:rsidR="3AAFBEA8" w:rsidRPr="2B78A32E">
        <w:rPr>
          <w:rFonts w:asciiTheme="minorHAnsi" w:hAnsiTheme="minorHAnsi" w:cstheme="minorBidi"/>
          <w:sz w:val="22"/>
          <w:szCs w:val="22"/>
        </w:rPr>
        <w:t xml:space="preserve">NP </w:t>
      </w:r>
      <w:r w:rsidR="1A91D430" w:rsidRPr="2B78A32E">
        <w:rPr>
          <w:rFonts w:asciiTheme="minorHAnsi" w:hAnsiTheme="minorHAnsi" w:cstheme="minorBidi"/>
          <w:sz w:val="22"/>
          <w:szCs w:val="22"/>
        </w:rPr>
        <w:t>e celá SR okrem Bratislavského samosprávneho kraja</w:t>
      </w:r>
      <w:r w:rsidR="00627211">
        <w:rPr>
          <w:rStyle w:val="Odkaznapoznmkupodiarou"/>
          <w:sz w:val="22"/>
          <w:szCs w:val="22"/>
        </w:rPr>
        <w:footnoteReference w:id="13"/>
      </w:r>
      <w:r w:rsidR="1A91D430" w:rsidRPr="2B78A32E">
        <w:rPr>
          <w:rFonts w:asciiTheme="minorHAnsi" w:hAnsiTheme="minorHAnsi" w:cstheme="minorBidi"/>
          <w:sz w:val="22"/>
          <w:szCs w:val="22"/>
        </w:rPr>
        <w:t xml:space="preserve"> (ďalej len „BSK“). </w:t>
      </w:r>
    </w:p>
    <w:p w14:paraId="768AAC70" w14:textId="7269EB08" w:rsidR="00627211" w:rsidRDefault="00627211" w:rsidP="00627211">
      <w:pPr>
        <w:jc w:val="both"/>
        <w:rPr>
          <w:rFonts w:asciiTheme="minorHAnsi" w:hAnsiTheme="minorHAnsi" w:cstheme="minorHAnsi"/>
          <w:sz w:val="22"/>
          <w:szCs w:val="22"/>
        </w:rPr>
      </w:pPr>
      <w:r>
        <w:rPr>
          <w:rFonts w:asciiTheme="minorHAnsi" w:hAnsiTheme="minorHAnsi" w:cstheme="minorHAnsi"/>
          <w:sz w:val="22"/>
          <w:szCs w:val="22"/>
        </w:rPr>
        <w:t xml:space="preserve">Hlavná aktivita sa bude realizovať počas celej doby realizácie projektu,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od 01.01.2025 do 31.12.2029.</w:t>
      </w:r>
    </w:p>
    <w:p w14:paraId="725679C5" w14:textId="77777777" w:rsidR="00627211" w:rsidRDefault="00627211" w:rsidP="00627211">
      <w:pPr>
        <w:jc w:val="both"/>
        <w:rPr>
          <w:rFonts w:asciiTheme="minorHAnsi" w:hAnsiTheme="minorHAnsi" w:cstheme="minorHAnsi"/>
          <w:sz w:val="22"/>
          <w:szCs w:val="22"/>
        </w:rPr>
      </w:pPr>
    </w:p>
    <w:p w14:paraId="6FDA2041" w14:textId="0A3FBAE7" w:rsidR="00B515D8" w:rsidRPr="00BF5800" w:rsidRDefault="00B515D8" w:rsidP="004943D1">
      <w:pPr>
        <w:pStyle w:val="Nadpis3"/>
      </w:pPr>
      <w:proofErr w:type="spellStart"/>
      <w:r w:rsidRPr="00BF5800">
        <w:t>Podaktivita</w:t>
      </w:r>
      <w:proofErr w:type="spellEnd"/>
      <w:r w:rsidRPr="00BF5800">
        <w:t xml:space="preserve"> </w:t>
      </w:r>
      <w:r w:rsidR="00F432E0" w:rsidRPr="00BF5800">
        <w:t>1</w:t>
      </w:r>
      <w:r w:rsidR="00BF5800" w:rsidRPr="00BF5800">
        <w:t xml:space="preserve"> – Poskytovanie štipendií</w:t>
      </w:r>
    </w:p>
    <w:p w14:paraId="6521089D" w14:textId="26E0FEFE" w:rsidR="00627211" w:rsidRPr="00627211" w:rsidRDefault="5B4FD446" w:rsidP="518CAC72">
      <w:pPr>
        <w:jc w:val="both"/>
        <w:rPr>
          <w:rFonts w:asciiTheme="minorHAnsi" w:hAnsiTheme="minorHAnsi" w:cstheme="minorBidi"/>
          <w:b/>
          <w:bCs/>
          <w:sz w:val="22"/>
          <w:szCs w:val="22"/>
          <w:u w:val="single"/>
        </w:rPr>
      </w:pPr>
      <w:r w:rsidRPr="518CAC72">
        <w:rPr>
          <w:rFonts w:asciiTheme="minorHAnsi" w:hAnsiTheme="minorHAnsi" w:cstheme="minorBidi"/>
          <w:b/>
          <w:bCs/>
          <w:sz w:val="22"/>
          <w:szCs w:val="22"/>
          <w:u w:val="single"/>
        </w:rPr>
        <w:t xml:space="preserve">Opis </w:t>
      </w:r>
      <w:proofErr w:type="spellStart"/>
      <w:r w:rsidRPr="518CAC72">
        <w:rPr>
          <w:rFonts w:asciiTheme="minorHAnsi" w:hAnsiTheme="minorHAnsi" w:cstheme="minorBidi"/>
          <w:b/>
          <w:bCs/>
          <w:sz w:val="22"/>
          <w:szCs w:val="22"/>
          <w:u w:val="single"/>
        </w:rPr>
        <w:t>podaktivity</w:t>
      </w:r>
      <w:proofErr w:type="spellEnd"/>
      <w:r w:rsidRPr="518CAC72">
        <w:rPr>
          <w:rFonts w:asciiTheme="minorHAnsi" w:hAnsiTheme="minorHAnsi" w:cstheme="minorBidi"/>
          <w:b/>
          <w:bCs/>
          <w:sz w:val="22"/>
          <w:szCs w:val="22"/>
          <w:u w:val="single"/>
        </w:rPr>
        <w:t xml:space="preserve"> 1</w:t>
      </w:r>
    </w:p>
    <w:p w14:paraId="50AA2373" w14:textId="646A8299" w:rsidR="00431648" w:rsidRDefault="0047242D" w:rsidP="0047242D">
      <w:pPr>
        <w:spacing w:after="120"/>
        <w:jc w:val="both"/>
        <w:rPr>
          <w:rFonts w:asciiTheme="minorHAnsi" w:hAnsiTheme="minorHAnsi" w:cstheme="minorHAnsi"/>
          <w:sz w:val="22"/>
          <w:szCs w:val="22"/>
        </w:rPr>
      </w:pPr>
      <w:proofErr w:type="spellStart"/>
      <w:r w:rsidRPr="00D52FE4">
        <w:rPr>
          <w:rFonts w:asciiTheme="minorHAnsi" w:hAnsiTheme="minorHAnsi" w:cstheme="minorHAnsi"/>
          <w:sz w:val="22"/>
          <w:szCs w:val="22"/>
        </w:rPr>
        <w:t>MŠVVaM</w:t>
      </w:r>
      <w:proofErr w:type="spellEnd"/>
      <w:r w:rsidRPr="00D52FE4">
        <w:rPr>
          <w:rFonts w:asciiTheme="minorHAnsi" w:hAnsiTheme="minorHAnsi" w:cstheme="minorHAnsi"/>
          <w:sz w:val="22"/>
          <w:szCs w:val="22"/>
        </w:rPr>
        <w:t xml:space="preserve"> SR realizuje </w:t>
      </w:r>
      <w:r w:rsidR="004A5E78">
        <w:rPr>
          <w:rFonts w:asciiTheme="minorHAnsi" w:hAnsiTheme="minorHAnsi" w:cstheme="minorHAnsi"/>
          <w:sz w:val="22"/>
          <w:szCs w:val="22"/>
        </w:rPr>
        <w:t>štipendijn</w:t>
      </w:r>
      <w:r w:rsidR="00391C85">
        <w:rPr>
          <w:rFonts w:asciiTheme="minorHAnsi" w:hAnsiTheme="minorHAnsi" w:cstheme="minorHAnsi"/>
          <w:sz w:val="22"/>
          <w:szCs w:val="22"/>
        </w:rPr>
        <w:t>ú</w:t>
      </w:r>
      <w:r w:rsidR="004A5E78">
        <w:rPr>
          <w:rFonts w:asciiTheme="minorHAnsi" w:hAnsiTheme="minorHAnsi" w:cstheme="minorHAnsi"/>
          <w:sz w:val="22"/>
          <w:szCs w:val="22"/>
        </w:rPr>
        <w:t xml:space="preserve"> schém</w:t>
      </w:r>
      <w:r w:rsidR="00391C85">
        <w:rPr>
          <w:rFonts w:asciiTheme="minorHAnsi" w:hAnsiTheme="minorHAnsi" w:cstheme="minorHAnsi"/>
          <w:sz w:val="22"/>
          <w:szCs w:val="22"/>
        </w:rPr>
        <w:t xml:space="preserve">u </w:t>
      </w:r>
      <w:r w:rsidR="004A354F">
        <w:rPr>
          <w:rFonts w:asciiTheme="minorHAnsi" w:hAnsiTheme="minorHAnsi" w:cstheme="minorHAnsi"/>
          <w:sz w:val="22"/>
          <w:szCs w:val="22"/>
        </w:rPr>
        <w:t xml:space="preserve">v projekte financovanom </w:t>
      </w:r>
      <w:r w:rsidR="00391C85">
        <w:rPr>
          <w:rFonts w:asciiTheme="minorHAnsi" w:hAnsiTheme="minorHAnsi" w:cstheme="minorHAnsi"/>
          <w:sz w:val="22"/>
          <w:szCs w:val="22"/>
        </w:rPr>
        <w:t>z POO</w:t>
      </w:r>
      <w:r w:rsidR="004A5E78">
        <w:rPr>
          <w:rFonts w:asciiTheme="minorHAnsi" w:hAnsiTheme="minorHAnsi" w:cstheme="minorHAnsi"/>
          <w:sz w:val="22"/>
          <w:szCs w:val="22"/>
        </w:rPr>
        <w:t xml:space="preserve"> </w:t>
      </w:r>
      <w:r w:rsidRPr="00D52FE4">
        <w:rPr>
          <w:rFonts w:asciiTheme="minorHAnsi" w:hAnsiTheme="minorHAnsi" w:cstheme="minorHAnsi"/>
          <w:sz w:val="22"/>
          <w:szCs w:val="22"/>
        </w:rPr>
        <w:t>od roku 2022 do súčasnosti</w:t>
      </w:r>
      <w:r w:rsidR="00391C85">
        <w:rPr>
          <w:rFonts w:asciiTheme="minorHAnsi" w:hAnsiTheme="minorHAnsi" w:cstheme="minorHAnsi"/>
          <w:sz w:val="22"/>
          <w:szCs w:val="22"/>
        </w:rPr>
        <w:t>. V</w:t>
      </w:r>
      <w:r w:rsidRPr="00D52FE4">
        <w:rPr>
          <w:rFonts w:asciiTheme="minorHAnsi" w:hAnsiTheme="minorHAnsi" w:cstheme="minorHAnsi"/>
          <w:sz w:val="22"/>
          <w:szCs w:val="22"/>
        </w:rPr>
        <w:t xml:space="preserve"> roku 2024 bolo </w:t>
      </w:r>
      <w:r w:rsidR="004A354F">
        <w:rPr>
          <w:rFonts w:asciiTheme="minorHAnsi" w:hAnsiTheme="minorHAnsi" w:cstheme="minorHAnsi"/>
          <w:sz w:val="22"/>
          <w:szCs w:val="22"/>
        </w:rPr>
        <w:t xml:space="preserve">v tomto projekte </w:t>
      </w:r>
      <w:r w:rsidR="00CA7AF2">
        <w:rPr>
          <w:rFonts w:asciiTheme="minorHAnsi" w:hAnsiTheme="minorHAnsi" w:cstheme="minorHAnsi"/>
          <w:sz w:val="22"/>
          <w:szCs w:val="22"/>
        </w:rPr>
        <w:t xml:space="preserve">poslednýkrát </w:t>
      </w:r>
      <w:r w:rsidRPr="00D52FE4">
        <w:rPr>
          <w:rFonts w:asciiTheme="minorHAnsi" w:hAnsiTheme="minorHAnsi" w:cstheme="minorHAnsi"/>
          <w:sz w:val="22"/>
          <w:szCs w:val="22"/>
        </w:rPr>
        <w:t>vyhlásené prijímanie žiadostí o</w:t>
      </w:r>
      <w:r w:rsidR="00CA7AF2">
        <w:rPr>
          <w:rFonts w:asciiTheme="minorHAnsi" w:hAnsiTheme="minorHAnsi" w:cstheme="minorHAnsi"/>
          <w:sz w:val="22"/>
          <w:szCs w:val="22"/>
        </w:rPr>
        <w:t> </w:t>
      </w:r>
      <w:r w:rsidRPr="00D52FE4">
        <w:rPr>
          <w:rFonts w:asciiTheme="minorHAnsi" w:hAnsiTheme="minorHAnsi" w:cstheme="minorHAnsi"/>
          <w:sz w:val="22"/>
          <w:szCs w:val="22"/>
        </w:rPr>
        <w:t>štipendium</w:t>
      </w:r>
      <w:r w:rsidR="00CA7AF2">
        <w:rPr>
          <w:rFonts w:asciiTheme="minorHAnsi" w:hAnsiTheme="minorHAnsi" w:cstheme="minorHAnsi"/>
          <w:sz w:val="22"/>
          <w:szCs w:val="22"/>
        </w:rPr>
        <w:t>,</w:t>
      </w:r>
      <w:r w:rsidR="004A354F">
        <w:rPr>
          <w:rFonts w:asciiTheme="minorHAnsi" w:hAnsiTheme="minorHAnsi" w:cstheme="minorHAnsi"/>
          <w:sz w:val="22"/>
          <w:szCs w:val="22"/>
        </w:rPr>
        <w:t xml:space="preserve"> a to</w:t>
      </w:r>
      <w:r w:rsidRPr="00D52FE4">
        <w:rPr>
          <w:rFonts w:asciiTheme="minorHAnsi" w:hAnsiTheme="minorHAnsi" w:cstheme="minorHAnsi"/>
          <w:sz w:val="22"/>
          <w:szCs w:val="22"/>
        </w:rPr>
        <w:t xml:space="preserve"> vzhľadom na nastavené </w:t>
      </w:r>
      <w:r w:rsidR="00CA7AF2">
        <w:rPr>
          <w:rFonts w:asciiTheme="minorHAnsi" w:hAnsiTheme="minorHAnsi" w:cstheme="minorHAnsi"/>
          <w:sz w:val="22"/>
          <w:szCs w:val="22"/>
        </w:rPr>
        <w:t>oprávnené</w:t>
      </w:r>
      <w:r w:rsidR="00391C85">
        <w:rPr>
          <w:rFonts w:asciiTheme="minorHAnsi" w:hAnsiTheme="minorHAnsi" w:cstheme="minorHAnsi"/>
          <w:sz w:val="22"/>
          <w:szCs w:val="22"/>
        </w:rPr>
        <w:t xml:space="preserve"> </w:t>
      </w:r>
      <w:r w:rsidRPr="00D52FE4">
        <w:rPr>
          <w:rFonts w:asciiTheme="minorHAnsi" w:hAnsiTheme="minorHAnsi" w:cstheme="minorHAnsi"/>
          <w:sz w:val="22"/>
          <w:szCs w:val="22"/>
        </w:rPr>
        <w:t>obdobie realizácie</w:t>
      </w:r>
      <w:r w:rsidR="00391C85">
        <w:rPr>
          <w:rFonts w:asciiTheme="minorHAnsi" w:hAnsiTheme="minorHAnsi" w:cstheme="minorHAnsi"/>
          <w:sz w:val="22"/>
          <w:szCs w:val="22"/>
        </w:rPr>
        <w:t xml:space="preserve"> </w:t>
      </w:r>
      <w:r w:rsidR="004A354F">
        <w:rPr>
          <w:rFonts w:asciiTheme="minorHAnsi" w:hAnsiTheme="minorHAnsi" w:cstheme="minorHAnsi"/>
          <w:sz w:val="22"/>
          <w:szCs w:val="22"/>
        </w:rPr>
        <w:t>v</w:t>
      </w:r>
      <w:r w:rsidR="00391C85">
        <w:rPr>
          <w:rFonts w:asciiTheme="minorHAnsi" w:hAnsiTheme="minorHAnsi" w:cstheme="minorHAnsi"/>
          <w:sz w:val="22"/>
          <w:szCs w:val="22"/>
        </w:rPr>
        <w:t xml:space="preserve"> POO</w:t>
      </w:r>
      <w:r w:rsidRPr="00D52FE4">
        <w:rPr>
          <w:rFonts w:asciiTheme="minorHAnsi" w:hAnsiTheme="minorHAnsi" w:cstheme="minorHAnsi"/>
          <w:sz w:val="22"/>
          <w:szCs w:val="22"/>
        </w:rPr>
        <w:t xml:space="preserve">. </w:t>
      </w:r>
      <w:r w:rsidR="004A354F">
        <w:rPr>
          <w:rFonts w:asciiTheme="minorHAnsi" w:hAnsiTheme="minorHAnsi" w:cstheme="minorHAnsi"/>
          <w:sz w:val="22"/>
          <w:szCs w:val="22"/>
        </w:rPr>
        <w:t>Projekt je realizovaný v rámci investície 3, komponent 10. Š</w:t>
      </w:r>
      <w:r w:rsidRPr="00D52FE4">
        <w:rPr>
          <w:rFonts w:asciiTheme="minorHAnsi" w:hAnsiTheme="minorHAnsi" w:cstheme="minorHAnsi"/>
          <w:sz w:val="22"/>
          <w:szCs w:val="22"/>
        </w:rPr>
        <w:t>tipendiá sú poskytované na 3 roky štúdia štipendistu, a teda poslední štipendisti budú čerpať finančné prostriedky z POO do júna 2027</w:t>
      </w:r>
      <w:r w:rsidR="004A354F">
        <w:rPr>
          <w:rFonts w:asciiTheme="minorHAnsi" w:hAnsiTheme="minorHAnsi" w:cstheme="minorHAnsi"/>
          <w:sz w:val="22"/>
          <w:szCs w:val="22"/>
        </w:rPr>
        <w:t xml:space="preserve">. </w:t>
      </w:r>
    </w:p>
    <w:p w14:paraId="6C84DA26" w14:textId="77777777" w:rsidR="00431648" w:rsidRPr="003A6BD5" w:rsidRDefault="00431648" w:rsidP="00431648">
      <w:pPr>
        <w:jc w:val="both"/>
        <w:rPr>
          <w:rFonts w:asciiTheme="minorHAnsi" w:hAnsiTheme="minorHAnsi" w:cstheme="minorHAnsi"/>
          <w:i/>
          <w:iCs/>
          <w:sz w:val="22"/>
          <w:szCs w:val="22"/>
          <w:u w:val="single"/>
        </w:rPr>
      </w:pPr>
      <w:r w:rsidRPr="003A6BD5">
        <w:rPr>
          <w:rFonts w:asciiTheme="minorHAnsi" w:hAnsiTheme="minorHAnsi" w:cstheme="minorHAnsi"/>
          <w:i/>
          <w:iCs/>
          <w:sz w:val="22"/>
          <w:szCs w:val="22"/>
          <w:u w:val="single"/>
        </w:rPr>
        <w:t>Prehľad poskytovania štipendií z POO:</w:t>
      </w:r>
    </w:p>
    <w:p w14:paraId="509E6A26" w14:textId="05026898" w:rsidR="00431648" w:rsidRDefault="00431648" w:rsidP="00AC20FD">
      <w:pPr>
        <w:pStyle w:val="Odsekzoznamu"/>
        <w:numPr>
          <w:ilvl w:val="0"/>
          <w:numId w:val="12"/>
        </w:numPr>
        <w:spacing w:after="120"/>
        <w:ind w:left="284" w:hanging="284"/>
        <w:jc w:val="both"/>
        <w:rPr>
          <w:rFonts w:asciiTheme="minorHAnsi" w:hAnsiTheme="minorHAnsi" w:cstheme="minorHAnsi"/>
          <w:sz w:val="22"/>
          <w:szCs w:val="22"/>
        </w:rPr>
      </w:pPr>
      <w:bookmarkStart w:id="55" w:name="_Hlk181544702"/>
      <w:r>
        <w:rPr>
          <w:rFonts w:asciiTheme="minorHAnsi" w:hAnsiTheme="minorHAnsi" w:cstheme="minorHAnsi"/>
          <w:sz w:val="22"/>
          <w:szCs w:val="22"/>
        </w:rPr>
        <w:t xml:space="preserve">Akademický rok 2022/2023 – </w:t>
      </w:r>
      <w:r w:rsidR="00393907">
        <w:rPr>
          <w:rFonts w:asciiTheme="minorHAnsi" w:hAnsiTheme="minorHAnsi" w:cstheme="minorHAnsi"/>
          <w:sz w:val="22"/>
          <w:szCs w:val="22"/>
        </w:rPr>
        <w:t>1237</w:t>
      </w:r>
      <w:r>
        <w:rPr>
          <w:rFonts w:asciiTheme="minorHAnsi" w:hAnsiTheme="minorHAnsi" w:cstheme="minorHAnsi"/>
          <w:sz w:val="22"/>
          <w:szCs w:val="22"/>
        </w:rPr>
        <w:t xml:space="preserve"> štipendií na 3 akademické roky (do akademického roka 2024/2025)</w:t>
      </w:r>
      <w:r w:rsidR="00914849">
        <w:rPr>
          <w:rFonts w:asciiTheme="minorHAnsi" w:hAnsiTheme="minorHAnsi" w:cstheme="minorHAnsi"/>
          <w:sz w:val="22"/>
          <w:szCs w:val="22"/>
        </w:rPr>
        <w:t xml:space="preserve"> pre domácich štipendistov</w:t>
      </w:r>
    </w:p>
    <w:bookmarkEnd w:id="55"/>
    <w:p w14:paraId="0EE376AD" w14:textId="3B048EBC" w:rsidR="00431648" w:rsidRDefault="00431648" w:rsidP="00AC20FD">
      <w:pPr>
        <w:pStyle w:val="Odsekzoznamu"/>
        <w:numPr>
          <w:ilvl w:val="0"/>
          <w:numId w:val="12"/>
        </w:numPr>
        <w:spacing w:after="120"/>
        <w:ind w:left="284" w:hanging="284"/>
        <w:jc w:val="both"/>
        <w:rPr>
          <w:rFonts w:asciiTheme="minorHAnsi" w:hAnsiTheme="minorHAnsi" w:cstheme="minorHAnsi"/>
          <w:sz w:val="22"/>
          <w:szCs w:val="22"/>
        </w:rPr>
      </w:pPr>
      <w:r>
        <w:rPr>
          <w:rFonts w:asciiTheme="minorHAnsi" w:hAnsiTheme="minorHAnsi" w:cstheme="minorHAnsi"/>
          <w:sz w:val="22"/>
          <w:szCs w:val="22"/>
        </w:rPr>
        <w:t xml:space="preserve">Akademický rok 2023/2024 – </w:t>
      </w:r>
      <w:r w:rsidR="00914849">
        <w:rPr>
          <w:rFonts w:asciiTheme="minorHAnsi" w:hAnsiTheme="minorHAnsi" w:cstheme="minorHAnsi"/>
          <w:sz w:val="22"/>
          <w:szCs w:val="22"/>
        </w:rPr>
        <w:t>1556</w:t>
      </w:r>
      <w:r>
        <w:rPr>
          <w:rFonts w:asciiTheme="minorHAnsi" w:hAnsiTheme="minorHAnsi" w:cstheme="minorHAnsi"/>
          <w:sz w:val="22"/>
          <w:szCs w:val="22"/>
        </w:rPr>
        <w:t xml:space="preserve"> štipendií na 3 akademické roky (do akademického roka 2025/2026)</w:t>
      </w:r>
      <w:r w:rsidR="00914849" w:rsidRPr="00914849">
        <w:rPr>
          <w:rFonts w:asciiTheme="minorHAnsi" w:hAnsiTheme="minorHAnsi" w:cstheme="minorHAnsi"/>
          <w:sz w:val="22"/>
          <w:szCs w:val="22"/>
        </w:rPr>
        <w:t xml:space="preserve"> </w:t>
      </w:r>
      <w:r w:rsidR="00914849">
        <w:rPr>
          <w:rFonts w:asciiTheme="minorHAnsi" w:hAnsiTheme="minorHAnsi" w:cstheme="minorHAnsi"/>
          <w:sz w:val="22"/>
          <w:szCs w:val="22"/>
        </w:rPr>
        <w:t>pre domácich štipendistov a 34 pre zahraničných štipendistov</w:t>
      </w:r>
    </w:p>
    <w:p w14:paraId="0FB9F19C" w14:textId="14490783" w:rsidR="00431648" w:rsidRDefault="00431648" w:rsidP="00AC20FD">
      <w:pPr>
        <w:pStyle w:val="Odsekzoznamu"/>
        <w:numPr>
          <w:ilvl w:val="0"/>
          <w:numId w:val="12"/>
        </w:numPr>
        <w:spacing w:after="120"/>
        <w:ind w:left="284" w:hanging="284"/>
        <w:jc w:val="both"/>
        <w:rPr>
          <w:rFonts w:asciiTheme="minorHAnsi" w:hAnsiTheme="minorHAnsi" w:cstheme="minorHAnsi"/>
          <w:sz w:val="22"/>
          <w:szCs w:val="22"/>
        </w:rPr>
      </w:pPr>
      <w:r>
        <w:rPr>
          <w:rFonts w:asciiTheme="minorHAnsi" w:hAnsiTheme="minorHAnsi" w:cstheme="minorHAnsi"/>
          <w:sz w:val="22"/>
          <w:szCs w:val="22"/>
        </w:rPr>
        <w:t xml:space="preserve">Akademický rok 2024/2025 – </w:t>
      </w:r>
      <w:r w:rsidR="00914849">
        <w:rPr>
          <w:rFonts w:asciiTheme="minorHAnsi" w:hAnsiTheme="minorHAnsi" w:cstheme="minorHAnsi"/>
          <w:sz w:val="22"/>
          <w:szCs w:val="22"/>
        </w:rPr>
        <w:t xml:space="preserve">alokovaných </w:t>
      </w:r>
      <w:r w:rsidR="00393907">
        <w:rPr>
          <w:rFonts w:asciiTheme="minorHAnsi" w:hAnsiTheme="minorHAnsi" w:cstheme="minorHAnsi"/>
          <w:sz w:val="22"/>
          <w:szCs w:val="22"/>
        </w:rPr>
        <w:t>1570</w:t>
      </w:r>
      <w:r>
        <w:rPr>
          <w:rFonts w:asciiTheme="minorHAnsi" w:hAnsiTheme="minorHAnsi" w:cstheme="minorHAnsi"/>
          <w:sz w:val="22"/>
          <w:szCs w:val="22"/>
        </w:rPr>
        <w:t xml:space="preserve"> štipendií na 3 akademické roky (do akademického roka 2026/202</w:t>
      </w:r>
      <w:r w:rsidR="00914954">
        <w:rPr>
          <w:rFonts w:asciiTheme="minorHAnsi" w:hAnsiTheme="minorHAnsi" w:cstheme="minorHAnsi"/>
          <w:sz w:val="22"/>
          <w:szCs w:val="22"/>
        </w:rPr>
        <w:t>7</w:t>
      </w:r>
      <w:r>
        <w:rPr>
          <w:rFonts w:asciiTheme="minorHAnsi" w:hAnsiTheme="minorHAnsi" w:cstheme="minorHAnsi"/>
          <w:sz w:val="22"/>
          <w:szCs w:val="22"/>
        </w:rPr>
        <w:t>)</w:t>
      </w:r>
      <w:r w:rsidR="00914849" w:rsidRPr="00914849">
        <w:rPr>
          <w:rFonts w:asciiTheme="minorHAnsi" w:hAnsiTheme="minorHAnsi" w:cstheme="minorHAnsi"/>
          <w:sz w:val="22"/>
          <w:szCs w:val="22"/>
        </w:rPr>
        <w:t xml:space="preserve"> </w:t>
      </w:r>
      <w:r w:rsidR="00914849">
        <w:rPr>
          <w:rFonts w:asciiTheme="minorHAnsi" w:hAnsiTheme="minorHAnsi" w:cstheme="minorHAnsi"/>
          <w:sz w:val="22"/>
          <w:szCs w:val="22"/>
        </w:rPr>
        <w:t>pre domácich štipendistov s predpokladom naplnenia a 100 pre zahraničných štipendistov s predpokladom naplnenia cca do výšky 40 štipendií</w:t>
      </w:r>
    </w:p>
    <w:p w14:paraId="4E15794E" w14:textId="058A961B" w:rsidR="003E5244" w:rsidRPr="003E5244" w:rsidRDefault="003E5244" w:rsidP="00914954">
      <w:pPr>
        <w:jc w:val="both"/>
        <w:rPr>
          <w:rFonts w:asciiTheme="minorHAnsi" w:hAnsiTheme="minorHAnsi" w:cstheme="minorHAnsi"/>
          <w:sz w:val="22"/>
          <w:szCs w:val="22"/>
        </w:rPr>
      </w:pPr>
      <w:r w:rsidRPr="003E5244">
        <w:rPr>
          <w:rFonts w:asciiTheme="minorHAnsi" w:hAnsiTheme="minorHAnsi" w:cstheme="minorHAnsi"/>
          <w:sz w:val="22"/>
          <w:szCs w:val="22"/>
        </w:rPr>
        <w:t>Od akademického roku 2025/2026 už nebudú poskytované ďalšie štipendiá</w:t>
      </w:r>
      <w:r>
        <w:rPr>
          <w:rFonts w:asciiTheme="minorHAnsi" w:hAnsiTheme="minorHAnsi" w:cstheme="minorHAnsi"/>
          <w:sz w:val="22"/>
          <w:szCs w:val="22"/>
        </w:rPr>
        <w:t xml:space="preserve"> z POO a budúci štipendisti sa budú môcť uchádzať o štipendium už iba z PSK v rámci tohto NP.</w:t>
      </w:r>
    </w:p>
    <w:p w14:paraId="5025B0B9" w14:textId="0AFF92FE" w:rsidR="004910EC" w:rsidRPr="004910EC" w:rsidRDefault="1C7D7C71" w:rsidP="2B78A32E">
      <w:pPr>
        <w:jc w:val="both"/>
        <w:rPr>
          <w:rFonts w:asciiTheme="minorHAnsi" w:hAnsiTheme="minorHAnsi" w:cstheme="minorBidi"/>
          <w:i/>
          <w:iCs/>
          <w:sz w:val="22"/>
          <w:szCs w:val="22"/>
          <w:u w:val="single"/>
        </w:rPr>
      </w:pPr>
      <w:r w:rsidRPr="2B78A32E">
        <w:rPr>
          <w:rFonts w:asciiTheme="minorHAnsi" w:hAnsiTheme="minorHAnsi" w:cstheme="minorBidi"/>
          <w:i/>
          <w:iCs/>
          <w:sz w:val="22"/>
          <w:szCs w:val="22"/>
          <w:u w:val="single"/>
        </w:rPr>
        <w:t xml:space="preserve">Prehľad plánovaného poskytovania štipendií z PSK pre </w:t>
      </w:r>
      <w:r w:rsidR="45207818" w:rsidRPr="2B78A32E">
        <w:rPr>
          <w:rFonts w:asciiTheme="minorHAnsi" w:hAnsiTheme="minorHAnsi" w:cstheme="minorBidi"/>
          <w:i/>
          <w:iCs/>
          <w:sz w:val="22"/>
          <w:szCs w:val="22"/>
          <w:u w:val="single"/>
        </w:rPr>
        <w:t xml:space="preserve">I. </w:t>
      </w:r>
      <w:r w:rsidRPr="2B78A32E">
        <w:rPr>
          <w:rFonts w:asciiTheme="minorHAnsi" w:hAnsiTheme="minorHAnsi" w:cstheme="minorBidi"/>
          <w:i/>
          <w:iCs/>
          <w:sz w:val="22"/>
          <w:szCs w:val="22"/>
          <w:u w:val="single"/>
        </w:rPr>
        <w:t>stupeň:</w:t>
      </w:r>
    </w:p>
    <w:p w14:paraId="4AF75A3B" w14:textId="77777777" w:rsidR="004910EC" w:rsidRDefault="004910EC" w:rsidP="004910EC">
      <w:pPr>
        <w:pStyle w:val="Odsekzoznamu"/>
        <w:numPr>
          <w:ilvl w:val="0"/>
          <w:numId w:val="12"/>
        </w:numPr>
        <w:ind w:left="284" w:hanging="284"/>
        <w:jc w:val="both"/>
        <w:rPr>
          <w:rFonts w:asciiTheme="minorHAnsi" w:hAnsiTheme="minorHAnsi" w:cstheme="minorHAnsi"/>
          <w:sz w:val="22"/>
          <w:szCs w:val="22"/>
        </w:rPr>
      </w:pPr>
      <w:r w:rsidRPr="004910EC">
        <w:rPr>
          <w:rFonts w:asciiTheme="minorHAnsi" w:hAnsiTheme="minorHAnsi" w:cstheme="minorHAnsi"/>
          <w:sz w:val="22"/>
          <w:szCs w:val="22"/>
        </w:rPr>
        <w:t>Akademický rok 2025/2026 – na 3 akademické roky (do AR 2027/2028)</w:t>
      </w:r>
    </w:p>
    <w:p w14:paraId="368D9AFD" w14:textId="77777777" w:rsidR="004910EC" w:rsidRDefault="004910EC" w:rsidP="004910EC">
      <w:pPr>
        <w:pStyle w:val="Odsekzoznamu"/>
        <w:numPr>
          <w:ilvl w:val="0"/>
          <w:numId w:val="12"/>
        </w:numPr>
        <w:ind w:left="284" w:hanging="284"/>
        <w:jc w:val="both"/>
        <w:rPr>
          <w:rFonts w:asciiTheme="minorHAnsi" w:hAnsiTheme="minorHAnsi" w:cstheme="minorHAnsi"/>
          <w:sz w:val="22"/>
          <w:szCs w:val="22"/>
        </w:rPr>
      </w:pPr>
      <w:r w:rsidRPr="004910EC">
        <w:rPr>
          <w:rFonts w:asciiTheme="minorHAnsi" w:hAnsiTheme="minorHAnsi" w:cstheme="minorHAnsi"/>
          <w:sz w:val="22"/>
          <w:szCs w:val="22"/>
        </w:rPr>
        <w:t>Akademický rok 2026/2027 – na 3 akademické roky (do AR  2028/2029)</w:t>
      </w:r>
    </w:p>
    <w:p w14:paraId="58E14B02" w14:textId="57CD86A3" w:rsidR="004910EC" w:rsidRPr="004910EC" w:rsidRDefault="1C7D7C71" w:rsidP="2B78A32E">
      <w:pPr>
        <w:pStyle w:val="Odsekzoznamu"/>
        <w:numPr>
          <w:ilvl w:val="0"/>
          <w:numId w:val="12"/>
        </w:numPr>
        <w:ind w:left="284" w:hanging="284"/>
        <w:jc w:val="both"/>
        <w:rPr>
          <w:rFonts w:asciiTheme="minorHAnsi" w:hAnsiTheme="minorHAnsi" w:cstheme="minorBidi"/>
          <w:sz w:val="22"/>
          <w:szCs w:val="22"/>
        </w:rPr>
      </w:pPr>
      <w:r w:rsidRPr="2B78A32E">
        <w:rPr>
          <w:rFonts w:asciiTheme="minorHAnsi" w:hAnsiTheme="minorHAnsi" w:cstheme="minorBidi"/>
          <w:sz w:val="22"/>
          <w:szCs w:val="22"/>
        </w:rPr>
        <w:t xml:space="preserve">Akademický rok 2027/2028 – na 2 akademické roky + 4 mesiace (do </w:t>
      </w:r>
      <w:r w:rsidR="7F5179BB" w:rsidRPr="2B78A32E">
        <w:rPr>
          <w:rFonts w:asciiTheme="minorHAnsi" w:hAnsiTheme="minorHAnsi" w:cstheme="minorBidi"/>
          <w:sz w:val="22"/>
          <w:szCs w:val="22"/>
        </w:rPr>
        <w:t xml:space="preserve">12/2029 v </w:t>
      </w:r>
      <w:r w:rsidRPr="2B78A32E">
        <w:rPr>
          <w:rFonts w:asciiTheme="minorHAnsi" w:hAnsiTheme="minorHAnsi" w:cstheme="minorBidi"/>
          <w:sz w:val="22"/>
          <w:szCs w:val="22"/>
        </w:rPr>
        <w:t>AR 202</w:t>
      </w:r>
      <w:r w:rsidR="30138A0D" w:rsidRPr="2B78A32E">
        <w:rPr>
          <w:rFonts w:asciiTheme="minorHAnsi" w:hAnsiTheme="minorHAnsi" w:cstheme="minorBidi"/>
          <w:sz w:val="22"/>
          <w:szCs w:val="22"/>
        </w:rPr>
        <w:t>9</w:t>
      </w:r>
      <w:r w:rsidRPr="2B78A32E">
        <w:rPr>
          <w:rFonts w:asciiTheme="minorHAnsi" w:hAnsiTheme="minorHAnsi" w:cstheme="minorBidi"/>
          <w:sz w:val="22"/>
          <w:szCs w:val="22"/>
        </w:rPr>
        <w:t>/20</w:t>
      </w:r>
      <w:r w:rsidR="7F9042A2" w:rsidRPr="2B78A32E">
        <w:rPr>
          <w:rFonts w:asciiTheme="minorHAnsi" w:hAnsiTheme="minorHAnsi" w:cstheme="minorBidi"/>
          <w:sz w:val="22"/>
          <w:szCs w:val="22"/>
        </w:rPr>
        <w:t>30</w:t>
      </w:r>
      <w:r w:rsidRPr="2B78A32E">
        <w:rPr>
          <w:rFonts w:asciiTheme="minorHAnsi" w:hAnsiTheme="minorHAnsi" w:cstheme="minorBidi"/>
          <w:sz w:val="22"/>
          <w:szCs w:val="22"/>
        </w:rPr>
        <w:t>)</w:t>
      </w:r>
    </w:p>
    <w:p w14:paraId="15B769B4" w14:textId="77777777" w:rsidR="001E2A9E" w:rsidRDefault="001E2A9E" w:rsidP="2B78A32E">
      <w:pPr>
        <w:jc w:val="both"/>
        <w:rPr>
          <w:rFonts w:asciiTheme="minorHAnsi" w:hAnsiTheme="minorHAnsi" w:cstheme="minorBidi"/>
          <w:i/>
          <w:iCs/>
          <w:sz w:val="22"/>
          <w:szCs w:val="22"/>
          <w:u w:val="single"/>
        </w:rPr>
      </w:pPr>
    </w:p>
    <w:p w14:paraId="560769FC" w14:textId="6A38879C" w:rsidR="004910EC" w:rsidRPr="004910EC" w:rsidRDefault="1C7D7C71" w:rsidP="2B78A32E">
      <w:pPr>
        <w:jc w:val="both"/>
        <w:rPr>
          <w:rFonts w:asciiTheme="minorHAnsi" w:hAnsiTheme="minorHAnsi" w:cstheme="minorBidi"/>
          <w:i/>
          <w:iCs/>
          <w:sz w:val="22"/>
          <w:szCs w:val="22"/>
          <w:u w:val="single"/>
        </w:rPr>
      </w:pPr>
      <w:r w:rsidRPr="2B78A32E">
        <w:rPr>
          <w:rFonts w:asciiTheme="minorHAnsi" w:hAnsiTheme="minorHAnsi" w:cstheme="minorBidi"/>
          <w:i/>
          <w:iCs/>
          <w:sz w:val="22"/>
          <w:szCs w:val="22"/>
          <w:u w:val="single"/>
        </w:rPr>
        <w:t>Prehľad plánovaného poskytovania štipendií z PSK pre</w:t>
      </w:r>
      <w:r w:rsidR="5D56E863" w:rsidRPr="2B78A32E">
        <w:rPr>
          <w:rFonts w:asciiTheme="minorHAnsi" w:hAnsiTheme="minorHAnsi" w:cstheme="minorBidi"/>
          <w:i/>
          <w:iCs/>
          <w:sz w:val="22"/>
          <w:szCs w:val="22"/>
          <w:u w:val="single"/>
        </w:rPr>
        <w:t xml:space="preserve"> II.</w:t>
      </w:r>
      <w:r w:rsidRPr="2B78A32E">
        <w:rPr>
          <w:rFonts w:asciiTheme="minorHAnsi" w:hAnsiTheme="minorHAnsi" w:cstheme="minorBidi"/>
          <w:i/>
          <w:iCs/>
          <w:sz w:val="22"/>
          <w:szCs w:val="22"/>
          <w:u w:val="single"/>
        </w:rPr>
        <w:t xml:space="preserve"> stupeň:</w:t>
      </w:r>
    </w:p>
    <w:p w14:paraId="39FCCE4E" w14:textId="77777777" w:rsidR="004910EC" w:rsidRDefault="004910EC" w:rsidP="004910EC">
      <w:pPr>
        <w:pStyle w:val="Odsekzoznamu"/>
        <w:numPr>
          <w:ilvl w:val="0"/>
          <w:numId w:val="12"/>
        </w:numPr>
        <w:ind w:left="284" w:hanging="284"/>
        <w:jc w:val="both"/>
        <w:rPr>
          <w:rFonts w:asciiTheme="minorHAnsi" w:hAnsiTheme="minorHAnsi" w:cstheme="minorHAnsi"/>
          <w:sz w:val="22"/>
          <w:szCs w:val="22"/>
        </w:rPr>
      </w:pPr>
      <w:r w:rsidRPr="004910EC">
        <w:rPr>
          <w:rFonts w:asciiTheme="minorHAnsi" w:hAnsiTheme="minorHAnsi" w:cstheme="minorHAnsi"/>
          <w:sz w:val="22"/>
          <w:szCs w:val="22"/>
        </w:rPr>
        <w:t>Akademický rok 2025/2026 – na 2 akademické roky (do AR 2026/2027)</w:t>
      </w:r>
    </w:p>
    <w:p w14:paraId="3807D472" w14:textId="77777777" w:rsidR="004910EC" w:rsidRDefault="004910EC" w:rsidP="004910EC">
      <w:pPr>
        <w:pStyle w:val="Odsekzoznamu"/>
        <w:numPr>
          <w:ilvl w:val="0"/>
          <w:numId w:val="12"/>
        </w:numPr>
        <w:ind w:left="284" w:hanging="284"/>
        <w:jc w:val="both"/>
        <w:rPr>
          <w:rFonts w:asciiTheme="minorHAnsi" w:hAnsiTheme="minorHAnsi" w:cstheme="minorHAnsi"/>
          <w:sz w:val="22"/>
          <w:szCs w:val="22"/>
        </w:rPr>
      </w:pPr>
      <w:r w:rsidRPr="004910EC">
        <w:rPr>
          <w:rFonts w:asciiTheme="minorHAnsi" w:hAnsiTheme="minorHAnsi" w:cstheme="minorHAnsi"/>
          <w:sz w:val="22"/>
          <w:szCs w:val="22"/>
        </w:rPr>
        <w:t>Akademický rok 2026/2027 – na 2 akademické roky (do AR  2027/2028)</w:t>
      </w:r>
    </w:p>
    <w:p w14:paraId="13C8A3C3" w14:textId="77777777" w:rsidR="004910EC" w:rsidRDefault="004910EC" w:rsidP="004910EC">
      <w:pPr>
        <w:pStyle w:val="Odsekzoznamu"/>
        <w:numPr>
          <w:ilvl w:val="0"/>
          <w:numId w:val="12"/>
        </w:numPr>
        <w:ind w:left="284" w:hanging="284"/>
        <w:jc w:val="both"/>
        <w:rPr>
          <w:rFonts w:asciiTheme="minorHAnsi" w:hAnsiTheme="minorHAnsi" w:cstheme="minorHAnsi"/>
          <w:sz w:val="22"/>
          <w:szCs w:val="22"/>
        </w:rPr>
      </w:pPr>
      <w:r w:rsidRPr="004910EC">
        <w:rPr>
          <w:rFonts w:asciiTheme="minorHAnsi" w:hAnsiTheme="minorHAnsi" w:cstheme="minorHAnsi"/>
          <w:sz w:val="22"/>
          <w:szCs w:val="22"/>
        </w:rPr>
        <w:t>Akademický rok 2027/2028 – na 2 akademické roky (do AR 2028/2029</w:t>
      </w:r>
    </w:p>
    <w:p w14:paraId="6FED33D8" w14:textId="62400E0A" w:rsidR="004910EC" w:rsidRPr="004910EC" w:rsidRDefault="1C7D7C71" w:rsidP="2B78A32E">
      <w:pPr>
        <w:pStyle w:val="Odsekzoznamu"/>
        <w:numPr>
          <w:ilvl w:val="0"/>
          <w:numId w:val="12"/>
        </w:numPr>
        <w:ind w:left="284" w:hanging="284"/>
        <w:jc w:val="both"/>
        <w:rPr>
          <w:rFonts w:asciiTheme="minorHAnsi" w:hAnsiTheme="minorHAnsi" w:cstheme="minorBidi"/>
          <w:sz w:val="22"/>
          <w:szCs w:val="22"/>
        </w:rPr>
      </w:pPr>
      <w:r w:rsidRPr="2B78A32E">
        <w:rPr>
          <w:rFonts w:asciiTheme="minorHAnsi" w:hAnsiTheme="minorHAnsi" w:cstheme="minorBidi"/>
          <w:sz w:val="22"/>
          <w:szCs w:val="22"/>
        </w:rPr>
        <w:t>Akademický rok 2028/2029 - na 1 akademický rok + 4 mesiace (</w:t>
      </w:r>
      <w:r w:rsidR="36EDDC90" w:rsidRPr="2B78A32E">
        <w:rPr>
          <w:rFonts w:asciiTheme="minorHAnsi" w:hAnsiTheme="minorHAnsi" w:cstheme="minorBidi"/>
          <w:sz w:val="22"/>
          <w:szCs w:val="22"/>
        </w:rPr>
        <w:t xml:space="preserve">do 12/2029 v </w:t>
      </w:r>
      <w:r w:rsidRPr="2B78A32E">
        <w:rPr>
          <w:rFonts w:asciiTheme="minorHAnsi" w:hAnsiTheme="minorHAnsi" w:cstheme="minorBidi"/>
          <w:sz w:val="22"/>
          <w:szCs w:val="22"/>
        </w:rPr>
        <w:t>AR 2029/20</w:t>
      </w:r>
      <w:r w:rsidR="54E4ACB1" w:rsidRPr="2B78A32E">
        <w:rPr>
          <w:rFonts w:asciiTheme="minorHAnsi" w:hAnsiTheme="minorHAnsi" w:cstheme="minorBidi"/>
          <w:sz w:val="22"/>
          <w:szCs w:val="22"/>
        </w:rPr>
        <w:t>30</w:t>
      </w:r>
      <w:r w:rsidRPr="2B78A32E">
        <w:rPr>
          <w:rFonts w:asciiTheme="minorHAnsi" w:hAnsiTheme="minorHAnsi" w:cstheme="minorBidi"/>
          <w:sz w:val="22"/>
          <w:szCs w:val="22"/>
        </w:rPr>
        <w:t>)</w:t>
      </w:r>
    </w:p>
    <w:p w14:paraId="3E5CDCA5" w14:textId="23798DA1" w:rsidR="003E5244" w:rsidRDefault="454ADA68" w:rsidP="003E5244">
      <w:pPr>
        <w:spacing w:before="120" w:after="120"/>
        <w:jc w:val="both"/>
        <w:rPr>
          <w:rFonts w:asciiTheme="minorHAnsi" w:hAnsiTheme="minorHAnsi" w:cstheme="minorBidi"/>
          <w:sz w:val="22"/>
          <w:szCs w:val="22"/>
        </w:rPr>
      </w:pPr>
      <w:r w:rsidRPr="518CAC72">
        <w:rPr>
          <w:rFonts w:asciiTheme="minorHAnsi" w:hAnsiTheme="minorHAnsi" w:cstheme="minorBidi"/>
          <w:sz w:val="22"/>
          <w:szCs w:val="22"/>
        </w:rPr>
        <w:t xml:space="preserve">V rokoch 2025-2027 budú oba projekty prebiehať súbežne a projekt z PSK bude plynule nadväzovať na projekt z POO. </w:t>
      </w:r>
      <w:r w:rsidR="003E5244">
        <w:rPr>
          <w:rFonts w:asciiTheme="minorHAnsi" w:hAnsiTheme="minorHAnsi" w:cstheme="minorBidi"/>
          <w:sz w:val="22"/>
          <w:szCs w:val="22"/>
        </w:rPr>
        <w:t>Vzhľadom na paralelnú realizáciu oboch projektov budú</w:t>
      </w:r>
      <w:r w:rsidR="003E5244" w:rsidRPr="003E5244">
        <w:rPr>
          <w:rFonts w:asciiTheme="minorHAnsi" w:hAnsiTheme="minorHAnsi" w:cstheme="minorBidi"/>
          <w:sz w:val="22"/>
          <w:szCs w:val="22"/>
        </w:rPr>
        <w:t xml:space="preserve"> viaceré činnosti realizované odborným tímom pre oba projekty</w:t>
      </w:r>
      <w:r w:rsidR="003E5244">
        <w:rPr>
          <w:rFonts w:asciiTheme="minorHAnsi" w:hAnsiTheme="minorHAnsi" w:cstheme="minorBidi"/>
          <w:sz w:val="22"/>
          <w:szCs w:val="22"/>
        </w:rPr>
        <w:t>, čo bude premietnuté a zo</w:t>
      </w:r>
      <w:r w:rsidR="003E5244" w:rsidRPr="003E5244">
        <w:rPr>
          <w:rFonts w:asciiTheme="minorHAnsi" w:hAnsiTheme="minorHAnsi" w:cstheme="minorBidi"/>
          <w:sz w:val="22"/>
          <w:szCs w:val="22"/>
        </w:rPr>
        <w:t>hľadnen</w:t>
      </w:r>
      <w:r w:rsidR="003E5244">
        <w:rPr>
          <w:rFonts w:asciiTheme="minorHAnsi" w:hAnsiTheme="minorHAnsi" w:cstheme="minorBidi"/>
          <w:sz w:val="22"/>
          <w:szCs w:val="22"/>
        </w:rPr>
        <w:t>é</w:t>
      </w:r>
      <w:r w:rsidR="003E5244" w:rsidRPr="003E5244">
        <w:rPr>
          <w:rFonts w:asciiTheme="minorHAnsi" w:hAnsiTheme="minorHAnsi" w:cstheme="minorBidi"/>
          <w:sz w:val="22"/>
          <w:szCs w:val="22"/>
        </w:rPr>
        <w:t xml:space="preserve"> v oprávnenosti výdavkov - krátenie oprávnenosti za neoprávnené činnosti</w:t>
      </w:r>
      <w:r w:rsidR="003E5244">
        <w:rPr>
          <w:rFonts w:asciiTheme="minorHAnsi" w:hAnsiTheme="minorHAnsi" w:cstheme="minorBidi"/>
          <w:sz w:val="22"/>
          <w:szCs w:val="22"/>
        </w:rPr>
        <w:t xml:space="preserve">. </w:t>
      </w:r>
    </w:p>
    <w:p w14:paraId="6AA1B7D6" w14:textId="4B69C26E" w:rsidR="00A666FF" w:rsidRDefault="27351595" w:rsidP="518CAC72">
      <w:pPr>
        <w:spacing w:before="120" w:after="120"/>
        <w:jc w:val="both"/>
        <w:rPr>
          <w:rFonts w:asciiTheme="minorHAnsi" w:hAnsiTheme="minorHAnsi" w:cstheme="minorBidi"/>
          <w:sz w:val="22"/>
          <w:szCs w:val="22"/>
        </w:rPr>
      </w:pPr>
      <w:r w:rsidRPr="518CAC72">
        <w:rPr>
          <w:rFonts w:asciiTheme="minorHAnsi" w:hAnsiTheme="minorHAnsi" w:cstheme="minorBidi"/>
          <w:sz w:val="22"/>
          <w:szCs w:val="22"/>
        </w:rPr>
        <w:lastRenderedPageBreak/>
        <w:t>NP</w:t>
      </w:r>
      <w:r w:rsidR="454ADA68" w:rsidRPr="518CAC72">
        <w:rPr>
          <w:rFonts w:asciiTheme="minorHAnsi" w:hAnsiTheme="minorHAnsi" w:cstheme="minorBidi"/>
          <w:sz w:val="22"/>
          <w:szCs w:val="22"/>
        </w:rPr>
        <w:t xml:space="preserve"> sa bude realizovať poskytovaním finančných prostriedkov pre vysoké školy</w:t>
      </w:r>
      <w:r w:rsidR="575CF766" w:rsidRPr="518CAC72">
        <w:rPr>
          <w:rFonts w:asciiTheme="minorHAnsi" w:hAnsiTheme="minorHAnsi" w:cstheme="minorBidi"/>
          <w:sz w:val="22"/>
          <w:szCs w:val="22"/>
        </w:rPr>
        <w:t xml:space="preserve">. </w:t>
      </w:r>
      <w:proofErr w:type="spellStart"/>
      <w:r w:rsidR="575CF766" w:rsidRPr="518CAC72">
        <w:rPr>
          <w:rFonts w:asciiTheme="minorHAnsi" w:hAnsiTheme="minorHAnsi" w:cstheme="minorBidi"/>
          <w:sz w:val="22"/>
          <w:szCs w:val="22"/>
        </w:rPr>
        <w:t>MŠVVaM</w:t>
      </w:r>
      <w:proofErr w:type="spellEnd"/>
      <w:r w:rsidR="575CF766" w:rsidRPr="518CAC72">
        <w:rPr>
          <w:rFonts w:asciiTheme="minorHAnsi" w:hAnsiTheme="minorHAnsi" w:cstheme="minorBidi"/>
          <w:sz w:val="22"/>
          <w:szCs w:val="22"/>
        </w:rPr>
        <w:t xml:space="preserve"> SR uzavrie s vysokými školami zmluvy, na základe ktorých vyplatí vysokým školám prostriedky určené na štipendistov danej vysokej školy. </w:t>
      </w:r>
    </w:p>
    <w:p w14:paraId="778B81E1" w14:textId="5A28BE80" w:rsidR="009A0627" w:rsidRPr="009A0627" w:rsidRDefault="009A0627" w:rsidP="0032155D">
      <w:pPr>
        <w:pStyle w:val="Nadpis1"/>
      </w:pPr>
      <w:proofErr w:type="spellStart"/>
      <w:r w:rsidRPr="009A0627">
        <w:t>Zazmluvnenie</w:t>
      </w:r>
      <w:proofErr w:type="spellEnd"/>
      <w:r w:rsidRPr="009A0627">
        <w:t xml:space="preserve"> užívateľov – vysoké školy</w:t>
      </w:r>
    </w:p>
    <w:p w14:paraId="7491F6AB" w14:textId="50306247" w:rsidR="00CD7D05" w:rsidRPr="00627211" w:rsidRDefault="00C26073" w:rsidP="00627211">
      <w:pPr>
        <w:spacing w:after="240"/>
        <w:jc w:val="both"/>
        <w:rPr>
          <w:rFonts w:ascii="Cambria Math" w:hAnsi="Cambria Math" w:cstheme="minorHAnsi"/>
          <w:sz w:val="22"/>
          <w:szCs w:val="22"/>
          <w:lang w:val="en-US"/>
        </w:rPr>
      </w:pPr>
      <w:proofErr w:type="spellStart"/>
      <w:r w:rsidRPr="004D682F">
        <w:rPr>
          <w:rFonts w:asciiTheme="minorHAnsi" w:hAnsiTheme="minorHAnsi" w:cstheme="minorHAnsi"/>
          <w:sz w:val="22"/>
          <w:szCs w:val="22"/>
        </w:rPr>
        <w:t>MŠVVaM</w:t>
      </w:r>
      <w:proofErr w:type="spellEnd"/>
      <w:r w:rsidRPr="004D682F">
        <w:rPr>
          <w:rFonts w:asciiTheme="minorHAnsi" w:hAnsiTheme="minorHAnsi" w:cstheme="minorHAnsi"/>
          <w:sz w:val="22"/>
          <w:szCs w:val="22"/>
        </w:rPr>
        <w:t xml:space="preserve"> SR </w:t>
      </w:r>
      <w:proofErr w:type="spellStart"/>
      <w:r w:rsidRPr="004D682F">
        <w:rPr>
          <w:rFonts w:asciiTheme="minorHAnsi" w:hAnsiTheme="minorHAnsi" w:cstheme="minorHAnsi"/>
          <w:sz w:val="22"/>
          <w:szCs w:val="22"/>
        </w:rPr>
        <w:t>zazmluv</w:t>
      </w:r>
      <w:r w:rsidR="001D5E76">
        <w:rPr>
          <w:rFonts w:asciiTheme="minorHAnsi" w:hAnsiTheme="minorHAnsi" w:cstheme="minorHAnsi"/>
          <w:sz w:val="22"/>
          <w:szCs w:val="22"/>
        </w:rPr>
        <w:t>ní</w:t>
      </w:r>
      <w:proofErr w:type="spellEnd"/>
      <w:r w:rsidRPr="004D682F">
        <w:rPr>
          <w:rFonts w:asciiTheme="minorHAnsi" w:hAnsiTheme="minorHAnsi" w:cstheme="minorHAnsi"/>
          <w:sz w:val="22"/>
          <w:szCs w:val="22"/>
        </w:rPr>
        <w:t xml:space="preserve"> tie vysoké školy</w:t>
      </w:r>
      <w:r w:rsidR="001D5E76">
        <w:rPr>
          <w:rFonts w:asciiTheme="minorHAnsi" w:hAnsiTheme="minorHAnsi" w:cstheme="minorHAnsi"/>
          <w:sz w:val="22"/>
          <w:szCs w:val="22"/>
        </w:rPr>
        <w:t xml:space="preserve"> – budúcich užívateľov</w:t>
      </w:r>
      <w:r w:rsidRPr="004D682F">
        <w:rPr>
          <w:rFonts w:asciiTheme="minorHAnsi" w:hAnsiTheme="minorHAnsi" w:cstheme="minorHAnsi"/>
          <w:sz w:val="22"/>
          <w:szCs w:val="22"/>
        </w:rPr>
        <w:t>, ktoré budú mať študentov s udeleným štipendiom</w:t>
      </w:r>
      <w:r w:rsidR="001D5E76">
        <w:rPr>
          <w:rFonts w:asciiTheme="minorHAnsi" w:hAnsiTheme="minorHAnsi" w:cstheme="minorHAnsi"/>
          <w:sz w:val="22"/>
          <w:szCs w:val="22"/>
        </w:rPr>
        <w:t xml:space="preserve">, a to bez ohľadu na to, či budú poskytovať štipendium iba domácim talentovaným študentom, alebo iba zahraničným študentom, alebo obom typom študentov. </w:t>
      </w:r>
    </w:p>
    <w:p w14:paraId="79DEA056" w14:textId="020ECA04" w:rsidR="003A6BD5" w:rsidRDefault="003A6BD5" w:rsidP="001270C3">
      <w:pPr>
        <w:pStyle w:val="Nadpis1"/>
      </w:pPr>
      <w:r>
        <w:t>Oprávnenosť výdavkov</w:t>
      </w:r>
      <w:r w:rsidR="000174DB">
        <w:t xml:space="preserve"> a tok finančných prostriedkov </w:t>
      </w:r>
    </w:p>
    <w:p w14:paraId="1A017A70" w14:textId="611518D4" w:rsidR="00AE6D74" w:rsidRDefault="001D5E76" w:rsidP="001E2A9E">
      <w:pPr>
        <w:spacing w:after="240"/>
        <w:jc w:val="both"/>
        <w:rPr>
          <w:rFonts w:asciiTheme="minorHAnsi" w:hAnsiTheme="minorHAnsi" w:cstheme="minorBidi"/>
          <w:sz w:val="22"/>
          <w:szCs w:val="22"/>
        </w:rPr>
      </w:pPr>
      <w:r w:rsidRPr="6D0A8E65">
        <w:rPr>
          <w:rFonts w:asciiTheme="minorHAnsi" w:hAnsiTheme="minorHAnsi" w:cstheme="minorBidi"/>
          <w:sz w:val="22"/>
          <w:szCs w:val="22"/>
        </w:rPr>
        <w:t xml:space="preserve">Finančné prostriedky na vyplácanie štipendií budú užívateľom poskytované formou transferov. </w:t>
      </w:r>
      <w:r w:rsidR="00C3206A" w:rsidRPr="6D0A8E65">
        <w:rPr>
          <w:rFonts w:asciiTheme="minorHAnsi" w:hAnsiTheme="minorHAnsi" w:cstheme="minorBidi"/>
          <w:sz w:val="22"/>
          <w:szCs w:val="22"/>
        </w:rPr>
        <w:t>V rámci transferu bud</w:t>
      </w:r>
      <w:r w:rsidR="005400EF" w:rsidRPr="6D0A8E65">
        <w:rPr>
          <w:rFonts w:asciiTheme="minorHAnsi" w:hAnsiTheme="minorHAnsi" w:cstheme="minorBidi"/>
          <w:sz w:val="22"/>
          <w:szCs w:val="22"/>
        </w:rPr>
        <w:t>ú</w:t>
      </w:r>
      <w:r w:rsidR="00EF78F3" w:rsidRPr="6D0A8E65">
        <w:rPr>
          <w:rFonts w:asciiTheme="minorHAnsi" w:hAnsiTheme="minorHAnsi" w:cstheme="minorBidi"/>
          <w:sz w:val="22"/>
          <w:szCs w:val="22"/>
        </w:rPr>
        <w:t xml:space="preserve"> </w:t>
      </w:r>
      <w:r w:rsidR="00C3206A" w:rsidRPr="6D0A8E65">
        <w:rPr>
          <w:rFonts w:asciiTheme="minorHAnsi" w:hAnsiTheme="minorHAnsi" w:cstheme="minorBidi"/>
          <w:sz w:val="22"/>
          <w:szCs w:val="22"/>
        </w:rPr>
        <w:t xml:space="preserve">užívateľom </w:t>
      </w:r>
      <w:r w:rsidR="005400EF" w:rsidRPr="6D0A8E65">
        <w:rPr>
          <w:rFonts w:asciiTheme="minorHAnsi" w:hAnsiTheme="minorHAnsi" w:cstheme="minorBidi"/>
          <w:sz w:val="22"/>
          <w:szCs w:val="22"/>
        </w:rPr>
        <w:t xml:space="preserve">poskytnuté </w:t>
      </w:r>
      <w:r w:rsidR="00A246A5">
        <w:rPr>
          <w:rFonts w:asciiTheme="minorHAnsi" w:hAnsiTheme="minorHAnsi" w:cstheme="minorBidi"/>
          <w:sz w:val="22"/>
          <w:szCs w:val="22"/>
        </w:rPr>
        <w:t xml:space="preserve">zároveň aj </w:t>
      </w:r>
      <w:r w:rsidR="00C3206A" w:rsidRPr="6D0A8E65">
        <w:rPr>
          <w:rFonts w:asciiTheme="minorHAnsi" w:hAnsiTheme="minorHAnsi" w:cstheme="minorBidi"/>
          <w:sz w:val="22"/>
          <w:szCs w:val="22"/>
        </w:rPr>
        <w:t xml:space="preserve">finančné prostriedky </w:t>
      </w:r>
      <w:r w:rsidR="005400EF" w:rsidRPr="6D0A8E65">
        <w:rPr>
          <w:rFonts w:asciiTheme="minorHAnsi" w:hAnsiTheme="minorHAnsi" w:cstheme="minorBidi"/>
          <w:sz w:val="22"/>
          <w:szCs w:val="22"/>
        </w:rPr>
        <w:t xml:space="preserve">na mzdové výdavky na zamestnancov administrujúcich poskytovanie štipendií. V závislosti od počtu administrovaných štipendií budú užívatelia oprávnení na </w:t>
      </w:r>
      <w:r w:rsidR="000174DB" w:rsidRPr="6D0A8E65">
        <w:rPr>
          <w:rFonts w:asciiTheme="minorHAnsi" w:hAnsiTheme="minorHAnsi" w:cstheme="minorBidi"/>
          <w:sz w:val="22"/>
          <w:szCs w:val="22"/>
        </w:rPr>
        <w:t xml:space="preserve">refundáciu až 2 FTE nepedagogických zamestnancov. </w:t>
      </w:r>
      <w:r w:rsidR="00451F4B" w:rsidRPr="6D0A8E65">
        <w:rPr>
          <w:rFonts w:asciiTheme="minorHAnsi" w:hAnsiTheme="minorHAnsi" w:cstheme="minorBidi"/>
          <w:sz w:val="22"/>
          <w:szCs w:val="22"/>
          <w:lang w:eastAsia="en-US"/>
        </w:rPr>
        <w:t xml:space="preserve">Transfery budú užívateľom poskytované indikatívne na polročnej báze s možnosťou úpravy metodiky frekvencie transferov. Prvý transfer môže obsahovať finančné prostriedky na úhradu výdavkov </w:t>
      </w:r>
      <w:r w:rsidR="00FC357B">
        <w:rPr>
          <w:rFonts w:asciiTheme="minorHAnsi" w:hAnsiTheme="minorHAnsi" w:cstheme="minorBidi"/>
          <w:sz w:val="22"/>
          <w:szCs w:val="22"/>
          <w:lang w:eastAsia="en-US"/>
        </w:rPr>
        <w:t xml:space="preserve">aj </w:t>
      </w:r>
      <w:r w:rsidR="00451F4B" w:rsidRPr="6D0A8E65">
        <w:rPr>
          <w:rFonts w:asciiTheme="minorHAnsi" w:hAnsiTheme="minorHAnsi" w:cstheme="minorBidi"/>
          <w:sz w:val="22"/>
          <w:szCs w:val="22"/>
          <w:lang w:eastAsia="en-US"/>
        </w:rPr>
        <w:t xml:space="preserve">spätne od vzniku oprávnenosti výdavkov na projekte a zároveň finančné prostriedky </w:t>
      </w:r>
      <w:r w:rsidR="007067FE">
        <w:rPr>
          <w:rFonts w:asciiTheme="minorHAnsi" w:hAnsiTheme="minorHAnsi" w:cstheme="minorBidi"/>
          <w:sz w:val="22"/>
          <w:szCs w:val="22"/>
          <w:lang w:eastAsia="en-US"/>
        </w:rPr>
        <w:t xml:space="preserve">potrebné na poskytovanie štipendií </w:t>
      </w:r>
      <w:r w:rsidR="00451F4B" w:rsidRPr="6D0A8E65">
        <w:rPr>
          <w:rFonts w:asciiTheme="minorHAnsi" w:hAnsiTheme="minorHAnsi" w:cstheme="minorBidi"/>
          <w:sz w:val="22"/>
          <w:szCs w:val="22"/>
          <w:lang w:eastAsia="en-US"/>
        </w:rPr>
        <w:t xml:space="preserve">nasledujúceho obdobia. </w:t>
      </w:r>
      <w:r w:rsidR="00732C82">
        <w:rPr>
          <w:rFonts w:asciiTheme="minorHAnsi" w:hAnsiTheme="minorHAnsi" w:cstheme="minorBidi"/>
          <w:sz w:val="22"/>
          <w:szCs w:val="22"/>
          <w:lang w:eastAsia="en-US"/>
        </w:rPr>
        <w:t xml:space="preserve">Už v súčasnosti sa realizujú niektoré činnosti projektu (tvorba metodiky pre užívateľov na poskytovanie štipendií, príprava verejných obstarávaní a podkladov na mediálnu kampaň apod.). Napriek tomu </w:t>
      </w:r>
      <w:r w:rsidR="006C27A8">
        <w:rPr>
          <w:rFonts w:asciiTheme="minorHAnsi" w:hAnsiTheme="minorHAnsi" w:cstheme="minorBidi"/>
          <w:sz w:val="22"/>
          <w:szCs w:val="22"/>
          <w:lang w:eastAsia="en-US"/>
        </w:rPr>
        <w:t xml:space="preserve">bude oprávnenosť výdavkov </w:t>
      </w:r>
      <w:proofErr w:type="spellStart"/>
      <w:r w:rsidR="006C27A8">
        <w:rPr>
          <w:rFonts w:asciiTheme="minorHAnsi" w:hAnsiTheme="minorHAnsi" w:cstheme="minorBidi"/>
          <w:sz w:val="22"/>
          <w:szCs w:val="22"/>
          <w:lang w:eastAsia="en-US"/>
        </w:rPr>
        <w:t>aaž</w:t>
      </w:r>
      <w:proofErr w:type="spellEnd"/>
      <w:r w:rsidR="006C27A8">
        <w:rPr>
          <w:rFonts w:asciiTheme="minorHAnsi" w:hAnsiTheme="minorHAnsi" w:cstheme="minorBidi"/>
          <w:sz w:val="22"/>
          <w:szCs w:val="22"/>
          <w:lang w:eastAsia="en-US"/>
        </w:rPr>
        <w:t xml:space="preserve"> </w:t>
      </w:r>
      <w:r w:rsidR="00451F4B" w:rsidRPr="6D0A8E65">
        <w:rPr>
          <w:rFonts w:asciiTheme="minorHAnsi" w:hAnsiTheme="minorHAnsi" w:cstheme="minorBidi"/>
          <w:sz w:val="22"/>
          <w:szCs w:val="22"/>
          <w:lang w:eastAsia="en-US"/>
        </w:rPr>
        <w:t xml:space="preserve">od 01.01.2025, </w:t>
      </w:r>
      <w:proofErr w:type="spellStart"/>
      <w:r w:rsidR="00451F4B" w:rsidRPr="6D0A8E65">
        <w:rPr>
          <w:rFonts w:asciiTheme="minorHAnsi" w:hAnsiTheme="minorHAnsi" w:cstheme="minorBidi"/>
          <w:sz w:val="22"/>
          <w:szCs w:val="22"/>
          <w:lang w:eastAsia="en-US"/>
        </w:rPr>
        <w:t>t.j</w:t>
      </w:r>
      <w:proofErr w:type="spellEnd"/>
      <w:r w:rsidR="00451F4B" w:rsidRPr="6D0A8E65">
        <w:rPr>
          <w:rFonts w:asciiTheme="minorHAnsi" w:hAnsiTheme="minorHAnsi" w:cstheme="minorBidi"/>
          <w:sz w:val="22"/>
          <w:szCs w:val="22"/>
          <w:lang w:eastAsia="en-US"/>
        </w:rPr>
        <w:t xml:space="preserve">. tak nositeľ </w:t>
      </w:r>
      <w:r w:rsidR="0064260B" w:rsidRPr="6D0A8E65">
        <w:rPr>
          <w:rFonts w:asciiTheme="minorHAnsi" w:hAnsiTheme="minorHAnsi" w:cstheme="minorBidi"/>
          <w:sz w:val="22"/>
          <w:szCs w:val="22"/>
          <w:lang w:eastAsia="en-US"/>
        </w:rPr>
        <w:t>NP</w:t>
      </w:r>
      <w:r w:rsidR="00451F4B" w:rsidRPr="6D0A8E65">
        <w:rPr>
          <w:rFonts w:asciiTheme="minorHAnsi" w:hAnsiTheme="minorHAnsi" w:cstheme="minorBidi"/>
          <w:sz w:val="22"/>
          <w:szCs w:val="22"/>
          <w:lang w:eastAsia="en-US"/>
        </w:rPr>
        <w:t xml:space="preserve">, ako aj užívatelia sú oprávnení predkladať žiadosti o platbu a/alebo inú dohodnutú dokumentáciu na refundovanie oprávnených výdavkov so spätnou platnosťou </w:t>
      </w:r>
      <w:r w:rsidR="006C27A8">
        <w:rPr>
          <w:rFonts w:asciiTheme="minorHAnsi" w:hAnsiTheme="minorHAnsi" w:cstheme="minorBidi"/>
          <w:sz w:val="22"/>
          <w:szCs w:val="22"/>
          <w:lang w:eastAsia="en-US"/>
        </w:rPr>
        <w:t xml:space="preserve">až </w:t>
      </w:r>
      <w:r w:rsidR="00451F4B" w:rsidRPr="6D0A8E65">
        <w:rPr>
          <w:rFonts w:asciiTheme="minorHAnsi" w:hAnsiTheme="minorHAnsi" w:cstheme="minorBidi"/>
          <w:sz w:val="22"/>
          <w:szCs w:val="22"/>
          <w:lang w:eastAsia="en-US"/>
        </w:rPr>
        <w:t xml:space="preserve">od 01.01.2025. </w:t>
      </w:r>
      <w:r w:rsidR="003A6BD5" w:rsidRPr="6D0A8E65">
        <w:rPr>
          <w:rFonts w:asciiTheme="minorHAnsi" w:hAnsiTheme="minorHAnsi" w:cstheme="minorBidi"/>
          <w:sz w:val="22"/>
          <w:szCs w:val="22"/>
        </w:rPr>
        <w:t>Štipendiá budú poskytované na vysokých školách na odboroch domén RIS3 v celej SR okrem BSK, kde však nastane synergia so štátnym rozpočtom, z ktorého budú dofinancované štipendiá práve pre BSK</w:t>
      </w:r>
      <w:r w:rsidR="003A6BD5">
        <w:rPr>
          <w:rStyle w:val="Odkaznapoznmkupodiarou"/>
          <w:sz w:val="22"/>
          <w:szCs w:val="22"/>
        </w:rPr>
        <w:footnoteReference w:id="14"/>
      </w:r>
      <w:r w:rsidR="003A6BD5" w:rsidRPr="6D0A8E65">
        <w:rPr>
          <w:rFonts w:asciiTheme="minorHAnsi" w:hAnsiTheme="minorHAnsi" w:cstheme="minorBidi"/>
          <w:sz w:val="22"/>
          <w:szCs w:val="22"/>
        </w:rPr>
        <w:t xml:space="preserve">. </w:t>
      </w:r>
      <w:r w:rsidR="00451F4B" w:rsidRPr="6D0A8E65">
        <w:rPr>
          <w:rFonts w:asciiTheme="minorHAnsi" w:hAnsiTheme="minorHAnsi" w:cstheme="minorBidi"/>
          <w:sz w:val="22"/>
          <w:szCs w:val="22"/>
          <w:lang w:eastAsia="en-US"/>
        </w:rPr>
        <w:t xml:space="preserve">Nasledujúce transfery budú užívateľom zasielané vopred, </w:t>
      </w:r>
      <w:proofErr w:type="spellStart"/>
      <w:r w:rsidR="00451F4B" w:rsidRPr="6D0A8E65">
        <w:rPr>
          <w:rFonts w:asciiTheme="minorHAnsi" w:hAnsiTheme="minorHAnsi" w:cstheme="minorBidi"/>
          <w:sz w:val="22"/>
          <w:szCs w:val="22"/>
          <w:lang w:eastAsia="en-US"/>
        </w:rPr>
        <w:t>t.j</w:t>
      </w:r>
      <w:proofErr w:type="spellEnd"/>
      <w:r w:rsidR="00451F4B" w:rsidRPr="6D0A8E65">
        <w:rPr>
          <w:rFonts w:asciiTheme="minorHAnsi" w:hAnsiTheme="minorHAnsi" w:cstheme="minorBidi"/>
          <w:sz w:val="22"/>
          <w:szCs w:val="22"/>
          <w:lang w:eastAsia="en-US"/>
        </w:rPr>
        <w:t xml:space="preserve">. pred vznikom výdavkov. Na zaslanie ďalšieho transferu musí byť zo strany užívateľa zúčtovaných minimálne 60% poskytnutých finančných prostriedkov. </w:t>
      </w:r>
      <w:proofErr w:type="spellStart"/>
      <w:r w:rsidR="00451F4B" w:rsidRPr="6D0A8E65">
        <w:rPr>
          <w:rFonts w:asciiTheme="minorHAnsi" w:hAnsiTheme="minorHAnsi" w:cstheme="minorBidi"/>
          <w:sz w:val="22"/>
          <w:szCs w:val="22"/>
          <w:lang w:eastAsia="en-US"/>
        </w:rPr>
        <w:t>MŠVVaM</w:t>
      </w:r>
      <w:proofErr w:type="spellEnd"/>
      <w:r w:rsidR="00451F4B" w:rsidRPr="6D0A8E65">
        <w:rPr>
          <w:rFonts w:asciiTheme="minorHAnsi" w:hAnsiTheme="minorHAnsi" w:cstheme="minorBidi"/>
          <w:sz w:val="22"/>
          <w:szCs w:val="22"/>
          <w:lang w:eastAsia="en-US"/>
        </w:rPr>
        <w:t xml:space="preserve"> SR to umožní riadne a včas zúčtovávať finančné prostriedky voči poskytovateľovi. </w:t>
      </w:r>
    </w:p>
    <w:p w14:paraId="2A5220EE" w14:textId="77777777" w:rsidR="00451F4B" w:rsidRPr="00AA5D9C" w:rsidRDefault="00451F4B" w:rsidP="001E2A9E">
      <w:pPr>
        <w:pStyle w:val="Nadpis1"/>
        <w:spacing w:before="0"/>
      </w:pPr>
      <w:r w:rsidRPr="00AA5D9C">
        <w:t>Oprávnené domény RIS3 pre národný projekt</w:t>
      </w:r>
    </w:p>
    <w:p w14:paraId="7581C5C9" w14:textId="6437D5DC" w:rsidR="00451F4B" w:rsidRPr="00451F4B" w:rsidRDefault="00451F4B" w:rsidP="00EF63F7">
      <w:pPr>
        <w:tabs>
          <w:tab w:val="left" w:pos="567"/>
        </w:tabs>
        <w:jc w:val="both"/>
        <w:rPr>
          <w:rFonts w:asciiTheme="minorHAnsi" w:hAnsiTheme="minorHAnsi" w:cstheme="minorHAnsi"/>
          <w:iCs/>
          <w:sz w:val="22"/>
        </w:rPr>
      </w:pPr>
      <w:r>
        <w:rPr>
          <w:rFonts w:asciiTheme="minorHAnsi" w:hAnsiTheme="minorHAnsi" w:cstheme="minorHAnsi"/>
          <w:iCs/>
          <w:sz w:val="22"/>
        </w:rPr>
        <w:t>Vzhľadom na zadefinovanie opatrenia a špecifického cieľa v cieli politiky 1 so zameraním na domény RIS3, bude štipendijná schéma projektu podporovať študentov študujúcich v nasledujúcich piatich doménach RIS3:</w:t>
      </w:r>
    </w:p>
    <w:p w14:paraId="0EC0C659" w14:textId="1251BB1D" w:rsidR="00451F4B" w:rsidRDefault="00E1186F" w:rsidP="00AC20FD">
      <w:pPr>
        <w:pStyle w:val="Odsekzoznamu"/>
        <w:numPr>
          <w:ilvl w:val="0"/>
          <w:numId w:val="10"/>
        </w:numPr>
        <w:shd w:val="clear" w:color="auto" w:fill="FFFFFF"/>
        <w:spacing w:after="75"/>
        <w:ind w:left="284" w:hanging="284"/>
        <w:rPr>
          <w:rFonts w:asciiTheme="minorHAnsi" w:hAnsiTheme="minorHAnsi" w:cstheme="minorHAnsi"/>
          <w:iCs/>
          <w:sz w:val="22"/>
        </w:rPr>
      </w:pPr>
      <w:r>
        <w:rPr>
          <w:rFonts w:asciiTheme="minorHAnsi" w:hAnsiTheme="minorHAnsi" w:cstheme="minorHAnsi"/>
          <w:iCs/>
          <w:sz w:val="22"/>
        </w:rPr>
        <w:t xml:space="preserve">Doména 1: Inovatívny priemysel </w:t>
      </w:r>
      <w:r w:rsidR="00451F4B" w:rsidRPr="00451F4B">
        <w:rPr>
          <w:rFonts w:asciiTheme="minorHAnsi" w:hAnsiTheme="minorHAnsi" w:cstheme="minorHAnsi"/>
          <w:iCs/>
          <w:sz w:val="22"/>
        </w:rPr>
        <w:t>pre 21. storočie</w:t>
      </w:r>
    </w:p>
    <w:p w14:paraId="0889585A" w14:textId="5988C411" w:rsidR="00451F4B" w:rsidRDefault="00E1186F" w:rsidP="00AC20FD">
      <w:pPr>
        <w:pStyle w:val="Odsekzoznamu"/>
        <w:numPr>
          <w:ilvl w:val="0"/>
          <w:numId w:val="10"/>
        </w:numPr>
        <w:shd w:val="clear" w:color="auto" w:fill="FFFFFF"/>
        <w:spacing w:after="75"/>
        <w:ind w:left="284" w:hanging="284"/>
        <w:rPr>
          <w:rFonts w:asciiTheme="minorHAnsi" w:hAnsiTheme="minorHAnsi" w:cstheme="minorHAnsi"/>
          <w:iCs/>
          <w:sz w:val="22"/>
        </w:rPr>
      </w:pPr>
      <w:r>
        <w:rPr>
          <w:rFonts w:asciiTheme="minorHAnsi" w:hAnsiTheme="minorHAnsi" w:cstheme="minorHAnsi"/>
          <w:iCs/>
          <w:sz w:val="22"/>
        </w:rPr>
        <w:t xml:space="preserve">Doména 2: </w:t>
      </w:r>
      <w:r w:rsidR="00846642">
        <w:rPr>
          <w:rFonts w:asciiTheme="minorHAnsi" w:hAnsiTheme="minorHAnsi" w:cstheme="minorHAnsi"/>
          <w:iCs/>
          <w:sz w:val="22"/>
        </w:rPr>
        <w:t xml:space="preserve">Mobilita </w:t>
      </w:r>
      <w:r w:rsidR="00451F4B" w:rsidRPr="00451F4B">
        <w:rPr>
          <w:rFonts w:asciiTheme="minorHAnsi" w:hAnsiTheme="minorHAnsi" w:cstheme="minorHAnsi"/>
          <w:iCs/>
          <w:sz w:val="22"/>
        </w:rPr>
        <w:t>pre 21. storočie</w:t>
      </w:r>
    </w:p>
    <w:p w14:paraId="74AEC122" w14:textId="3AF278C7" w:rsidR="00451F4B" w:rsidRDefault="00846642" w:rsidP="00AC20FD">
      <w:pPr>
        <w:pStyle w:val="Odsekzoznamu"/>
        <w:numPr>
          <w:ilvl w:val="0"/>
          <w:numId w:val="10"/>
        </w:numPr>
        <w:shd w:val="clear" w:color="auto" w:fill="FFFFFF"/>
        <w:spacing w:after="75"/>
        <w:ind w:left="284" w:hanging="284"/>
        <w:rPr>
          <w:rFonts w:asciiTheme="minorHAnsi" w:hAnsiTheme="minorHAnsi" w:cstheme="minorHAnsi"/>
          <w:iCs/>
          <w:sz w:val="22"/>
        </w:rPr>
      </w:pPr>
      <w:r>
        <w:rPr>
          <w:rFonts w:asciiTheme="minorHAnsi" w:hAnsiTheme="minorHAnsi" w:cstheme="minorHAnsi"/>
          <w:iCs/>
          <w:sz w:val="22"/>
        </w:rPr>
        <w:t xml:space="preserve">Doména 3: </w:t>
      </w:r>
      <w:r w:rsidR="00451F4B" w:rsidRPr="00451F4B">
        <w:rPr>
          <w:rFonts w:asciiTheme="minorHAnsi" w:hAnsiTheme="minorHAnsi" w:cstheme="minorHAnsi"/>
          <w:iCs/>
          <w:sz w:val="22"/>
        </w:rPr>
        <w:t>Digitáln</w:t>
      </w:r>
      <w:r>
        <w:rPr>
          <w:rFonts w:asciiTheme="minorHAnsi" w:hAnsiTheme="minorHAnsi" w:cstheme="minorHAnsi"/>
          <w:iCs/>
          <w:sz w:val="22"/>
        </w:rPr>
        <w:t>a transformácia</w:t>
      </w:r>
      <w:r w:rsidR="00451F4B" w:rsidRPr="00451F4B">
        <w:rPr>
          <w:rFonts w:asciiTheme="minorHAnsi" w:hAnsiTheme="minorHAnsi" w:cstheme="minorHAnsi"/>
          <w:iCs/>
          <w:sz w:val="22"/>
        </w:rPr>
        <w:t xml:space="preserve"> Slovensk</w:t>
      </w:r>
      <w:r>
        <w:rPr>
          <w:rFonts w:asciiTheme="minorHAnsi" w:hAnsiTheme="minorHAnsi" w:cstheme="minorHAnsi"/>
          <w:iCs/>
          <w:sz w:val="22"/>
        </w:rPr>
        <w:t>a</w:t>
      </w:r>
    </w:p>
    <w:p w14:paraId="54248D1A" w14:textId="1C4E64A7" w:rsidR="00451F4B" w:rsidRDefault="00846642" w:rsidP="00AC20FD">
      <w:pPr>
        <w:pStyle w:val="Odsekzoznamu"/>
        <w:numPr>
          <w:ilvl w:val="0"/>
          <w:numId w:val="10"/>
        </w:numPr>
        <w:shd w:val="clear" w:color="auto" w:fill="FFFFFF"/>
        <w:spacing w:after="75"/>
        <w:ind w:left="284" w:hanging="284"/>
        <w:rPr>
          <w:rFonts w:asciiTheme="minorHAnsi" w:hAnsiTheme="minorHAnsi" w:cstheme="minorHAnsi"/>
          <w:iCs/>
          <w:sz w:val="22"/>
        </w:rPr>
      </w:pPr>
      <w:r>
        <w:rPr>
          <w:rFonts w:asciiTheme="minorHAnsi" w:hAnsiTheme="minorHAnsi" w:cstheme="minorHAnsi"/>
          <w:iCs/>
          <w:sz w:val="22"/>
        </w:rPr>
        <w:t xml:space="preserve">Doména 4: </w:t>
      </w:r>
      <w:r w:rsidR="00B34FD6">
        <w:rPr>
          <w:rFonts w:asciiTheme="minorHAnsi" w:hAnsiTheme="minorHAnsi" w:cstheme="minorHAnsi"/>
          <w:iCs/>
          <w:sz w:val="22"/>
        </w:rPr>
        <w:t xml:space="preserve">Zdravá spoločnosť </w:t>
      </w:r>
    </w:p>
    <w:p w14:paraId="5D204E7B" w14:textId="0F98CBC6" w:rsidR="2364BAD0" w:rsidRDefault="2364BAD0" w:rsidP="00AC20FD">
      <w:pPr>
        <w:pStyle w:val="Odsekzoznamu"/>
        <w:numPr>
          <w:ilvl w:val="0"/>
          <w:numId w:val="10"/>
        </w:numPr>
        <w:shd w:val="clear" w:color="auto" w:fill="FFFFFF" w:themeFill="background1"/>
        <w:spacing w:after="240"/>
        <w:ind w:left="284" w:hanging="284"/>
        <w:rPr>
          <w:rFonts w:asciiTheme="minorHAnsi" w:hAnsiTheme="minorHAnsi" w:cstheme="minorBidi"/>
          <w:sz w:val="22"/>
          <w:szCs w:val="22"/>
        </w:rPr>
      </w:pPr>
      <w:r w:rsidRPr="518CAC72">
        <w:rPr>
          <w:rFonts w:asciiTheme="minorHAnsi" w:hAnsiTheme="minorHAnsi" w:cstheme="minorBidi"/>
          <w:sz w:val="22"/>
          <w:szCs w:val="22"/>
        </w:rPr>
        <w:t xml:space="preserve">Doména 5: </w:t>
      </w:r>
      <w:r w:rsidR="60D985B7" w:rsidRPr="518CAC72">
        <w:rPr>
          <w:rFonts w:asciiTheme="minorHAnsi" w:hAnsiTheme="minorHAnsi" w:cstheme="minorBidi"/>
          <w:sz w:val="22"/>
          <w:szCs w:val="22"/>
        </w:rPr>
        <w:t>Zdravé potraviny a životné prostredie</w:t>
      </w:r>
    </w:p>
    <w:p w14:paraId="6262DA65" w14:textId="239992BA" w:rsidR="1E528E82" w:rsidRDefault="1E528E82" w:rsidP="000463CF">
      <w:pPr>
        <w:shd w:val="clear" w:color="auto" w:fill="FFFFFF" w:themeFill="background1"/>
        <w:spacing w:after="240"/>
        <w:jc w:val="both"/>
        <w:rPr>
          <w:rFonts w:asciiTheme="minorHAnsi" w:hAnsiTheme="minorHAnsi" w:cstheme="minorBidi"/>
          <w:sz w:val="22"/>
          <w:szCs w:val="22"/>
        </w:rPr>
      </w:pPr>
      <w:r w:rsidRPr="518CAC72">
        <w:rPr>
          <w:rFonts w:asciiTheme="minorHAnsi" w:hAnsiTheme="minorHAnsi" w:cstheme="minorBidi"/>
          <w:sz w:val="22"/>
          <w:szCs w:val="22"/>
        </w:rPr>
        <w:t xml:space="preserve">K upresneniu oprávnenosti dôjde vždy v čase prípravy a zverejnenia metodiky pre udeľovanie štipendií pre daný </w:t>
      </w:r>
      <w:r w:rsidR="164BB964" w:rsidRPr="518CAC72">
        <w:rPr>
          <w:rFonts w:asciiTheme="minorHAnsi" w:hAnsiTheme="minorHAnsi" w:cstheme="minorBidi"/>
          <w:sz w:val="22"/>
          <w:szCs w:val="22"/>
        </w:rPr>
        <w:t xml:space="preserve">akademický </w:t>
      </w:r>
      <w:r w:rsidRPr="518CAC72">
        <w:rPr>
          <w:rFonts w:asciiTheme="minorHAnsi" w:hAnsiTheme="minorHAnsi" w:cstheme="minorBidi"/>
          <w:sz w:val="22"/>
          <w:szCs w:val="22"/>
        </w:rPr>
        <w:t>rok</w:t>
      </w:r>
      <w:r w:rsidR="23CA12D8" w:rsidRPr="518CAC72">
        <w:rPr>
          <w:rFonts w:asciiTheme="minorHAnsi" w:hAnsiTheme="minorHAnsi" w:cstheme="minorBidi"/>
          <w:sz w:val="22"/>
          <w:szCs w:val="22"/>
        </w:rPr>
        <w:t xml:space="preserve"> v spolupráci s relevantnými partnerm</w:t>
      </w:r>
      <w:r w:rsidR="6A1DE169" w:rsidRPr="518CAC72">
        <w:rPr>
          <w:rFonts w:asciiTheme="minorHAnsi" w:hAnsiTheme="minorHAnsi" w:cstheme="minorBidi"/>
          <w:sz w:val="22"/>
          <w:szCs w:val="22"/>
        </w:rPr>
        <w:t>i za RIS3</w:t>
      </w:r>
      <w:r w:rsidRPr="518CAC72">
        <w:rPr>
          <w:rFonts w:asciiTheme="minorHAnsi" w:hAnsiTheme="minorHAnsi" w:cstheme="minorBidi"/>
          <w:sz w:val="22"/>
          <w:szCs w:val="22"/>
        </w:rPr>
        <w:t xml:space="preserve">. </w:t>
      </w:r>
    </w:p>
    <w:p w14:paraId="3A708B5E" w14:textId="54ABA58A" w:rsidR="00451F4B" w:rsidRPr="0032155D" w:rsidRDefault="00EF63F7" w:rsidP="0032155D">
      <w:pPr>
        <w:pStyle w:val="Nadpis1"/>
      </w:pPr>
      <w:r w:rsidRPr="0032155D">
        <w:t>Výber študentov</w:t>
      </w:r>
      <w:r w:rsidR="00107B60">
        <w:t xml:space="preserve"> - štipendistov</w:t>
      </w:r>
    </w:p>
    <w:p w14:paraId="1F236698" w14:textId="2997C081" w:rsidR="00642AD1" w:rsidRPr="003E5244" w:rsidRDefault="53685F1F" w:rsidP="001E2A9E">
      <w:pPr>
        <w:jc w:val="both"/>
        <w:rPr>
          <w:rFonts w:asciiTheme="minorHAnsi" w:hAnsiTheme="minorHAnsi" w:cstheme="minorBidi"/>
          <w:sz w:val="22"/>
          <w:szCs w:val="22"/>
        </w:rPr>
      </w:pPr>
      <w:r w:rsidRPr="2B78A32E">
        <w:rPr>
          <w:rFonts w:asciiTheme="minorHAnsi" w:hAnsiTheme="minorHAnsi" w:cstheme="minorBidi"/>
          <w:sz w:val="22"/>
          <w:szCs w:val="22"/>
        </w:rPr>
        <w:t xml:space="preserve">Štipendium bude môcť získať </w:t>
      </w:r>
      <w:r w:rsidR="34D624C6" w:rsidRPr="2B78A32E">
        <w:rPr>
          <w:rFonts w:asciiTheme="minorHAnsi" w:hAnsiTheme="minorHAnsi" w:cstheme="minorBidi"/>
          <w:sz w:val="22"/>
          <w:szCs w:val="22"/>
        </w:rPr>
        <w:t>študent</w:t>
      </w:r>
      <w:r w:rsidRPr="2B78A32E">
        <w:rPr>
          <w:rFonts w:asciiTheme="minorHAnsi" w:hAnsiTheme="minorHAnsi" w:cstheme="minorBidi"/>
          <w:sz w:val="22"/>
          <w:szCs w:val="22"/>
        </w:rPr>
        <w:t xml:space="preserve">, ktorý splní </w:t>
      </w:r>
      <w:r w:rsidR="7B07156F" w:rsidRPr="2B78A32E">
        <w:rPr>
          <w:rFonts w:asciiTheme="minorHAnsi" w:hAnsiTheme="minorHAnsi" w:cstheme="minorBidi"/>
          <w:sz w:val="22"/>
          <w:szCs w:val="22"/>
        </w:rPr>
        <w:t xml:space="preserve">zadefinované </w:t>
      </w:r>
      <w:r w:rsidRPr="2B78A32E">
        <w:rPr>
          <w:rFonts w:asciiTheme="minorHAnsi" w:hAnsiTheme="minorHAnsi" w:cstheme="minorBidi"/>
          <w:sz w:val="22"/>
          <w:szCs w:val="22"/>
        </w:rPr>
        <w:t>podmienky</w:t>
      </w:r>
      <w:r w:rsidR="7B07156F" w:rsidRPr="2B78A32E">
        <w:rPr>
          <w:rFonts w:asciiTheme="minorHAnsi" w:hAnsiTheme="minorHAnsi" w:cstheme="minorBidi"/>
          <w:sz w:val="22"/>
          <w:szCs w:val="22"/>
        </w:rPr>
        <w:t xml:space="preserve"> </w:t>
      </w:r>
      <w:r w:rsidR="34D624C6" w:rsidRPr="2B78A32E">
        <w:rPr>
          <w:rFonts w:asciiTheme="minorHAnsi" w:hAnsiTheme="minorHAnsi" w:cstheme="minorBidi"/>
          <w:sz w:val="22"/>
          <w:szCs w:val="22"/>
        </w:rPr>
        <w:t xml:space="preserve">v metodickom dokumente </w:t>
      </w:r>
      <w:proofErr w:type="spellStart"/>
      <w:r w:rsidR="34D624C6" w:rsidRPr="2B78A32E">
        <w:rPr>
          <w:rFonts w:asciiTheme="minorHAnsi" w:hAnsiTheme="minorHAnsi" w:cstheme="minorBidi"/>
          <w:sz w:val="22"/>
          <w:szCs w:val="22"/>
        </w:rPr>
        <w:t>MŠVVaM</w:t>
      </w:r>
      <w:proofErr w:type="spellEnd"/>
      <w:r w:rsidR="34D624C6" w:rsidRPr="2B78A32E">
        <w:rPr>
          <w:rFonts w:asciiTheme="minorHAnsi" w:hAnsiTheme="minorHAnsi" w:cstheme="minorBidi"/>
          <w:sz w:val="22"/>
          <w:szCs w:val="22"/>
        </w:rPr>
        <w:t xml:space="preserve"> SR pre všetkých užívateľov. </w:t>
      </w:r>
      <w:r w:rsidRPr="2B78A32E">
        <w:rPr>
          <w:rFonts w:asciiTheme="minorHAnsi" w:hAnsiTheme="minorHAnsi" w:cstheme="minorBidi"/>
          <w:sz w:val="22"/>
          <w:szCs w:val="22"/>
        </w:rPr>
        <w:t xml:space="preserve">Štipendium môže študent získať za štúdium na ktorejkoľvek slovenskej vysokej škole, a to v oblastiach, ktoré </w:t>
      </w:r>
      <w:r w:rsidR="6D8E9FF3" w:rsidRPr="2B78A32E">
        <w:rPr>
          <w:rFonts w:asciiTheme="minorHAnsi" w:hAnsiTheme="minorHAnsi" w:cstheme="minorBidi"/>
          <w:sz w:val="22"/>
          <w:szCs w:val="22"/>
        </w:rPr>
        <w:t>sú</w:t>
      </w:r>
      <w:r w:rsidRPr="2B78A32E">
        <w:rPr>
          <w:rFonts w:asciiTheme="minorHAnsi" w:hAnsiTheme="minorHAnsi" w:cstheme="minorBidi"/>
          <w:sz w:val="22"/>
          <w:szCs w:val="22"/>
        </w:rPr>
        <w:t xml:space="preserve"> definované </w:t>
      </w:r>
      <w:r w:rsidR="7B07156F" w:rsidRPr="2B78A32E">
        <w:rPr>
          <w:rFonts w:asciiTheme="minorHAnsi" w:hAnsiTheme="minorHAnsi" w:cstheme="minorBidi"/>
          <w:sz w:val="22"/>
          <w:szCs w:val="22"/>
        </w:rPr>
        <w:t xml:space="preserve">v </w:t>
      </w:r>
      <w:r w:rsidR="6D8E9FF3" w:rsidRPr="2B78A32E">
        <w:rPr>
          <w:rFonts w:asciiTheme="minorHAnsi" w:hAnsiTheme="minorHAnsi" w:cstheme="minorBidi"/>
          <w:sz w:val="22"/>
          <w:szCs w:val="22"/>
        </w:rPr>
        <w:t xml:space="preserve">doménach RIS3. </w:t>
      </w:r>
      <w:r w:rsidR="6ED24360" w:rsidRPr="2B78A32E">
        <w:rPr>
          <w:rFonts w:asciiTheme="minorHAnsi" w:hAnsiTheme="minorHAnsi" w:cstheme="minorBidi"/>
          <w:sz w:val="22"/>
          <w:szCs w:val="22"/>
        </w:rPr>
        <w:t xml:space="preserve">O štipendium môže požiadať budúci štipendista iba raz, a to v čase nástupu na </w:t>
      </w:r>
      <w:r w:rsidR="7891BF9C" w:rsidRPr="2B78A32E">
        <w:rPr>
          <w:rFonts w:asciiTheme="minorHAnsi" w:hAnsiTheme="minorHAnsi" w:cstheme="minorBidi"/>
          <w:sz w:val="22"/>
          <w:szCs w:val="22"/>
        </w:rPr>
        <w:t>I</w:t>
      </w:r>
      <w:r w:rsidR="6ED24360" w:rsidRPr="2B78A32E">
        <w:rPr>
          <w:rFonts w:asciiTheme="minorHAnsi" w:hAnsiTheme="minorHAnsi" w:cstheme="minorBidi"/>
          <w:sz w:val="22"/>
          <w:szCs w:val="22"/>
        </w:rPr>
        <w:t>. stupeň a</w:t>
      </w:r>
      <w:r w:rsidR="0154E7EB" w:rsidRPr="2B78A32E">
        <w:rPr>
          <w:rFonts w:asciiTheme="minorHAnsi" w:hAnsiTheme="minorHAnsi" w:cstheme="minorBidi"/>
          <w:sz w:val="22"/>
          <w:szCs w:val="22"/>
        </w:rPr>
        <w:t xml:space="preserve">/alebo v čase </w:t>
      </w:r>
      <w:r w:rsidR="28F20FD9" w:rsidRPr="2B78A32E">
        <w:rPr>
          <w:rFonts w:asciiTheme="minorHAnsi" w:hAnsiTheme="minorHAnsi" w:cstheme="minorBidi"/>
          <w:sz w:val="22"/>
          <w:szCs w:val="22"/>
        </w:rPr>
        <w:t xml:space="preserve">nástupu na </w:t>
      </w:r>
      <w:r w:rsidR="6973B5A3" w:rsidRPr="2B78A32E">
        <w:rPr>
          <w:rFonts w:asciiTheme="minorHAnsi" w:hAnsiTheme="minorHAnsi" w:cstheme="minorBidi"/>
          <w:sz w:val="22"/>
          <w:szCs w:val="22"/>
        </w:rPr>
        <w:t>II</w:t>
      </w:r>
      <w:r w:rsidR="6ED24360" w:rsidRPr="2B78A32E">
        <w:rPr>
          <w:rFonts w:asciiTheme="minorHAnsi" w:hAnsiTheme="minorHAnsi" w:cstheme="minorBidi"/>
          <w:sz w:val="22"/>
          <w:szCs w:val="22"/>
        </w:rPr>
        <w:t xml:space="preserve">. stupeň. </w:t>
      </w:r>
    </w:p>
    <w:p w14:paraId="731D4ABB" w14:textId="187AD687" w:rsidR="00F65A82" w:rsidRDefault="52CE2B34" w:rsidP="518CAC72">
      <w:pPr>
        <w:spacing w:after="120"/>
        <w:jc w:val="both"/>
        <w:rPr>
          <w:rFonts w:asciiTheme="minorHAnsi" w:hAnsiTheme="minorHAnsi" w:cstheme="minorBidi"/>
          <w:sz w:val="22"/>
          <w:szCs w:val="22"/>
        </w:rPr>
      </w:pPr>
      <w:r w:rsidRPr="518CAC72">
        <w:rPr>
          <w:rFonts w:asciiTheme="minorHAnsi" w:hAnsiTheme="minorHAnsi" w:cstheme="minorBidi"/>
          <w:sz w:val="22"/>
          <w:szCs w:val="22"/>
        </w:rPr>
        <w:lastRenderedPageBreak/>
        <w:t>V rámci NP sa  budú nad rámec projektu z POO podporovať oba stupne vysokoškolského štúdia: bakalárske štúdium a</w:t>
      </w:r>
      <w:r w:rsidR="2A179914" w:rsidRPr="518CAC72">
        <w:rPr>
          <w:rFonts w:asciiTheme="minorHAnsi" w:hAnsiTheme="minorHAnsi" w:cstheme="minorBidi"/>
          <w:sz w:val="22"/>
          <w:szCs w:val="22"/>
        </w:rPr>
        <w:t> </w:t>
      </w:r>
      <w:r w:rsidRPr="518CAC72">
        <w:rPr>
          <w:rFonts w:asciiTheme="minorHAnsi" w:hAnsiTheme="minorHAnsi" w:cstheme="minorBidi"/>
          <w:sz w:val="22"/>
          <w:szCs w:val="22"/>
        </w:rPr>
        <w:t>magisterské</w:t>
      </w:r>
      <w:r w:rsidR="2A179914" w:rsidRPr="518CAC72">
        <w:rPr>
          <w:rFonts w:asciiTheme="minorHAnsi" w:hAnsiTheme="minorHAnsi" w:cstheme="minorBidi"/>
          <w:sz w:val="22"/>
          <w:szCs w:val="22"/>
        </w:rPr>
        <w:t>/inžinierske</w:t>
      </w:r>
      <w:r w:rsidRPr="518CAC72">
        <w:rPr>
          <w:rFonts w:asciiTheme="minorHAnsi" w:hAnsiTheme="minorHAnsi" w:cstheme="minorBidi"/>
          <w:sz w:val="22"/>
          <w:szCs w:val="22"/>
        </w:rPr>
        <w:t xml:space="preserve"> štúdium. </w:t>
      </w:r>
      <w:r w:rsidR="0C9B041C" w:rsidRPr="518CAC72">
        <w:rPr>
          <w:rFonts w:asciiTheme="minorHAnsi" w:hAnsiTheme="minorHAnsi" w:cstheme="minorBidi"/>
          <w:sz w:val="22"/>
          <w:szCs w:val="22"/>
        </w:rPr>
        <w:t>Zámerom podpory študentov bakalárskeho štúdia je udržanie a prilákanie talentovaných domácich a zahraničných študentov na slovenské vysoké školy, ako tomu bolo v prípade projektu v POO.</w:t>
      </w:r>
      <w:r w:rsidR="6015B759" w:rsidRPr="518CAC72">
        <w:rPr>
          <w:rFonts w:asciiTheme="minorHAnsi" w:hAnsiTheme="minorHAnsi" w:cstheme="minorBidi"/>
          <w:sz w:val="22"/>
          <w:szCs w:val="22"/>
        </w:rPr>
        <w:t xml:space="preserve"> </w:t>
      </w:r>
      <w:r w:rsidR="7673EBDA" w:rsidRPr="518CAC72">
        <w:rPr>
          <w:rFonts w:asciiTheme="minorHAnsi" w:hAnsiTheme="minorHAnsi" w:cstheme="minorBidi"/>
          <w:sz w:val="22"/>
          <w:szCs w:val="22"/>
        </w:rPr>
        <w:t xml:space="preserve">Zámerom </w:t>
      </w:r>
      <w:r w:rsidRPr="518CAC72">
        <w:rPr>
          <w:rFonts w:asciiTheme="minorHAnsi" w:hAnsiTheme="minorHAnsi" w:cstheme="minorBidi"/>
          <w:sz w:val="22"/>
          <w:szCs w:val="22"/>
        </w:rPr>
        <w:t>podpory magisterského</w:t>
      </w:r>
      <w:r w:rsidR="2A179914" w:rsidRPr="518CAC72">
        <w:rPr>
          <w:rFonts w:asciiTheme="minorHAnsi" w:hAnsiTheme="minorHAnsi" w:cstheme="minorBidi"/>
          <w:sz w:val="22"/>
          <w:szCs w:val="22"/>
        </w:rPr>
        <w:t>/inžinierskeho</w:t>
      </w:r>
      <w:r w:rsidRPr="518CAC72">
        <w:rPr>
          <w:rFonts w:asciiTheme="minorHAnsi" w:hAnsiTheme="minorHAnsi" w:cstheme="minorBidi"/>
          <w:sz w:val="22"/>
          <w:szCs w:val="22"/>
        </w:rPr>
        <w:t xml:space="preserve"> štúdia </w:t>
      </w:r>
      <w:r w:rsidR="7673EBDA" w:rsidRPr="518CAC72">
        <w:rPr>
          <w:rFonts w:asciiTheme="minorHAnsi" w:hAnsiTheme="minorHAnsi" w:cstheme="minorBidi"/>
          <w:sz w:val="22"/>
          <w:szCs w:val="22"/>
        </w:rPr>
        <w:t>je zabezpečiť</w:t>
      </w:r>
      <w:r w:rsidR="0C9B041C" w:rsidRPr="518CAC72">
        <w:rPr>
          <w:rFonts w:asciiTheme="minorHAnsi" w:hAnsiTheme="minorHAnsi" w:cstheme="minorBidi"/>
          <w:sz w:val="22"/>
          <w:szCs w:val="22"/>
        </w:rPr>
        <w:t xml:space="preserve"> kontinuitu a udržanie talentovaných študentov aj na II. stupni štúdia</w:t>
      </w:r>
      <w:r w:rsidR="7673EBDA" w:rsidRPr="518CAC72">
        <w:rPr>
          <w:rFonts w:asciiTheme="minorHAnsi" w:hAnsiTheme="minorHAnsi" w:cstheme="minorBidi"/>
          <w:sz w:val="22"/>
          <w:szCs w:val="22"/>
        </w:rPr>
        <w:t xml:space="preserve">. Predkladaný projektový zámer pripravovaného </w:t>
      </w:r>
      <w:r w:rsidRPr="518CAC72">
        <w:rPr>
          <w:rFonts w:asciiTheme="minorHAnsi" w:hAnsiTheme="minorHAnsi" w:cstheme="minorBidi"/>
          <w:sz w:val="22"/>
          <w:szCs w:val="22"/>
        </w:rPr>
        <w:t>NP</w:t>
      </w:r>
      <w:r w:rsidR="7673EBDA" w:rsidRPr="518CAC72">
        <w:rPr>
          <w:rFonts w:asciiTheme="minorHAnsi" w:hAnsiTheme="minorHAnsi" w:cstheme="minorBidi"/>
          <w:sz w:val="22"/>
          <w:szCs w:val="22"/>
        </w:rPr>
        <w:t xml:space="preserve"> definuje rozpočet a</w:t>
      </w:r>
      <w:r w:rsidRPr="518CAC72">
        <w:rPr>
          <w:rFonts w:asciiTheme="minorHAnsi" w:hAnsiTheme="minorHAnsi" w:cstheme="minorBidi"/>
          <w:sz w:val="22"/>
          <w:szCs w:val="22"/>
        </w:rPr>
        <w:t xml:space="preserve"> základné </w:t>
      </w:r>
      <w:r w:rsidR="7673EBDA" w:rsidRPr="518CAC72">
        <w:rPr>
          <w:rFonts w:asciiTheme="minorHAnsi" w:hAnsiTheme="minorHAnsi" w:cstheme="minorBidi"/>
          <w:sz w:val="22"/>
          <w:szCs w:val="22"/>
        </w:rPr>
        <w:t>podmienky poskytnutia štipendií pre oba stupne vysokoškolského štúdia.</w:t>
      </w:r>
      <w:r w:rsidR="19E35F85" w:rsidRPr="518CAC72">
        <w:rPr>
          <w:rFonts w:asciiTheme="minorHAnsi" w:hAnsiTheme="minorHAnsi" w:cstheme="minorBidi"/>
          <w:sz w:val="22"/>
          <w:szCs w:val="22"/>
        </w:rPr>
        <w:t xml:space="preserve"> Štipendium môže získať výlučne študent na dennej forme štúdia.</w:t>
      </w:r>
      <w:r w:rsidR="7673EBDA" w:rsidRPr="518CAC72">
        <w:rPr>
          <w:rFonts w:asciiTheme="minorHAnsi" w:hAnsiTheme="minorHAnsi" w:cstheme="minorBidi"/>
          <w:sz w:val="22"/>
          <w:szCs w:val="22"/>
        </w:rPr>
        <w:t xml:space="preserve"> </w:t>
      </w:r>
      <w:r w:rsidRPr="518CAC72">
        <w:rPr>
          <w:rFonts w:asciiTheme="minorHAnsi" w:hAnsiTheme="minorHAnsi" w:cstheme="minorBidi"/>
          <w:sz w:val="22"/>
          <w:szCs w:val="22"/>
        </w:rPr>
        <w:t xml:space="preserve">Bližšie podmienky budú zadefinované v metodickom dokumente </w:t>
      </w:r>
      <w:proofErr w:type="spellStart"/>
      <w:r w:rsidRPr="518CAC72">
        <w:rPr>
          <w:rFonts w:asciiTheme="minorHAnsi" w:hAnsiTheme="minorHAnsi" w:cstheme="minorBidi"/>
          <w:sz w:val="22"/>
          <w:szCs w:val="22"/>
        </w:rPr>
        <w:t>MŠVVaM</w:t>
      </w:r>
      <w:proofErr w:type="spellEnd"/>
      <w:r w:rsidRPr="518CAC72">
        <w:rPr>
          <w:rFonts w:asciiTheme="minorHAnsi" w:hAnsiTheme="minorHAnsi" w:cstheme="minorBidi"/>
          <w:sz w:val="22"/>
          <w:szCs w:val="22"/>
        </w:rPr>
        <w:t xml:space="preserve"> SR.</w:t>
      </w:r>
    </w:p>
    <w:p w14:paraId="4324A55B" w14:textId="49DC4492" w:rsidR="00F432E0" w:rsidRPr="00F432E0" w:rsidRDefault="00F432E0" w:rsidP="001F3F5E">
      <w:pPr>
        <w:spacing w:before="120"/>
        <w:jc w:val="both"/>
        <w:rPr>
          <w:rFonts w:asciiTheme="minorHAnsi" w:hAnsiTheme="minorHAnsi" w:cstheme="minorHAnsi"/>
          <w:b/>
          <w:bCs/>
          <w:sz w:val="22"/>
          <w:szCs w:val="22"/>
        </w:rPr>
      </w:pPr>
      <w:r w:rsidRPr="00F432E0">
        <w:rPr>
          <w:rFonts w:asciiTheme="minorHAnsi" w:hAnsiTheme="minorHAnsi" w:cstheme="minorHAnsi"/>
          <w:b/>
          <w:bCs/>
          <w:sz w:val="22"/>
          <w:szCs w:val="22"/>
        </w:rPr>
        <w:t xml:space="preserve">Štipendiami sa budú podporovať talentovaní študenti </w:t>
      </w:r>
      <w:r w:rsidRPr="001F3F5E">
        <w:rPr>
          <w:rFonts w:asciiTheme="minorHAnsi" w:hAnsiTheme="minorHAnsi" w:cstheme="minorHAnsi"/>
          <w:b/>
          <w:bCs/>
          <w:sz w:val="22"/>
          <w:szCs w:val="22"/>
        </w:rPr>
        <w:t>v 3 kategóriách</w:t>
      </w:r>
      <w:r w:rsidRPr="00F10F92">
        <w:rPr>
          <w:rFonts w:asciiTheme="minorHAnsi" w:hAnsiTheme="minorHAnsi" w:cstheme="minorHAnsi"/>
          <w:b/>
          <w:bCs/>
          <w:sz w:val="22"/>
          <w:szCs w:val="22"/>
        </w:rPr>
        <w:t>:</w:t>
      </w:r>
    </w:p>
    <w:p w14:paraId="6FB97153" w14:textId="01984A37" w:rsidR="00F432E0" w:rsidRPr="00F432E0" w:rsidRDefault="00F432E0" w:rsidP="00AC20FD">
      <w:pPr>
        <w:pStyle w:val="Odsekzoznamu"/>
        <w:numPr>
          <w:ilvl w:val="0"/>
          <w:numId w:val="15"/>
        </w:numPr>
        <w:spacing w:after="120"/>
        <w:jc w:val="both"/>
        <w:rPr>
          <w:rFonts w:asciiTheme="minorHAnsi" w:hAnsiTheme="minorHAnsi" w:cstheme="minorHAnsi"/>
          <w:bCs/>
          <w:sz w:val="22"/>
          <w:szCs w:val="22"/>
        </w:rPr>
      </w:pPr>
      <w:r w:rsidRPr="00F432E0">
        <w:rPr>
          <w:rFonts w:asciiTheme="minorHAnsi" w:hAnsiTheme="minorHAnsi" w:cstheme="minorHAnsi"/>
          <w:bCs/>
          <w:sz w:val="22"/>
          <w:szCs w:val="22"/>
        </w:rPr>
        <w:t>Domáci talentovaní študenti</w:t>
      </w:r>
    </w:p>
    <w:p w14:paraId="0526E467" w14:textId="7F3157C9" w:rsidR="00F432E0" w:rsidRDefault="00F432E0" w:rsidP="00AC20FD">
      <w:pPr>
        <w:pStyle w:val="Odsekzoznamu"/>
        <w:numPr>
          <w:ilvl w:val="0"/>
          <w:numId w:val="15"/>
        </w:numPr>
        <w:spacing w:before="120" w:after="120"/>
        <w:jc w:val="both"/>
        <w:rPr>
          <w:rFonts w:asciiTheme="minorHAnsi" w:hAnsiTheme="minorHAnsi" w:cstheme="minorHAnsi"/>
          <w:sz w:val="22"/>
          <w:szCs w:val="22"/>
        </w:rPr>
      </w:pPr>
      <w:r>
        <w:rPr>
          <w:rFonts w:asciiTheme="minorHAnsi" w:hAnsiTheme="minorHAnsi" w:cstheme="minorHAnsi"/>
          <w:sz w:val="22"/>
          <w:szCs w:val="22"/>
        </w:rPr>
        <w:t>T</w:t>
      </w:r>
      <w:r w:rsidRPr="00F432E0">
        <w:rPr>
          <w:rFonts w:asciiTheme="minorHAnsi" w:hAnsiTheme="minorHAnsi" w:cstheme="minorHAnsi"/>
          <w:sz w:val="22"/>
          <w:szCs w:val="22"/>
        </w:rPr>
        <w:t>alentovaní študenti zo zahraničia</w:t>
      </w:r>
    </w:p>
    <w:p w14:paraId="3B8C2221" w14:textId="2455ADB1" w:rsidR="00F432E0" w:rsidRPr="00F432E0" w:rsidRDefault="00F432E0" w:rsidP="00AC20FD">
      <w:pPr>
        <w:pStyle w:val="Odsekzoznamu"/>
        <w:numPr>
          <w:ilvl w:val="0"/>
          <w:numId w:val="15"/>
        </w:numPr>
        <w:spacing w:before="120" w:after="120"/>
        <w:jc w:val="both"/>
        <w:rPr>
          <w:rFonts w:asciiTheme="minorHAnsi" w:hAnsiTheme="minorHAnsi" w:cstheme="minorHAnsi"/>
          <w:sz w:val="22"/>
          <w:szCs w:val="22"/>
        </w:rPr>
      </w:pPr>
      <w:r>
        <w:rPr>
          <w:rFonts w:asciiTheme="minorHAnsi" w:hAnsiTheme="minorHAnsi" w:cstheme="minorHAnsi"/>
          <w:sz w:val="22"/>
          <w:szCs w:val="22"/>
        </w:rPr>
        <w:t>D</w:t>
      </w:r>
      <w:r w:rsidRPr="00F432E0">
        <w:rPr>
          <w:rFonts w:asciiTheme="minorHAnsi" w:hAnsiTheme="minorHAnsi" w:cstheme="minorHAnsi"/>
          <w:sz w:val="22"/>
          <w:szCs w:val="22"/>
        </w:rPr>
        <w:t>omáci talentovaní študenti, ktorí zároveň pochádzajú zo znevýhodneného prostredia</w:t>
      </w:r>
    </w:p>
    <w:p w14:paraId="1C1C0015" w14:textId="21DA64F4" w:rsidR="00E03687" w:rsidRPr="006B23CE" w:rsidRDefault="00E03687" w:rsidP="001F3F5E">
      <w:pPr>
        <w:jc w:val="both"/>
        <w:rPr>
          <w:rFonts w:asciiTheme="minorHAnsi" w:hAnsiTheme="minorHAnsi" w:cstheme="minorHAnsi"/>
          <w:sz w:val="22"/>
          <w:szCs w:val="22"/>
        </w:rPr>
      </w:pPr>
      <w:r w:rsidRPr="006B23CE">
        <w:rPr>
          <w:rFonts w:asciiTheme="minorHAnsi" w:hAnsiTheme="minorHAnsi" w:cstheme="minorHAnsi"/>
          <w:sz w:val="22"/>
          <w:szCs w:val="22"/>
        </w:rPr>
        <w:t xml:space="preserve">Voľné štipendijné sloty je možné presúvať medzi týmito kategóriami. Teda napríklad ak sa nenaplní dostatok úspešných žiadateľov medzi zahraničnými alebo sociálnymi uchádzačmi, je možné podporiť v rámci schémy o to viac štipendistov z kategórie A – domáci talentovaní študenti a naopak. </w:t>
      </w:r>
    </w:p>
    <w:p w14:paraId="64A1E376" w14:textId="77777777" w:rsidR="00E03687" w:rsidRDefault="00E03687" w:rsidP="001F3F5E">
      <w:pPr>
        <w:jc w:val="both"/>
        <w:rPr>
          <w:rFonts w:asciiTheme="minorHAnsi" w:hAnsiTheme="minorHAnsi" w:cstheme="minorHAnsi"/>
          <w:b/>
          <w:bCs/>
          <w:sz w:val="22"/>
          <w:szCs w:val="22"/>
        </w:rPr>
      </w:pPr>
    </w:p>
    <w:p w14:paraId="48221461" w14:textId="59C13883" w:rsidR="00F432E0" w:rsidRPr="00656331" w:rsidRDefault="00656331" w:rsidP="001F3F5E">
      <w:pPr>
        <w:jc w:val="both"/>
        <w:rPr>
          <w:rFonts w:asciiTheme="minorHAnsi" w:hAnsiTheme="minorHAnsi" w:cstheme="minorHAnsi"/>
          <w:b/>
          <w:bCs/>
          <w:sz w:val="22"/>
          <w:szCs w:val="22"/>
        </w:rPr>
      </w:pPr>
      <w:r w:rsidRPr="00656331">
        <w:rPr>
          <w:rFonts w:asciiTheme="minorHAnsi" w:hAnsiTheme="minorHAnsi" w:cstheme="minorHAnsi"/>
          <w:b/>
          <w:bCs/>
          <w:sz w:val="22"/>
          <w:szCs w:val="22"/>
        </w:rPr>
        <w:t xml:space="preserve">V prípade skupín A </w:t>
      </w:r>
      <w:proofErr w:type="spellStart"/>
      <w:r w:rsidRPr="00656331">
        <w:rPr>
          <w:rFonts w:asciiTheme="minorHAnsi" w:hAnsiTheme="minorHAnsi" w:cstheme="minorHAnsi"/>
          <w:b/>
          <w:bCs/>
          <w:sz w:val="22"/>
          <w:szCs w:val="22"/>
        </w:rPr>
        <w:t>a</w:t>
      </w:r>
      <w:proofErr w:type="spellEnd"/>
      <w:r w:rsidRPr="00656331">
        <w:rPr>
          <w:rFonts w:asciiTheme="minorHAnsi" w:hAnsiTheme="minorHAnsi" w:cstheme="minorHAnsi"/>
          <w:b/>
          <w:bCs/>
          <w:sz w:val="22"/>
          <w:szCs w:val="22"/>
        </w:rPr>
        <w:t xml:space="preserve"> C sa budú môcť</w:t>
      </w:r>
      <w:r w:rsidR="004817AB">
        <w:rPr>
          <w:rFonts w:asciiTheme="minorHAnsi" w:hAnsiTheme="minorHAnsi" w:cstheme="minorHAnsi"/>
          <w:b/>
          <w:bCs/>
          <w:sz w:val="22"/>
          <w:szCs w:val="22"/>
        </w:rPr>
        <w:t xml:space="preserve"> študenti</w:t>
      </w:r>
      <w:r w:rsidRPr="00656331">
        <w:rPr>
          <w:rFonts w:asciiTheme="minorHAnsi" w:hAnsiTheme="minorHAnsi" w:cstheme="minorHAnsi"/>
          <w:b/>
          <w:bCs/>
          <w:sz w:val="22"/>
          <w:szCs w:val="22"/>
        </w:rPr>
        <w:t xml:space="preserve"> uchádzať</w:t>
      </w:r>
      <w:r w:rsidR="004817AB">
        <w:rPr>
          <w:rFonts w:asciiTheme="minorHAnsi" w:hAnsiTheme="minorHAnsi" w:cstheme="minorHAnsi"/>
          <w:b/>
          <w:bCs/>
          <w:sz w:val="22"/>
          <w:szCs w:val="22"/>
        </w:rPr>
        <w:t xml:space="preserve"> o</w:t>
      </w:r>
      <w:r w:rsidRPr="00656331">
        <w:rPr>
          <w:rFonts w:asciiTheme="minorHAnsi" w:hAnsiTheme="minorHAnsi" w:cstheme="minorHAnsi"/>
          <w:b/>
          <w:bCs/>
          <w:sz w:val="22"/>
          <w:szCs w:val="22"/>
        </w:rPr>
        <w:t>:</w:t>
      </w:r>
    </w:p>
    <w:p w14:paraId="28D3D09D" w14:textId="6CDF1D7D" w:rsidR="00656331" w:rsidRDefault="644F0090" w:rsidP="001E2A9E">
      <w:pPr>
        <w:pStyle w:val="Odsekzoznamu"/>
        <w:numPr>
          <w:ilvl w:val="0"/>
          <w:numId w:val="12"/>
        </w:numPr>
        <w:rPr>
          <w:rFonts w:asciiTheme="minorHAnsi" w:hAnsiTheme="minorHAnsi" w:cstheme="minorBidi"/>
          <w:sz w:val="22"/>
          <w:szCs w:val="22"/>
        </w:rPr>
      </w:pPr>
      <w:r w:rsidRPr="001E2A9E">
        <w:rPr>
          <w:rFonts w:asciiTheme="minorHAnsi" w:hAnsiTheme="minorHAnsi" w:cstheme="minorBidi"/>
          <w:sz w:val="22"/>
          <w:szCs w:val="22"/>
        </w:rPr>
        <w:t>Podporu I. stupňa štúdia</w:t>
      </w:r>
    </w:p>
    <w:p w14:paraId="63E23D8E" w14:textId="77777777" w:rsidR="001E2A9E" w:rsidRDefault="644F0090" w:rsidP="001E2A9E">
      <w:pPr>
        <w:pStyle w:val="Odsekzoznamu"/>
        <w:numPr>
          <w:ilvl w:val="0"/>
          <w:numId w:val="12"/>
        </w:numPr>
        <w:rPr>
          <w:rFonts w:asciiTheme="minorHAnsi" w:hAnsiTheme="minorHAnsi" w:cstheme="minorHAnsi"/>
          <w:sz w:val="22"/>
          <w:szCs w:val="22"/>
        </w:rPr>
      </w:pPr>
      <w:r w:rsidRPr="001E2A9E">
        <w:rPr>
          <w:rFonts w:asciiTheme="minorHAnsi" w:hAnsiTheme="minorHAnsi" w:cstheme="minorHAnsi"/>
          <w:sz w:val="22"/>
          <w:szCs w:val="22"/>
        </w:rPr>
        <w:t>Podporu II. stupňa štúdia</w:t>
      </w:r>
    </w:p>
    <w:p w14:paraId="39FEAE6A" w14:textId="77777777" w:rsidR="001E2A9E" w:rsidRPr="001E2A9E" w:rsidRDefault="001E2A9E" w:rsidP="001E2A9E">
      <w:pPr>
        <w:rPr>
          <w:rFonts w:asciiTheme="minorHAnsi" w:hAnsiTheme="minorHAnsi" w:cstheme="minorHAnsi"/>
          <w:sz w:val="22"/>
          <w:szCs w:val="22"/>
        </w:rPr>
      </w:pPr>
    </w:p>
    <w:p w14:paraId="60FEEBDA" w14:textId="6F3EFF97" w:rsidR="00656331" w:rsidRPr="00656331" w:rsidRDefault="00656331" w:rsidP="001F3F5E">
      <w:pPr>
        <w:jc w:val="both"/>
        <w:rPr>
          <w:rFonts w:asciiTheme="minorHAnsi" w:hAnsiTheme="minorHAnsi" w:cstheme="minorHAnsi"/>
          <w:b/>
          <w:bCs/>
          <w:sz w:val="22"/>
          <w:szCs w:val="22"/>
        </w:rPr>
      </w:pPr>
      <w:r w:rsidRPr="00656331">
        <w:rPr>
          <w:rFonts w:asciiTheme="minorHAnsi" w:hAnsiTheme="minorHAnsi" w:cstheme="minorHAnsi"/>
          <w:b/>
          <w:bCs/>
          <w:sz w:val="22"/>
          <w:szCs w:val="22"/>
        </w:rPr>
        <w:t xml:space="preserve">V prípade skupiny B (štipendisti zo zahraničia) sa budú môcť uchádzať </w:t>
      </w:r>
      <w:r w:rsidR="001E2A9E">
        <w:rPr>
          <w:rFonts w:asciiTheme="minorHAnsi" w:hAnsiTheme="minorHAnsi" w:cstheme="minorHAnsi"/>
          <w:b/>
          <w:bCs/>
          <w:sz w:val="22"/>
          <w:szCs w:val="22"/>
        </w:rPr>
        <w:t>o</w:t>
      </w:r>
      <w:r w:rsidRPr="00656331">
        <w:rPr>
          <w:rFonts w:asciiTheme="minorHAnsi" w:hAnsiTheme="minorHAnsi" w:cstheme="minorHAnsi"/>
          <w:b/>
          <w:bCs/>
          <w:sz w:val="22"/>
          <w:szCs w:val="22"/>
        </w:rPr>
        <w:t>:</w:t>
      </w:r>
    </w:p>
    <w:p w14:paraId="2EAAFBB7" w14:textId="5EE02E2D" w:rsidR="00656331" w:rsidRDefault="644F0090" w:rsidP="001E2A9E">
      <w:pPr>
        <w:pStyle w:val="Odsekzoznamu"/>
        <w:numPr>
          <w:ilvl w:val="0"/>
          <w:numId w:val="12"/>
        </w:numPr>
        <w:rPr>
          <w:rFonts w:asciiTheme="minorHAnsi" w:hAnsiTheme="minorHAnsi" w:cstheme="minorBidi"/>
          <w:sz w:val="22"/>
          <w:szCs w:val="22"/>
        </w:rPr>
      </w:pPr>
      <w:r w:rsidRPr="001E2A9E">
        <w:rPr>
          <w:rFonts w:asciiTheme="minorHAnsi" w:hAnsiTheme="minorHAnsi" w:cstheme="minorBidi"/>
          <w:sz w:val="22"/>
          <w:szCs w:val="22"/>
        </w:rPr>
        <w:t>Pre podporu I. stupňa štúdia</w:t>
      </w:r>
    </w:p>
    <w:p w14:paraId="3D12A0FA" w14:textId="77777777" w:rsidR="001E2A9E" w:rsidRDefault="644F0090" w:rsidP="001E2A9E">
      <w:pPr>
        <w:pStyle w:val="Odsekzoznamu"/>
        <w:numPr>
          <w:ilvl w:val="0"/>
          <w:numId w:val="12"/>
        </w:numPr>
        <w:rPr>
          <w:rFonts w:asciiTheme="minorHAnsi" w:hAnsiTheme="minorHAnsi" w:cstheme="minorHAnsi"/>
          <w:sz w:val="22"/>
          <w:szCs w:val="22"/>
        </w:rPr>
      </w:pPr>
      <w:r w:rsidRPr="001E2A9E">
        <w:rPr>
          <w:rFonts w:asciiTheme="minorHAnsi" w:hAnsiTheme="minorHAnsi" w:cstheme="minorHAnsi"/>
          <w:sz w:val="22"/>
          <w:szCs w:val="22"/>
        </w:rPr>
        <w:t>Pre podporu II. stupňa štúdia</w:t>
      </w:r>
    </w:p>
    <w:p w14:paraId="3E3CB6D6" w14:textId="77777777" w:rsidR="001E2A9E" w:rsidRPr="001E2A9E" w:rsidRDefault="001E2A9E" w:rsidP="001E2A9E">
      <w:pPr>
        <w:rPr>
          <w:rFonts w:asciiTheme="minorHAnsi" w:hAnsiTheme="minorHAnsi" w:cstheme="minorHAnsi"/>
          <w:sz w:val="22"/>
          <w:szCs w:val="22"/>
        </w:rPr>
      </w:pPr>
    </w:p>
    <w:p w14:paraId="14415B82" w14:textId="5D523693" w:rsidR="00F432E0" w:rsidRPr="001E2A9E" w:rsidRDefault="00F432E0" w:rsidP="001E2A9E">
      <w:pPr>
        <w:rPr>
          <w:rFonts w:asciiTheme="minorHAnsi" w:hAnsiTheme="minorHAnsi" w:cstheme="minorHAnsi"/>
          <w:b/>
          <w:bCs/>
          <w:sz w:val="22"/>
          <w:szCs w:val="22"/>
        </w:rPr>
      </w:pPr>
      <w:r w:rsidRPr="001E2A9E">
        <w:rPr>
          <w:rFonts w:asciiTheme="minorHAnsi" w:hAnsiTheme="minorHAnsi" w:cstheme="minorHAnsi"/>
          <w:b/>
          <w:bCs/>
          <w:sz w:val="22"/>
          <w:szCs w:val="22"/>
        </w:rPr>
        <w:t>Štipendisti vo všetkých troch skupinách budú môcť získať podporu na:</w:t>
      </w:r>
    </w:p>
    <w:p w14:paraId="08CDF3FB" w14:textId="77777777" w:rsidR="00F432E0" w:rsidRDefault="00F432E0" w:rsidP="00AC20FD">
      <w:pPr>
        <w:pStyle w:val="Odsekzoznamu"/>
        <w:numPr>
          <w:ilvl w:val="0"/>
          <w:numId w:val="16"/>
        </w:numPr>
        <w:spacing w:after="120"/>
        <w:jc w:val="both"/>
        <w:rPr>
          <w:rFonts w:asciiTheme="minorHAnsi" w:hAnsiTheme="minorHAnsi" w:cstheme="minorHAnsi"/>
          <w:sz w:val="22"/>
          <w:szCs w:val="22"/>
        </w:rPr>
      </w:pPr>
      <w:r w:rsidRPr="00F432E0">
        <w:rPr>
          <w:rFonts w:asciiTheme="minorHAnsi" w:hAnsiTheme="minorHAnsi" w:cstheme="minorHAnsi"/>
          <w:sz w:val="22"/>
          <w:szCs w:val="22"/>
        </w:rPr>
        <w:t>maximálne 3 roky I. stupňa štúdia alebo spojeného I. a II. stupňa štúdia</w:t>
      </w:r>
    </w:p>
    <w:p w14:paraId="3D8F5F2B" w14:textId="48CD58A1" w:rsidR="00F432E0" w:rsidRDefault="00F432E0" w:rsidP="00AC20FD">
      <w:pPr>
        <w:pStyle w:val="Odsekzoznamu"/>
        <w:numPr>
          <w:ilvl w:val="0"/>
          <w:numId w:val="16"/>
        </w:numPr>
        <w:spacing w:after="120"/>
        <w:jc w:val="both"/>
        <w:rPr>
          <w:rFonts w:asciiTheme="minorHAnsi" w:hAnsiTheme="minorHAnsi" w:cstheme="minorHAnsi"/>
          <w:sz w:val="22"/>
          <w:szCs w:val="22"/>
        </w:rPr>
      </w:pPr>
      <w:r w:rsidRPr="00F432E0">
        <w:rPr>
          <w:rFonts w:asciiTheme="minorHAnsi" w:hAnsiTheme="minorHAnsi" w:cstheme="minorHAnsi"/>
          <w:sz w:val="22"/>
          <w:szCs w:val="22"/>
        </w:rPr>
        <w:t>maximálne 2 roky II. stupňa štúdia (alebo v prípade pokračovania pri spojenom I. a II. stupni štúdia).</w:t>
      </w:r>
    </w:p>
    <w:p w14:paraId="5FF1A42B" w14:textId="68248194" w:rsidR="00656331" w:rsidRDefault="00124799" w:rsidP="00F432E0">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Vyhlásenie </w:t>
      </w:r>
      <w:r w:rsidR="00F432E0" w:rsidRPr="00F432E0">
        <w:rPr>
          <w:rFonts w:asciiTheme="minorHAnsi" w:hAnsiTheme="minorHAnsi" w:cstheme="minorHAnsi"/>
          <w:sz w:val="22"/>
          <w:szCs w:val="22"/>
        </w:rPr>
        <w:t>možnosti uchádza</w:t>
      </w:r>
      <w:r>
        <w:rPr>
          <w:rFonts w:asciiTheme="minorHAnsi" w:hAnsiTheme="minorHAnsi" w:cstheme="minorHAnsi"/>
          <w:sz w:val="22"/>
          <w:szCs w:val="22"/>
        </w:rPr>
        <w:t>ť</w:t>
      </w:r>
      <w:r w:rsidR="00F432E0" w:rsidRPr="00F432E0">
        <w:rPr>
          <w:rFonts w:asciiTheme="minorHAnsi" w:hAnsiTheme="minorHAnsi" w:cstheme="minorHAnsi"/>
          <w:sz w:val="22"/>
          <w:szCs w:val="22"/>
        </w:rPr>
        <w:t xml:space="preserve"> sa o štipendium </w:t>
      </w:r>
      <w:r>
        <w:rPr>
          <w:rFonts w:asciiTheme="minorHAnsi" w:hAnsiTheme="minorHAnsi" w:cstheme="minorHAnsi"/>
          <w:sz w:val="22"/>
          <w:szCs w:val="22"/>
        </w:rPr>
        <w:t xml:space="preserve">bude každoročne </w:t>
      </w:r>
      <w:r w:rsidRPr="00124799">
        <w:rPr>
          <w:rFonts w:asciiTheme="minorHAnsi" w:hAnsiTheme="minorHAnsi" w:cstheme="minorHAnsi"/>
          <w:sz w:val="22"/>
          <w:szCs w:val="22"/>
        </w:rPr>
        <w:t xml:space="preserve">v </w:t>
      </w:r>
      <w:r>
        <w:rPr>
          <w:rFonts w:asciiTheme="minorHAnsi" w:hAnsiTheme="minorHAnsi" w:cstheme="minorHAnsi"/>
          <w:sz w:val="22"/>
          <w:szCs w:val="22"/>
        </w:rPr>
        <w:t>období</w:t>
      </w:r>
      <w:r w:rsidRPr="00124799">
        <w:rPr>
          <w:rFonts w:asciiTheme="minorHAnsi" w:hAnsiTheme="minorHAnsi" w:cstheme="minorHAnsi"/>
          <w:sz w:val="22"/>
          <w:szCs w:val="22"/>
        </w:rPr>
        <w:t xml:space="preserve"> jar/leto </w:t>
      </w:r>
      <w:r>
        <w:rPr>
          <w:rFonts w:asciiTheme="minorHAnsi" w:hAnsiTheme="minorHAnsi" w:cstheme="minorHAnsi"/>
          <w:sz w:val="22"/>
          <w:szCs w:val="22"/>
        </w:rPr>
        <w:t>v rokoch 2025-2027, a to formou</w:t>
      </w:r>
      <w:r w:rsidR="00D85D3D">
        <w:rPr>
          <w:rFonts w:asciiTheme="minorHAnsi" w:hAnsiTheme="minorHAnsi" w:cstheme="minorHAnsi"/>
          <w:sz w:val="22"/>
          <w:szCs w:val="22"/>
        </w:rPr>
        <w:t xml:space="preserve"> spustenia prihlasovacieho formulára na webových stránkach štipendií pre domáce a pre zahraničné štipendiá</w:t>
      </w:r>
      <w:r>
        <w:rPr>
          <w:rFonts w:asciiTheme="minorHAnsi" w:hAnsiTheme="minorHAnsi" w:cstheme="minorHAnsi"/>
          <w:sz w:val="22"/>
          <w:szCs w:val="22"/>
        </w:rPr>
        <w:t xml:space="preserve">. Žiadosť o štipendium môžu podať </w:t>
      </w:r>
      <w:r w:rsidRPr="00124799">
        <w:rPr>
          <w:rFonts w:asciiTheme="minorHAnsi" w:hAnsiTheme="minorHAnsi" w:cstheme="minorHAnsi"/>
          <w:sz w:val="22"/>
          <w:szCs w:val="22"/>
        </w:rPr>
        <w:t>záujemc</w:t>
      </w:r>
      <w:r>
        <w:rPr>
          <w:rFonts w:asciiTheme="minorHAnsi" w:hAnsiTheme="minorHAnsi" w:cstheme="minorHAnsi"/>
          <w:sz w:val="22"/>
          <w:szCs w:val="22"/>
        </w:rPr>
        <w:t>i</w:t>
      </w:r>
      <w:r w:rsidRPr="00124799">
        <w:rPr>
          <w:rFonts w:asciiTheme="minorHAnsi" w:hAnsiTheme="minorHAnsi" w:cstheme="minorHAnsi"/>
          <w:sz w:val="22"/>
          <w:szCs w:val="22"/>
        </w:rPr>
        <w:t>, ktorí nastúpia na štúdium na jeseň v danom akademickom roku.</w:t>
      </w:r>
      <w:r w:rsidR="00F432E0" w:rsidRPr="00F432E0">
        <w:rPr>
          <w:rFonts w:asciiTheme="minorHAnsi" w:hAnsiTheme="minorHAnsi" w:cstheme="minorHAnsi"/>
          <w:sz w:val="22"/>
          <w:szCs w:val="22"/>
        </w:rPr>
        <w:t xml:space="preserve"> </w:t>
      </w:r>
      <w:r w:rsidR="003F4E9F">
        <w:rPr>
          <w:rFonts w:asciiTheme="minorHAnsi" w:hAnsiTheme="minorHAnsi" w:cstheme="minorHAnsi"/>
          <w:sz w:val="22"/>
          <w:szCs w:val="22"/>
        </w:rPr>
        <w:t xml:space="preserve">V každom akademickom roku budú vybraní študenti podľa poradia získaného po uplatnení zadefinovaných kritérií pre každý stupeň vysokoškolského štúdia a každú skupinu študentov A-C (viď vyššie v texte). Podporení študenti získajú </w:t>
      </w:r>
      <w:r w:rsidR="00F432E0" w:rsidRPr="00F432E0">
        <w:rPr>
          <w:rFonts w:asciiTheme="minorHAnsi" w:hAnsiTheme="minorHAnsi" w:cstheme="minorHAnsi"/>
          <w:sz w:val="22"/>
          <w:szCs w:val="22"/>
        </w:rPr>
        <w:t xml:space="preserve">štipendium </w:t>
      </w:r>
      <w:r w:rsidR="003F4E9F">
        <w:rPr>
          <w:rFonts w:asciiTheme="minorHAnsi" w:hAnsiTheme="minorHAnsi" w:cstheme="minorHAnsi"/>
          <w:sz w:val="22"/>
          <w:szCs w:val="22"/>
        </w:rPr>
        <w:t xml:space="preserve">na </w:t>
      </w:r>
      <w:r w:rsidR="00F432E0" w:rsidRPr="00F432E0">
        <w:rPr>
          <w:rFonts w:asciiTheme="minorHAnsi" w:hAnsiTheme="minorHAnsi" w:cstheme="minorHAnsi"/>
          <w:sz w:val="22"/>
          <w:szCs w:val="22"/>
        </w:rPr>
        <w:t xml:space="preserve">maximálne 3 </w:t>
      </w:r>
      <w:r w:rsidR="003F4E9F">
        <w:rPr>
          <w:rFonts w:asciiTheme="minorHAnsi" w:hAnsiTheme="minorHAnsi" w:cstheme="minorHAnsi"/>
          <w:sz w:val="22"/>
          <w:szCs w:val="22"/>
        </w:rPr>
        <w:t>roky bakalárskeho štúdia</w:t>
      </w:r>
      <w:r w:rsidR="00D85D3D">
        <w:rPr>
          <w:rFonts w:asciiTheme="minorHAnsi" w:hAnsiTheme="minorHAnsi" w:cstheme="minorHAnsi"/>
          <w:sz w:val="22"/>
          <w:szCs w:val="22"/>
        </w:rPr>
        <w:t>, resp. spojeného I. a II. stupňa štúdia</w:t>
      </w:r>
      <w:r w:rsidR="007048F0">
        <w:rPr>
          <w:rFonts w:asciiTheme="minorHAnsi" w:hAnsiTheme="minorHAnsi" w:cstheme="minorHAnsi"/>
          <w:sz w:val="22"/>
          <w:szCs w:val="22"/>
        </w:rPr>
        <w:t xml:space="preserve">, </w:t>
      </w:r>
      <w:r w:rsidR="00F432E0" w:rsidRPr="00F432E0">
        <w:rPr>
          <w:rFonts w:asciiTheme="minorHAnsi" w:hAnsiTheme="minorHAnsi" w:cstheme="minorHAnsi"/>
          <w:sz w:val="22"/>
          <w:szCs w:val="22"/>
        </w:rPr>
        <w:t xml:space="preserve">alebo </w:t>
      </w:r>
      <w:r w:rsidR="003F4E9F">
        <w:rPr>
          <w:rFonts w:asciiTheme="minorHAnsi" w:hAnsiTheme="minorHAnsi" w:cstheme="minorHAnsi"/>
          <w:sz w:val="22"/>
          <w:szCs w:val="22"/>
        </w:rPr>
        <w:t xml:space="preserve">na </w:t>
      </w:r>
      <w:r w:rsidR="00F432E0" w:rsidRPr="00F432E0">
        <w:rPr>
          <w:rFonts w:asciiTheme="minorHAnsi" w:hAnsiTheme="minorHAnsi" w:cstheme="minorHAnsi"/>
          <w:sz w:val="22"/>
          <w:szCs w:val="22"/>
        </w:rPr>
        <w:t>maximálne 2 roky</w:t>
      </w:r>
      <w:r w:rsidR="003F4E9F">
        <w:rPr>
          <w:rFonts w:asciiTheme="minorHAnsi" w:hAnsiTheme="minorHAnsi" w:cstheme="minorHAnsi"/>
          <w:sz w:val="22"/>
          <w:szCs w:val="22"/>
        </w:rPr>
        <w:t xml:space="preserve"> magisterského</w:t>
      </w:r>
      <w:r w:rsidR="00F61F69">
        <w:rPr>
          <w:rFonts w:asciiTheme="minorHAnsi" w:hAnsiTheme="minorHAnsi" w:cstheme="minorHAnsi"/>
          <w:sz w:val="22"/>
          <w:szCs w:val="22"/>
        </w:rPr>
        <w:t>/inžinierskeho</w:t>
      </w:r>
      <w:r w:rsidR="00F432E0" w:rsidRPr="00F432E0">
        <w:rPr>
          <w:rFonts w:asciiTheme="minorHAnsi" w:hAnsiTheme="minorHAnsi" w:cstheme="minorHAnsi"/>
          <w:sz w:val="22"/>
          <w:szCs w:val="22"/>
        </w:rPr>
        <w:t xml:space="preserve"> štúdia</w:t>
      </w:r>
      <w:r w:rsidR="00D85D3D">
        <w:rPr>
          <w:rFonts w:asciiTheme="minorHAnsi" w:hAnsiTheme="minorHAnsi" w:cstheme="minorHAnsi"/>
          <w:sz w:val="22"/>
          <w:szCs w:val="22"/>
        </w:rPr>
        <w:t>, resp. spojeného I. a II. stupňa štúdia</w:t>
      </w:r>
      <w:r w:rsidR="003F4E9F">
        <w:rPr>
          <w:rFonts w:asciiTheme="minorHAnsi" w:hAnsiTheme="minorHAnsi" w:cstheme="minorHAnsi"/>
          <w:sz w:val="22"/>
          <w:szCs w:val="22"/>
        </w:rPr>
        <w:t>.</w:t>
      </w:r>
      <w:bookmarkStart w:id="56" w:name="_Hlk181545508"/>
    </w:p>
    <w:p w14:paraId="3D19590F" w14:textId="77777777" w:rsidR="001E2A9E" w:rsidRDefault="001E2A9E" w:rsidP="00F432E0">
      <w:pPr>
        <w:spacing w:before="120" w:after="120"/>
        <w:jc w:val="both"/>
        <w:rPr>
          <w:rFonts w:asciiTheme="minorHAnsi" w:hAnsiTheme="minorHAnsi" w:cstheme="minorHAnsi"/>
          <w:sz w:val="22"/>
          <w:szCs w:val="22"/>
        </w:rPr>
      </w:pPr>
    </w:p>
    <w:p w14:paraId="5E993A4B" w14:textId="77777777" w:rsidR="001E2A9E" w:rsidRDefault="001E2A9E" w:rsidP="00F432E0">
      <w:pPr>
        <w:spacing w:before="120" w:after="120"/>
        <w:jc w:val="both"/>
        <w:rPr>
          <w:rFonts w:asciiTheme="minorHAnsi" w:hAnsiTheme="minorHAnsi" w:cstheme="minorHAnsi"/>
          <w:sz w:val="22"/>
          <w:szCs w:val="22"/>
        </w:rPr>
      </w:pPr>
    </w:p>
    <w:bookmarkEnd w:id="56"/>
    <w:p w14:paraId="4E4D6F3B" w14:textId="29ACD0A5" w:rsidR="006B23CE" w:rsidRDefault="006B23CE" w:rsidP="00F432E0">
      <w:pPr>
        <w:spacing w:before="120" w:after="120"/>
        <w:jc w:val="both"/>
        <w:rPr>
          <w:rFonts w:asciiTheme="minorHAnsi" w:hAnsiTheme="minorHAnsi" w:cstheme="minorHAnsi"/>
          <w:sz w:val="22"/>
          <w:szCs w:val="22"/>
        </w:rPr>
      </w:pPr>
    </w:p>
    <w:p w14:paraId="168DF786" w14:textId="39B0E3A5" w:rsidR="0032155D" w:rsidRDefault="0032155D" w:rsidP="009234DB">
      <w:pPr>
        <w:pStyle w:val="Nadpis1"/>
      </w:pPr>
      <w:r>
        <w:t>Predpokladaný počet poskytnutých štipendií</w:t>
      </w:r>
    </w:p>
    <w:p w14:paraId="5EE53C54" w14:textId="65CD0E80" w:rsidR="0032155D" w:rsidRPr="008C52D6" w:rsidRDefault="20036B21" w:rsidP="009234DB">
      <w:pPr>
        <w:pStyle w:val="Nadpis2"/>
      </w:pPr>
      <w:r>
        <w:t xml:space="preserve">a) </w:t>
      </w:r>
      <w:r w:rsidR="02FCF2ED">
        <w:t>Štúdium I. stupňa VŠ</w:t>
      </w:r>
    </w:p>
    <w:p w14:paraId="53EA93F7" w14:textId="59167E8F" w:rsidR="006B23CE" w:rsidRPr="00A666FF" w:rsidRDefault="48AB8BE4" w:rsidP="518CAC72">
      <w:pPr>
        <w:spacing w:after="240"/>
        <w:jc w:val="both"/>
        <w:rPr>
          <w:rFonts w:asciiTheme="minorHAnsi" w:hAnsiTheme="minorHAnsi" w:cstheme="minorBidi"/>
          <w:sz w:val="22"/>
          <w:szCs w:val="22"/>
        </w:rPr>
      </w:pPr>
      <w:r w:rsidRPr="518CAC72">
        <w:rPr>
          <w:rFonts w:asciiTheme="minorHAnsi" w:hAnsiTheme="minorHAnsi" w:cstheme="minorBidi"/>
          <w:sz w:val="22"/>
          <w:szCs w:val="22"/>
        </w:rPr>
        <w:t>V</w:t>
      </w:r>
      <w:r w:rsidR="38BE84FD" w:rsidRPr="518CAC72">
        <w:rPr>
          <w:rFonts w:asciiTheme="minorHAnsi" w:hAnsiTheme="minorHAnsi" w:cstheme="minorBidi"/>
          <w:sz w:val="22"/>
          <w:szCs w:val="22"/>
        </w:rPr>
        <w:t> </w:t>
      </w:r>
      <w:r w:rsidRPr="518CAC72">
        <w:rPr>
          <w:rFonts w:asciiTheme="minorHAnsi" w:hAnsiTheme="minorHAnsi" w:cstheme="minorBidi"/>
          <w:sz w:val="22"/>
          <w:szCs w:val="22"/>
        </w:rPr>
        <w:t>akademick</w:t>
      </w:r>
      <w:r w:rsidR="38BE84FD" w:rsidRPr="518CAC72">
        <w:rPr>
          <w:rFonts w:asciiTheme="minorHAnsi" w:hAnsiTheme="minorHAnsi" w:cstheme="minorBidi"/>
          <w:sz w:val="22"/>
          <w:szCs w:val="22"/>
        </w:rPr>
        <w:t>ých rokoch</w:t>
      </w:r>
      <w:r w:rsidRPr="518CAC72">
        <w:rPr>
          <w:rFonts w:asciiTheme="minorHAnsi" w:hAnsiTheme="minorHAnsi" w:cstheme="minorBidi"/>
          <w:sz w:val="22"/>
          <w:szCs w:val="22"/>
        </w:rPr>
        <w:t xml:space="preserve"> </w:t>
      </w:r>
      <w:bookmarkStart w:id="57" w:name="_Hlk181563887"/>
      <w:r w:rsidRPr="518CAC72">
        <w:rPr>
          <w:rFonts w:asciiTheme="minorHAnsi" w:hAnsiTheme="minorHAnsi" w:cstheme="minorBidi"/>
          <w:sz w:val="22"/>
          <w:szCs w:val="22"/>
        </w:rPr>
        <w:t xml:space="preserve">2025/2026 </w:t>
      </w:r>
      <w:bookmarkEnd w:id="57"/>
      <w:r w:rsidR="38BE84FD" w:rsidRPr="518CAC72">
        <w:rPr>
          <w:rFonts w:asciiTheme="minorHAnsi" w:hAnsiTheme="minorHAnsi" w:cstheme="minorBidi"/>
          <w:sz w:val="22"/>
          <w:szCs w:val="22"/>
        </w:rPr>
        <w:t>a 2026/2027 bude pre všetky skupiny študentov poskytnuté štipendiu</w:t>
      </w:r>
      <w:r w:rsidR="2E0E6532" w:rsidRPr="518CAC72">
        <w:rPr>
          <w:rFonts w:asciiTheme="minorHAnsi" w:hAnsiTheme="minorHAnsi" w:cstheme="minorBidi"/>
          <w:sz w:val="22"/>
          <w:szCs w:val="22"/>
        </w:rPr>
        <w:t>m</w:t>
      </w:r>
      <w:r w:rsidR="38BE84FD" w:rsidRPr="518CAC72">
        <w:rPr>
          <w:rFonts w:asciiTheme="minorHAnsi" w:hAnsiTheme="minorHAnsi" w:cstheme="minorBidi"/>
          <w:sz w:val="22"/>
          <w:szCs w:val="22"/>
        </w:rPr>
        <w:t xml:space="preserve"> na obdobie troch akademických rokov. </w:t>
      </w:r>
      <w:r w:rsidRPr="518CAC72">
        <w:rPr>
          <w:rFonts w:asciiTheme="minorHAnsi" w:hAnsiTheme="minorHAnsi" w:cstheme="minorBidi"/>
          <w:sz w:val="22"/>
          <w:szCs w:val="22"/>
        </w:rPr>
        <w:t>Študentom zapojeným do štipendijnej schémy v akademickom roku 2027/2028 bude poskytované štipendium dva akademické roky</w:t>
      </w:r>
      <w:r w:rsidR="6554745B" w:rsidRPr="518CAC72">
        <w:rPr>
          <w:rFonts w:asciiTheme="minorHAnsi" w:hAnsiTheme="minorHAnsi" w:cstheme="minorBidi"/>
          <w:sz w:val="22"/>
          <w:szCs w:val="22"/>
        </w:rPr>
        <w:t xml:space="preserve"> + 4 mesiace v treťom akademickom roku</w:t>
      </w:r>
      <w:r w:rsidRPr="518CAC72">
        <w:rPr>
          <w:rFonts w:asciiTheme="minorHAnsi" w:hAnsiTheme="minorHAnsi" w:cstheme="minorBidi"/>
          <w:sz w:val="22"/>
          <w:szCs w:val="22"/>
        </w:rPr>
        <w:t>, a to z dôvodu konca oprávnenosti výdavkov PSK v roku 2029</w:t>
      </w:r>
      <w:r w:rsidR="5570A0A8" w:rsidRPr="518CAC72">
        <w:rPr>
          <w:rFonts w:asciiTheme="minorHAnsi" w:hAnsiTheme="minorHAnsi" w:cstheme="minorBidi"/>
          <w:sz w:val="22"/>
          <w:szCs w:val="22"/>
        </w:rPr>
        <w:t xml:space="preserve">. </w:t>
      </w:r>
    </w:p>
    <w:tbl>
      <w:tblPr>
        <w:tblW w:w="8360" w:type="dxa"/>
        <w:tblCellMar>
          <w:left w:w="70" w:type="dxa"/>
          <w:right w:w="70" w:type="dxa"/>
        </w:tblCellMar>
        <w:tblLook w:val="04A0" w:firstRow="1" w:lastRow="0" w:firstColumn="1" w:lastColumn="0" w:noHBand="0" w:noVBand="1"/>
      </w:tblPr>
      <w:tblGrid>
        <w:gridCol w:w="3499"/>
        <w:gridCol w:w="3419"/>
        <w:gridCol w:w="1442"/>
      </w:tblGrid>
      <w:tr w:rsidR="008C52D6" w14:paraId="789DE95E" w14:textId="77777777" w:rsidTr="2B78A32E">
        <w:trPr>
          <w:trHeight w:val="290"/>
        </w:trPr>
        <w:tc>
          <w:tcPr>
            <w:tcW w:w="8360" w:type="dxa"/>
            <w:gridSpan w:val="3"/>
            <w:tcBorders>
              <w:top w:val="single" w:sz="8" w:space="0" w:color="auto"/>
              <w:left w:val="single" w:sz="8" w:space="0" w:color="auto"/>
              <w:bottom w:val="single" w:sz="4" w:space="0" w:color="auto"/>
              <w:right w:val="single" w:sz="8" w:space="0" w:color="000000" w:themeColor="text1"/>
            </w:tcBorders>
            <w:shd w:val="clear" w:color="auto" w:fill="A6C9EC"/>
            <w:noWrap/>
            <w:vAlign w:val="center"/>
            <w:hideMark/>
          </w:tcPr>
          <w:p w14:paraId="19BCBCA6" w14:textId="06B2260F" w:rsidR="008C52D6" w:rsidRDefault="383ADD38">
            <w:pPr>
              <w:jc w:val="center"/>
              <w:rPr>
                <w:rFonts w:ascii="Calibri" w:hAnsi="Calibri" w:cs="Calibri"/>
                <w:b/>
                <w:bCs/>
                <w:color w:val="000000"/>
                <w:sz w:val="22"/>
                <w:szCs w:val="22"/>
              </w:rPr>
            </w:pPr>
            <w:r w:rsidRPr="2B78A32E">
              <w:rPr>
                <w:rFonts w:ascii="Calibri" w:hAnsi="Calibri" w:cs="Calibri"/>
                <w:b/>
                <w:bCs/>
                <w:color w:val="000000" w:themeColor="text1"/>
                <w:sz w:val="22"/>
                <w:szCs w:val="22"/>
              </w:rPr>
              <w:t>Talentovaní domáci študenti</w:t>
            </w:r>
            <w:r w:rsidR="66F97DB5" w:rsidRPr="2B78A32E">
              <w:rPr>
                <w:rFonts w:ascii="Calibri" w:hAnsi="Calibri" w:cs="Calibri"/>
                <w:b/>
                <w:bCs/>
                <w:color w:val="000000" w:themeColor="text1"/>
                <w:sz w:val="22"/>
                <w:szCs w:val="22"/>
              </w:rPr>
              <w:t xml:space="preserve"> -</w:t>
            </w:r>
            <w:r w:rsidR="16DC3400" w:rsidRPr="2B78A32E">
              <w:rPr>
                <w:rFonts w:ascii="Calibri" w:hAnsi="Calibri" w:cs="Calibri"/>
                <w:b/>
                <w:bCs/>
                <w:color w:val="000000" w:themeColor="text1"/>
                <w:sz w:val="22"/>
                <w:szCs w:val="22"/>
              </w:rPr>
              <w:t>I. stupňa</w:t>
            </w:r>
            <w:r w:rsidR="66F97DB5" w:rsidRPr="2B78A32E">
              <w:rPr>
                <w:rFonts w:ascii="Calibri" w:hAnsi="Calibri" w:cs="Calibri"/>
                <w:b/>
                <w:bCs/>
                <w:color w:val="000000" w:themeColor="text1"/>
                <w:sz w:val="22"/>
                <w:szCs w:val="22"/>
              </w:rPr>
              <w:t>.</w:t>
            </w:r>
          </w:p>
        </w:tc>
      </w:tr>
      <w:tr w:rsidR="008C52D6" w14:paraId="6839FBFD"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DAE9F8"/>
            <w:noWrap/>
            <w:vAlign w:val="center"/>
            <w:hideMark/>
          </w:tcPr>
          <w:p w14:paraId="5D0EBCC6" w14:textId="77777777" w:rsidR="008C52D6" w:rsidRDefault="008C52D6">
            <w:pPr>
              <w:jc w:val="center"/>
              <w:rPr>
                <w:rFonts w:ascii="Calibri" w:hAnsi="Calibri" w:cs="Calibri"/>
                <w:b/>
                <w:bCs/>
                <w:color w:val="000000"/>
                <w:sz w:val="22"/>
                <w:szCs w:val="22"/>
              </w:rPr>
            </w:pPr>
            <w:r>
              <w:rPr>
                <w:rFonts w:ascii="Calibri" w:hAnsi="Calibri" w:cs="Calibri"/>
                <w:b/>
                <w:bCs/>
                <w:color w:val="000000"/>
                <w:sz w:val="22"/>
                <w:szCs w:val="22"/>
              </w:rPr>
              <w:lastRenderedPageBreak/>
              <w:t>Akademický rok pridelenia štipendia</w:t>
            </w:r>
          </w:p>
        </w:tc>
        <w:tc>
          <w:tcPr>
            <w:tcW w:w="3419" w:type="dxa"/>
            <w:tcBorders>
              <w:top w:val="nil"/>
              <w:left w:val="nil"/>
              <w:bottom w:val="single" w:sz="4" w:space="0" w:color="auto"/>
              <w:right w:val="single" w:sz="4" w:space="0" w:color="auto"/>
            </w:tcBorders>
            <w:shd w:val="clear" w:color="auto" w:fill="DAE9F8"/>
            <w:noWrap/>
            <w:vAlign w:val="center"/>
            <w:hideMark/>
          </w:tcPr>
          <w:p w14:paraId="196CDB10" w14:textId="77777777" w:rsidR="008C52D6" w:rsidRDefault="008C52D6">
            <w:pPr>
              <w:jc w:val="center"/>
              <w:rPr>
                <w:rFonts w:ascii="Calibri" w:hAnsi="Calibri" w:cs="Calibri"/>
                <w:b/>
                <w:bCs/>
                <w:color w:val="000000"/>
                <w:sz w:val="22"/>
                <w:szCs w:val="22"/>
              </w:rPr>
            </w:pPr>
            <w:r>
              <w:rPr>
                <w:rFonts w:ascii="Calibri" w:hAnsi="Calibri" w:cs="Calibri"/>
                <w:b/>
                <w:bCs/>
                <w:color w:val="000000"/>
                <w:sz w:val="22"/>
                <w:szCs w:val="22"/>
              </w:rPr>
              <w:t>Počet rokov poskytovania štipendia</w:t>
            </w:r>
          </w:p>
        </w:tc>
        <w:tc>
          <w:tcPr>
            <w:tcW w:w="1442" w:type="dxa"/>
            <w:tcBorders>
              <w:top w:val="nil"/>
              <w:left w:val="nil"/>
              <w:bottom w:val="single" w:sz="4" w:space="0" w:color="auto"/>
              <w:right w:val="single" w:sz="8" w:space="0" w:color="auto"/>
            </w:tcBorders>
            <w:shd w:val="clear" w:color="auto" w:fill="DAE9F8"/>
            <w:noWrap/>
            <w:vAlign w:val="center"/>
            <w:hideMark/>
          </w:tcPr>
          <w:p w14:paraId="001CB435" w14:textId="77777777" w:rsidR="008C52D6" w:rsidRDefault="008C52D6">
            <w:pPr>
              <w:jc w:val="center"/>
              <w:rPr>
                <w:rFonts w:ascii="Calibri" w:hAnsi="Calibri" w:cs="Calibri"/>
                <w:b/>
                <w:bCs/>
                <w:color w:val="000000"/>
                <w:sz w:val="22"/>
                <w:szCs w:val="22"/>
              </w:rPr>
            </w:pPr>
            <w:r>
              <w:rPr>
                <w:rFonts w:ascii="Calibri" w:hAnsi="Calibri" w:cs="Calibri"/>
                <w:b/>
                <w:bCs/>
                <w:color w:val="000000"/>
                <w:sz w:val="22"/>
                <w:szCs w:val="22"/>
              </w:rPr>
              <w:t>Počet štipendií</w:t>
            </w:r>
          </w:p>
        </w:tc>
      </w:tr>
      <w:tr w:rsidR="008C52D6" w14:paraId="5C1912CB"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13851598" w14:textId="77777777" w:rsidR="008C52D6" w:rsidRDefault="008C52D6">
            <w:pPr>
              <w:jc w:val="center"/>
              <w:rPr>
                <w:rFonts w:ascii="Calibri" w:hAnsi="Calibri" w:cs="Calibri"/>
                <w:color w:val="000000"/>
                <w:sz w:val="22"/>
                <w:szCs w:val="22"/>
              </w:rPr>
            </w:pPr>
            <w:r>
              <w:rPr>
                <w:rFonts w:ascii="Calibri" w:hAnsi="Calibri" w:cs="Calibri"/>
                <w:color w:val="000000"/>
                <w:sz w:val="22"/>
                <w:szCs w:val="22"/>
              </w:rPr>
              <w:t>2025/2026</w:t>
            </w:r>
          </w:p>
        </w:tc>
        <w:tc>
          <w:tcPr>
            <w:tcW w:w="3419" w:type="dxa"/>
            <w:tcBorders>
              <w:top w:val="nil"/>
              <w:left w:val="nil"/>
              <w:bottom w:val="single" w:sz="4" w:space="0" w:color="auto"/>
              <w:right w:val="single" w:sz="4" w:space="0" w:color="auto"/>
            </w:tcBorders>
            <w:shd w:val="clear" w:color="auto" w:fill="auto"/>
            <w:noWrap/>
            <w:vAlign w:val="center"/>
            <w:hideMark/>
          </w:tcPr>
          <w:p w14:paraId="739A33AB" w14:textId="77777777" w:rsidR="008C52D6" w:rsidRDefault="008C52D6">
            <w:pPr>
              <w:jc w:val="center"/>
              <w:rPr>
                <w:rFonts w:ascii="Calibri" w:hAnsi="Calibri" w:cs="Calibri"/>
                <w:color w:val="000000"/>
                <w:sz w:val="22"/>
                <w:szCs w:val="22"/>
              </w:rPr>
            </w:pPr>
            <w:r>
              <w:rPr>
                <w:rFonts w:ascii="Calibri" w:hAnsi="Calibri" w:cs="Calibri"/>
                <w:color w:val="000000"/>
                <w:sz w:val="22"/>
                <w:szCs w:val="22"/>
              </w:rPr>
              <w:t>3</w:t>
            </w:r>
          </w:p>
        </w:tc>
        <w:tc>
          <w:tcPr>
            <w:tcW w:w="1442" w:type="dxa"/>
            <w:tcBorders>
              <w:top w:val="nil"/>
              <w:left w:val="nil"/>
              <w:bottom w:val="single" w:sz="4" w:space="0" w:color="auto"/>
              <w:right w:val="single" w:sz="8" w:space="0" w:color="auto"/>
            </w:tcBorders>
            <w:shd w:val="clear" w:color="auto" w:fill="auto"/>
            <w:noWrap/>
            <w:vAlign w:val="center"/>
            <w:hideMark/>
          </w:tcPr>
          <w:p w14:paraId="7DBD23F3" w14:textId="46DF2593" w:rsidR="008C52D6" w:rsidRDefault="00112BA2">
            <w:pPr>
              <w:jc w:val="center"/>
              <w:rPr>
                <w:rFonts w:ascii="Calibri" w:hAnsi="Calibri" w:cs="Calibri"/>
                <w:color w:val="000000"/>
                <w:sz w:val="22"/>
                <w:szCs w:val="22"/>
              </w:rPr>
            </w:pPr>
            <w:r>
              <w:rPr>
                <w:rFonts w:ascii="Calibri" w:hAnsi="Calibri" w:cs="Calibri"/>
                <w:color w:val="000000"/>
                <w:sz w:val="22"/>
                <w:szCs w:val="22"/>
              </w:rPr>
              <w:t>300</w:t>
            </w:r>
          </w:p>
        </w:tc>
      </w:tr>
      <w:tr w:rsidR="008C52D6" w14:paraId="52588CFF"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48F2D6C7" w14:textId="77777777" w:rsidR="008C52D6" w:rsidRDefault="008C52D6">
            <w:pPr>
              <w:jc w:val="center"/>
              <w:rPr>
                <w:rFonts w:ascii="Calibri" w:hAnsi="Calibri" w:cs="Calibri"/>
                <w:color w:val="000000"/>
                <w:sz w:val="22"/>
                <w:szCs w:val="22"/>
              </w:rPr>
            </w:pPr>
            <w:r>
              <w:rPr>
                <w:rFonts w:ascii="Calibri" w:hAnsi="Calibri" w:cs="Calibri"/>
                <w:color w:val="000000"/>
                <w:sz w:val="22"/>
                <w:szCs w:val="22"/>
              </w:rPr>
              <w:t>2026/2027</w:t>
            </w:r>
          </w:p>
        </w:tc>
        <w:tc>
          <w:tcPr>
            <w:tcW w:w="3419" w:type="dxa"/>
            <w:tcBorders>
              <w:top w:val="nil"/>
              <w:left w:val="nil"/>
              <w:bottom w:val="single" w:sz="4" w:space="0" w:color="auto"/>
              <w:right w:val="single" w:sz="4" w:space="0" w:color="auto"/>
            </w:tcBorders>
            <w:shd w:val="clear" w:color="auto" w:fill="auto"/>
            <w:noWrap/>
            <w:vAlign w:val="center"/>
            <w:hideMark/>
          </w:tcPr>
          <w:p w14:paraId="272672C0" w14:textId="77777777" w:rsidR="008C52D6" w:rsidRDefault="008C52D6">
            <w:pPr>
              <w:jc w:val="center"/>
              <w:rPr>
                <w:rFonts w:ascii="Calibri" w:hAnsi="Calibri" w:cs="Calibri"/>
                <w:color w:val="000000"/>
                <w:sz w:val="22"/>
                <w:szCs w:val="22"/>
              </w:rPr>
            </w:pPr>
            <w:r>
              <w:rPr>
                <w:rFonts w:ascii="Calibri" w:hAnsi="Calibri" w:cs="Calibri"/>
                <w:color w:val="000000"/>
                <w:sz w:val="22"/>
                <w:szCs w:val="22"/>
              </w:rPr>
              <w:t>3</w:t>
            </w:r>
          </w:p>
        </w:tc>
        <w:tc>
          <w:tcPr>
            <w:tcW w:w="1442" w:type="dxa"/>
            <w:tcBorders>
              <w:top w:val="nil"/>
              <w:left w:val="nil"/>
              <w:bottom w:val="single" w:sz="4" w:space="0" w:color="auto"/>
              <w:right w:val="single" w:sz="8" w:space="0" w:color="auto"/>
            </w:tcBorders>
            <w:shd w:val="clear" w:color="auto" w:fill="auto"/>
            <w:noWrap/>
            <w:vAlign w:val="center"/>
            <w:hideMark/>
          </w:tcPr>
          <w:p w14:paraId="090CFD28" w14:textId="2BEB664D" w:rsidR="008C52D6" w:rsidRDefault="00112BA2">
            <w:pPr>
              <w:jc w:val="center"/>
              <w:rPr>
                <w:rFonts w:ascii="Calibri" w:hAnsi="Calibri" w:cs="Calibri"/>
                <w:color w:val="000000"/>
                <w:sz w:val="22"/>
                <w:szCs w:val="22"/>
              </w:rPr>
            </w:pPr>
            <w:r>
              <w:rPr>
                <w:rFonts w:ascii="Calibri" w:hAnsi="Calibri" w:cs="Calibri"/>
                <w:color w:val="000000"/>
                <w:sz w:val="22"/>
                <w:szCs w:val="22"/>
              </w:rPr>
              <w:t>300</w:t>
            </w:r>
          </w:p>
        </w:tc>
      </w:tr>
      <w:tr w:rsidR="008C52D6" w14:paraId="3ACB5754"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2A25E596" w14:textId="77777777" w:rsidR="008C52D6" w:rsidRDefault="008C52D6">
            <w:pPr>
              <w:jc w:val="center"/>
              <w:rPr>
                <w:rFonts w:ascii="Calibri" w:hAnsi="Calibri" w:cs="Calibri"/>
                <w:color w:val="000000"/>
                <w:sz w:val="22"/>
                <w:szCs w:val="22"/>
              </w:rPr>
            </w:pPr>
            <w:r>
              <w:rPr>
                <w:rFonts w:ascii="Calibri" w:hAnsi="Calibri" w:cs="Calibri"/>
                <w:color w:val="000000"/>
                <w:sz w:val="22"/>
                <w:szCs w:val="22"/>
              </w:rPr>
              <w:t>2027/2028</w:t>
            </w:r>
          </w:p>
        </w:tc>
        <w:tc>
          <w:tcPr>
            <w:tcW w:w="3419" w:type="dxa"/>
            <w:tcBorders>
              <w:top w:val="nil"/>
              <w:left w:val="nil"/>
              <w:bottom w:val="single" w:sz="4" w:space="0" w:color="auto"/>
              <w:right w:val="single" w:sz="4" w:space="0" w:color="auto"/>
            </w:tcBorders>
            <w:shd w:val="clear" w:color="auto" w:fill="auto"/>
            <w:noWrap/>
            <w:vAlign w:val="center"/>
            <w:hideMark/>
          </w:tcPr>
          <w:p w14:paraId="0AE561E5" w14:textId="31B27329" w:rsidR="008C52D6" w:rsidRDefault="008C52D6">
            <w:pPr>
              <w:jc w:val="center"/>
              <w:rPr>
                <w:rFonts w:ascii="Calibri" w:hAnsi="Calibri" w:cs="Calibri"/>
                <w:color w:val="000000"/>
                <w:sz w:val="22"/>
                <w:szCs w:val="22"/>
              </w:rPr>
            </w:pPr>
            <w:r>
              <w:rPr>
                <w:rFonts w:ascii="Calibri" w:hAnsi="Calibri" w:cs="Calibri"/>
                <w:color w:val="000000"/>
                <w:sz w:val="22"/>
                <w:szCs w:val="22"/>
              </w:rPr>
              <w:t>2</w:t>
            </w:r>
            <w:r w:rsidR="00976107">
              <w:rPr>
                <w:rFonts w:ascii="Calibri" w:hAnsi="Calibri" w:cs="Calibri"/>
                <w:color w:val="000000"/>
                <w:sz w:val="22"/>
                <w:szCs w:val="22"/>
              </w:rPr>
              <w:t xml:space="preserve"> + 4 mesiace</w:t>
            </w:r>
          </w:p>
        </w:tc>
        <w:tc>
          <w:tcPr>
            <w:tcW w:w="1442" w:type="dxa"/>
            <w:tcBorders>
              <w:top w:val="nil"/>
              <w:left w:val="nil"/>
              <w:bottom w:val="single" w:sz="4" w:space="0" w:color="auto"/>
              <w:right w:val="single" w:sz="8" w:space="0" w:color="auto"/>
            </w:tcBorders>
            <w:shd w:val="clear" w:color="auto" w:fill="auto"/>
            <w:noWrap/>
            <w:vAlign w:val="center"/>
            <w:hideMark/>
          </w:tcPr>
          <w:p w14:paraId="1CE93CB9" w14:textId="11C736B6" w:rsidR="008C52D6" w:rsidRDefault="00112BA2">
            <w:pPr>
              <w:jc w:val="center"/>
              <w:rPr>
                <w:rFonts w:ascii="Calibri" w:hAnsi="Calibri" w:cs="Calibri"/>
                <w:color w:val="000000"/>
                <w:sz w:val="22"/>
                <w:szCs w:val="22"/>
              </w:rPr>
            </w:pPr>
            <w:r>
              <w:rPr>
                <w:rFonts w:ascii="Calibri" w:hAnsi="Calibri" w:cs="Calibri"/>
                <w:color w:val="000000"/>
                <w:sz w:val="22"/>
                <w:szCs w:val="22"/>
              </w:rPr>
              <w:t>300</w:t>
            </w:r>
          </w:p>
        </w:tc>
      </w:tr>
      <w:tr w:rsidR="008C52D6" w14:paraId="1F37D468" w14:textId="77777777" w:rsidTr="2B78A32E">
        <w:trPr>
          <w:trHeight w:val="300"/>
        </w:trPr>
        <w:tc>
          <w:tcPr>
            <w:tcW w:w="6918" w:type="dxa"/>
            <w:gridSpan w:val="2"/>
            <w:tcBorders>
              <w:top w:val="single" w:sz="4" w:space="0" w:color="auto"/>
              <w:left w:val="single" w:sz="8" w:space="0" w:color="auto"/>
              <w:bottom w:val="single" w:sz="8" w:space="0" w:color="auto"/>
              <w:right w:val="single" w:sz="4" w:space="0" w:color="auto"/>
            </w:tcBorders>
            <w:shd w:val="clear" w:color="auto" w:fill="A6C9EC"/>
            <w:noWrap/>
            <w:vAlign w:val="center"/>
            <w:hideMark/>
          </w:tcPr>
          <w:p w14:paraId="2A75B7B3" w14:textId="77777777" w:rsidR="008C52D6" w:rsidRDefault="008C52D6">
            <w:pPr>
              <w:jc w:val="center"/>
              <w:rPr>
                <w:rFonts w:ascii="Calibri" w:hAnsi="Calibri" w:cs="Calibri"/>
                <w:b/>
                <w:bCs/>
                <w:color w:val="000000"/>
                <w:sz w:val="22"/>
                <w:szCs w:val="22"/>
              </w:rPr>
            </w:pPr>
            <w:r>
              <w:rPr>
                <w:rFonts w:ascii="Calibri" w:hAnsi="Calibri" w:cs="Calibri"/>
                <w:b/>
                <w:bCs/>
                <w:color w:val="000000"/>
                <w:sz w:val="22"/>
                <w:szCs w:val="22"/>
              </w:rPr>
              <w:t>Spolu</w:t>
            </w:r>
          </w:p>
        </w:tc>
        <w:tc>
          <w:tcPr>
            <w:tcW w:w="1442" w:type="dxa"/>
            <w:tcBorders>
              <w:top w:val="nil"/>
              <w:left w:val="nil"/>
              <w:bottom w:val="single" w:sz="8" w:space="0" w:color="auto"/>
              <w:right w:val="single" w:sz="8" w:space="0" w:color="auto"/>
            </w:tcBorders>
            <w:shd w:val="clear" w:color="auto" w:fill="A6C9EC"/>
            <w:noWrap/>
            <w:vAlign w:val="center"/>
            <w:hideMark/>
          </w:tcPr>
          <w:p w14:paraId="01150A46" w14:textId="77AC3AFD" w:rsidR="008C52D6" w:rsidRDefault="00976107">
            <w:pPr>
              <w:jc w:val="center"/>
              <w:rPr>
                <w:rFonts w:ascii="Calibri" w:hAnsi="Calibri" w:cs="Calibri"/>
                <w:b/>
                <w:bCs/>
                <w:color w:val="000000"/>
                <w:sz w:val="22"/>
                <w:szCs w:val="22"/>
              </w:rPr>
            </w:pPr>
            <w:r>
              <w:rPr>
                <w:rFonts w:ascii="Calibri" w:hAnsi="Calibri" w:cs="Calibri"/>
                <w:b/>
                <w:bCs/>
                <w:color w:val="000000"/>
                <w:sz w:val="22"/>
                <w:szCs w:val="22"/>
              </w:rPr>
              <w:t>9</w:t>
            </w:r>
            <w:r w:rsidR="00112BA2">
              <w:rPr>
                <w:rFonts w:ascii="Calibri" w:hAnsi="Calibri" w:cs="Calibri"/>
                <w:b/>
                <w:bCs/>
                <w:color w:val="000000"/>
                <w:sz w:val="22"/>
                <w:szCs w:val="22"/>
              </w:rPr>
              <w:t>00</w:t>
            </w:r>
          </w:p>
        </w:tc>
      </w:tr>
    </w:tbl>
    <w:p w14:paraId="16F39766" w14:textId="77777777" w:rsidR="00627211" w:rsidRDefault="00627211" w:rsidP="00D23D19">
      <w:pPr>
        <w:jc w:val="both"/>
        <w:rPr>
          <w:rFonts w:asciiTheme="minorHAnsi" w:hAnsiTheme="minorHAnsi" w:cstheme="minorHAnsi"/>
          <w:b/>
          <w:sz w:val="22"/>
          <w:szCs w:val="22"/>
        </w:rPr>
      </w:pPr>
    </w:p>
    <w:tbl>
      <w:tblPr>
        <w:tblW w:w="8360" w:type="dxa"/>
        <w:tblCellMar>
          <w:left w:w="70" w:type="dxa"/>
          <w:right w:w="70" w:type="dxa"/>
        </w:tblCellMar>
        <w:tblLook w:val="04A0" w:firstRow="1" w:lastRow="0" w:firstColumn="1" w:lastColumn="0" w:noHBand="0" w:noVBand="1"/>
      </w:tblPr>
      <w:tblGrid>
        <w:gridCol w:w="3499"/>
        <w:gridCol w:w="3419"/>
        <w:gridCol w:w="1442"/>
      </w:tblGrid>
      <w:tr w:rsidR="00112BA2" w14:paraId="45601F76" w14:textId="77777777" w:rsidTr="2B78A32E">
        <w:trPr>
          <w:trHeight w:val="290"/>
        </w:trPr>
        <w:tc>
          <w:tcPr>
            <w:tcW w:w="8360" w:type="dxa"/>
            <w:gridSpan w:val="3"/>
            <w:tcBorders>
              <w:top w:val="single" w:sz="8" w:space="0" w:color="auto"/>
              <w:left w:val="single" w:sz="8" w:space="0" w:color="auto"/>
              <w:bottom w:val="single" w:sz="4" w:space="0" w:color="auto"/>
              <w:right w:val="single" w:sz="8" w:space="0" w:color="000000" w:themeColor="text1"/>
            </w:tcBorders>
            <w:shd w:val="clear" w:color="auto" w:fill="F7C7AC"/>
            <w:noWrap/>
            <w:vAlign w:val="center"/>
            <w:hideMark/>
          </w:tcPr>
          <w:p w14:paraId="3A7F6C07" w14:textId="7B6AD3F4" w:rsidR="00112BA2" w:rsidRDefault="69DA5B49">
            <w:pPr>
              <w:jc w:val="center"/>
              <w:rPr>
                <w:rFonts w:ascii="Calibri" w:hAnsi="Calibri" w:cs="Calibri"/>
                <w:b/>
                <w:bCs/>
                <w:color w:val="000000"/>
                <w:sz w:val="22"/>
                <w:szCs w:val="22"/>
              </w:rPr>
            </w:pPr>
            <w:r w:rsidRPr="2B78A32E">
              <w:rPr>
                <w:rFonts w:ascii="Calibri" w:hAnsi="Calibri" w:cs="Calibri"/>
                <w:b/>
                <w:bCs/>
                <w:color w:val="000000" w:themeColor="text1"/>
                <w:sz w:val="22"/>
                <w:szCs w:val="22"/>
              </w:rPr>
              <w:t>Talentovaní zahraniční študenti</w:t>
            </w:r>
            <w:r w:rsidR="66F97DB5" w:rsidRPr="2B78A32E">
              <w:rPr>
                <w:rFonts w:ascii="Calibri" w:hAnsi="Calibri" w:cs="Calibri"/>
                <w:b/>
                <w:bCs/>
                <w:color w:val="000000" w:themeColor="text1"/>
                <w:sz w:val="22"/>
                <w:szCs w:val="22"/>
              </w:rPr>
              <w:t xml:space="preserve"> – </w:t>
            </w:r>
            <w:r w:rsidR="702A339A" w:rsidRPr="2B78A32E">
              <w:rPr>
                <w:rFonts w:ascii="Calibri" w:hAnsi="Calibri" w:cs="Calibri"/>
                <w:b/>
                <w:bCs/>
                <w:color w:val="000000" w:themeColor="text1"/>
                <w:sz w:val="22"/>
                <w:szCs w:val="22"/>
              </w:rPr>
              <w:t>I. stupňa</w:t>
            </w:r>
            <w:r w:rsidR="66F97DB5" w:rsidRPr="2B78A32E">
              <w:rPr>
                <w:rFonts w:ascii="Calibri" w:hAnsi="Calibri" w:cs="Calibri"/>
                <w:b/>
                <w:bCs/>
                <w:color w:val="000000" w:themeColor="text1"/>
                <w:sz w:val="22"/>
                <w:szCs w:val="22"/>
              </w:rPr>
              <w:t>.</w:t>
            </w:r>
          </w:p>
        </w:tc>
      </w:tr>
      <w:tr w:rsidR="00112BA2" w14:paraId="1C64FF51"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FBE2D5"/>
            <w:noWrap/>
            <w:vAlign w:val="center"/>
            <w:hideMark/>
          </w:tcPr>
          <w:p w14:paraId="13A3C052" w14:textId="77777777" w:rsidR="00112BA2" w:rsidRDefault="00112BA2">
            <w:pPr>
              <w:jc w:val="center"/>
              <w:rPr>
                <w:rFonts w:ascii="Calibri" w:hAnsi="Calibri" w:cs="Calibri"/>
                <w:b/>
                <w:bCs/>
                <w:color w:val="000000"/>
                <w:sz w:val="22"/>
                <w:szCs w:val="22"/>
              </w:rPr>
            </w:pPr>
            <w:r>
              <w:rPr>
                <w:rFonts w:ascii="Calibri" w:hAnsi="Calibri" w:cs="Calibri"/>
                <w:b/>
                <w:bCs/>
                <w:color w:val="000000"/>
                <w:sz w:val="22"/>
                <w:szCs w:val="22"/>
              </w:rPr>
              <w:t>Akademický rok pridelenia štipendia</w:t>
            </w:r>
          </w:p>
        </w:tc>
        <w:tc>
          <w:tcPr>
            <w:tcW w:w="3419" w:type="dxa"/>
            <w:tcBorders>
              <w:top w:val="nil"/>
              <w:left w:val="nil"/>
              <w:bottom w:val="single" w:sz="4" w:space="0" w:color="auto"/>
              <w:right w:val="single" w:sz="4" w:space="0" w:color="auto"/>
            </w:tcBorders>
            <w:shd w:val="clear" w:color="auto" w:fill="FBE2D5"/>
            <w:noWrap/>
            <w:vAlign w:val="center"/>
            <w:hideMark/>
          </w:tcPr>
          <w:p w14:paraId="0C15C416" w14:textId="77777777" w:rsidR="00112BA2" w:rsidRDefault="00112BA2">
            <w:pPr>
              <w:jc w:val="center"/>
              <w:rPr>
                <w:rFonts w:ascii="Calibri" w:hAnsi="Calibri" w:cs="Calibri"/>
                <w:b/>
                <w:bCs/>
                <w:color w:val="000000"/>
                <w:sz w:val="22"/>
                <w:szCs w:val="22"/>
              </w:rPr>
            </w:pPr>
            <w:r>
              <w:rPr>
                <w:rFonts w:ascii="Calibri" w:hAnsi="Calibri" w:cs="Calibri"/>
                <w:b/>
                <w:bCs/>
                <w:color w:val="000000"/>
                <w:sz w:val="22"/>
                <w:szCs w:val="22"/>
              </w:rPr>
              <w:t>Počet rokov poskytovania štipendia</w:t>
            </w:r>
          </w:p>
        </w:tc>
        <w:tc>
          <w:tcPr>
            <w:tcW w:w="1442" w:type="dxa"/>
            <w:tcBorders>
              <w:top w:val="nil"/>
              <w:left w:val="nil"/>
              <w:bottom w:val="single" w:sz="4" w:space="0" w:color="auto"/>
              <w:right w:val="single" w:sz="8" w:space="0" w:color="auto"/>
            </w:tcBorders>
            <w:shd w:val="clear" w:color="auto" w:fill="FBE2D5"/>
            <w:noWrap/>
            <w:vAlign w:val="center"/>
            <w:hideMark/>
          </w:tcPr>
          <w:p w14:paraId="3A103F9B" w14:textId="77777777" w:rsidR="00112BA2" w:rsidRDefault="00112BA2">
            <w:pPr>
              <w:jc w:val="center"/>
              <w:rPr>
                <w:rFonts w:ascii="Calibri" w:hAnsi="Calibri" w:cs="Calibri"/>
                <w:b/>
                <w:bCs/>
                <w:color w:val="000000"/>
                <w:sz w:val="22"/>
                <w:szCs w:val="22"/>
              </w:rPr>
            </w:pPr>
            <w:r>
              <w:rPr>
                <w:rFonts w:ascii="Calibri" w:hAnsi="Calibri" w:cs="Calibri"/>
                <w:b/>
                <w:bCs/>
                <w:color w:val="000000"/>
                <w:sz w:val="22"/>
                <w:szCs w:val="22"/>
              </w:rPr>
              <w:t>Počet štipendií</w:t>
            </w:r>
          </w:p>
        </w:tc>
      </w:tr>
      <w:tr w:rsidR="00112BA2" w14:paraId="486E11F1"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69A39061" w14:textId="77777777" w:rsidR="00112BA2" w:rsidRDefault="00112BA2" w:rsidP="00112BA2">
            <w:pPr>
              <w:jc w:val="center"/>
              <w:rPr>
                <w:rFonts w:ascii="Calibri" w:hAnsi="Calibri" w:cs="Calibri"/>
                <w:color w:val="000000"/>
                <w:sz w:val="22"/>
                <w:szCs w:val="22"/>
              </w:rPr>
            </w:pPr>
            <w:r>
              <w:rPr>
                <w:rFonts w:ascii="Calibri" w:hAnsi="Calibri" w:cs="Calibri"/>
                <w:color w:val="000000"/>
                <w:sz w:val="22"/>
                <w:szCs w:val="22"/>
              </w:rPr>
              <w:t>2025/2026</w:t>
            </w:r>
          </w:p>
        </w:tc>
        <w:tc>
          <w:tcPr>
            <w:tcW w:w="3419" w:type="dxa"/>
            <w:tcBorders>
              <w:top w:val="nil"/>
              <w:left w:val="nil"/>
              <w:bottom w:val="single" w:sz="4" w:space="0" w:color="auto"/>
              <w:right w:val="single" w:sz="4" w:space="0" w:color="auto"/>
            </w:tcBorders>
            <w:shd w:val="clear" w:color="auto" w:fill="auto"/>
            <w:noWrap/>
            <w:vAlign w:val="center"/>
            <w:hideMark/>
          </w:tcPr>
          <w:p w14:paraId="42E6BDCB" w14:textId="77777777" w:rsidR="00112BA2" w:rsidRDefault="00112BA2" w:rsidP="00112BA2">
            <w:pPr>
              <w:jc w:val="center"/>
              <w:rPr>
                <w:rFonts w:ascii="Calibri" w:hAnsi="Calibri" w:cs="Calibri"/>
                <w:color w:val="000000"/>
                <w:sz w:val="22"/>
                <w:szCs w:val="22"/>
              </w:rPr>
            </w:pPr>
            <w:r>
              <w:rPr>
                <w:rFonts w:ascii="Calibri" w:hAnsi="Calibri" w:cs="Calibri"/>
                <w:color w:val="000000"/>
                <w:sz w:val="22"/>
                <w:szCs w:val="22"/>
              </w:rPr>
              <w:t>3</w:t>
            </w:r>
          </w:p>
        </w:tc>
        <w:tc>
          <w:tcPr>
            <w:tcW w:w="1442" w:type="dxa"/>
            <w:tcBorders>
              <w:top w:val="nil"/>
              <w:left w:val="nil"/>
              <w:bottom w:val="single" w:sz="4" w:space="0" w:color="auto"/>
              <w:right w:val="single" w:sz="8" w:space="0" w:color="auto"/>
            </w:tcBorders>
            <w:shd w:val="clear" w:color="auto" w:fill="auto"/>
            <w:noWrap/>
            <w:hideMark/>
          </w:tcPr>
          <w:p w14:paraId="290BE572" w14:textId="669DF509" w:rsidR="00112BA2" w:rsidRPr="009234DB" w:rsidRDefault="00112BA2" w:rsidP="00112BA2">
            <w:pPr>
              <w:jc w:val="center"/>
              <w:rPr>
                <w:rFonts w:asciiTheme="minorHAnsi" w:hAnsiTheme="minorHAnsi" w:cstheme="minorHAnsi"/>
                <w:color w:val="000000"/>
                <w:sz w:val="22"/>
                <w:szCs w:val="22"/>
              </w:rPr>
            </w:pPr>
            <w:r w:rsidRPr="009234DB">
              <w:rPr>
                <w:rFonts w:asciiTheme="minorHAnsi" w:hAnsiTheme="minorHAnsi" w:cstheme="minorHAnsi"/>
                <w:color w:val="000000"/>
                <w:sz w:val="22"/>
                <w:szCs w:val="22"/>
              </w:rPr>
              <w:t>100</w:t>
            </w:r>
          </w:p>
        </w:tc>
      </w:tr>
      <w:tr w:rsidR="00112BA2" w14:paraId="5FD61B49"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41B327FD" w14:textId="77777777" w:rsidR="00112BA2" w:rsidRDefault="00112BA2" w:rsidP="00112BA2">
            <w:pPr>
              <w:jc w:val="center"/>
              <w:rPr>
                <w:rFonts w:ascii="Calibri" w:hAnsi="Calibri" w:cs="Calibri"/>
                <w:color w:val="000000"/>
                <w:sz w:val="22"/>
                <w:szCs w:val="22"/>
              </w:rPr>
            </w:pPr>
            <w:r>
              <w:rPr>
                <w:rFonts w:ascii="Calibri" w:hAnsi="Calibri" w:cs="Calibri"/>
                <w:color w:val="000000"/>
                <w:sz w:val="22"/>
                <w:szCs w:val="22"/>
              </w:rPr>
              <w:t>2026/2027</w:t>
            </w:r>
          </w:p>
        </w:tc>
        <w:tc>
          <w:tcPr>
            <w:tcW w:w="3419" w:type="dxa"/>
            <w:tcBorders>
              <w:top w:val="nil"/>
              <w:left w:val="nil"/>
              <w:bottom w:val="single" w:sz="4" w:space="0" w:color="auto"/>
              <w:right w:val="single" w:sz="4" w:space="0" w:color="auto"/>
            </w:tcBorders>
            <w:shd w:val="clear" w:color="auto" w:fill="auto"/>
            <w:noWrap/>
            <w:vAlign w:val="center"/>
            <w:hideMark/>
          </w:tcPr>
          <w:p w14:paraId="1111DBCC" w14:textId="77777777" w:rsidR="00112BA2" w:rsidRDefault="00112BA2" w:rsidP="00112BA2">
            <w:pPr>
              <w:jc w:val="center"/>
              <w:rPr>
                <w:rFonts w:ascii="Calibri" w:hAnsi="Calibri" w:cs="Calibri"/>
                <w:color w:val="000000"/>
                <w:sz w:val="22"/>
                <w:szCs w:val="22"/>
              </w:rPr>
            </w:pPr>
            <w:r>
              <w:rPr>
                <w:rFonts w:ascii="Calibri" w:hAnsi="Calibri" w:cs="Calibri"/>
                <w:color w:val="000000"/>
                <w:sz w:val="22"/>
                <w:szCs w:val="22"/>
              </w:rPr>
              <w:t>3</w:t>
            </w:r>
          </w:p>
        </w:tc>
        <w:tc>
          <w:tcPr>
            <w:tcW w:w="1442" w:type="dxa"/>
            <w:tcBorders>
              <w:top w:val="nil"/>
              <w:left w:val="nil"/>
              <w:bottom w:val="single" w:sz="4" w:space="0" w:color="auto"/>
              <w:right w:val="single" w:sz="8" w:space="0" w:color="auto"/>
            </w:tcBorders>
            <w:shd w:val="clear" w:color="auto" w:fill="auto"/>
            <w:noWrap/>
            <w:hideMark/>
          </w:tcPr>
          <w:p w14:paraId="7529CE23" w14:textId="509B56E1" w:rsidR="00112BA2" w:rsidRPr="009234DB" w:rsidRDefault="00112BA2" w:rsidP="00112BA2">
            <w:pPr>
              <w:jc w:val="center"/>
              <w:rPr>
                <w:rFonts w:asciiTheme="minorHAnsi" w:hAnsiTheme="minorHAnsi" w:cstheme="minorHAnsi"/>
                <w:color w:val="000000"/>
                <w:sz w:val="22"/>
                <w:szCs w:val="22"/>
              </w:rPr>
            </w:pPr>
            <w:r w:rsidRPr="00234BC7">
              <w:rPr>
                <w:rFonts w:asciiTheme="minorHAnsi" w:hAnsiTheme="minorHAnsi" w:cstheme="minorHAnsi"/>
                <w:color w:val="000000"/>
                <w:sz w:val="22"/>
                <w:szCs w:val="22"/>
              </w:rPr>
              <w:t>100</w:t>
            </w:r>
          </w:p>
        </w:tc>
      </w:tr>
      <w:tr w:rsidR="00112BA2" w14:paraId="4ECD71FE"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33E1A20D" w14:textId="77777777" w:rsidR="00112BA2" w:rsidRDefault="00112BA2" w:rsidP="00112BA2">
            <w:pPr>
              <w:jc w:val="center"/>
              <w:rPr>
                <w:rFonts w:ascii="Calibri" w:hAnsi="Calibri" w:cs="Calibri"/>
                <w:color w:val="000000"/>
                <w:sz w:val="22"/>
                <w:szCs w:val="22"/>
              </w:rPr>
            </w:pPr>
            <w:r>
              <w:rPr>
                <w:rFonts w:ascii="Calibri" w:hAnsi="Calibri" w:cs="Calibri"/>
                <w:color w:val="000000"/>
                <w:sz w:val="22"/>
                <w:szCs w:val="22"/>
              </w:rPr>
              <w:t>2027/2028</w:t>
            </w:r>
          </w:p>
        </w:tc>
        <w:tc>
          <w:tcPr>
            <w:tcW w:w="3419" w:type="dxa"/>
            <w:tcBorders>
              <w:top w:val="nil"/>
              <w:left w:val="nil"/>
              <w:bottom w:val="single" w:sz="4" w:space="0" w:color="auto"/>
              <w:right w:val="single" w:sz="4" w:space="0" w:color="auto"/>
            </w:tcBorders>
            <w:shd w:val="clear" w:color="auto" w:fill="auto"/>
            <w:noWrap/>
            <w:vAlign w:val="center"/>
            <w:hideMark/>
          </w:tcPr>
          <w:p w14:paraId="7212A117" w14:textId="30F2B533" w:rsidR="00112BA2" w:rsidRDefault="00112BA2" w:rsidP="00112BA2">
            <w:pPr>
              <w:jc w:val="center"/>
              <w:rPr>
                <w:rFonts w:ascii="Calibri" w:hAnsi="Calibri" w:cs="Calibri"/>
                <w:color w:val="000000"/>
                <w:sz w:val="22"/>
                <w:szCs w:val="22"/>
              </w:rPr>
            </w:pPr>
            <w:r>
              <w:rPr>
                <w:rFonts w:ascii="Calibri" w:hAnsi="Calibri" w:cs="Calibri"/>
                <w:color w:val="000000"/>
                <w:sz w:val="22"/>
                <w:szCs w:val="22"/>
              </w:rPr>
              <w:t>2</w:t>
            </w:r>
            <w:r w:rsidR="00976107">
              <w:rPr>
                <w:rFonts w:ascii="Calibri" w:hAnsi="Calibri" w:cs="Calibri"/>
                <w:color w:val="000000"/>
                <w:sz w:val="22"/>
                <w:szCs w:val="22"/>
              </w:rPr>
              <w:t xml:space="preserve"> + 4 mesiace</w:t>
            </w:r>
          </w:p>
        </w:tc>
        <w:tc>
          <w:tcPr>
            <w:tcW w:w="1442" w:type="dxa"/>
            <w:tcBorders>
              <w:top w:val="nil"/>
              <w:left w:val="nil"/>
              <w:bottom w:val="single" w:sz="4" w:space="0" w:color="auto"/>
              <w:right w:val="single" w:sz="8" w:space="0" w:color="auto"/>
            </w:tcBorders>
            <w:shd w:val="clear" w:color="auto" w:fill="auto"/>
            <w:noWrap/>
            <w:hideMark/>
          </w:tcPr>
          <w:p w14:paraId="4FBADD6D" w14:textId="07055292" w:rsidR="00112BA2" w:rsidRPr="009234DB" w:rsidRDefault="00112BA2" w:rsidP="00112BA2">
            <w:pPr>
              <w:jc w:val="center"/>
              <w:rPr>
                <w:rFonts w:asciiTheme="minorHAnsi" w:hAnsiTheme="minorHAnsi" w:cstheme="minorHAnsi"/>
                <w:color w:val="000000"/>
                <w:sz w:val="22"/>
                <w:szCs w:val="22"/>
              </w:rPr>
            </w:pPr>
            <w:r w:rsidRPr="00234BC7">
              <w:rPr>
                <w:rFonts w:asciiTheme="minorHAnsi" w:hAnsiTheme="minorHAnsi" w:cstheme="minorHAnsi"/>
                <w:color w:val="000000"/>
                <w:sz w:val="22"/>
                <w:szCs w:val="22"/>
              </w:rPr>
              <w:t>100</w:t>
            </w:r>
          </w:p>
        </w:tc>
      </w:tr>
      <w:tr w:rsidR="00112BA2" w14:paraId="29B18735" w14:textId="77777777" w:rsidTr="2B78A32E">
        <w:trPr>
          <w:trHeight w:val="300"/>
        </w:trPr>
        <w:tc>
          <w:tcPr>
            <w:tcW w:w="6918" w:type="dxa"/>
            <w:gridSpan w:val="2"/>
            <w:tcBorders>
              <w:top w:val="single" w:sz="4" w:space="0" w:color="auto"/>
              <w:left w:val="single" w:sz="8" w:space="0" w:color="auto"/>
              <w:bottom w:val="single" w:sz="8" w:space="0" w:color="auto"/>
              <w:right w:val="single" w:sz="4" w:space="0" w:color="auto"/>
            </w:tcBorders>
            <w:shd w:val="clear" w:color="auto" w:fill="F7C7AC"/>
            <w:noWrap/>
            <w:vAlign w:val="center"/>
            <w:hideMark/>
          </w:tcPr>
          <w:p w14:paraId="2FCC3ABD" w14:textId="77777777" w:rsidR="00112BA2" w:rsidRDefault="00112BA2">
            <w:pPr>
              <w:jc w:val="center"/>
              <w:rPr>
                <w:rFonts w:ascii="Calibri" w:hAnsi="Calibri" w:cs="Calibri"/>
                <w:b/>
                <w:bCs/>
                <w:color w:val="000000"/>
                <w:sz w:val="22"/>
                <w:szCs w:val="22"/>
              </w:rPr>
            </w:pPr>
            <w:r>
              <w:rPr>
                <w:rFonts w:ascii="Calibri" w:hAnsi="Calibri" w:cs="Calibri"/>
                <w:b/>
                <w:bCs/>
                <w:color w:val="000000"/>
                <w:sz w:val="22"/>
                <w:szCs w:val="22"/>
              </w:rPr>
              <w:t>Spolu</w:t>
            </w:r>
          </w:p>
        </w:tc>
        <w:tc>
          <w:tcPr>
            <w:tcW w:w="1442" w:type="dxa"/>
            <w:tcBorders>
              <w:top w:val="nil"/>
              <w:left w:val="nil"/>
              <w:bottom w:val="single" w:sz="8" w:space="0" w:color="auto"/>
              <w:right w:val="single" w:sz="8" w:space="0" w:color="auto"/>
            </w:tcBorders>
            <w:shd w:val="clear" w:color="auto" w:fill="F7C7AC"/>
            <w:noWrap/>
            <w:vAlign w:val="center"/>
            <w:hideMark/>
          </w:tcPr>
          <w:p w14:paraId="48F63DE6" w14:textId="7520223D" w:rsidR="00112BA2" w:rsidRPr="009234DB" w:rsidRDefault="00976107">
            <w:pPr>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3</w:t>
            </w:r>
            <w:r w:rsidR="00112BA2">
              <w:rPr>
                <w:rFonts w:asciiTheme="minorHAnsi" w:hAnsiTheme="minorHAnsi" w:cstheme="minorHAnsi"/>
                <w:b/>
                <w:bCs/>
                <w:color w:val="000000"/>
                <w:sz w:val="22"/>
                <w:szCs w:val="22"/>
              </w:rPr>
              <w:t>00</w:t>
            </w:r>
          </w:p>
        </w:tc>
      </w:tr>
    </w:tbl>
    <w:p w14:paraId="70C1838F" w14:textId="77777777" w:rsidR="000076F5" w:rsidRDefault="000076F5" w:rsidP="518CAC72">
      <w:pPr>
        <w:jc w:val="both"/>
        <w:rPr>
          <w:rFonts w:asciiTheme="minorHAnsi" w:hAnsiTheme="minorHAnsi" w:cstheme="minorBidi"/>
          <w:b/>
          <w:bCs/>
          <w:sz w:val="22"/>
          <w:szCs w:val="22"/>
        </w:rPr>
      </w:pPr>
    </w:p>
    <w:tbl>
      <w:tblPr>
        <w:tblW w:w="8360" w:type="dxa"/>
        <w:tblCellMar>
          <w:left w:w="70" w:type="dxa"/>
          <w:right w:w="70" w:type="dxa"/>
        </w:tblCellMar>
        <w:tblLook w:val="04A0" w:firstRow="1" w:lastRow="0" w:firstColumn="1" w:lastColumn="0" w:noHBand="0" w:noVBand="1"/>
      </w:tblPr>
      <w:tblGrid>
        <w:gridCol w:w="3499"/>
        <w:gridCol w:w="3419"/>
        <w:gridCol w:w="1442"/>
      </w:tblGrid>
      <w:tr w:rsidR="0080708B" w14:paraId="563480F7" w14:textId="77777777" w:rsidTr="2B78A32E">
        <w:trPr>
          <w:trHeight w:val="290"/>
        </w:trPr>
        <w:tc>
          <w:tcPr>
            <w:tcW w:w="8360" w:type="dxa"/>
            <w:gridSpan w:val="3"/>
            <w:tcBorders>
              <w:top w:val="single" w:sz="8" w:space="0" w:color="auto"/>
              <w:left w:val="single" w:sz="8" w:space="0" w:color="auto"/>
              <w:bottom w:val="single" w:sz="4" w:space="0" w:color="auto"/>
              <w:right w:val="single" w:sz="8" w:space="0" w:color="000000" w:themeColor="text1"/>
            </w:tcBorders>
            <w:shd w:val="clear" w:color="auto" w:fill="FFFF97"/>
            <w:noWrap/>
            <w:vAlign w:val="center"/>
            <w:hideMark/>
          </w:tcPr>
          <w:p w14:paraId="7266360D" w14:textId="4C5234EC" w:rsidR="0080708B" w:rsidRDefault="4683E30E">
            <w:pPr>
              <w:jc w:val="center"/>
              <w:rPr>
                <w:rFonts w:ascii="Calibri" w:hAnsi="Calibri" w:cs="Calibri"/>
                <w:b/>
                <w:bCs/>
                <w:color w:val="000000"/>
                <w:sz w:val="22"/>
                <w:szCs w:val="22"/>
              </w:rPr>
            </w:pPr>
            <w:r w:rsidRPr="2B78A32E">
              <w:rPr>
                <w:rFonts w:ascii="Calibri" w:hAnsi="Calibri" w:cs="Calibri"/>
                <w:b/>
                <w:bCs/>
                <w:color w:val="000000" w:themeColor="text1"/>
                <w:sz w:val="22"/>
                <w:szCs w:val="22"/>
              </w:rPr>
              <w:t>Talentovaní domáci študenti zo znevýhodneného prostredia</w:t>
            </w:r>
            <w:r w:rsidR="66F97DB5" w:rsidRPr="2B78A32E">
              <w:rPr>
                <w:rFonts w:ascii="Calibri" w:hAnsi="Calibri" w:cs="Calibri"/>
                <w:b/>
                <w:bCs/>
                <w:color w:val="000000" w:themeColor="text1"/>
                <w:sz w:val="22"/>
                <w:szCs w:val="22"/>
              </w:rPr>
              <w:t xml:space="preserve"> – </w:t>
            </w:r>
            <w:r w:rsidR="1391CCF0" w:rsidRPr="2B78A32E">
              <w:rPr>
                <w:rFonts w:ascii="Calibri" w:hAnsi="Calibri" w:cs="Calibri"/>
                <w:b/>
                <w:bCs/>
                <w:color w:val="000000" w:themeColor="text1"/>
                <w:sz w:val="22"/>
                <w:szCs w:val="22"/>
              </w:rPr>
              <w:t>I. stupňa</w:t>
            </w:r>
            <w:r w:rsidR="66F97DB5" w:rsidRPr="2B78A32E">
              <w:rPr>
                <w:rFonts w:ascii="Calibri" w:hAnsi="Calibri" w:cs="Calibri"/>
                <w:b/>
                <w:bCs/>
                <w:color w:val="000000" w:themeColor="text1"/>
                <w:sz w:val="22"/>
                <w:szCs w:val="22"/>
              </w:rPr>
              <w:t>.</w:t>
            </w:r>
          </w:p>
        </w:tc>
      </w:tr>
      <w:tr w:rsidR="0080708B" w14:paraId="767369FE"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FFFFD5"/>
            <w:noWrap/>
            <w:vAlign w:val="center"/>
            <w:hideMark/>
          </w:tcPr>
          <w:p w14:paraId="37446177" w14:textId="77777777" w:rsidR="0080708B" w:rsidRDefault="0080708B">
            <w:pPr>
              <w:jc w:val="center"/>
              <w:rPr>
                <w:rFonts w:ascii="Calibri" w:hAnsi="Calibri" w:cs="Calibri"/>
                <w:b/>
                <w:bCs/>
                <w:color w:val="000000"/>
                <w:sz w:val="22"/>
                <w:szCs w:val="22"/>
              </w:rPr>
            </w:pPr>
            <w:r>
              <w:rPr>
                <w:rFonts w:ascii="Calibri" w:hAnsi="Calibri" w:cs="Calibri"/>
                <w:b/>
                <w:bCs/>
                <w:color w:val="000000"/>
                <w:sz w:val="22"/>
                <w:szCs w:val="22"/>
              </w:rPr>
              <w:t>Akademický rok pridelenia štipendia</w:t>
            </w:r>
          </w:p>
        </w:tc>
        <w:tc>
          <w:tcPr>
            <w:tcW w:w="3419" w:type="dxa"/>
            <w:tcBorders>
              <w:top w:val="nil"/>
              <w:left w:val="nil"/>
              <w:bottom w:val="single" w:sz="4" w:space="0" w:color="auto"/>
              <w:right w:val="single" w:sz="4" w:space="0" w:color="auto"/>
            </w:tcBorders>
            <w:shd w:val="clear" w:color="auto" w:fill="FFFFD5"/>
            <w:noWrap/>
            <w:vAlign w:val="center"/>
            <w:hideMark/>
          </w:tcPr>
          <w:p w14:paraId="555BF4FC" w14:textId="77777777" w:rsidR="0080708B" w:rsidRDefault="0080708B">
            <w:pPr>
              <w:jc w:val="center"/>
              <w:rPr>
                <w:rFonts w:ascii="Calibri" w:hAnsi="Calibri" w:cs="Calibri"/>
                <w:b/>
                <w:bCs/>
                <w:color w:val="000000"/>
                <w:sz w:val="22"/>
                <w:szCs w:val="22"/>
              </w:rPr>
            </w:pPr>
            <w:r>
              <w:rPr>
                <w:rFonts w:ascii="Calibri" w:hAnsi="Calibri" w:cs="Calibri"/>
                <w:b/>
                <w:bCs/>
                <w:color w:val="000000"/>
                <w:sz w:val="22"/>
                <w:szCs w:val="22"/>
              </w:rPr>
              <w:t>Počet rokov poskytovania štipendia</w:t>
            </w:r>
          </w:p>
        </w:tc>
        <w:tc>
          <w:tcPr>
            <w:tcW w:w="1442" w:type="dxa"/>
            <w:tcBorders>
              <w:top w:val="nil"/>
              <w:left w:val="nil"/>
              <w:bottom w:val="single" w:sz="4" w:space="0" w:color="auto"/>
              <w:right w:val="single" w:sz="8" w:space="0" w:color="auto"/>
            </w:tcBorders>
            <w:shd w:val="clear" w:color="auto" w:fill="FFFFD5"/>
            <w:noWrap/>
            <w:vAlign w:val="center"/>
            <w:hideMark/>
          </w:tcPr>
          <w:p w14:paraId="43D250D2" w14:textId="77777777" w:rsidR="0080708B" w:rsidRDefault="0080708B">
            <w:pPr>
              <w:jc w:val="center"/>
              <w:rPr>
                <w:rFonts w:ascii="Calibri" w:hAnsi="Calibri" w:cs="Calibri"/>
                <w:b/>
                <w:bCs/>
                <w:color w:val="000000"/>
                <w:sz w:val="22"/>
                <w:szCs w:val="22"/>
              </w:rPr>
            </w:pPr>
            <w:r>
              <w:rPr>
                <w:rFonts w:ascii="Calibri" w:hAnsi="Calibri" w:cs="Calibri"/>
                <w:b/>
                <w:bCs/>
                <w:color w:val="000000"/>
                <w:sz w:val="22"/>
                <w:szCs w:val="22"/>
              </w:rPr>
              <w:t>Počet štipendií</w:t>
            </w:r>
          </w:p>
        </w:tc>
      </w:tr>
      <w:tr w:rsidR="0080708B" w14:paraId="53E17246"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44B63015" w14:textId="77777777" w:rsidR="0080708B" w:rsidRDefault="0080708B">
            <w:pPr>
              <w:jc w:val="center"/>
              <w:rPr>
                <w:rFonts w:ascii="Calibri" w:hAnsi="Calibri" w:cs="Calibri"/>
                <w:color w:val="000000"/>
                <w:sz w:val="22"/>
                <w:szCs w:val="22"/>
              </w:rPr>
            </w:pPr>
            <w:r>
              <w:rPr>
                <w:rFonts w:ascii="Calibri" w:hAnsi="Calibri" w:cs="Calibri"/>
                <w:color w:val="000000"/>
                <w:sz w:val="22"/>
                <w:szCs w:val="22"/>
              </w:rPr>
              <w:t>2025/2026</w:t>
            </w:r>
          </w:p>
        </w:tc>
        <w:tc>
          <w:tcPr>
            <w:tcW w:w="3419" w:type="dxa"/>
            <w:tcBorders>
              <w:top w:val="nil"/>
              <w:left w:val="nil"/>
              <w:bottom w:val="single" w:sz="4" w:space="0" w:color="auto"/>
              <w:right w:val="single" w:sz="4" w:space="0" w:color="auto"/>
            </w:tcBorders>
            <w:shd w:val="clear" w:color="auto" w:fill="auto"/>
            <w:noWrap/>
            <w:vAlign w:val="center"/>
            <w:hideMark/>
          </w:tcPr>
          <w:p w14:paraId="1C5F6462" w14:textId="77777777" w:rsidR="0080708B" w:rsidRDefault="0080708B">
            <w:pPr>
              <w:jc w:val="center"/>
              <w:rPr>
                <w:rFonts w:ascii="Calibri" w:hAnsi="Calibri" w:cs="Calibri"/>
                <w:color w:val="000000"/>
                <w:sz w:val="22"/>
                <w:szCs w:val="22"/>
              </w:rPr>
            </w:pPr>
            <w:r>
              <w:rPr>
                <w:rFonts w:ascii="Calibri" w:hAnsi="Calibri" w:cs="Calibri"/>
                <w:color w:val="000000"/>
                <w:sz w:val="22"/>
                <w:szCs w:val="22"/>
              </w:rPr>
              <w:t>3</w:t>
            </w:r>
          </w:p>
        </w:tc>
        <w:tc>
          <w:tcPr>
            <w:tcW w:w="1442" w:type="dxa"/>
            <w:tcBorders>
              <w:top w:val="nil"/>
              <w:left w:val="nil"/>
              <w:bottom w:val="single" w:sz="4" w:space="0" w:color="auto"/>
              <w:right w:val="single" w:sz="8" w:space="0" w:color="auto"/>
            </w:tcBorders>
            <w:shd w:val="clear" w:color="auto" w:fill="auto"/>
            <w:noWrap/>
            <w:vAlign w:val="center"/>
            <w:hideMark/>
          </w:tcPr>
          <w:p w14:paraId="129AB369" w14:textId="77777777" w:rsidR="0080708B" w:rsidRDefault="0080708B">
            <w:pPr>
              <w:jc w:val="center"/>
              <w:rPr>
                <w:rFonts w:ascii="Calibri" w:hAnsi="Calibri" w:cs="Calibri"/>
                <w:color w:val="000000"/>
                <w:sz w:val="22"/>
                <w:szCs w:val="22"/>
              </w:rPr>
            </w:pPr>
            <w:r>
              <w:rPr>
                <w:rFonts w:ascii="Calibri" w:hAnsi="Calibri" w:cs="Calibri"/>
                <w:color w:val="000000"/>
                <w:sz w:val="22"/>
                <w:szCs w:val="22"/>
              </w:rPr>
              <w:t>200</w:t>
            </w:r>
          </w:p>
        </w:tc>
      </w:tr>
      <w:tr w:rsidR="0080708B" w14:paraId="5D0F541A"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0AE9CAF0" w14:textId="77777777" w:rsidR="0080708B" w:rsidRDefault="0080708B">
            <w:pPr>
              <w:jc w:val="center"/>
              <w:rPr>
                <w:rFonts w:ascii="Calibri" w:hAnsi="Calibri" w:cs="Calibri"/>
                <w:color w:val="000000"/>
                <w:sz w:val="22"/>
                <w:szCs w:val="22"/>
              </w:rPr>
            </w:pPr>
            <w:r>
              <w:rPr>
                <w:rFonts w:ascii="Calibri" w:hAnsi="Calibri" w:cs="Calibri"/>
                <w:color w:val="000000"/>
                <w:sz w:val="22"/>
                <w:szCs w:val="22"/>
              </w:rPr>
              <w:t>2026/2027</w:t>
            </w:r>
          </w:p>
        </w:tc>
        <w:tc>
          <w:tcPr>
            <w:tcW w:w="3419" w:type="dxa"/>
            <w:tcBorders>
              <w:top w:val="nil"/>
              <w:left w:val="nil"/>
              <w:bottom w:val="single" w:sz="4" w:space="0" w:color="auto"/>
              <w:right w:val="single" w:sz="4" w:space="0" w:color="auto"/>
            </w:tcBorders>
            <w:shd w:val="clear" w:color="auto" w:fill="auto"/>
            <w:noWrap/>
            <w:vAlign w:val="center"/>
            <w:hideMark/>
          </w:tcPr>
          <w:p w14:paraId="461B150E" w14:textId="77777777" w:rsidR="0080708B" w:rsidRDefault="0080708B">
            <w:pPr>
              <w:jc w:val="center"/>
              <w:rPr>
                <w:rFonts w:ascii="Calibri" w:hAnsi="Calibri" w:cs="Calibri"/>
                <w:color w:val="000000"/>
                <w:sz w:val="22"/>
                <w:szCs w:val="22"/>
              </w:rPr>
            </w:pPr>
            <w:r>
              <w:rPr>
                <w:rFonts w:ascii="Calibri" w:hAnsi="Calibri" w:cs="Calibri"/>
                <w:color w:val="000000"/>
                <w:sz w:val="22"/>
                <w:szCs w:val="22"/>
              </w:rPr>
              <w:t>3</w:t>
            </w:r>
          </w:p>
        </w:tc>
        <w:tc>
          <w:tcPr>
            <w:tcW w:w="1442" w:type="dxa"/>
            <w:tcBorders>
              <w:top w:val="nil"/>
              <w:left w:val="nil"/>
              <w:bottom w:val="single" w:sz="4" w:space="0" w:color="auto"/>
              <w:right w:val="single" w:sz="8" w:space="0" w:color="auto"/>
            </w:tcBorders>
            <w:shd w:val="clear" w:color="auto" w:fill="auto"/>
            <w:noWrap/>
            <w:vAlign w:val="center"/>
            <w:hideMark/>
          </w:tcPr>
          <w:p w14:paraId="180398F3" w14:textId="77777777" w:rsidR="0080708B" w:rsidRDefault="0080708B">
            <w:pPr>
              <w:jc w:val="center"/>
              <w:rPr>
                <w:rFonts w:ascii="Calibri" w:hAnsi="Calibri" w:cs="Calibri"/>
                <w:color w:val="000000"/>
                <w:sz w:val="22"/>
                <w:szCs w:val="22"/>
              </w:rPr>
            </w:pPr>
            <w:r>
              <w:rPr>
                <w:rFonts w:ascii="Calibri" w:hAnsi="Calibri" w:cs="Calibri"/>
                <w:color w:val="000000"/>
                <w:sz w:val="22"/>
                <w:szCs w:val="22"/>
              </w:rPr>
              <w:t>200</w:t>
            </w:r>
          </w:p>
        </w:tc>
      </w:tr>
      <w:tr w:rsidR="0080708B" w14:paraId="6427764B"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301A61A2" w14:textId="77777777" w:rsidR="0080708B" w:rsidRDefault="0080708B">
            <w:pPr>
              <w:jc w:val="center"/>
              <w:rPr>
                <w:rFonts w:ascii="Calibri" w:hAnsi="Calibri" w:cs="Calibri"/>
                <w:color w:val="000000"/>
                <w:sz w:val="22"/>
                <w:szCs w:val="22"/>
              </w:rPr>
            </w:pPr>
            <w:r>
              <w:rPr>
                <w:rFonts w:ascii="Calibri" w:hAnsi="Calibri" w:cs="Calibri"/>
                <w:color w:val="000000"/>
                <w:sz w:val="22"/>
                <w:szCs w:val="22"/>
              </w:rPr>
              <w:t>2027/2028</w:t>
            </w:r>
          </w:p>
        </w:tc>
        <w:tc>
          <w:tcPr>
            <w:tcW w:w="3419" w:type="dxa"/>
            <w:tcBorders>
              <w:top w:val="nil"/>
              <w:left w:val="nil"/>
              <w:bottom w:val="single" w:sz="4" w:space="0" w:color="auto"/>
              <w:right w:val="single" w:sz="4" w:space="0" w:color="auto"/>
            </w:tcBorders>
            <w:shd w:val="clear" w:color="auto" w:fill="auto"/>
            <w:noWrap/>
            <w:vAlign w:val="center"/>
            <w:hideMark/>
          </w:tcPr>
          <w:p w14:paraId="7F2044D0" w14:textId="73D8B5AB" w:rsidR="0080708B" w:rsidRDefault="0080708B">
            <w:pPr>
              <w:jc w:val="center"/>
              <w:rPr>
                <w:rFonts w:ascii="Calibri" w:hAnsi="Calibri" w:cs="Calibri"/>
                <w:color w:val="000000"/>
                <w:sz w:val="22"/>
                <w:szCs w:val="22"/>
              </w:rPr>
            </w:pPr>
            <w:r>
              <w:rPr>
                <w:rFonts w:ascii="Calibri" w:hAnsi="Calibri" w:cs="Calibri"/>
                <w:color w:val="000000"/>
                <w:sz w:val="22"/>
                <w:szCs w:val="22"/>
              </w:rPr>
              <w:t>2</w:t>
            </w:r>
            <w:r w:rsidR="00976107">
              <w:rPr>
                <w:rFonts w:ascii="Calibri" w:hAnsi="Calibri" w:cs="Calibri"/>
                <w:color w:val="000000"/>
                <w:sz w:val="22"/>
                <w:szCs w:val="22"/>
              </w:rPr>
              <w:t xml:space="preserve"> + 4 mesiace</w:t>
            </w:r>
          </w:p>
        </w:tc>
        <w:tc>
          <w:tcPr>
            <w:tcW w:w="1442" w:type="dxa"/>
            <w:tcBorders>
              <w:top w:val="nil"/>
              <w:left w:val="nil"/>
              <w:bottom w:val="single" w:sz="4" w:space="0" w:color="auto"/>
              <w:right w:val="single" w:sz="8" w:space="0" w:color="auto"/>
            </w:tcBorders>
            <w:shd w:val="clear" w:color="auto" w:fill="auto"/>
            <w:noWrap/>
            <w:vAlign w:val="center"/>
            <w:hideMark/>
          </w:tcPr>
          <w:p w14:paraId="13FCCBE9" w14:textId="77777777" w:rsidR="0080708B" w:rsidRDefault="0080708B">
            <w:pPr>
              <w:jc w:val="center"/>
              <w:rPr>
                <w:rFonts w:ascii="Calibri" w:hAnsi="Calibri" w:cs="Calibri"/>
                <w:color w:val="000000"/>
                <w:sz w:val="22"/>
                <w:szCs w:val="22"/>
              </w:rPr>
            </w:pPr>
            <w:r>
              <w:rPr>
                <w:rFonts w:ascii="Calibri" w:hAnsi="Calibri" w:cs="Calibri"/>
                <w:color w:val="000000"/>
                <w:sz w:val="22"/>
                <w:szCs w:val="22"/>
              </w:rPr>
              <w:t>200</w:t>
            </w:r>
          </w:p>
        </w:tc>
      </w:tr>
      <w:tr w:rsidR="0080708B" w14:paraId="41FA581D" w14:textId="77777777" w:rsidTr="2B78A32E">
        <w:trPr>
          <w:trHeight w:val="300"/>
        </w:trPr>
        <w:tc>
          <w:tcPr>
            <w:tcW w:w="6918" w:type="dxa"/>
            <w:gridSpan w:val="2"/>
            <w:tcBorders>
              <w:top w:val="single" w:sz="4" w:space="0" w:color="auto"/>
              <w:left w:val="single" w:sz="8" w:space="0" w:color="auto"/>
              <w:bottom w:val="single" w:sz="8" w:space="0" w:color="auto"/>
              <w:right w:val="single" w:sz="4" w:space="0" w:color="auto"/>
            </w:tcBorders>
            <w:shd w:val="clear" w:color="auto" w:fill="FFFF97"/>
            <w:noWrap/>
            <w:vAlign w:val="center"/>
            <w:hideMark/>
          </w:tcPr>
          <w:p w14:paraId="2E79BF45" w14:textId="77777777" w:rsidR="0080708B" w:rsidRDefault="0080708B">
            <w:pPr>
              <w:jc w:val="center"/>
              <w:rPr>
                <w:rFonts w:ascii="Calibri" w:hAnsi="Calibri" w:cs="Calibri"/>
                <w:b/>
                <w:bCs/>
                <w:color w:val="000000"/>
                <w:sz w:val="22"/>
                <w:szCs w:val="22"/>
              </w:rPr>
            </w:pPr>
            <w:r>
              <w:rPr>
                <w:rFonts w:ascii="Calibri" w:hAnsi="Calibri" w:cs="Calibri"/>
                <w:b/>
                <w:bCs/>
                <w:color w:val="000000"/>
                <w:sz w:val="22"/>
                <w:szCs w:val="22"/>
              </w:rPr>
              <w:t>Spolu</w:t>
            </w:r>
          </w:p>
        </w:tc>
        <w:tc>
          <w:tcPr>
            <w:tcW w:w="1442" w:type="dxa"/>
            <w:tcBorders>
              <w:top w:val="nil"/>
              <w:left w:val="nil"/>
              <w:bottom w:val="single" w:sz="8" w:space="0" w:color="auto"/>
              <w:right w:val="single" w:sz="8" w:space="0" w:color="auto"/>
            </w:tcBorders>
            <w:shd w:val="clear" w:color="auto" w:fill="FFFF97"/>
            <w:noWrap/>
            <w:vAlign w:val="center"/>
            <w:hideMark/>
          </w:tcPr>
          <w:p w14:paraId="0FAB842C" w14:textId="0652A2E7" w:rsidR="0080708B" w:rsidRDefault="00976107">
            <w:pPr>
              <w:jc w:val="center"/>
              <w:rPr>
                <w:rFonts w:ascii="Calibri" w:hAnsi="Calibri" w:cs="Calibri"/>
                <w:b/>
                <w:bCs/>
                <w:color w:val="000000"/>
                <w:sz w:val="22"/>
                <w:szCs w:val="22"/>
              </w:rPr>
            </w:pPr>
            <w:r>
              <w:rPr>
                <w:rFonts w:ascii="Calibri" w:hAnsi="Calibri" w:cs="Calibri"/>
                <w:b/>
                <w:bCs/>
                <w:color w:val="000000"/>
                <w:sz w:val="22"/>
                <w:szCs w:val="22"/>
              </w:rPr>
              <w:t>6</w:t>
            </w:r>
            <w:r w:rsidR="0080708B">
              <w:rPr>
                <w:rFonts w:ascii="Calibri" w:hAnsi="Calibri" w:cs="Calibri"/>
                <w:b/>
                <w:bCs/>
                <w:color w:val="000000"/>
                <w:sz w:val="22"/>
                <w:szCs w:val="22"/>
              </w:rPr>
              <w:t>00</w:t>
            </w:r>
          </w:p>
        </w:tc>
      </w:tr>
    </w:tbl>
    <w:p w14:paraId="30EC5067" w14:textId="77777777" w:rsidR="000076F5" w:rsidRDefault="000076F5" w:rsidP="00D23D19">
      <w:pPr>
        <w:jc w:val="both"/>
        <w:rPr>
          <w:rFonts w:asciiTheme="minorHAnsi" w:hAnsiTheme="minorHAnsi" w:cstheme="minorHAnsi"/>
          <w:b/>
          <w:sz w:val="22"/>
          <w:szCs w:val="22"/>
        </w:rPr>
      </w:pPr>
    </w:p>
    <w:tbl>
      <w:tblPr>
        <w:tblW w:w="8360" w:type="dxa"/>
        <w:tblCellMar>
          <w:left w:w="70" w:type="dxa"/>
          <w:right w:w="70" w:type="dxa"/>
        </w:tblCellMar>
        <w:tblLook w:val="04A0" w:firstRow="1" w:lastRow="0" w:firstColumn="1" w:lastColumn="0" w:noHBand="0" w:noVBand="1"/>
      </w:tblPr>
      <w:tblGrid>
        <w:gridCol w:w="3499"/>
        <w:gridCol w:w="3419"/>
        <w:gridCol w:w="1442"/>
      </w:tblGrid>
      <w:tr w:rsidR="00C002F3" w14:paraId="16F0532C" w14:textId="77777777" w:rsidTr="2B78A32E">
        <w:trPr>
          <w:trHeight w:val="290"/>
        </w:trPr>
        <w:tc>
          <w:tcPr>
            <w:tcW w:w="8360" w:type="dxa"/>
            <w:gridSpan w:val="3"/>
            <w:tcBorders>
              <w:top w:val="single" w:sz="8" w:space="0" w:color="auto"/>
              <w:left w:val="single" w:sz="8" w:space="0" w:color="auto"/>
              <w:bottom w:val="single" w:sz="4" w:space="0" w:color="auto"/>
              <w:right w:val="single" w:sz="8" w:space="0" w:color="000000" w:themeColor="text1"/>
            </w:tcBorders>
            <w:shd w:val="clear" w:color="auto" w:fill="B5E6A2"/>
            <w:noWrap/>
            <w:vAlign w:val="center"/>
            <w:hideMark/>
          </w:tcPr>
          <w:p w14:paraId="3E171794" w14:textId="08C51030" w:rsidR="00C002F3" w:rsidRDefault="6600920C">
            <w:pPr>
              <w:jc w:val="center"/>
              <w:rPr>
                <w:rFonts w:ascii="Calibri" w:hAnsi="Calibri" w:cs="Calibri"/>
                <w:b/>
                <w:bCs/>
                <w:color w:val="000000"/>
                <w:sz w:val="22"/>
                <w:szCs w:val="22"/>
              </w:rPr>
            </w:pPr>
            <w:r w:rsidRPr="2B78A32E">
              <w:rPr>
                <w:rFonts w:ascii="Calibri" w:hAnsi="Calibri" w:cs="Calibri"/>
                <w:b/>
                <w:bCs/>
                <w:color w:val="000000" w:themeColor="text1"/>
                <w:sz w:val="22"/>
                <w:szCs w:val="22"/>
              </w:rPr>
              <w:t xml:space="preserve">SPOLU - </w:t>
            </w:r>
            <w:r w:rsidR="66F97DB5" w:rsidRPr="2B78A32E">
              <w:rPr>
                <w:rFonts w:ascii="Calibri" w:hAnsi="Calibri" w:cs="Calibri"/>
                <w:b/>
                <w:bCs/>
                <w:color w:val="000000" w:themeColor="text1"/>
                <w:sz w:val="22"/>
                <w:szCs w:val="22"/>
              </w:rPr>
              <w:t xml:space="preserve">Poskytnuté štipendiá pre bakalársky stupeň – </w:t>
            </w:r>
            <w:r w:rsidR="7E57BE1F" w:rsidRPr="2B78A32E">
              <w:rPr>
                <w:rFonts w:ascii="Calibri" w:hAnsi="Calibri" w:cs="Calibri"/>
                <w:b/>
                <w:bCs/>
                <w:color w:val="000000" w:themeColor="text1"/>
                <w:sz w:val="22"/>
                <w:szCs w:val="22"/>
              </w:rPr>
              <w:t>I. stupňa</w:t>
            </w:r>
            <w:r w:rsidR="66F97DB5" w:rsidRPr="2B78A32E">
              <w:rPr>
                <w:rFonts w:ascii="Calibri" w:hAnsi="Calibri" w:cs="Calibri"/>
                <w:b/>
                <w:bCs/>
                <w:color w:val="000000" w:themeColor="text1"/>
                <w:sz w:val="22"/>
                <w:szCs w:val="22"/>
              </w:rPr>
              <w:t>.</w:t>
            </w:r>
          </w:p>
        </w:tc>
      </w:tr>
      <w:tr w:rsidR="00C002F3" w14:paraId="65B3DE3A"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DAF2D0"/>
            <w:noWrap/>
            <w:vAlign w:val="center"/>
            <w:hideMark/>
          </w:tcPr>
          <w:p w14:paraId="1CB380A0" w14:textId="77777777" w:rsidR="00C002F3" w:rsidRDefault="00C002F3">
            <w:pPr>
              <w:jc w:val="center"/>
              <w:rPr>
                <w:rFonts w:ascii="Calibri" w:hAnsi="Calibri" w:cs="Calibri"/>
                <w:b/>
                <w:bCs/>
                <w:color w:val="000000"/>
                <w:sz w:val="22"/>
                <w:szCs w:val="22"/>
              </w:rPr>
            </w:pPr>
            <w:r>
              <w:rPr>
                <w:rFonts w:ascii="Calibri" w:hAnsi="Calibri" w:cs="Calibri"/>
                <w:b/>
                <w:bCs/>
                <w:color w:val="000000"/>
                <w:sz w:val="22"/>
                <w:szCs w:val="22"/>
              </w:rPr>
              <w:t>Akademický rok pridelenia štipendia</w:t>
            </w:r>
          </w:p>
        </w:tc>
        <w:tc>
          <w:tcPr>
            <w:tcW w:w="3419" w:type="dxa"/>
            <w:tcBorders>
              <w:top w:val="nil"/>
              <w:left w:val="nil"/>
              <w:bottom w:val="single" w:sz="4" w:space="0" w:color="auto"/>
              <w:right w:val="single" w:sz="4" w:space="0" w:color="auto"/>
            </w:tcBorders>
            <w:shd w:val="clear" w:color="auto" w:fill="DAF2D0"/>
            <w:noWrap/>
            <w:vAlign w:val="center"/>
            <w:hideMark/>
          </w:tcPr>
          <w:p w14:paraId="2D5A3219" w14:textId="77777777" w:rsidR="00C002F3" w:rsidRDefault="00C002F3">
            <w:pPr>
              <w:jc w:val="center"/>
              <w:rPr>
                <w:rFonts w:ascii="Calibri" w:hAnsi="Calibri" w:cs="Calibri"/>
                <w:b/>
                <w:bCs/>
                <w:color w:val="000000"/>
                <w:sz w:val="22"/>
                <w:szCs w:val="22"/>
              </w:rPr>
            </w:pPr>
            <w:r>
              <w:rPr>
                <w:rFonts w:ascii="Calibri" w:hAnsi="Calibri" w:cs="Calibri"/>
                <w:b/>
                <w:bCs/>
                <w:color w:val="000000"/>
                <w:sz w:val="22"/>
                <w:szCs w:val="22"/>
              </w:rPr>
              <w:t>Počet rokov poskytovania štipendia</w:t>
            </w:r>
          </w:p>
        </w:tc>
        <w:tc>
          <w:tcPr>
            <w:tcW w:w="1442" w:type="dxa"/>
            <w:tcBorders>
              <w:top w:val="nil"/>
              <w:left w:val="nil"/>
              <w:bottom w:val="single" w:sz="4" w:space="0" w:color="auto"/>
              <w:right w:val="single" w:sz="8" w:space="0" w:color="auto"/>
            </w:tcBorders>
            <w:shd w:val="clear" w:color="auto" w:fill="DAF2D0"/>
            <w:noWrap/>
            <w:vAlign w:val="center"/>
            <w:hideMark/>
          </w:tcPr>
          <w:p w14:paraId="7840B6DB" w14:textId="77777777" w:rsidR="00C002F3" w:rsidRDefault="00C002F3">
            <w:pPr>
              <w:jc w:val="center"/>
              <w:rPr>
                <w:rFonts w:ascii="Calibri" w:hAnsi="Calibri" w:cs="Calibri"/>
                <w:b/>
                <w:bCs/>
                <w:color w:val="000000"/>
                <w:sz w:val="22"/>
                <w:szCs w:val="22"/>
              </w:rPr>
            </w:pPr>
            <w:r>
              <w:rPr>
                <w:rFonts w:ascii="Calibri" w:hAnsi="Calibri" w:cs="Calibri"/>
                <w:b/>
                <w:bCs/>
                <w:color w:val="000000"/>
                <w:sz w:val="22"/>
                <w:szCs w:val="22"/>
              </w:rPr>
              <w:t>Počet štipendií</w:t>
            </w:r>
          </w:p>
        </w:tc>
      </w:tr>
      <w:tr w:rsidR="00C002F3" w14:paraId="23D9F5D5"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40613BD9" w14:textId="77777777" w:rsidR="00C002F3" w:rsidRDefault="00C002F3">
            <w:pPr>
              <w:jc w:val="center"/>
              <w:rPr>
                <w:rFonts w:ascii="Calibri" w:hAnsi="Calibri" w:cs="Calibri"/>
                <w:color w:val="000000"/>
                <w:sz w:val="22"/>
                <w:szCs w:val="22"/>
              </w:rPr>
            </w:pPr>
            <w:r>
              <w:rPr>
                <w:rFonts w:ascii="Calibri" w:hAnsi="Calibri" w:cs="Calibri"/>
                <w:color w:val="000000"/>
                <w:sz w:val="22"/>
                <w:szCs w:val="22"/>
              </w:rPr>
              <w:t>2025/2026</w:t>
            </w:r>
          </w:p>
        </w:tc>
        <w:tc>
          <w:tcPr>
            <w:tcW w:w="3419" w:type="dxa"/>
            <w:tcBorders>
              <w:top w:val="nil"/>
              <w:left w:val="nil"/>
              <w:bottom w:val="single" w:sz="4" w:space="0" w:color="auto"/>
              <w:right w:val="single" w:sz="4" w:space="0" w:color="auto"/>
            </w:tcBorders>
            <w:shd w:val="clear" w:color="auto" w:fill="auto"/>
            <w:noWrap/>
            <w:vAlign w:val="center"/>
            <w:hideMark/>
          </w:tcPr>
          <w:p w14:paraId="6D41D96F" w14:textId="77777777" w:rsidR="00C002F3" w:rsidRDefault="00C002F3">
            <w:pPr>
              <w:jc w:val="center"/>
              <w:rPr>
                <w:rFonts w:ascii="Calibri" w:hAnsi="Calibri" w:cs="Calibri"/>
                <w:color w:val="000000"/>
                <w:sz w:val="22"/>
                <w:szCs w:val="22"/>
              </w:rPr>
            </w:pPr>
            <w:r>
              <w:rPr>
                <w:rFonts w:ascii="Calibri" w:hAnsi="Calibri" w:cs="Calibri"/>
                <w:color w:val="000000"/>
                <w:sz w:val="22"/>
                <w:szCs w:val="22"/>
              </w:rPr>
              <w:t>3</w:t>
            </w:r>
          </w:p>
        </w:tc>
        <w:tc>
          <w:tcPr>
            <w:tcW w:w="1442" w:type="dxa"/>
            <w:tcBorders>
              <w:top w:val="nil"/>
              <w:left w:val="nil"/>
              <w:bottom w:val="single" w:sz="4" w:space="0" w:color="auto"/>
              <w:right w:val="single" w:sz="8" w:space="0" w:color="auto"/>
            </w:tcBorders>
            <w:shd w:val="clear" w:color="auto" w:fill="auto"/>
            <w:noWrap/>
            <w:vAlign w:val="center"/>
            <w:hideMark/>
          </w:tcPr>
          <w:p w14:paraId="123F5CDB" w14:textId="77777777" w:rsidR="00C002F3" w:rsidRDefault="00C002F3">
            <w:pPr>
              <w:jc w:val="center"/>
              <w:rPr>
                <w:rFonts w:ascii="Calibri" w:hAnsi="Calibri" w:cs="Calibri"/>
                <w:color w:val="000000"/>
                <w:sz w:val="22"/>
                <w:szCs w:val="22"/>
              </w:rPr>
            </w:pPr>
            <w:r>
              <w:rPr>
                <w:rFonts w:ascii="Calibri" w:hAnsi="Calibri" w:cs="Calibri"/>
                <w:color w:val="000000"/>
                <w:sz w:val="22"/>
                <w:szCs w:val="22"/>
              </w:rPr>
              <w:t>600</w:t>
            </w:r>
          </w:p>
        </w:tc>
      </w:tr>
      <w:tr w:rsidR="00C002F3" w14:paraId="3B156D9C"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7BB8AFA9" w14:textId="77777777" w:rsidR="00C002F3" w:rsidRDefault="00C002F3">
            <w:pPr>
              <w:jc w:val="center"/>
              <w:rPr>
                <w:rFonts w:ascii="Calibri" w:hAnsi="Calibri" w:cs="Calibri"/>
                <w:color w:val="000000"/>
                <w:sz w:val="22"/>
                <w:szCs w:val="22"/>
              </w:rPr>
            </w:pPr>
            <w:r>
              <w:rPr>
                <w:rFonts w:ascii="Calibri" w:hAnsi="Calibri" w:cs="Calibri"/>
                <w:color w:val="000000"/>
                <w:sz w:val="22"/>
                <w:szCs w:val="22"/>
              </w:rPr>
              <w:t>2026/2027</w:t>
            </w:r>
          </w:p>
        </w:tc>
        <w:tc>
          <w:tcPr>
            <w:tcW w:w="3419" w:type="dxa"/>
            <w:tcBorders>
              <w:top w:val="nil"/>
              <w:left w:val="nil"/>
              <w:bottom w:val="single" w:sz="4" w:space="0" w:color="auto"/>
              <w:right w:val="single" w:sz="4" w:space="0" w:color="auto"/>
            </w:tcBorders>
            <w:shd w:val="clear" w:color="auto" w:fill="auto"/>
            <w:noWrap/>
            <w:vAlign w:val="center"/>
            <w:hideMark/>
          </w:tcPr>
          <w:p w14:paraId="7737EAF1" w14:textId="77777777" w:rsidR="00C002F3" w:rsidRDefault="00C002F3">
            <w:pPr>
              <w:jc w:val="center"/>
              <w:rPr>
                <w:rFonts w:ascii="Calibri" w:hAnsi="Calibri" w:cs="Calibri"/>
                <w:color w:val="000000"/>
                <w:sz w:val="22"/>
                <w:szCs w:val="22"/>
              </w:rPr>
            </w:pPr>
            <w:r>
              <w:rPr>
                <w:rFonts w:ascii="Calibri" w:hAnsi="Calibri" w:cs="Calibri"/>
                <w:color w:val="000000"/>
                <w:sz w:val="22"/>
                <w:szCs w:val="22"/>
              </w:rPr>
              <w:t>3</w:t>
            </w:r>
          </w:p>
        </w:tc>
        <w:tc>
          <w:tcPr>
            <w:tcW w:w="1442" w:type="dxa"/>
            <w:tcBorders>
              <w:top w:val="nil"/>
              <w:left w:val="nil"/>
              <w:bottom w:val="single" w:sz="4" w:space="0" w:color="auto"/>
              <w:right w:val="single" w:sz="8" w:space="0" w:color="auto"/>
            </w:tcBorders>
            <w:shd w:val="clear" w:color="auto" w:fill="auto"/>
            <w:noWrap/>
            <w:vAlign w:val="center"/>
            <w:hideMark/>
          </w:tcPr>
          <w:p w14:paraId="373D05D4" w14:textId="77777777" w:rsidR="00C002F3" w:rsidRDefault="00C002F3">
            <w:pPr>
              <w:jc w:val="center"/>
              <w:rPr>
                <w:rFonts w:ascii="Calibri" w:hAnsi="Calibri" w:cs="Calibri"/>
                <w:color w:val="000000"/>
                <w:sz w:val="22"/>
                <w:szCs w:val="22"/>
              </w:rPr>
            </w:pPr>
            <w:r>
              <w:rPr>
                <w:rFonts w:ascii="Calibri" w:hAnsi="Calibri" w:cs="Calibri"/>
                <w:color w:val="000000"/>
                <w:sz w:val="22"/>
                <w:szCs w:val="22"/>
              </w:rPr>
              <w:t>600</w:t>
            </w:r>
          </w:p>
        </w:tc>
      </w:tr>
      <w:tr w:rsidR="00C002F3" w14:paraId="26DC806C"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401ABA1C" w14:textId="77777777" w:rsidR="00C002F3" w:rsidRDefault="00C002F3">
            <w:pPr>
              <w:jc w:val="center"/>
              <w:rPr>
                <w:rFonts w:ascii="Calibri" w:hAnsi="Calibri" w:cs="Calibri"/>
                <w:color w:val="000000"/>
                <w:sz w:val="22"/>
                <w:szCs w:val="22"/>
              </w:rPr>
            </w:pPr>
            <w:r>
              <w:rPr>
                <w:rFonts w:ascii="Calibri" w:hAnsi="Calibri" w:cs="Calibri"/>
                <w:color w:val="000000"/>
                <w:sz w:val="22"/>
                <w:szCs w:val="22"/>
              </w:rPr>
              <w:t>2027/2028</w:t>
            </w:r>
          </w:p>
        </w:tc>
        <w:tc>
          <w:tcPr>
            <w:tcW w:w="3419" w:type="dxa"/>
            <w:tcBorders>
              <w:top w:val="nil"/>
              <w:left w:val="nil"/>
              <w:bottom w:val="single" w:sz="4" w:space="0" w:color="auto"/>
              <w:right w:val="single" w:sz="4" w:space="0" w:color="auto"/>
            </w:tcBorders>
            <w:shd w:val="clear" w:color="auto" w:fill="auto"/>
            <w:noWrap/>
            <w:vAlign w:val="center"/>
            <w:hideMark/>
          </w:tcPr>
          <w:p w14:paraId="5C62A61A" w14:textId="19E52FA1" w:rsidR="00C002F3" w:rsidRDefault="00C002F3">
            <w:pPr>
              <w:jc w:val="center"/>
              <w:rPr>
                <w:rFonts w:ascii="Calibri" w:hAnsi="Calibri" w:cs="Calibri"/>
                <w:color w:val="000000"/>
                <w:sz w:val="22"/>
                <w:szCs w:val="22"/>
              </w:rPr>
            </w:pPr>
            <w:r>
              <w:rPr>
                <w:rFonts w:ascii="Calibri" w:hAnsi="Calibri" w:cs="Calibri"/>
                <w:color w:val="000000"/>
                <w:sz w:val="22"/>
                <w:szCs w:val="22"/>
              </w:rPr>
              <w:t>2</w:t>
            </w:r>
            <w:r w:rsidR="00976107">
              <w:rPr>
                <w:rFonts w:ascii="Calibri" w:hAnsi="Calibri" w:cs="Calibri"/>
                <w:color w:val="000000"/>
                <w:sz w:val="22"/>
                <w:szCs w:val="22"/>
              </w:rPr>
              <w:t xml:space="preserve"> + 4 mesiace</w:t>
            </w:r>
          </w:p>
        </w:tc>
        <w:tc>
          <w:tcPr>
            <w:tcW w:w="1442" w:type="dxa"/>
            <w:tcBorders>
              <w:top w:val="nil"/>
              <w:left w:val="nil"/>
              <w:bottom w:val="single" w:sz="4" w:space="0" w:color="auto"/>
              <w:right w:val="single" w:sz="8" w:space="0" w:color="auto"/>
            </w:tcBorders>
            <w:shd w:val="clear" w:color="auto" w:fill="auto"/>
            <w:noWrap/>
            <w:vAlign w:val="center"/>
            <w:hideMark/>
          </w:tcPr>
          <w:p w14:paraId="4F8B1CCB" w14:textId="77777777" w:rsidR="00C002F3" w:rsidRDefault="00C002F3">
            <w:pPr>
              <w:jc w:val="center"/>
              <w:rPr>
                <w:rFonts w:ascii="Calibri" w:hAnsi="Calibri" w:cs="Calibri"/>
                <w:color w:val="000000"/>
                <w:sz w:val="22"/>
                <w:szCs w:val="22"/>
              </w:rPr>
            </w:pPr>
            <w:r>
              <w:rPr>
                <w:rFonts w:ascii="Calibri" w:hAnsi="Calibri" w:cs="Calibri"/>
                <w:color w:val="000000"/>
                <w:sz w:val="22"/>
                <w:szCs w:val="22"/>
              </w:rPr>
              <w:t>600</w:t>
            </w:r>
          </w:p>
        </w:tc>
      </w:tr>
      <w:tr w:rsidR="00C002F3" w14:paraId="76D35EDA" w14:textId="77777777" w:rsidTr="2B78A32E">
        <w:trPr>
          <w:trHeight w:val="300"/>
        </w:trPr>
        <w:tc>
          <w:tcPr>
            <w:tcW w:w="6918" w:type="dxa"/>
            <w:gridSpan w:val="2"/>
            <w:tcBorders>
              <w:top w:val="single" w:sz="4" w:space="0" w:color="auto"/>
              <w:left w:val="single" w:sz="8" w:space="0" w:color="auto"/>
              <w:bottom w:val="single" w:sz="8" w:space="0" w:color="auto"/>
              <w:right w:val="single" w:sz="4" w:space="0" w:color="auto"/>
            </w:tcBorders>
            <w:shd w:val="clear" w:color="auto" w:fill="B5E6A2"/>
            <w:noWrap/>
            <w:vAlign w:val="center"/>
            <w:hideMark/>
          </w:tcPr>
          <w:p w14:paraId="722D6E3C" w14:textId="77777777" w:rsidR="00C002F3" w:rsidRDefault="00C002F3">
            <w:pPr>
              <w:jc w:val="center"/>
              <w:rPr>
                <w:rFonts w:ascii="Calibri" w:hAnsi="Calibri" w:cs="Calibri"/>
                <w:b/>
                <w:bCs/>
                <w:color w:val="000000"/>
                <w:sz w:val="22"/>
                <w:szCs w:val="22"/>
              </w:rPr>
            </w:pPr>
            <w:r>
              <w:rPr>
                <w:rFonts w:ascii="Calibri" w:hAnsi="Calibri" w:cs="Calibri"/>
                <w:b/>
                <w:bCs/>
                <w:color w:val="000000"/>
                <w:sz w:val="22"/>
                <w:szCs w:val="22"/>
              </w:rPr>
              <w:t>Spolu</w:t>
            </w:r>
          </w:p>
        </w:tc>
        <w:tc>
          <w:tcPr>
            <w:tcW w:w="1442" w:type="dxa"/>
            <w:tcBorders>
              <w:top w:val="nil"/>
              <w:left w:val="nil"/>
              <w:bottom w:val="single" w:sz="8" w:space="0" w:color="auto"/>
              <w:right w:val="single" w:sz="8" w:space="0" w:color="auto"/>
            </w:tcBorders>
            <w:shd w:val="clear" w:color="auto" w:fill="B5E6A2"/>
            <w:noWrap/>
            <w:vAlign w:val="center"/>
            <w:hideMark/>
          </w:tcPr>
          <w:p w14:paraId="53EAEEAE" w14:textId="52DC6AD2" w:rsidR="00C002F3" w:rsidRDefault="00A734AE">
            <w:pPr>
              <w:jc w:val="center"/>
              <w:rPr>
                <w:rFonts w:ascii="Calibri" w:hAnsi="Calibri" w:cs="Calibri"/>
                <w:b/>
                <w:bCs/>
                <w:color w:val="000000"/>
                <w:sz w:val="22"/>
                <w:szCs w:val="22"/>
              </w:rPr>
            </w:pPr>
            <w:r>
              <w:rPr>
                <w:rFonts w:ascii="Calibri" w:hAnsi="Calibri" w:cs="Calibri"/>
                <w:b/>
                <w:bCs/>
                <w:color w:val="000000"/>
                <w:sz w:val="22"/>
                <w:szCs w:val="22"/>
              </w:rPr>
              <w:t>1 8</w:t>
            </w:r>
            <w:r w:rsidR="00C002F3">
              <w:rPr>
                <w:rFonts w:ascii="Calibri" w:hAnsi="Calibri" w:cs="Calibri"/>
                <w:b/>
                <w:bCs/>
                <w:color w:val="000000"/>
                <w:sz w:val="22"/>
                <w:szCs w:val="22"/>
              </w:rPr>
              <w:t>00</w:t>
            </w:r>
          </w:p>
        </w:tc>
      </w:tr>
    </w:tbl>
    <w:p w14:paraId="59CB0960" w14:textId="77777777" w:rsidR="00627211" w:rsidRDefault="00627211" w:rsidP="00D23D19">
      <w:pPr>
        <w:jc w:val="both"/>
        <w:rPr>
          <w:rFonts w:asciiTheme="minorHAnsi" w:hAnsiTheme="minorHAnsi" w:cstheme="minorHAnsi"/>
          <w:b/>
          <w:sz w:val="22"/>
          <w:szCs w:val="22"/>
        </w:rPr>
      </w:pPr>
    </w:p>
    <w:p w14:paraId="435EDF84" w14:textId="77777777" w:rsidR="001E2A9E" w:rsidRDefault="001E2A9E" w:rsidP="00D23D19">
      <w:pPr>
        <w:jc w:val="both"/>
        <w:rPr>
          <w:rFonts w:asciiTheme="minorHAnsi" w:hAnsiTheme="minorHAnsi" w:cstheme="minorHAnsi"/>
          <w:b/>
          <w:sz w:val="22"/>
          <w:szCs w:val="22"/>
        </w:rPr>
      </w:pPr>
    </w:p>
    <w:p w14:paraId="41E59931" w14:textId="286AFEA7" w:rsidR="008A512C" w:rsidRPr="008C52D6" w:rsidRDefault="4DEAD577" w:rsidP="008A512C">
      <w:pPr>
        <w:pStyle w:val="Nadpis2"/>
      </w:pPr>
      <w:r>
        <w:t xml:space="preserve">b) </w:t>
      </w:r>
      <w:r w:rsidR="11675E5C">
        <w:t xml:space="preserve">Štúdium II. </w:t>
      </w:r>
      <w:r w:rsidR="79F91BB6">
        <w:t>S</w:t>
      </w:r>
      <w:r w:rsidR="11675E5C">
        <w:t>tupňa</w:t>
      </w:r>
      <w:r w:rsidR="79F91BB6">
        <w:t xml:space="preserve"> VŠ</w:t>
      </w:r>
    </w:p>
    <w:p w14:paraId="2032C957" w14:textId="5BCFB8CA" w:rsidR="008A512C" w:rsidRDefault="008A512C" w:rsidP="001E2A9E">
      <w:pPr>
        <w:jc w:val="both"/>
        <w:rPr>
          <w:rFonts w:asciiTheme="minorHAnsi" w:hAnsiTheme="minorHAnsi" w:cstheme="minorHAnsi"/>
          <w:bCs/>
          <w:sz w:val="22"/>
          <w:szCs w:val="22"/>
        </w:rPr>
      </w:pPr>
      <w:r w:rsidRPr="009B1937">
        <w:rPr>
          <w:rFonts w:asciiTheme="minorHAnsi" w:hAnsiTheme="minorHAnsi" w:cstheme="minorHAnsi"/>
          <w:bCs/>
          <w:sz w:val="22"/>
          <w:szCs w:val="22"/>
        </w:rPr>
        <w:t>V</w:t>
      </w:r>
      <w:r>
        <w:rPr>
          <w:rFonts w:asciiTheme="minorHAnsi" w:hAnsiTheme="minorHAnsi" w:cstheme="minorHAnsi"/>
          <w:bCs/>
          <w:sz w:val="22"/>
          <w:szCs w:val="22"/>
        </w:rPr>
        <w:t> akademických rokoch 2025/2026</w:t>
      </w:r>
      <w:r w:rsidR="00A65F79">
        <w:rPr>
          <w:rFonts w:asciiTheme="minorHAnsi" w:hAnsiTheme="minorHAnsi" w:cstheme="minorHAnsi"/>
          <w:bCs/>
          <w:sz w:val="22"/>
          <w:szCs w:val="22"/>
        </w:rPr>
        <w:t>, 2026/2027</w:t>
      </w:r>
      <w:r>
        <w:rPr>
          <w:rFonts w:asciiTheme="minorHAnsi" w:hAnsiTheme="minorHAnsi" w:cstheme="minorHAnsi"/>
          <w:bCs/>
          <w:sz w:val="22"/>
          <w:szCs w:val="22"/>
        </w:rPr>
        <w:t xml:space="preserve"> a 202</w:t>
      </w:r>
      <w:r w:rsidR="000C2286">
        <w:rPr>
          <w:rFonts w:asciiTheme="minorHAnsi" w:hAnsiTheme="minorHAnsi" w:cstheme="minorHAnsi"/>
          <w:bCs/>
          <w:sz w:val="22"/>
          <w:szCs w:val="22"/>
        </w:rPr>
        <w:t>7</w:t>
      </w:r>
      <w:r>
        <w:rPr>
          <w:rFonts w:asciiTheme="minorHAnsi" w:hAnsiTheme="minorHAnsi" w:cstheme="minorHAnsi"/>
          <w:bCs/>
          <w:sz w:val="22"/>
          <w:szCs w:val="22"/>
        </w:rPr>
        <w:t>/202</w:t>
      </w:r>
      <w:r w:rsidR="000C2286">
        <w:rPr>
          <w:rFonts w:asciiTheme="minorHAnsi" w:hAnsiTheme="minorHAnsi" w:cstheme="minorHAnsi"/>
          <w:bCs/>
          <w:sz w:val="22"/>
          <w:szCs w:val="22"/>
        </w:rPr>
        <w:t>8</w:t>
      </w:r>
      <w:r>
        <w:rPr>
          <w:rFonts w:asciiTheme="minorHAnsi" w:hAnsiTheme="minorHAnsi" w:cstheme="minorHAnsi"/>
          <w:bCs/>
          <w:sz w:val="22"/>
          <w:szCs w:val="22"/>
        </w:rPr>
        <w:t xml:space="preserve"> bude pre všetky skupiny študentov poskytnuté štipendiu</w:t>
      </w:r>
      <w:r w:rsidR="000C2286">
        <w:rPr>
          <w:rFonts w:asciiTheme="minorHAnsi" w:hAnsiTheme="minorHAnsi" w:cstheme="minorHAnsi"/>
          <w:bCs/>
          <w:sz w:val="22"/>
          <w:szCs w:val="22"/>
        </w:rPr>
        <w:t>m</w:t>
      </w:r>
      <w:r>
        <w:rPr>
          <w:rFonts w:asciiTheme="minorHAnsi" w:hAnsiTheme="minorHAnsi" w:cstheme="minorHAnsi"/>
          <w:bCs/>
          <w:sz w:val="22"/>
          <w:szCs w:val="22"/>
        </w:rPr>
        <w:t xml:space="preserve"> na obdobie </w:t>
      </w:r>
      <w:r w:rsidR="000C2286">
        <w:rPr>
          <w:rFonts w:asciiTheme="minorHAnsi" w:hAnsiTheme="minorHAnsi" w:cstheme="minorHAnsi"/>
          <w:bCs/>
          <w:sz w:val="22"/>
          <w:szCs w:val="22"/>
        </w:rPr>
        <w:t>dvoch</w:t>
      </w:r>
      <w:r>
        <w:rPr>
          <w:rFonts w:asciiTheme="minorHAnsi" w:hAnsiTheme="minorHAnsi" w:cstheme="minorHAnsi"/>
          <w:bCs/>
          <w:sz w:val="22"/>
          <w:szCs w:val="22"/>
        </w:rPr>
        <w:t xml:space="preserve"> akademických rokov. Študentom zapojeným do štipendijnej schémy v akademickom roku 202</w:t>
      </w:r>
      <w:r w:rsidR="000C2286">
        <w:rPr>
          <w:rFonts w:asciiTheme="minorHAnsi" w:hAnsiTheme="minorHAnsi" w:cstheme="minorHAnsi"/>
          <w:bCs/>
          <w:sz w:val="22"/>
          <w:szCs w:val="22"/>
        </w:rPr>
        <w:t>8</w:t>
      </w:r>
      <w:r>
        <w:rPr>
          <w:rFonts w:asciiTheme="minorHAnsi" w:hAnsiTheme="minorHAnsi" w:cstheme="minorHAnsi"/>
          <w:bCs/>
          <w:sz w:val="22"/>
          <w:szCs w:val="22"/>
        </w:rPr>
        <w:t>/202</w:t>
      </w:r>
      <w:r w:rsidR="000C2286">
        <w:rPr>
          <w:rFonts w:asciiTheme="minorHAnsi" w:hAnsiTheme="minorHAnsi" w:cstheme="minorHAnsi"/>
          <w:bCs/>
          <w:sz w:val="22"/>
          <w:szCs w:val="22"/>
        </w:rPr>
        <w:t>9</w:t>
      </w:r>
      <w:r>
        <w:rPr>
          <w:rFonts w:asciiTheme="minorHAnsi" w:hAnsiTheme="minorHAnsi" w:cstheme="minorHAnsi"/>
          <w:bCs/>
          <w:sz w:val="22"/>
          <w:szCs w:val="22"/>
        </w:rPr>
        <w:t xml:space="preserve"> bude poskytované štipendium </w:t>
      </w:r>
      <w:r w:rsidR="000C2286">
        <w:rPr>
          <w:rFonts w:asciiTheme="minorHAnsi" w:hAnsiTheme="minorHAnsi" w:cstheme="minorHAnsi"/>
          <w:bCs/>
          <w:sz w:val="22"/>
          <w:szCs w:val="22"/>
        </w:rPr>
        <w:t>iba jeden</w:t>
      </w:r>
      <w:r>
        <w:rPr>
          <w:rFonts w:asciiTheme="minorHAnsi" w:hAnsiTheme="minorHAnsi" w:cstheme="minorHAnsi"/>
          <w:bCs/>
          <w:sz w:val="22"/>
          <w:szCs w:val="22"/>
        </w:rPr>
        <w:t xml:space="preserve"> akademick</w:t>
      </w:r>
      <w:r w:rsidR="000C2286">
        <w:rPr>
          <w:rFonts w:asciiTheme="minorHAnsi" w:hAnsiTheme="minorHAnsi" w:cstheme="minorHAnsi"/>
          <w:bCs/>
          <w:sz w:val="22"/>
          <w:szCs w:val="22"/>
        </w:rPr>
        <w:t>ý</w:t>
      </w:r>
      <w:r>
        <w:rPr>
          <w:rFonts w:asciiTheme="minorHAnsi" w:hAnsiTheme="minorHAnsi" w:cstheme="minorHAnsi"/>
          <w:bCs/>
          <w:sz w:val="22"/>
          <w:szCs w:val="22"/>
        </w:rPr>
        <w:t xml:space="preserve"> rok</w:t>
      </w:r>
      <w:r w:rsidR="00C66613">
        <w:rPr>
          <w:rFonts w:asciiTheme="minorHAnsi" w:hAnsiTheme="minorHAnsi" w:cstheme="minorHAnsi"/>
          <w:bCs/>
          <w:sz w:val="22"/>
          <w:szCs w:val="22"/>
        </w:rPr>
        <w:t xml:space="preserve"> + 4 mesiace</w:t>
      </w:r>
      <w:r>
        <w:rPr>
          <w:rFonts w:asciiTheme="minorHAnsi" w:hAnsiTheme="minorHAnsi" w:cstheme="minorHAnsi"/>
          <w:bCs/>
          <w:sz w:val="22"/>
          <w:szCs w:val="22"/>
        </w:rPr>
        <w:t>, a to z dôvodu konca oprávnenosti výdavkov PSK v roku 2029</w:t>
      </w:r>
      <w:r w:rsidR="00C66613">
        <w:rPr>
          <w:rFonts w:asciiTheme="minorHAnsi" w:hAnsiTheme="minorHAnsi" w:cstheme="minorHAnsi"/>
          <w:bCs/>
          <w:sz w:val="22"/>
          <w:szCs w:val="22"/>
        </w:rPr>
        <w:t>.</w:t>
      </w:r>
    </w:p>
    <w:p w14:paraId="2061E208" w14:textId="77777777" w:rsidR="001E2A9E" w:rsidRDefault="001E2A9E" w:rsidP="001E2A9E">
      <w:pPr>
        <w:jc w:val="both"/>
        <w:rPr>
          <w:rFonts w:asciiTheme="minorHAnsi" w:hAnsiTheme="minorHAnsi" w:cstheme="minorHAnsi"/>
          <w:bCs/>
          <w:sz w:val="22"/>
          <w:szCs w:val="22"/>
        </w:rPr>
      </w:pPr>
    </w:p>
    <w:tbl>
      <w:tblPr>
        <w:tblW w:w="8360" w:type="dxa"/>
        <w:tblCellMar>
          <w:left w:w="70" w:type="dxa"/>
          <w:right w:w="70" w:type="dxa"/>
        </w:tblCellMar>
        <w:tblLook w:val="04A0" w:firstRow="1" w:lastRow="0" w:firstColumn="1" w:lastColumn="0" w:noHBand="0" w:noVBand="1"/>
      </w:tblPr>
      <w:tblGrid>
        <w:gridCol w:w="3499"/>
        <w:gridCol w:w="3419"/>
        <w:gridCol w:w="1442"/>
      </w:tblGrid>
      <w:tr w:rsidR="008A62E7" w14:paraId="1E5CAE67" w14:textId="77777777" w:rsidTr="2B78A32E">
        <w:trPr>
          <w:trHeight w:val="290"/>
        </w:trPr>
        <w:tc>
          <w:tcPr>
            <w:tcW w:w="8360" w:type="dxa"/>
            <w:gridSpan w:val="3"/>
            <w:tcBorders>
              <w:top w:val="single" w:sz="8" w:space="0" w:color="auto"/>
              <w:left w:val="single" w:sz="8" w:space="0" w:color="auto"/>
              <w:bottom w:val="single" w:sz="4" w:space="0" w:color="auto"/>
              <w:right w:val="single" w:sz="8" w:space="0" w:color="000000" w:themeColor="text1"/>
            </w:tcBorders>
            <w:shd w:val="clear" w:color="auto" w:fill="A6C9EC"/>
            <w:noWrap/>
            <w:vAlign w:val="center"/>
            <w:hideMark/>
          </w:tcPr>
          <w:p w14:paraId="7DCC36BB" w14:textId="2BB816A0" w:rsidR="008A62E7" w:rsidRDefault="3D3D712D">
            <w:pPr>
              <w:jc w:val="center"/>
              <w:rPr>
                <w:rFonts w:ascii="Calibri" w:hAnsi="Calibri" w:cs="Calibri"/>
                <w:b/>
                <w:bCs/>
                <w:color w:val="000000"/>
                <w:sz w:val="22"/>
                <w:szCs w:val="22"/>
              </w:rPr>
            </w:pPr>
            <w:r w:rsidRPr="2B78A32E">
              <w:rPr>
                <w:rFonts w:ascii="Calibri" w:hAnsi="Calibri" w:cs="Calibri"/>
                <w:b/>
                <w:bCs/>
                <w:color w:val="000000" w:themeColor="text1"/>
                <w:sz w:val="22"/>
                <w:szCs w:val="22"/>
              </w:rPr>
              <w:t xml:space="preserve">Talentovaní domáci študenti - </w:t>
            </w:r>
            <w:r w:rsidR="21D285BF" w:rsidRPr="2B78A32E">
              <w:rPr>
                <w:rFonts w:ascii="Calibri" w:hAnsi="Calibri" w:cs="Calibri"/>
                <w:b/>
                <w:bCs/>
                <w:color w:val="000000" w:themeColor="text1"/>
                <w:sz w:val="22"/>
                <w:szCs w:val="22"/>
              </w:rPr>
              <w:t>II. stupeň</w:t>
            </w:r>
            <w:r w:rsidRPr="2B78A32E">
              <w:rPr>
                <w:rFonts w:ascii="Calibri" w:hAnsi="Calibri" w:cs="Calibri"/>
                <w:b/>
                <w:bCs/>
                <w:color w:val="000000" w:themeColor="text1"/>
                <w:sz w:val="22"/>
                <w:szCs w:val="22"/>
              </w:rPr>
              <w:t>.</w:t>
            </w:r>
          </w:p>
        </w:tc>
      </w:tr>
      <w:tr w:rsidR="008A62E7" w14:paraId="19F3A5D4"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DAE9F8"/>
            <w:noWrap/>
            <w:vAlign w:val="center"/>
            <w:hideMark/>
          </w:tcPr>
          <w:p w14:paraId="649B72AB"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Akademický rok pridelenia štipendia</w:t>
            </w:r>
          </w:p>
        </w:tc>
        <w:tc>
          <w:tcPr>
            <w:tcW w:w="3419" w:type="dxa"/>
            <w:tcBorders>
              <w:top w:val="nil"/>
              <w:left w:val="nil"/>
              <w:bottom w:val="single" w:sz="4" w:space="0" w:color="auto"/>
              <w:right w:val="single" w:sz="4" w:space="0" w:color="auto"/>
            </w:tcBorders>
            <w:shd w:val="clear" w:color="auto" w:fill="DAE9F8"/>
            <w:noWrap/>
            <w:vAlign w:val="center"/>
            <w:hideMark/>
          </w:tcPr>
          <w:p w14:paraId="3A8AEE60"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Počet rokov poskytovania štipendia</w:t>
            </w:r>
          </w:p>
        </w:tc>
        <w:tc>
          <w:tcPr>
            <w:tcW w:w="1442" w:type="dxa"/>
            <w:tcBorders>
              <w:top w:val="nil"/>
              <w:left w:val="nil"/>
              <w:bottom w:val="single" w:sz="4" w:space="0" w:color="auto"/>
              <w:right w:val="single" w:sz="8" w:space="0" w:color="auto"/>
            </w:tcBorders>
            <w:shd w:val="clear" w:color="auto" w:fill="DAE9F8"/>
            <w:noWrap/>
            <w:vAlign w:val="center"/>
            <w:hideMark/>
          </w:tcPr>
          <w:p w14:paraId="7EE7B40F"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Počet štipendií</w:t>
            </w:r>
          </w:p>
        </w:tc>
      </w:tr>
      <w:tr w:rsidR="008A62E7" w14:paraId="07AD80D1"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332D6B97"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2025/2026</w:t>
            </w:r>
          </w:p>
        </w:tc>
        <w:tc>
          <w:tcPr>
            <w:tcW w:w="3419" w:type="dxa"/>
            <w:tcBorders>
              <w:top w:val="nil"/>
              <w:left w:val="nil"/>
              <w:bottom w:val="single" w:sz="4" w:space="0" w:color="auto"/>
              <w:right w:val="single" w:sz="4" w:space="0" w:color="auto"/>
            </w:tcBorders>
            <w:shd w:val="clear" w:color="auto" w:fill="auto"/>
            <w:noWrap/>
            <w:vAlign w:val="center"/>
            <w:hideMark/>
          </w:tcPr>
          <w:p w14:paraId="708554D2"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w:t>
            </w:r>
          </w:p>
        </w:tc>
        <w:tc>
          <w:tcPr>
            <w:tcW w:w="1442" w:type="dxa"/>
            <w:tcBorders>
              <w:top w:val="nil"/>
              <w:left w:val="nil"/>
              <w:bottom w:val="single" w:sz="4" w:space="0" w:color="auto"/>
              <w:right w:val="single" w:sz="8" w:space="0" w:color="auto"/>
            </w:tcBorders>
            <w:shd w:val="clear" w:color="auto" w:fill="auto"/>
            <w:noWrap/>
            <w:vAlign w:val="center"/>
            <w:hideMark/>
          </w:tcPr>
          <w:p w14:paraId="4613FBBE"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100</w:t>
            </w:r>
          </w:p>
        </w:tc>
      </w:tr>
      <w:tr w:rsidR="008A62E7" w14:paraId="398F77F5"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26338EC5"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2026/2027</w:t>
            </w:r>
          </w:p>
        </w:tc>
        <w:tc>
          <w:tcPr>
            <w:tcW w:w="3419" w:type="dxa"/>
            <w:tcBorders>
              <w:top w:val="nil"/>
              <w:left w:val="nil"/>
              <w:bottom w:val="single" w:sz="4" w:space="0" w:color="auto"/>
              <w:right w:val="single" w:sz="4" w:space="0" w:color="auto"/>
            </w:tcBorders>
            <w:shd w:val="clear" w:color="auto" w:fill="auto"/>
            <w:noWrap/>
            <w:vAlign w:val="center"/>
            <w:hideMark/>
          </w:tcPr>
          <w:p w14:paraId="22F8E1ED"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w:t>
            </w:r>
          </w:p>
        </w:tc>
        <w:tc>
          <w:tcPr>
            <w:tcW w:w="1442" w:type="dxa"/>
            <w:tcBorders>
              <w:top w:val="nil"/>
              <w:left w:val="nil"/>
              <w:bottom w:val="single" w:sz="4" w:space="0" w:color="auto"/>
              <w:right w:val="single" w:sz="8" w:space="0" w:color="auto"/>
            </w:tcBorders>
            <w:shd w:val="clear" w:color="auto" w:fill="auto"/>
            <w:noWrap/>
            <w:vAlign w:val="center"/>
            <w:hideMark/>
          </w:tcPr>
          <w:p w14:paraId="41000A14"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100</w:t>
            </w:r>
          </w:p>
        </w:tc>
      </w:tr>
      <w:tr w:rsidR="008A62E7" w14:paraId="3B7C573E"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4FF9D1E9"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2027/2028</w:t>
            </w:r>
          </w:p>
        </w:tc>
        <w:tc>
          <w:tcPr>
            <w:tcW w:w="3419" w:type="dxa"/>
            <w:tcBorders>
              <w:top w:val="nil"/>
              <w:left w:val="nil"/>
              <w:bottom w:val="single" w:sz="4" w:space="0" w:color="auto"/>
              <w:right w:val="single" w:sz="4" w:space="0" w:color="auto"/>
            </w:tcBorders>
            <w:shd w:val="clear" w:color="auto" w:fill="auto"/>
            <w:noWrap/>
            <w:vAlign w:val="center"/>
            <w:hideMark/>
          </w:tcPr>
          <w:p w14:paraId="3DF6C4AA"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w:t>
            </w:r>
          </w:p>
        </w:tc>
        <w:tc>
          <w:tcPr>
            <w:tcW w:w="1442" w:type="dxa"/>
            <w:tcBorders>
              <w:top w:val="nil"/>
              <w:left w:val="nil"/>
              <w:bottom w:val="single" w:sz="4" w:space="0" w:color="auto"/>
              <w:right w:val="single" w:sz="8" w:space="0" w:color="auto"/>
            </w:tcBorders>
            <w:shd w:val="clear" w:color="auto" w:fill="auto"/>
            <w:noWrap/>
            <w:vAlign w:val="center"/>
            <w:hideMark/>
          </w:tcPr>
          <w:p w14:paraId="3EE3929D"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100</w:t>
            </w:r>
          </w:p>
        </w:tc>
      </w:tr>
      <w:tr w:rsidR="008A62E7" w14:paraId="434B44E5"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2C2BC6EF"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2028/2029</w:t>
            </w:r>
          </w:p>
        </w:tc>
        <w:tc>
          <w:tcPr>
            <w:tcW w:w="3419" w:type="dxa"/>
            <w:tcBorders>
              <w:top w:val="nil"/>
              <w:left w:val="nil"/>
              <w:bottom w:val="single" w:sz="4" w:space="0" w:color="auto"/>
              <w:right w:val="single" w:sz="4" w:space="0" w:color="auto"/>
            </w:tcBorders>
            <w:shd w:val="clear" w:color="auto" w:fill="auto"/>
            <w:noWrap/>
            <w:vAlign w:val="center"/>
            <w:hideMark/>
          </w:tcPr>
          <w:p w14:paraId="267B7766" w14:textId="4976D95C" w:rsidR="008A62E7" w:rsidRDefault="008A62E7">
            <w:pPr>
              <w:jc w:val="center"/>
              <w:rPr>
                <w:rFonts w:ascii="Calibri" w:hAnsi="Calibri" w:cs="Calibri"/>
                <w:color w:val="000000"/>
                <w:sz w:val="22"/>
                <w:szCs w:val="22"/>
              </w:rPr>
            </w:pPr>
            <w:r>
              <w:rPr>
                <w:rFonts w:ascii="Calibri" w:hAnsi="Calibri" w:cs="Calibri"/>
                <w:color w:val="000000"/>
                <w:sz w:val="22"/>
                <w:szCs w:val="22"/>
              </w:rPr>
              <w:t>1</w:t>
            </w:r>
            <w:r w:rsidR="008526FA">
              <w:rPr>
                <w:rFonts w:ascii="Calibri" w:hAnsi="Calibri" w:cs="Calibri"/>
                <w:color w:val="000000"/>
                <w:sz w:val="22"/>
                <w:szCs w:val="22"/>
              </w:rPr>
              <w:t xml:space="preserve"> + 4 mesiace</w:t>
            </w:r>
          </w:p>
        </w:tc>
        <w:tc>
          <w:tcPr>
            <w:tcW w:w="1442" w:type="dxa"/>
            <w:tcBorders>
              <w:top w:val="nil"/>
              <w:left w:val="nil"/>
              <w:bottom w:val="single" w:sz="4" w:space="0" w:color="auto"/>
              <w:right w:val="single" w:sz="8" w:space="0" w:color="auto"/>
            </w:tcBorders>
            <w:shd w:val="clear" w:color="auto" w:fill="auto"/>
            <w:noWrap/>
            <w:vAlign w:val="center"/>
            <w:hideMark/>
          </w:tcPr>
          <w:p w14:paraId="69A03CD9"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100</w:t>
            </w:r>
          </w:p>
        </w:tc>
      </w:tr>
      <w:tr w:rsidR="008A62E7" w14:paraId="1E1517EE" w14:textId="77777777" w:rsidTr="2B78A32E">
        <w:trPr>
          <w:trHeight w:val="300"/>
        </w:trPr>
        <w:tc>
          <w:tcPr>
            <w:tcW w:w="6918" w:type="dxa"/>
            <w:gridSpan w:val="2"/>
            <w:tcBorders>
              <w:top w:val="single" w:sz="4" w:space="0" w:color="auto"/>
              <w:left w:val="single" w:sz="8" w:space="0" w:color="auto"/>
              <w:bottom w:val="single" w:sz="8" w:space="0" w:color="auto"/>
              <w:right w:val="single" w:sz="4" w:space="0" w:color="auto"/>
            </w:tcBorders>
            <w:shd w:val="clear" w:color="auto" w:fill="A6C9EC"/>
            <w:noWrap/>
            <w:vAlign w:val="center"/>
            <w:hideMark/>
          </w:tcPr>
          <w:p w14:paraId="399EECE5"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lastRenderedPageBreak/>
              <w:t>Spolu</w:t>
            </w:r>
          </w:p>
        </w:tc>
        <w:tc>
          <w:tcPr>
            <w:tcW w:w="1442" w:type="dxa"/>
            <w:tcBorders>
              <w:top w:val="nil"/>
              <w:left w:val="nil"/>
              <w:bottom w:val="single" w:sz="8" w:space="0" w:color="auto"/>
              <w:right w:val="single" w:sz="8" w:space="0" w:color="auto"/>
            </w:tcBorders>
            <w:shd w:val="clear" w:color="auto" w:fill="A6C9EC"/>
            <w:noWrap/>
            <w:vAlign w:val="center"/>
            <w:hideMark/>
          </w:tcPr>
          <w:p w14:paraId="20F2CFA8"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400</w:t>
            </w:r>
          </w:p>
        </w:tc>
      </w:tr>
    </w:tbl>
    <w:p w14:paraId="3AE16788" w14:textId="2AEE23A8" w:rsidR="518CAC72" w:rsidRDefault="518CAC72" w:rsidP="518CAC72">
      <w:pPr>
        <w:jc w:val="both"/>
        <w:rPr>
          <w:rFonts w:asciiTheme="minorHAnsi" w:hAnsiTheme="minorHAnsi" w:cstheme="minorBidi"/>
          <w:sz w:val="22"/>
          <w:szCs w:val="22"/>
        </w:rPr>
      </w:pPr>
    </w:p>
    <w:tbl>
      <w:tblPr>
        <w:tblW w:w="8360" w:type="dxa"/>
        <w:tblCellMar>
          <w:left w:w="70" w:type="dxa"/>
          <w:right w:w="70" w:type="dxa"/>
        </w:tblCellMar>
        <w:tblLook w:val="04A0" w:firstRow="1" w:lastRow="0" w:firstColumn="1" w:lastColumn="0" w:noHBand="0" w:noVBand="1"/>
      </w:tblPr>
      <w:tblGrid>
        <w:gridCol w:w="3499"/>
        <w:gridCol w:w="3419"/>
        <w:gridCol w:w="1442"/>
      </w:tblGrid>
      <w:tr w:rsidR="00DB0F89" w14:paraId="16DF2D8E" w14:textId="77777777" w:rsidTr="2B78A32E">
        <w:trPr>
          <w:trHeight w:val="290"/>
        </w:trPr>
        <w:tc>
          <w:tcPr>
            <w:tcW w:w="8360" w:type="dxa"/>
            <w:gridSpan w:val="3"/>
            <w:tcBorders>
              <w:top w:val="single" w:sz="8" w:space="0" w:color="auto"/>
              <w:left w:val="single" w:sz="8" w:space="0" w:color="auto"/>
              <w:bottom w:val="single" w:sz="4" w:space="0" w:color="auto"/>
              <w:right w:val="single" w:sz="8" w:space="0" w:color="000000" w:themeColor="text1"/>
            </w:tcBorders>
            <w:shd w:val="clear" w:color="auto" w:fill="F7C7AC"/>
            <w:noWrap/>
            <w:vAlign w:val="center"/>
            <w:hideMark/>
          </w:tcPr>
          <w:p w14:paraId="66B3B2CC" w14:textId="5048B651" w:rsidR="00DB0F89" w:rsidRDefault="054C1B6C" w:rsidP="00AA0F16">
            <w:pPr>
              <w:jc w:val="center"/>
              <w:rPr>
                <w:rFonts w:ascii="Calibri" w:hAnsi="Calibri" w:cs="Calibri"/>
                <w:b/>
                <w:bCs/>
                <w:color w:val="000000"/>
                <w:sz w:val="22"/>
                <w:szCs w:val="22"/>
              </w:rPr>
            </w:pPr>
            <w:r w:rsidRPr="2B78A32E">
              <w:rPr>
                <w:rFonts w:ascii="Calibri" w:hAnsi="Calibri" w:cs="Calibri"/>
                <w:b/>
                <w:bCs/>
                <w:color w:val="000000" w:themeColor="text1"/>
                <w:sz w:val="22"/>
                <w:szCs w:val="22"/>
              </w:rPr>
              <w:t xml:space="preserve">Talentovaní zahraniční študenti- </w:t>
            </w:r>
            <w:r w:rsidR="73CA667D" w:rsidRPr="2B78A32E">
              <w:rPr>
                <w:rFonts w:ascii="Calibri" w:hAnsi="Calibri" w:cs="Calibri"/>
                <w:b/>
                <w:bCs/>
                <w:color w:val="000000" w:themeColor="text1"/>
                <w:sz w:val="22"/>
                <w:szCs w:val="22"/>
              </w:rPr>
              <w:t>II. stupeň</w:t>
            </w:r>
            <w:r w:rsidRPr="2B78A32E">
              <w:rPr>
                <w:rFonts w:ascii="Calibri" w:hAnsi="Calibri" w:cs="Calibri"/>
                <w:b/>
                <w:bCs/>
                <w:color w:val="000000" w:themeColor="text1"/>
                <w:sz w:val="22"/>
                <w:szCs w:val="22"/>
              </w:rPr>
              <w:t>.</w:t>
            </w:r>
          </w:p>
        </w:tc>
      </w:tr>
      <w:tr w:rsidR="00DB0F89" w14:paraId="36130052"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FBE2D5"/>
            <w:noWrap/>
            <w:vAlign w:val="center"/>
            <w:hideMark/>
          </w:tcPr>
          <w:p w14:paraId="0AE35437" w14:textId="77777777" w:rsidR="00DB0F89" w:rsidRDefault="00DB0F89" w:rsidP="00AA0F16">
            <w:pPr>
              <w:jc w:val="center"/>
              <w:rPr>
                <w:rFonts w:ascii="Calibri" w:hAnsi="Calibri" w:cs="Calibri"/>
                <w:b/>
                <w:bCs/>
                <w:color w:val="000000"/>
                <w:sz w:val="22"/>
                <w:szCs w:val="22"/>
              </w:rPr>
            </w:pPr>
            <w:r>
              <w:rPr>
                <w:rFonts w:ascii="Calibri" w:hAnsi="Calibri" w:cs="Calibri"/>
                <w:b/>
                <w:bCs/>
                <w:color w:val="000000"/>
                <w:sz w:val="22"/>
                <w:szCs w:val="22"/>
              </w:rPr>
              <w:t>Akademický rok pridelenia štipendia</w:t>
            </w:r>
          </w:p>
        </w:tc>
        <w:tc>
          <w:tcPr>
            <w:tcW w:w="3419" w:type="dxa"/>
            <w:tcBorders>
              <w:top w:val="nil"/>
              <w:left w:val="nil"/>
              <w:bottom w:val="single" w:sz="4" w:space="0" w:color="auto"/>
              <w:right w:val="single" w:sz="4" w:space="0" w:color="auto"/>
            </w:tcBorders>
            <w:shd w:val="clear" w:color="auto" w:fill="FBE2D5"/>
            <w:noWrap/>
            <w:vAlign w:val="center"/>
            <w:hideMark/>
          </w:tcPr>
          <w:p w14:paraId="4E227B3A" w14:textId="77777777" w:rsidR="00DB0F89" w:rsidRDefault="00DB0F89" w:rsidP="00AA0F16">
            <w:pPr>
              <w:jc w:val="center"/>
              <w:rPr>
                <w:rFonts w:ascii="Calibri" w:hAnsi="Calibri" w:cs="Calibri"/>
                <w:b/>
                <w:bCs/>
                <w:color w:val="000000"/>
                <w:sz w:val="22"/>
                <w:szCs w:val="22"/>
              </w:rPr>
            </w:pPr>
            <w:r>
              <w:rPr>
                <w:rFonts w:ascii="Calibri" w:hAnsi="Calibri" w:cs="Calibri"/>
                <w:b/>
                <w:bCs/>
                <w:color w:val="000000"/>
                <w:sz w:val="22"/>
                <w:szCs w:val="22"/>
              </w:rPr>
              <w:t>Počet rokov poskytovania štipendia</w:t>
            </w:r>
          </w:p>
        </w:tc>
        <w:tc>
          <w:tcPr>
            <w:tcW w:w="1442" w:type="dxa"/>
            <w:tcBorders>
              <w:top w:val="nil"/>
              <w:left w:val="nil"/>
              <w:bottom w:val="single" w:sz="4" w:space="0" w:color="auto"/>
              <w:right w:val="single" w:sz="8" w:space="0" w:color="auto"/>
            </w:tcBorders>
            <w:shd w:val="clear" w:color="auto" w:fill="FBE2D5"/>
            <w:noWrap/>
            <w:vAlign w:val="center"/>
            <w:hideMark/>
          </w:tcPr>
          <w:p w14:paraId="1BDE3138" w14:textId="77777777" w:rsidR="00DB0F89" w:rsidRDefault="00DB0F89" w:rsidP="00AA0F16">
            <w:pPr>
              <w:jc w:val="center"/>
              <w:rPr>
                <w:rFonts w:ascii="Calibri" w:hAnsi="Calibri" w:cs="Calibri"/>
                <w:b/>
                <w:bCs/>
                <w:color w:val="000000"/>
                <w:sz w:val="22"/>
                <w:szCs w:val="22"/>
              </w:rPr>
            </w:pPr>
            <w:r>
              <w:rPr>
                <w:rFonts w:ascii="Calibri" w:hAnsi="Calibri" w:cs="Calibri"/>
                <w:b/>
                <w:bCs/>
                <w:color w:val="000000"/>
                <w:sz w:val="22"/>
                <w:szCs w:val="22"/>
              </w:rPr>
              <w:t>Počet štipendií</w:t>
            </w:r>
          </w:p>
        </w:tc>
      </w:tr>
      <w:tr w:rsidR="00DB0F89" w14:paraId="13A65C91"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12000E80" w14:textId="77777777" w:rsidR="00DB0F89" w:rsidRDefault="00DB0F89" w:rsidP="00AA0F16">
            <w:pPr>
              <w:jc w:val="center"/>
              <w:rPr>
                <w:rFonts w:ascii="Calibri" w:hAnsi="Calibri" w:cs="Calibri"/>
                <w:color w:val="000000"/>
                <w:sz w:val="22"/>
                <w:szCs w:val="22"/>
              </w:rPr>
            </w:pPr>
            <w:r>
              <w:rPr>
                <w:rFonts w:ascii="Calibri" w:hAnsi="Calibri" w:cs="Calibri"/>
                <w:color w:val="000000"/>
                <w:sz w:val="22"/>
                <w:szCs w:val="22"/>
              </w:rPr>
              <w:t>2025/2026</w:t>
            </w:r>
          </w:p>
        </w:tc>
        <w:tc>
          <w:tcPr>
            <w:tcW w:w="3419" w:type="dxa"/>
            <w:tcBorders>
              <w:top w:val="nil"/>
              <w:left w:val="nil"/>
              <w:bottom w:val="single" w:sz="4" w:space="0" w:color="auto"/>
              <w:right w:val="single" w:sz="4" w:space="0" w:color="auto"/>
            </w:tcBorders>
            <w:shd w:val="clear" w:color="auto" w:fill="auto"/>
            <w:noWrap/>
            <w:vAlign w:val="center"/>
            <w:hideMark/>
          </w:tcPr>
          <w:p w14:paraId="27390DA2" w14:textId="77777777" w:rsidR="00DB0F89" w:rsidRDefault="00DB0F89" w:rsidP="00AA0F16">
            <w:pPr>
              <w:jc w:val="center"/>
              <w:rPr>
                <w:rFonts w:ascii="Calibri" w:hAnsi="Calibri" w:cs="Calibri"/>
                <w:color w:val="000000"/>
                <w:sz w:val="22"/>
                <w:szCs w:val="22"/>
              </w:rPr>
            </w:pPr>
            <w:r>
              <w:rPr>
                <w:rFonts w:ascii="Calibri" w:hAnsi="Calibri" w:cs="Calibri"/>
                <w:color w:val="000000"/>
                <w:sz w:val="22"/>
                <w:szCs w:val="22"/>
              </w:rPr>
              <w:t>2</w:t>
            </w:r>
          </w:p>
        </w:tc>
        <w:tc>
          <w:tcPr>
            <w:tcW w:w="1442" w:type="dxa"/>
            <w:tcBorders>
              <w:top w:val="nil"/>
              <w:left w:val="nil"/>
              <w:bottom w:val="single" w:sz="4" w:space="0" w:color="auto"/>
              <w:right w:val="single" w:sz="8" w:space="0" w:color="auto"/>
            </w:tcBorders>
            <w:shd w:val="clear" w:color="auto" w:fill="auto"/>
            <w:noWrap/>
            <w:vAlign w:val="center"/>
            <w:hideMark/>
          </w:tcPr>
          <w:p w14:paraId="52CCBE1E" w14:textId="77777777" w:rsidR="00DB0F89" w:rsidRDefault="00DB0F89" w:rsidP="00AA0F16">
            <w:pPr>
              <w:jc w:val="center"/>
              <w:rPr>
                <w:rFonts w:ascii="Calibri" w:hAnsi="Calibri" w:cs="Calibri"/>
                <w:color w:val="000000"/>
                <w:sz w:val="22"/>
                <w:szCs w:val="22"/>
              </w:rPr>
            </w:pPr>
            <w:r>
              <w:rPr>
                <w:rFonts w:ascii="Calibri" w:hAnsi="Calibri" w:cs="Calibri"/>
                <w:color w:val="000000"/>
                <w:sz w:val="22"/>
                <w:szCs w:val="22"/>
              </w:rPr>
              <w:t>30</w:t>
            </w:r>
          </w:p>
        </w:tc>
      </w:tr>
      <w:tr w:rsidR="00DB0F89" w14:paraId="492D4C5F"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7039EE14" w14:textId="77777777" w:rsidR="00DB0F89" w:rsidRDefault="00DB0F89" w:rsidP="00AA0F16">
            <w:pPr>
              <w:jc w:val="center"/>
              <w:rPr>
                <w:rFonts w:ascii="Calibri" w:hAnsi="Calibri" w:cs="Calibri"/>
                <w:color w:val="000000"/>
                <w:sz w:val="22"/>
                <w:szCs w:val="22"/>
              </w:rPr>
            </w:pPr>
            <w:r>
              <w:rPr>
                <w:rFonts w:ascii="Calibri" w:hAnsi="Calibri" w:cs="Calibri"/>
                <w:color w:val="000000"/>
                <w:sz w:val="22"/>
                <w:szCs w:val="22"/>
              </w:rPr>
              <w:t>2026/2027</w:t>
            </w:r>
          </w:p>
        </w:tc>
        <w:tc>
          <w:tcPr>
            <w:tcW w:w="3419" w:type="dxa"/>
            <w:tcBorders>
              <w:top w:val="nil"/>
              <w:left w:val="nil"/>
              <w:bottom w:val="single" w:sz="4" w:space="0" w:color="auto"/>
              <w:right w:val="single" w:sz="4" w:space="0" w:color="auto"/>
            </w:tcBorders>
            <w:shd w:val="clear" w:color="auto" w:fill="auto"/>
            <w:noWrap/>
            <w:vAlign w:val="center"/>
            <w:hideMark/>
          </w:tcPr>
          <w:p w14:paraId="796F7970" w14:textId="77777777" w:rsidR="00DB0F89" w:rsidRDefault="00DB0F89" w:rsidP="00AA0F16">
            <w:pPr>
              <w:jc w:val="center"/>
              <w:rPr>
                <w:rFonts w:ascii="Calibri" w:hAnsi="Calibri" w:cs="Calibri"/>
                <w:color w:val="000000"/>
                <w:sz w:val="22"/>
                <w:szCs w:val="22"/>
              </w:rPr>
            </w:pPr>
            <w:r>
              <w:rPr>
                <w:rFonts w:ascii="Calibri" w:hAnsi="Calibri" w:cs="Calibri"/>
                <w:color w:val="000000"/>
                <w:sz w:val="22"/>
                <w:szCs w:val="22"/>
              </w:rPr>
              <w:t>2</w:t>
            </w:r>
          </w:p>
        </w:tc>
        <w:tc>
          <w:tcPr>
            <w:tcW w:w="1442" w:type="dxa"/>
            <w:tcBorders>
              <w:top w:val="nil"/>
              <w:left w:val="nil"/>
              <w:bottom w:val="single" w:sz="4" w:space="0" w:color="auto"/>
              <w:right w:val="single" w:sz="8" w:space="0" w:color="auto"/>
            </w:tcBorders>
            <w:shd w:val="clear" w:color="auto" w:fill="auto"/>
            <w:noWrap/>
            <w:vAlign w:val="center"/>
            <w:hideMark/>
          </w:tcPr>
          <w:p w14:paraId="4492A769" w14:textId="77777777" w:rsidR="00DB0F89" w:rsidRDefault="00DB0F89" w:rsidP="00AA0F16">
            <w:pPr>
              <w:jc w:val="center"/>
              <w:rPr>
                <w:rFonts w:ascii="Calibri" w:hAnsi="Calibri" w:cs="Calibri"/>
                <w:color w:val="000000"/>
                <w:sz w:val="22"/>
                <w:szCs w:val="22"/>
              </w:rPr>
            </w:pPr>
            <w:r>
              <w:rPr>
                <w:rFonts w:ascii="Calibri" w:hAnsi="Calibri" w:cs="Calibri"/>
                <w:color w:val="000000"/>
                <w:sz w:val="22"/>
                <w:szCs w:val="22"/>
              </w:rPr>
              <w:t>30</w:t>
            </w:r>
          </w:p>
        </w:tc>
      </w:tr>
      <w:tr w:rsidR="00DB0F89" w14:paraId="406BA085"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69D7C18F" w14:textId="77777777" w:rsidR="00DB0F89" w:rsidRDefault="00DB0F89" w:rsidP="00AA0F16">
            <w:pPr>
              <w:jc w:val="center"/>
              <w:rPr>
                <w:rFonts w:ascii="Calibri" w:hAnsi="Calibri" w:cs="Calibri"/>
                <w:color w:val="000000"/>
                <w:sz w:val="22"/>
                <w:szCs w:val="22"/>
              </w:rPr>
            </w:pPr>
            <w:r>
              <w:rPr>
                <w:rFonts w:ascii="Calibri" w:hAnsi="Calibri" w:cs="Calibri"/>
                <w:color w:val="000000"/>
                <w:sz w:val="22"/>
                <w:szCs w:val="22"/>
              </w:rPr>
              <w:t>2027/2028</w:t>
            </w:r>
          </w:p>
        </w:tc>
        <w:tc>
          <w:tcPr>
            <w:tcW w:w="3419" w:type="dxa"/>
            <w:tcBorders>
              <w:top w:val="nil"/>
              <w:left w:val="nil"/>
              <w:bottom w:val="single" w:sz="4" w:space="0" w:color="auto"/>
              <w:right w:val="single" w:sz="4" w:space="0" w:color="auto"/>
            </w:tcBorders>
            <w:shd w:val="clear" w:color="auto" w:fill="auto"/>
            <w:noWrap/>
            <w:vAlign w:val="center"/>
            <w:hideMark/>
          </w:tcPr>
          <w:p w14:paraId="15297E1E" w14:textId="77777777" w:rsidR="00DB0F89" w:rsidRDefault="00DB0F89" w:rsidP="00AA0F16">
            <w:pPr>
              <w:jc w:val="center"/>
              <w:rPr>
                <w:rFonts w:ascii="Calibri" w:hAnsi="Calibri" w:cs="Calibri"/>
                <w:color w:val="000000"/>
                <w:sz w:val="22"/>
                <w:szCs w:val="22"/>
              </w:rPr>
            </w:pPr>
            <w:r>
              <w:rPr>
                <w:rFonts w:ascii="Calibri" w:hAnsi="Calibri" w:cs="Calibri"/>
                <w:color w:val="000000"/>
                <w:sz w:val="22"/>
                <w:szCs w:val="22"/>
              </w:rPr>
              <w:t>2</w:t>
            </w:r>
          </w:p>
        </w:tc>
        <w:tc>
          <w:tcPr>
            <w:tcW w:w="1442" w:type="dxa"/>
            <w:tcBorders>
              <w:top w:val="nil"/>
              <w:left w:val="nil"/>
              <w:bottom w:val="single" w:sz="4" w:space="0" w:color="auto"/>
              <w:right w:val="single" w:sz="8" w:space="0" w:color="auto"/>
            </w:tcBorders>
            <w:shd w:val="clear" w:color="auto" w:fill="auto"/>
            <w:noWrap/>
            <w:vAlign w:val="center"/>
            <w:hideMark/>
          </w:tcPr>
          <w:p w14:paraId="73D7FF57" w14:textId="77777777" w:rsidR="00DB0F89" w:rsidRDefault="00DB0F89" w:rsidP="00AA0F16">
            <w:pPr>
              <w:jc w:val="center"/>
              <w:rPr>
                <w:rFonts w:ascii="Calibri" w:hAnsi="Calibri" w:cs="Calibri"/>
                <w:color w:val="000000"/>
                <w:sz w:val="22"/>
                <w:szCs w:val="22"/>
              </w:rPr>
            </w:pPr>
            <w:r>
              <w:rPr>
                <w:rFonts w:ascii="Calibri" w:hAnsi="Calibri" w:cs="Calibri"/>
                <w:color w:val="000000"/>
                <w:sz w:val="22"/>
                <w:szCs w:val="22"/>
              </w:rPr>
              <w:t>30</w:t>
            </w:r>
          </w:p>
        </w:tc>
      </w:tr>
      <w:tr w:rsidR="00DB0F89" w14:paraId="386BC420"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7BF9E827" w14:textId="77777777" w:rsidR="00DB0F89" w:rsidRDefault="00DB0F89" w:rsidP="00AA0F16">
            <w:pPr>
              <w:jc w:val="center"/>
              <w:rPr>
                <w:rFonts w:ascii="Calibri" w:hAnsi="Calibri" w:cs="Calibri"/>
                <w:color w:val="000000"/>
                <w:sz w:val="22"/>
                <w:szCs w:val="22"/>
              </w:rPr>
            </w:pPr>
            <w:r>
              <w:rPr>
                <w:rFonts w:ascii="Calibri" w:hAnsi="Calibri" w:cs="Calibri"/>
                <w:color w:val="000000"/>
                <w:sz w:val="22"/>
                <w:szCs w:val="22"/>
              </w:rPr>
              <w:t>2028/2029</w:t>
            </w:r>
          </w:p>
        </w:tc>
        <w:tc>
          <w:tcPr>
            <w:tcW w:w="3419" w:type="dxa"/>
            <w:tcBorders>
              <w:top w:val="nil"/>
              <w:left w:val="nil"/>
              <w:bottom w:val="single" w:sz="4" w:space="0" w:color="auto"/>
              <w:right w:val="single" w:sz="4" w:space="0" w:color="auto"/>
            </w:tcBorders>
            <w:shd w:val="clear" w:color="auto" w:fill="auto"/>
            <w:noWrap/>
            <w:vAlign w:val="center"/>
            <w:hideMark/>
          </w:tcPr>
          <w:p w14:paraId="3D4C1834" w14:textId="5A0A545B" w:rsidR="00DB0F89" w:rsidRDefault="00DB0F89" w:rsidP="00AA0F16">
            <w:pPr>
              <w:jc w:val="center"/>
              <w:rPr>
                <w:rFonts w:ascii="Calibri" w:hAnsi="Calibri" w:cs="Calibri"/>
                <w:color w:val="000000"/>
                <w:sz w:val="22"/>
                <w:szCs w:val="22"/>
              </w:rPr>
            </w:pPr>
            <w:r>
              <w:rPr>
                <w:rFonts w:ascii="Calibri" w:hAnsi="Calibri" w:cs="Calibri"/>
                <w:color w:val="000000"/>
                <w:sz w:val="22"/>
                <w:szCs w:val="22"/>
              </w:rPr>
              <w:t>1</w:t>
            </w:r>
            <w:r w:rsidR="008526FA">
              <w:rPr>
                <w:rFonts w:ascii="Calibri" w:hAnsi="Calibri" w:cs="Calibri"/>
                <w:color w:val="000000"/>
                <w:sz w:val="22"/>
                <w:szCs w:val="22"/>
              </w:rPr>
              <w:t xml:space="preserve"> + 4 mesiace</w:t>
            </w:r>
          </w:p>
        </w:tc>
        <w:tc>
          <w:tcPr>
            <w:tcW w:w="1442" w:type="dxa"/>
            <w:tcBorders>
              <w:top w:val="nil"/>
              <w:left w:val="nil"/>
              <w:bottom w:val="single" w:sz="4" w:space="0" w:color="auto"/>
              <w:right w:val="single" w:sz="8" w:space="0" w:color="auto"/>
            </w:tcBorders>
            <w:shd w:val="clear" w:color="auto" w:fill="auto"/>
            <w:noWrap/>
            <w:vAlign w:val="center"/>
            <w:hideMark/>
          </w:tcPr>
          <w:p w14:paraId="2B495C6E" w14:textId="77777777" w:rsidR="00DB0F89" w:rsidRDefault="00DB0F89" w:rsidP="00AA0F16">
            <w:pPr>
              <w:jc w:val="center"/>
              <w:rPr>
                <w:rFonts w:ascii="Calibri" w:hAnsi="Calibri" w:cs="Calibri"/>
                <w:color w:val="000000"/>
                <w:sz w:val="22"/>
                <w:szCs w:val="22"/>
              </w:rPr>
            </w:pPr>
            <w:r>
              <w:rPr>
                <w:rFonts w:ascii="Calibri" w:hAnsi="Calibri" w:cs="Calibri"/>
                <w:color w:val="000000"/>
                <w:sz w:val="22"/>
                <w:szCs w:val="22"/>
              </w:rPr>
              <w:t>30</w:t>
            </w:r>
          </w:p>
        </w:tc>
      </w:tr>
      <w:tr w:rsidR="00DB0F89" w14:paraId="5DE4E2E3" w14:textId="77777777" w:rsidTr="2B78A32E">
        <w:trPr>
          <w:trHeight w:val="300"/>
        </w:trPr>
        <w:tc>
          <w:tcPr>
            <w:tcW w:w="6918" w:type="dxa"/>
            <w:gridSpan w:val="2"/>
            <w:tcBorders>
              <w:top w:val="single" w:sz="4" w:space="0" w:color="auto"/>
              <w:left w:val="single" w:sz="8" w:space="0" w:color="auto"/>
              <w:bottom w:val="single" w:sz="8" w:space="0" w:color="auto"/>
              <w:right w:val="single" w:sz="4" w:space="0" w:color="auto"/>
            </w:tcBorders>
            <w:shd w:val="clear" w:color="auto" w:fill="F7C7AC"/>
            <w:noWrap/>
            <w:vAlign w:val="center"/>
            <w:hideMark/>
          </w:tcPr>
          <w:p w14:paraId="194FC323" w14:textId="77777777" w:rsidR="00DB0F89" w:rsidRDefault="00DB0F89" w:rsidP="00AA0F16">
            <w:pPr>
              <w:jc w:val="center"/>
              <w:rPr>
                <w:rFonts w:ascii="Calibri" w:hAnsi="Calibri" w:cs="Calibri"/>
                <w:b/>
                <w:bCs/>
                <w:color w:val="000000"/>
                <w:sz w:val="22"/>
                <w:szCs w:val="22"/>
              </w:rPr>
            </w:pPr>
            <w:r>
              <w:rPr>
                <w:rFonts w:ascii="Calibri" w:hAnsi="Calibri" w:cs="Calibri"/>
                <w:b/>
                <w:bCs/>
                <w:color w:val="000000"/>
                <w:sz w:val="22"/>
                <w:szCs w:val="22"/>
              </w:rPr>
              <w:t>Spolu</w:t>
            </w:r>
          </w:p>
        </w:tc>
        <w:tc>
          <w:tcPr>
            <w:tcW w:w="1442" w:type="dxa"/>
            <w:tcBorders>
              <w:top w:val="nil"/>
              <w:left w:val="nil"/>
              <w:bottom w:val="single" w:sz="8" w:space="0" w:color="auto"/>
              <w:right w:val="single" w:sz="8" w:space="0" w:color="auto"/>
            </w:tcBorders>
            <w:shd w:val="clear" w:color="auto" w:fill="F7C7AC"/>
            <w:noWrap/>
            <w:vAlign w:val="center"/>
            <w:hideMark/>
          </w:tcPr>
          <w:p w14:paraId="23FDE272" w14:textId="77777777" w:rsidR="00DB0F89" w:rsidRDefault="00DB0F89" w:rsidP="00AA0F16">
            <w:pPr>
              <w:jc w:val="center"/>
              <w:rPr>
                <w:rFonts w:ascii="Calibri" w:hAnsi="Calibri" w:cs="Calibri"/>
                <w:b/>
                <w:bCs/>
                <w:color w:val="000000"/>
                <w:sz w:val="22"/>
                <w:szCs w:val="22"/>
              </w:rPr>
            </w:pPr>
            <w:r>
              <w:rPr>
                <w:rFonts w:ascii="Calibri" w:hAnsi="Calibri" w:cs="Calibri"/>
                <w:b/>
                <w:bCs/>
                <w:color w:val="000000"/>
                <w:sz w:val="22"/>
                <w:szCs w:val="22"/>
              </w:rPr>
              <w:t>120</w:t>
            </w:r>
          </w:p>
        </w:tc>
      </w:tr>
    </w:tbl>
    <w:p w14:paraId="1F261713" w14:textId="4A9353B8" w:rsidR="00627211" w:rsidRDefault="00627211" w:rsidP="518CAC72">
      <w:pPr>
        <w:jc w:val="both"/>
        <w:rPr>
          <w:rFonts w:asciiTheme="minorHAnsi" w:hAnsiTheme="minorHAnsi" w:cstheme="minorBidi"/>
          <w:sz w:val="22"/>
          <w:szCs w:val="22"/>
        </w:rPr>
      </w:pPr>
    </w:p>
    <w:tbl>
      <w:tblPr>
        <w:tblW w:w="8360" w:type="dxa"/>
        <w:tblCellMar>
          <w:left w:w="70" w:type="dxa"/>
          <w:right w:w="70" w:type="dxa"/>
        </w:tblCellMar>
        <w:tblLook w:val="04A0" w:firstRow="1" w:lastRow="0" w:firstColumn="1" w:lastColumn="0" w:noHBand="0" w:noVBand="1"/>
      </w:tblPr>
      <w:tblGrid>
        <w:gridCol w:w="3499"/>
        <w:gridCol w:w="3419"/>
        <w:gridCol w:w="1442"/>
      </w:tblGrid>
      <w:tr w:rsidR="008A62E7" w14:paraId="64E28021" w14:textId="77777777" w:rsidTr="2B78A32E">
        <w:trPr>
          <w:trHeight w:val="290"/>
        </w:trPr>
        <w:tc>
          <w:tcPr>
            <w:tcW w:w="8360" w:type="dxa"/>
            <w:gridSpan w:val="3"/>
            <w:tcBorders>
              <w:top w:val="single" w:sz="8" w:space="0" w:color="auto"/>
              <w:left w:val="single" w:sz="8" w:space="0" w:color="auto"/>
              <w:bottom w:val="single" w:sz="4" w:space="0" w:color="auto"/>
              <w:right w:val="single" w:sz="8" w:space="0" w:color="000000" w:themeColor="text1"/>
            </w:tcBorders>
            <w:shd w:val="clear" w:color="auto" w:fill="FFFF97"/>
            <w:noWrap/>
            <w:vAlign w:val="center"/>
            <w:hideMark/>
          </w:tcPr>
          <w:p w14:paraId="0946316B" w14:textId="10871220" w:rsidR="008A62E7" w:rsidRDefault="3D3D712D">
            <w:pPr>
              <w:jc w:val="center"/>
              <w:rPr>
                <w:rFonts w:ascii="Calibri" w:hAnsi="Calibri" w:cs="Calibri"/>
                <w:b/>
                <w:bCs/>
                <w:color w:val="000000"/>
                <w:sz w:val="22"/>
                <w:szCs w:val="22"/>
              </w:rPr>
            </w:pPr>
            <w:r w:rsidRPr="2B78A32E">
              <w:rPr>
                <w:rFonts w:ascii="Calibri" w:hAnsi="Calibri" w:cs="Calibri"/>
                <w:b/>
                <w:bCs/>
                <w:color w:val="000000" w:themeColor="text1"/>
                <w:sz w:val="22"/>
                <w:szCs w:val="22"/>
              </w:rPr>
              <w:t xml:space="preserve">Talentovaní domáci študenti zo znevýhodneného prostredia- </w:t>
            </w:r>
            <w:r w:rsidR="5D8D8710" w:rsidRPr="2B78A32E">
              <w:rPr>
                <w:rFonts w:ascii="Calibri" w:hAnsi="Calibri" w:cs="Calibri"/>
                <w:b/>
                <w:bCs/>
                <w:color w:val="000000" w:themeColor="text1"/>
                <w:sz w:val="22"/>
                <w:szCs w:val="22"/>
              </w:rPr>
              <w:t>II. stupeň</w:t>
            </w:r>
            <w:r w:rsidRPr="2B78A32E">
              <w:rPr>
                <w:rFonts w:ascii="Calibri" w:hAnsi="Calibri" w:cs="Calibri"/>
                <w:b/>
                <w:bCs/>
                <w:color w:val="000000" w:themeColor="text1"/>
                <w:sz w:val="22"/>
                <w:szCs w:val="22"/>
              </w:rPr>
              <w:t>.</w:t>
            </w:r>
          </w:p>
        </w:tc>
      </w:tr>
      <w:tr w:rsidR="008A62E7" w14:paraId="22E1C4F9"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FFFFD5"/>
            <w:noWrap/>
            <w:vAlign w:val="center"/>
            <w:hideMark/>
          </w:tcPr>
          <w:p w14:paraId="605A5CE9"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Akademický rok pridelenia štipendia</w:t>
            </w:r>
          </w:p>
        </w:tc>
        <w:tc>
          <w:tcPr>
            <w:tcW w:w="3419" w:type="dxa"/>
            <w:tcBorders>
              <w:top w:val="nil"/>
              <w:left w:val="nil"/>
              <w:bottom w:val="single" w:sz="4" w:space="0" w:color="auto"/>
              <w:right w:val="single" w:sz="4" w:space="0" w:color="auto"/>
            </w:tcBorders>
            <w:shd w:val="clear" w:color="auto" w:fill="FFFFD5"/>
            <w:noWrap/>
            <w:vAlign w:val="center"/>
            <w:hideMark/>
          </w:tcPr>
          <w:p w14:paraId="05AB3834"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Počet rokov poskytovania štipendia</w:t>
            </w:r>
          </w:p>
        </w:tc>
        <w:tc>
          <w:tcPr>
            <w:tcW w:w="1442" w:type="dxa"/>
            <w:tcBorders>
              <w:top w:val="nil"/>
              <w:left w:val="nil"/>
              <w:bottom w:val="single" w:sz="4" w:space="0" w:color="auto"/>
              <w:right w:val="single" w:sz="8" w:space="0" w:color="auto"/>
            </w:tcBorders>
            <w:shd w:val="clear" w:color="auto" w:fill="FFFFD5"/>
            <w:noWrap/>
            <w:vAlign w:val="center"/>
            <w:hideMark/>
          </w:tcPr>
          <w:p w14:paraId="1497E967"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Počet štipendií</w:t>
            </w:r>
          </w:p>
        </w:tc>
      </w:tr>
      <w:tr w:rsidR="008A62E7" w14:paraId="56B4D443"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4A4E52E8"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2025/2026</w:t>
            </w:r>
          </w:p>
        </w:tc>
        <w:tc>
          <w:tcPr>
            <w:tcW w:w="3419" w:type="dxa"/>
            <w:tcBorders>
              <w:top w:val="nil"/>
              <w:left w:val="nil"/>
              <w:bottom w:val="single" w:sz="4" w:space="0" w:color="auto"/>
              <w:right w:val="single" w:sz="4" w:space="0" w:color="auto"/>
            </w:tcBorders>
            <w:shd w:val="clear" w:color="auto" w:fill="auto"/>
            <w:noWrap/>
            <w:vAlign w:val="center"/>
            <w:hideMark/>
          </w:tcPr>
          <w:p w14:paraId="39CF6EF0"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w:t>
            </w:r>
          </w:p>
        </w:tc>
        <w:tc>
          <w:tcPr>
            <w:tcW w:w="1442" w:type="dxa"/>
            <w:tcBorders>
              <w:top w:val="nil"/>
              <w:left w:val="nil"/>
              <w:bottom w:val="single" w:sz="4" w:space="0" w:color="auto"/>
              <w:right w:val="single" w:sz="8" w:space="0" w:color="auto"/>
            </w:tcBorders>
            <w:shd w:val="clear" w:color="auto" w:fill="auto"/>
            <w:noWrap/>
            <w:vAlign w:val="center"/>
            <w:hideMark/>
          </w:tcPr>
          <w:p w14:paraId="65DFD32A"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100</w:t>
            </w:r>
          </w:p>
        </w:tc>
      </w:tr>
      <w:tr w:rsidR="008A62E7" w14:paraId="622E7111"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723FFEA8"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2026/2027</w:t>
            </w:r>
          </w:p>
        </w:tc>
        <w:tc>
          <w:tcPr>
            <w:tcW w:w="3419" w:type="dxa"/>
            <w:tcBorders>
              <w:top w:val="nil"/>
              <w:left w:val="nil"/>
              <w:bottom w:val="single" w:sz="4" w:space="0" w:color="auto"/>
              <w:right w:val="single" w:sz="4" w:space="0" w:color="auto"/>
            </w:tcBorders>
            <w:shd w:val="clear" w:color="auto" w:fill="auto"/>
            <w:noWrap/>
            <w:vAlign w:val="center"/>
            <w:hideMark/>
          </w:tcPr>
          <w:p w14:paraId="1C195796"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w:t>
            </w:r>
          </w:p>
        </w:tc>
        <w:tc>
          <w:tcPr>
            <w:tcW w:w="1442" w:type="dxa"/>
            <w:tcBorders>
              <w:top w:val="nil"/>
              <w:left w:val="nil"/>
              <w:bottom w:val="single" w:sz="4" w:space="0" w:color="auto"/>
              <w:right w:val="single" w:sz="8" w:space="0" w:color="auto"/>
            </w:tcBorders>
            <w:shd w:val="clear" w:color="auto" w:fill="auto"/>
            <w:noWrap/>
            <w:vAlign w:val="center"/>
            <w:hideMark/>
          </w:tcPr>
          <w:p w14:paraId="1341E658"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100</w:t>
            </w:r>
          </w:p>
        </w:tc>
      </w:tr>
      <w:tr w:rsidR="008A62E7" w14:paraId="6DFF95FF"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2AB494BC"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2027/2028</w:t>
            </w:r>
          </w:p>
        </w:tc>
        <w:tc>
          <w:tcPr>
            <w:tcW w:w="3419" w:type="dxa"/>
            <w:tcBorders>
              <w:top w:val="nil"/>
              <w:left w:val="nil"/>
              <w:bottom w:val="single" w:sz="4" w:space="0" w:color="auto"/>
              <w:right w:val="single" w:sz="4" w:space="0" w:color="auto"/>
            </w:tcBorders>
            <w:shd w:val="clear" w:color="auto" w:fill="auto"/>
            <w:noWrap/>
            <w:vAlign w:val="center"/>
            <w:hideMark/>
          </w:tcPr>
          <w:p w14:paraId="6CBAB7ED"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w:t>
            </w:r>
          </w:p>
        </w:tc>
        <w:tc>
          <w:tcPr>
            <w:tcW w:w="1442" w:type="dxa"/>
            <w:tcBorders>
              <w:top w:val="nil"/>
              <w:left w:val="nil"/>
              <w:bottom w:val="single" w:sz="4" w:space="0" w:color="auto"/>
              <w:right w:val="single" w:sz="8" w:space="0" w:color="auto"/>
            </w:tcBorders>
            <w:shd w:val="clear" w:color="auto" w:fill="auto"/>
            <w:noWrap/>
            <w:vAlign w:val="center"/>
            <w:hideMark/>
          </w:tcPr>
          <w:p w14:paraId="522EF1D0"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100</w:t>
            </w:r>
          </w:p>
        </w:tc>
      </w:tr>
      <w:tr w:rsidR="008A62E7" w14:paraId="04F786C0"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012A44E3"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2028/2029</w:t>
            </w:r>
          </w:p>
        </w:tc>
        <w:tc>
          <w:tcPr>
            <w:tcW w:w="3419" w:type="dxa"/>
            <w:tcBorders>
              <w:top w:val="nil"/>
              <w:left w:val="nil"/>
              <w:bottom w:val="single" w:sz="4" w:space="0" w:color="auto"/>
              <w:right w:val="single" w:sz="4" w:space="0" w:color="auto"/>
            </w:tcBorders>
            <w:shd w:val="clear" w:color="auto" w:fill="auto"/>
            <w:noWrap/>
            <w:vAlign w:val="center"/>
            <w:hideMark/>
          </w:tcPr>
          <w:p w14:paraId="4DA165A5" w14:textId="08DD8AEE" w:rsidR="008A62E7" w:rsidRDefault="008A62E7">
            <w:pPr>
              <w:jc w:val="center"/>
              <w:rPr>
                <w:rFonts w:ascii="Calibri" w:hAnsi="Calibri" w:cs="Calibri"/>
                <w:color w:val="000000"/>
                <w:sz w:val="22"/>
                <w:szCs w:val="22"/>
              </w:rPr>
            </w:pPr>
            <w:r>
              <w:rPr>
                <w:rFonts w:ascii="Calibri" w:hAnsi="Calibri" w:cs="Calibri"/>
                <w:color w:val="000000"/>
                <w:sz w:val="22"/>
                <w:szCs w:val="22"/>
              </w:rPr>
              <w:t>1</w:t>
            </w:r>
            <w:r w:rsidR="008526FA">
              <w:rPr>
                <w:rFonts w:ascii="Calibri" w:hAnsi="Calibri" w:cs="Calibri"/>
                <w:color w:val="000000"/>
                <w:sz w:val="22"/>
                <w:szCs w:val="22"/>
              </w:rPr>
              <w:t xml:space="preserve"> + 4 mesiace</w:t>
            </w:r>
          </w:p>
        </w:tc>
        <w:tc>
          <w:tcPr>
            <w:tcW w:w="1442" w:type="dxa"/>
            <w:tcBorders>
              <w:top w:val="nil"/>
              <w:left w:val="nil"/>
              <w:bottom w:val="single" w:sz="4" w:space="0" w:color="auto"/>
              <w:right w:val="single" w:sz="8" w:space="0" w:color="auto"/>
            </w:tcBorders>
            <w:shd w:val="clear" w:color="auto" w:fill="auto"/>
            <w:noWrap/>
            <w:vAlign w:val="center"/>
            <w:hideMark/>
          </w:tcPr>
          <w:p w14:paraId="43C55916"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100</w:t>
            </w:r>
          </w:p>
        </w:tc>
      </w:tr>
      <w:tr w:rsidR="008A62E7" w14:paraId="0CEDDA01" w14:textId="77777777" w:rsidTr="2B78A32E">
        <w:trPr>
          <w:trHeight w:val="300"/>
        </w:trPr>
        <w:tc>
          <w:tcPr>
            <w:tcW w:w="6918" w:type="dxa"/>
            <w:gridSpan w:val="2"/>
            <w:tcBorders>
              <w:top w:val="single" w:sz="4" w:space="0" w:color="auto"/>
              <w:left w:val="single" w:sz="8" w:space="0" w:color="auto"/>
              <w:bottom w:val="single" w:sz="8" w:space="0" w:color="auto"/>
              <w:right w:val="single" w:sz="4" w:space="0" w:color="auto"/>
            </w:tcBorders>
            <w:shd w:val="clear" w:color="auto" w:fill="FFFF97"/>
            <w:noWrap/>
            <w:vAlign w:val="center"/>
            <w:hideMark/>
          </w:tcPr>
          <w:p w14:paraId="26F91A7D"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Spolu</w:t>
            </w:r>
          </w:p>
        </w:tc>
        <w:tc>
          <w:tcPr>
            <w:tcW w:w="1442" w:type="dxa"/>
            <w:tcBorders>
              <w:top w:val="nil"/>
              <w:left w:val="nil"/>
              <w:bottom w:val="single" w:sz="8" w:space="0" w:color="auto"/>
              <w:right w:val="single" w:sz="8" w:space="0" w:color="auto"/>
            </w:tcBorders>
            <w:shd w:val="clear" w:color="auto" w:fill="FFFF97"/>
            <w:noWrap/>
            <w:vAlign w:val="center"/>
            <w:hideMark/>
          </w:tcPr>
          <w:p w14:paraId="3D7A03BA"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400</w:t>
            </w:r>
          </w:p>
        </w:tc>
      </w:tr>
    </w:tbl>
    <w:p w14:paraId="12C306D8" w14:textId="0689CD57" w:rsidR="00833077" w:rsidRPr="00D23D19" w:rsidRDefault="00833077" w:rsidP="518CAC72">
      <w:pPr>
        <w:jc w:val="both"/>
        <w:rPr>
          <w:rFonts w:asciiTheme="minorHAnsi" w:hAnsiTheme="minorHAnsi" w:cstheme="minorBidi"/>
          <w:sz w:val="22"/>
          <w:szCs w:val="22"/>
        </w:rPr>
      </w:pPr>
    </w:p>
    <w:tbl>
      <w:tblPr>
        <w:tblW w:w="8360" w:type="dxa"/>
        <w:tblCellMar>
          <w:left w:w="70" w:type="dxa"/>
          <w:right w:w="70" w:type="dxa"/>
        </w:tblCellMar>
        <w:tblLook w:val="04A0" w:firstRow="1" w:lastRow="0" w:firstColumn="1" w:lastColumn="0" w:noHBand="0" w:noVBand="1"/>
      </w:tblPr>
      <w:tblGrid>
        <w:gridCol w:w="3499"/>
        <w:gridCol w:w="3419"/>
        <w:gridCol w:w="1442"/>
      </w:tblGrid>
      <w:tr w:rsidR="008A62E7" w14:paraId="630F20CA" w14:textId="77777777" w:rsidTr="2B78A32E">
        <w:trPr>
          <w:trHeight w:val="290"/>
        </w:trPr>
        <w:tc>
          <w:tcPr>
            <w:tcW w:w="8360" w:type="dxa"/>
            <w:gridSpan w:val="3"/>
            <w:tcBorders>
              <w:top w:val="single" w:sz="8" w:space="0" w:color="auto"/>
              <w:left w:val="single" w:sz="8" w:space="0" w:color="auto"/>
              <w:bottom w:val="single" w:sz="4" w:space="0" w:color="auto"/>
              <w:right w:val="single" w:sz="8" w:space="0" w:color="000000" w:themeColor="text1"/>
            </w:tcBorders>
            <w:shd w:val="clear" w:color="auto" w:fill="B5E6A2"/>
            <w:noWrap/>
            <w:vAlign w:val="center"/>
            <w:hideMark/>
          </w:tcPr>
          <w:p w14:paraId="2E969CEE" w14:textId="28CF2128" w:rsidR="008A62E7" w:rsidRDefault="6600920C">
            <w:pPr>
              <w:jc w:val="center"/>
              <w:rPr>
                <w:rFonts w:ascii="Calibri" w:hAnsi="Calibri" w:cs="Calibri"/>
                <w:b/>
                <w:bCs/>
                <w:color w:val="000000"/>
                <w:sz w:val="22"/>
                <w:szCs w:val="22"/>
              </w:rPr>
            </w:pPr>
            <w:r w:rsidRPr="2B78A32E">
              <w:rPr>
                <w:rFonts w:ascii="Calibri" w:hAnsi="Calibri" w:cs="Calibri"/>
                <w:b/>
                <w:bCs/>
                <w:color w:val="000000" w:themeColor="text1"/>
                <w:sz w:val="22"/>
                <w:szCs w:val="22"/>
              </w:rPr>
              <w:t xml:space="preserve">SPOLU - </w:t>
            </w:r>
            <w:r w:rsidR="3D3D712D" w:rsidRPr="2B78A32E">
              <w:rPr>
                <w:rFonts w:ascii="Calibri" w:hAnsi="Calibri" w:cs="Calibri"/>
                <w:b/>
                <w:bCs/>
                <w:color w:val="000000" w:themeColor="text1"/>
                <w:sz w:val="22"/>
                <w:szCs w:val="22"/>
              </w:rPr>
              <w:t xml:space="preserve">Poskytnuté štipendiá pre magisterský/inžiniersky stupeň - </w:t>
            </w:r>
            <w:r w:rsidR="1AE72010" w:rsidRPr="2B78A32E">
              <w:rPr>
                <w:rFonts w:ascii="Calibri" w:hAnsi="Calibri" w:cs="Calibri"/>
                <w:b/>
                <w:bCs/>
                <w:color w:val="000000" w:themeColor="text1"/>
                <w:sz w:val="22"/>
                <w:szCs w:val="22"/>
              </w:rPr>
              <w:t>II. stupeň</w:t>
            </w:r>
            <w:r w:rsidR="3D3D712D" w:rsidRPr="2B78A32E">
              <w:rPr>
                <w:rFonts w:ascii="Calibri" w:hAnsi="Calibri" w:cs="Calibri"/>
                <w:b/>
                <w:bCs/>
                <w:color w:val="000000" w:themeColor="text1"/>
                <w:sz w:val="22"/>
                <w:szCs w:val="22"/>
              </w:rPr>
              <w:t>.</w:t>
            </w:r>
          </w:p>
        </w:tc>
      </w:tr>
      <w:tr w:rsidR="008A62E7" w14:paraId="283B932E"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DAF2D0"/>
            <w:noWrap/>
            <w:vAlign w:val="center"/>
            <w:hideMark/>
          </w:tcPr>
          <w:p w14:paraId="5669C66A"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Akademický rok pridelenia štipendia</w:t>
            </w:r>
          </w:p>
        </w:tc>
        <w:tc>
          <w:tcPr>
            <w:tcW w:w="3419" w:type="dxa"/>
            <w:tcBorders>
              <w:top w:val="nil"/>
              <w:left w:val="nil"/>
              <w:bottom w:val="single" w:sz="4" w:space="0" w:color="auto"/>
              <w:right w:val="single" w:sz="4" w:space="0" w:color="auto"/>
            </w:tcBorders>
            <w:shd w:val="clear" w:color="auto" w:fill="DAF2D0"/>
            <w:noWrap/>
            <w:vAlign w:val="center"/>
            <w:hideMark/>
          </w:tcPr>
          <w:p w14:paraId="32EDB2F7"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Počet rokov poskytovania štipendia</w:t>
            </w:r>
          </w:p>
        </w:tc>
        <w:tc>
          <w:tcPr>
            <w:tcW w:w="1442" w:type="dxa"/>
            <w:tcBorders>
              <w:top w:val="nil"/>
              <w:left w:val="nil"/>
              <w:bottom w:val="single" w:sz="4" w:space="0" w:color="auto"/>
              <w:right w:val="single" w:sz="8" w:space="0" w:color="auto"/>
            </w:tcBorders>
            <w:shd w:val="clear" w:color="auto" w:fill="DAF2D0"/>
            <w:noWrap/>
            <w:vAlign w:val="center"/>
            <w:hideMark/>
          </w:tcPr>
          <w:p w14:paraId="63F77B21"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Počet štipendií</w:t>
            </w:r>
          </w:p>
        </w:tc>
      </w:tr>
      <w:tr w:rsidR="008A62E7" w14:paraId="76004CB2"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108A1EA9"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2025/2026</w:t>
            </w:r>
          </w:p>
        </w:tc>
        <w:tc>
          <w:tcPr>
            <w:tcW w:w="3419" w:type="dxa"/>
            <w:tcBorders>
              <w:top w:val="nil"/>
              <w:left w:val="nil"/>
              <w:bottom w:val="single" w:sz="4" w:space="0" w:color="auto"/>
              <w:right w:val="single" w:sz="4" w:space="0" w:color="auto"/>
            </w:tcBorders>
            <w:shd w:val="clear" w:color="auto" w:fill="auto"/>
            <w:noWrap/>
            <w:vAlign w:val="center"/>
            <w:hideMark/>
          </w:tcPr>
          <w:p w14:paraId="1DC6EFCB"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w:t>
            </w:r>
          </w:p>
        </w:tc>
        <w:tc>
          <w:tcPr>
            <w:tcW w:w="1442" w:type="dxa"/>
            <w:tcBorders>
              <w:top w:val="nil"/>
              <w:left w:val="nil"/>
              <w:bottom w:val="single" w:sz="4" w:space="0" w:color="auto"/>
              <w:right w:val="single" w:sz="8" w:space="0" w:color="auto"/>
            </w:tcBorders>
            <w:shd w:val="clear" w:color="auto" w:fill="auto"/>
            <w:noWrap/>
            <w:vAlign w:val="center"/>
            <w:hideMark/>
          </w:tcPr>
          <w:p w14:paraId="73EA13A3"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230</w:t>
            </w:r>
          </w:p>
        </w:tc>
      </w:tr>
      <w:tr w:rsidR="008A62E7" w14:paraId="27000A17"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048B4BDE"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2026/2027</w:t>
            </w:r>
          </w:p>
        </w:tc>
        <w:tc>
          <w:tcPr>
            <w:tcW w:w="3419" w:type="dxa"/>
            <w:tcBorders>
              <w:top w:val="nil"/>
              <w:left w:val="nil"/>
              <w:bottom w:val="single" w:sz="4" w:space="0" w:color="auto"/>
              <w:right w:val="single" w:sz="4" w:space="0" w:color="auto"/>
            </w:tcBorders>
            <w:shd w:val="clear" w:color="auto" w:fill="auto"/>
            <w:noWrap/>
            <w:vAlign w:val="center"/>
            <w:hideMark/>
          </w:tcPr>
          <w:p w14:paraId="6EEA3938"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w:t>
            </w:r>
          </w:p>
        </w:tc>
        <w:tc>
          <w:tcPr>
            <w:tcW w:w="1442" w:type="dxa"/>
            <w:tcBorders>
              <w:top w:val="nil"/>
              <w:left w:val="nil"/>
              <w:bottom w:val="single" w:sz="4" w:space="0" w:color="auto"/>
              <w:right w:val="single" w:sz="8" w:space="0" w:color="auto"/>
            </w:tcBorders>
            <w:shd w:val="clear" w:color="auto" w:fill="auto"/>
            <w:noWrap/>
            <w:vAlign w:val="center"/>
            <w:hideMark/>
          </w:tcPr>
          <w:p w14:paraId="2AA214AD"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230</w:t>
            </w:r>
          </w:p>
        </w:tc>
      </w:tr>
      <w:tr w:rsidR="008A62E7" w14:paraId="74A31D6E"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478FD4A5"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2027/2028</w:t>
            </w:r>
          </w:p>
        </w:tc>
        <w:tc>
          <w:tcPr>
            <w:tcW w:w="3419" w:type="dxa"/>
            <w:tcBorders>
              <w:top w:val="nil"/>
              <w:left w:val="nil"/>
              <w:bottom w:val="single" w:sz="4" w:space="0" w:color="auto"/>
              <w:right w:val="single" w:sz="4" w:space="0" w:color="auto"/>
            </w:tcBorders>
            <w:shd w:val="clear" w:color="auto" w:fill="auto"/>
            <w:noWrap/>
            <w:vAlign w:val="center"/>
            <w:hideMark/>
          </w:tcPr>
          <w:p w14:paraId="73DD91EF"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w:t>
            </w:r>
          </w:p>
        </w:tc>
        <w:tc>
          <w:tcPr>
            <w:tcW w:w="1442" w:type="dxa"/>
            <w:tcBorders>
              <w:top w:val="nil"/>
              <w:left w:val="nil"/>
              <w:bottom w:val="single" w:sz="4" w:space="0" w:color="auto"/>
              <w:right w:val="single" w:sz="8" w:space="0" w:color="auto"/>
            </w:tcBorders>
            <w:shd w:val="clear" w:color="auto" w:fill="auto"/>
            <w:noWrap/>
            <w:vAlign w:val="center"/>
            <w:hideMark/>
          </w:tcPr>
          <w:p w14:paraId="16346F6B"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230</w:t>
            </w:r>
          </w:p>
        </w:tc>
      </w:tr>
      <w:tr w:rsidR="008A62E7" w14:paraId="1EEBA2AA" w14:textId="77777777" w:rsidTr="2B78A32E">
        <w:trPr>
          <w:trHeight w:val="290"/>
        </w:trPr>
        <w:tc>
          <w:tcPr>
            <w:tcW w:w="3499" w:type="dxa"/>
            <w:tcBorders>
              <w:top w:val="nil"/>
              <w:left w:val="single" w:sz="8" w:space="0" w:color="auto"/>
              <w:bottom w:val="single" w:sz="4" w:space="0" w:color="auto"/>
              <w:right w:val="single" w:sz="4" w:space="0" w:color="auto"/>
            </w:tcBorders>
            <w:shd w:val="clear" w:color="auto" w:fill="auto"/>
            <w:noWrap/>
            <w:vAlign w:val="center"/>
            <w:hideMark/>
          </w:tcPr>
          <w:p w14:paraId="30AD02B1"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2028/2029</w:t>
            </w:r>
          </w:p>
        </w:tc>
        <w:tc>
          <w:tcPr>
            <w:tcW w:w="3419" w:type="dxa"/>
            <w:tcBorders>
              <w:top w:val="nil"/>
              <w:left w:val="nil"/>
              <w:bottom w:val="single" w:sz="4" w:space="0" w:color="auto"/>
              <w:right w:val="single" w:sz="4" w:space="0" w:color="auto"/>
            </w:tcBorders>
            <w:shd w:val="clear" w:color="auto" w:fill="auto"/>
            <w:noWrap/>
            <w:vAlign w:val="center"/>
            <w:hideMark/>
          </w:tcPr>
          <w:p w14:paraId="784D1258" w14:textId="51C249C3" w:rsidR="008A62E7" w:rsidRDefault="008A62E7">
            <w:pPr>
              <w:jc w:val="center"/>
              <w:rPr>
                <w:rFonts w:ascii="Calibri" w:hAnsi="Calibri" w:cs="Calibri"/>
                <w:color w:val="000000"/>
                <w:sz w:val="22"/>
                <w:szCs w:val="22"/>
              </w:rPr>
            </w:pPr>
            <w:r>
              <w:rPr>
                <w:rFonts w:ascii="Calibri" w:hAnsi="Calibri" w:cs="Calibri"/>
                <w:color w:val="000000"/>
                <w:sz w:val="22"/>
                <w:szCs w:val="22"/>
              </w:rPr>
              <w:t>1</w:t>
            </w:r>
            <w:r w:rsidR="008526FA">
              <w:rPr>
                <w:rFonts w:ascii="Calibri" w:hAnsi="Calibri" w:cs="Calibri"/>
                <w:color w:val="000000"/>
                <w:sz w:val="22"/>
                <w:szCs w:val="22"/>
              </w:rPr>
              <w:t xml:space="preserve"> + 4 mesiace</w:t>
            </w:r>
          </w:p>
        </w:tc>
        <w:tc>
          <w:tcPr>
            <w:tcW w:w="1442" w:type="dxa"/>
            <w:tcBorders>
              <w:top w:val="nil"/>
              <w:left w:val="nil"/>
              <w:bottom w:val="single" w:sz="4" w:space="0" w:color="auto"/>
              <w:right w:val="single" w:sz="8" w:space="0" w:color="auto"/>
            </w:tcBorders>
            <w:shd w:val="clear" w:color="auto" w:fill="auto"/>
            <w:noWrap/>
            <w:vAlign w:val="center"/>
            <w:hideMark/>
          </w:tcPr>
          <w:p w14:paraId="3FC5B633" w14:textId="77777777" w:rsidR="008A62E7" w:rsidRDefault="008A62E7">
            <w:pPr>
              <w:jc w:val="center"/>
              <w:rPr>
                <w:rFonts w:ascii="Calibri" w:hAnsi="Calibri" w:cs="Calibri"/>
                <w:color w:val="000000"/>
                <w:sz w:val="22"/>
                <w:szCs w:val="22"/>
              </w:rPr>
            </w:pPr>
            <w:r>
              <w:rPr>
                <w:rFonts w:ascii="Calibri" w:hAnsi="Calibri" w:cs="Calibri"/>
                <w:color w:val="000000"/>
                <w:sz w:val="22"/>
                <w:szCs w:val="22"/>
              </w:rPr>
              <w:t>230</w:t>
            </w:r>
          </w:p>
        </w:tc>
      </w:tr>
      <w:tr w:rsidR="008A62E7" w14:paraId="61750A77" w14:textId="77777777" w:rsidTr="2B78A32E">
        <w:trPr>
          <w:trHeight w:val="300"/>
        </w:trPr>
        <w:tc>
          <w:tcPr>
            <w:tcW w:w="6918" w:type="dxa"/>
            <w:gridSpan w:val="2"/>
            <w:tcBorders>
              <w:top w:val="single" w:sz="4" w:space="0" w:color="auto"/>
              <w:left w:val="single" w:sz="8" w:space="0" w:color="auto"/>
              <w:bottom w:val="single" w:sz="8" w:space="0" w:color="auto"/>
              <w:right w:val="single" w:sz="4" w:space="0" w:color="auto"/>
            </w:tcBorders>
            <w:shd w:val="clear" w:color="auto" w:fill="B5E6A2"/>
            <w:noWrap/>
            <w:vAlign w:val="center"/>
            <w:hideMark/>
          </w:tcPr>
          <w:p w14:paraId="50CC08F5"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Spolu</w:t>
            </w:r>
          </w:p>
        </w:tc>
        <w:tc>
          <w:tcPr>
            <w:tcW w:w="1442" w:type="dxa"/>
            <w:tcBorders>
              <w:top w:val="nil"/>
              <w:left w:val="nil"/>
              <w:bottom w:val="single" w:sz="8" w:space="0" w:color="auto"/>
              <w:right w:val="single" w:sz="8" w:space="0" w:color="auto"/>
            </w:tcBorders>
            <w:shd w:val="clear" w:color="auto" w:fill="B5E6A2"/>
            <w:noWrap/>
            <w:vAlign w:val="center"/>
            <w:hideMark/>
          </w:tcPr>
          <w:p w14:paraId="3E80777F" w14:textId="77777777" w:rsidR="008A62E7" w:rsidRDefault="008A62E7">
            <w:pPr>
              <w:jc w:val="center"/>
              <w:rPr>
                <w:rFonts w:ascii="Calibri" w:hAnsi="Calibri" w:cs="Calibri"/>
                <w:b/>
                <w:bCs/>
                <w:color w:val="000000"/>
                <w:sz w:val="22"/>
                <w:szCs w:val="22"/>
              </w:rPr>
            </w:pPr>
            <w:r>
              <w:rPr>
                <w:rFonts w:ascii="Calibri" w:hAnsi="Calibri" w:cs="Calibri"/>
                <w:b/>
                <w:bCs/>
                <w:color w:val="000000"/>
                <w:sz w:val="22"/>
                <w:szCs w:val="22"/>
              </w:rPr>
              <w:t>920</w:t>
            </w:r>
          </w:p>
        </w:tc>
      </w:tr>
    </w:tbl>
    <w:p w14:paraId="133128FE" w14:textId="77777777" w:rsidR="008A62E7" w:rsidRDefault="008A62E7" w:rsidP="00D23D19">
      <w:pPr>
        <w:jc w:val="both"/>
        <w:rPr>
          <w:rFonts w:asciiTheme="minorHAnsi" w:hAnsiTheme="minorHAnsi" w:cstheme="minorHAnsi"/>
          <w:bCs/>
          <w:sz w:val="22"/>
          <w:szCs w:val="22"/>
        </w:rPr>
      </w:pPr>
    </w:p>
    <w:p w14:paraId="798DD8D6" w14:textId="77777777" w:rsidR="006B037F" w:rsidRPr="001E2A9E" w:rsidRDefault="006B037F" w:rsidP="00D23D19">
      <w:pPr>
        <w:jc w:val="both"/>
        <w:rPr>
          <w:rFonts w:asciiTheme="minorHAnsi" w:hAnsiTheme="minorHAnsi" w:cstheme="minorHAnsi"/>
          <w:bCs/>
          <w:sz w:val="10"/>
          <w:szCs w:val="10"/>
        </w:rPr>
      </w:pPr>
    </w:p>
    <w:p w14:paraId="0F6CF7EE" w14:textId="17205144" w:rsidR="008A62E7" w:rsidRPr="008C52D6" w:rsidRDefault="008A62E7" w:rsidP="008A62E7">
      <w:pPr>
        <w:pStyle w:val="Nadpis2"/>
      </w:pPr>
      <w:r>
        <w:t>c</w:t>
      </w:r>
      <w:r w:rsidRPr="008C52D6">
        <w:t xml:space="preserve">) </w:t>
      </w:r>
      <w:r>
        <w:t>Sumár poskytnutých štipendií</w:t>
      </w:r>
    </w:p>
    <w:p w14:paraId="16918838" w14:textId="43ECA2C4" w:rsidR="008A62E7" w:rsidRPr="001E2A9E" w:rsidRDefault="008A62E7" w:rsidP="00D23D19">
      <w:pPr>
        <w:jc w:val="both"/>
        <w:rPr>
          <w:rFonts w:asciiTheme="minorHAnsi" w:hAnsiTheme="minorHAnsi" w:cstheme="minorHAnsi"/>
          <w:bCs/>
          <w:sz w:val="10"/>
          <w:szCs w:val="10"/>
        </w:rPr>
      </w:pPr>
    </w:p>
    <w:tbl>
      <w:tblPr>
        <w:tblW w:w="7500" w:type="dxa"/>
        <w:tblCellMar>
          <w:left w:w="70" w:type="dxa"/>
          <w:right w:w="70" w:type="dxa"/>
        </w:tblCellMar>
        <w:tblLook w:val="04A0" w:firstRow="1" w:lastRow="0" w:firstColumn="1" w:lastColumn="0" w:noHBand="0" w:noVBand="1"/>
      </w:tblPr>
      <w:tblGrid>
        <w:gridCol w:w="5311"/>
        <w:gridCol w:w="2189"/>
      </w:tblGrid>
      <w:tr w:rsidR="007F6C6C" w14:paraId="68CE59A4" w14:textId="77777777" w:rsidTr="007F6C6C">
        <w:trPr>
          <w:trHeight w:val="290"/>
        </w:trPr>
        <w:tc>
          <w:tcPr>
            <w:tcW w:w="7500" w:type="dxa"/>
            <w:gridSpan w:val="2"/>
            <w:tcBorders>
              <w:top w:val="single" w:sz="8" w:space="0" w:color="auto"/>
              <w:left w:val="single" w:sz="8" w:space="0" w:color="auto"/>
              <w:bottom w:val="single" w:sz="4" w:space="0" w:color="auto"/>
              <w:right w:val="single" w:sz="4" w:space="0" w:color="000000"/>
            </w:tcBorders>
            <w:shd w:val="clear" w:color="000000" w:fill="BFBFBF"/>
            <w:noWrap/>
            <w:vAlign w:val="center"/>
            <w:hideMark/>
          </w:tcPr>
          <w:p w14:paraId="5051AFB4" w14:textId="77777777" w:rsidR="007F6C6C" w:rsidRDefault="007F6C6C">
            <w:pPr>
              <w:jc w:val="center"/>
              <w:rPr>
                <w:rFonts w:ascii="Calibri" w:hAnsi="Calibri" w:cs="Calibri"/>
                <w:b/>
                <w:bCs/>
                <w:color w:val="000000"/>
                <w:sz w:val="22"/>
                <w:szCs w:val="22"/>
              </w:rPr>
            </w:pPr>
            <w:r>
              <w:rPr>
                <w:rFonts w:ascii="Calibri" w:hAnsi="Calibri" w:cs="Calibri"/>
                <w:b/>
                <w:bCs/>
                <w:color w:val="000000"/>
                <w:sz w:val="22"/>
                <w:szCs w:val="22"/>
              </w:rPr>
              <w:t>Počet poskytnutých štipendií za akademické roky</w:t>
            </w:r>
          </w:p>
        </w:tc>
      </w:tr>
      <w:tr w:rsidR="007F6C6C" w14:paraId="7E9FB0AF" w14:textId="77777777" w:rsidTr="007F6C6C">
        <w:trPr>
          <w:trHeight w:val="290"/>
        </w:trPr>
        <w:tc>
          <w:tcPr>
            <w:tcW w:w="5311" w:type="dxa"/>
            <w:tcBorders>
              <w:top w:val="nil"/>
              <w:left w:val="single" w:sz="8" w:space="0" w:color="auto"/>
              <w:bottom w:val="single" w:sz="4" w:space="0" w:color="auto"/>
              <w:right w:val="single" w:sz="4" w:space="0" w:color="auto"/>
            </w:tcBorders>
            <w:shd w:val="clear" w:color="000000" w:fill="F2F2F2"/>
            <w:noWrap/>
            <w:vAlign w:val="center"/>
            <w:hideMark/>
          </w:tcPr>
          <w:p w14:paraId="4F51CCD5" w14:textId="77777777" w:rsidR="007F6C6C" w:rsidRDefault="007F6C6C">
            <w:pPr>
              <w:jc w:val="center"/>
              <w:rPr>
                <w:rFonts w:ascii="Calibri" w:hAnsi="Calibri" w:cs="Calibri"/>
                <w:b/>
                <w:bCs/>
                <w:color w:val="000000"/>
                <w:sz w:val="22"/>
                <w:szCs w:val="22"/>
              </w:rPr>
            </w:pPr>
            <w:r>
              <w:rPr>
                <w:rFonts w:ascii="Calibri" w:hAnsi="Calibri" w:cs="Calibri"/>
                <w:b/>
                <w:bCs/>
                <w:color w:val="000000"/>
                <w:sz w:val="22"/>
                <w:szCs w:val="22"/>
              </w:rPr>
              <w:t>Akademický rok pridelenia štipendia</w:t>
            </w:r>
          </w:p>
        </w:tc>
        <w:tc>
          <w:tcPr>
            <w:tcW w:w="2189" w:type="dxa"/>
            <w:tcBorders>
              <w:top w:val="nil"/>
              <w:left w:val="nil"/>
              <w:bottom w:val="single" w:sz="4" w:space="0" w:color="auto"/>
              <w:right w:val="single" w:sz="8" w:space="0" w:color="auto"/>
            </w:tcBorders>
            <w:shd w:val="clear" w:color="000000" w:fill="F2F2F2"/>
            <w:noWrap/>
            <w:vAlign w:val="center"/>
            <w:hideMark/>
          </w:tcPr>
          <w:p w14:paraId="102BE292" w14:textId="77777777" w:rsidR="007F6C6C" w:rsidRDefault="007F6C6C">
            <w:pPr>
              <w:jc w:val="center"/>
              <w:rPr>
                <w:rFonts w:ascii="Calibri" w:hAnsi="Calibri" w:cs="Calibri"/>
                <w:b/>
                <w:bCs/>
                <w:color w:val="000000"/>
                <w:sz w:val="22"/>
                <w:szCs w:val="22"/>
              </w:rPr>
            </w:pPr>
            <w:r>
              <w:rPr>
                <w:rFonts w:ascii="Calibri" w:hAnsi="Calibri" w:cs="Calibri"/>
                <w:b/>
                <w:bCs/>
                <w:color w:val="000000"/>
                <w:sz w:val="22"/>
                <w:szCs w:val="22"/>
              </w:rPr>
              <w:t>Počet štipendií</w:t>
            </w:r>
          </w:p>
        </w:tc>
      </w:tr>
      <w:tr w:rsidR="007F6C6C" w14:paraId="7616B9ED" w14:textId="77777777" w:rsidTr="007F6C6C">
        <w:trPr>
          <w:trHeight w:val="290"/>
        </w:trPr>
        <w:tc>
          <w:tcPr>
            <w:tcW w:w="5311" w:type="dxa"/>
            <w:tcBorders>
              <w:top w:val="nil"/>
              <w:left w:val="single" w:sz="8" w:space="0" w:color="auto"/>
              <w:bottom w:val="single" w:sz="4" w:space="0" w:color="auto"/>
              <w:right w:val="single" w:sz="4" w:space="0" w:color="auto"/>
            </w:tcBorders>
            <w:shd w:val="clear" w:color="auto" w:fill="auto"/>
            <w:noWrap/>
            <w:vAlign w:val="center"/>
            <w:hideMark/>
          </w:tcPr>
          <w:p w14:paraId="4F4A2BE0" w14:textId="77777777" w:rsidR="007F6C6C" w:rsidRDefault="007F6C6C">
            <w:pPr>
              <w:jc w:val="center"/>
              <w:rPr>
                <w:rFonts w:ascii="Calibri" w:hAnsi="Calibri" w:cs="Calibri"/>
                <w:color w:val="000000"/>
                <w:sz w:val="22"/>
                <w:szCs w:val="22"/>
              </w:rPr>
            </w:pPr>
            <w:r>
              <w:rPr>
                <w:rFonts w:ascii="Calibri" w:hAnsi="Calibri" w:cs="Calibri"/>
                <w:color w:val="000000"/>
                <w:sz w:val="22"/>
                <w:szCs w:val="22"/>
              </w:rPr>
              <w:t>2025/2026</w:t>
            </w:r>
          </w:p>
        </w:tc>
        <w:tc>
          <w:tcPr>
            <w:tcW w:w="2189" w:type="dxa"/>
            <w:tcBorders>
              <w:top w:val="nil"/>
              <w:left w:val="nil"/>
              <w:bottom w:val="single" w:sz="4" w:space="0" w:color="auto"/>
              <w:right w:val="single" w:sz="8" w:space="0" w:color="auto"/>
            </w:tcBorders>
            <w:shd w:val="clear" w:color="auto" w:fill="auto"/>
            <w:noWrap/>
            <w:vAlign w:val="center"/>
            <w:hideMark/>
          </w:tcPr>
          <w:p w14:paraId="6B82056B" w14:textId="77777777" w:rsidR="007F6C6C" w:rsidRDefault="007F6C6C">
            <w:pPr>
              <w:jc w:val="center"/>
              <w:rPr>
                <w:rFonts w:ascii="Calibri" w:hAnsi="Calibri" w:cs="Calibri"/>
                <w:color w:val="000000"/>
                <w:sz w:val="22"/>
                <w:szCs w:val="22"/>
              </w:rPr>
            </w:pPr>
            <w:r>
              <w:rPr>
                <w:rFonts w:ascii="Calibri" w:hAnsi="Calibri" w:cs="Calibri"/>
                <w:color w:val="000000"/>
                <w:sz w:val="22"/>
                <w:szCs w:val="22"/>
              </w:rPr>
              <w:t>830</w:t>
            </w:r>
          </w:p>
        </w:tc>
      </w:tr>
      <w:tr w:rsidR="007F6C6C" w14:paraId="7654A2A2" w14:textId="77777777" w:rsidTr="007F6C6C">
        <w:trPr>
          <w:trHeight w:val="290"/>
        </w:trPr>
        <w:tc>
          <w:tcPr>
            <w:tcW w:w="5311" w:type="dxa"/>
            <w:tcBorders>
              <w:top w:val="nil"/>
              <w:left w:val="single" w:sz="8" w:space="0" w:color="auto"/>
              <w:bottom w:val="single" w:sz="4" w:space="0" w:color="auto"/>
              <w:right w:val="single" w:sz="4" w:space="0" w:color="auto"/>
            </w:tcBorders>
            <w:shd w:val="clear" w:color="auto" w:fill="auto"/>
            <w:noWrap/>
            <w:vAlign w:val="center"/>
            <w:hideMark/>
          </w:tcPr>
          <w:p w14:paraId="60E7B434" w14:textId="77777777" w:rsidR="007F6C6C" w:rsidRDefault="007F6C6C">
            <w:pPr>
              <w:jc w:val="center"/>
              <w:rPr>
                <w:rFonts w:ascii="Calibri" w:hAnsi="Calibri" w:cs="Calibri"/>
                <w:color w:val="000000"/>
                <w:sz w:val="22"/>
                <w:szCs w:val="22"/>
              </w:rPr>
            </w:pPr>
            <w:r>
              <w:rPr>
                <w:rFonts w:ascii="Calibri" w:hAnsi="Calibri" w:cs="Calibri"/>
                <w:color w:val="000000"/>
                <w:sz w:val="22"/>
                <w:szCs w:val="22"/>
              </w:rPr>
              <w:t>2026/2027</w:t>
            </w:r>
          </w:p>
        </w:tc>
        <w:tc>
          <w:tcPr>
            <w:tcW w:w="2189" w:type="dxa"/>
            <w:tcBorders>
              <w:top w:val="nil"/>
              <w:left w:val="nil"/>
              <w:bottom w:val="single" w:sz="4" w:space="0" w:color="auto"/>
              <w:right w:val="single" w:sz="8" w:space="0" w:color="auto"/>
            </w:tcBorders>
            <w:shd w:val="clear" w:color="auto" w:fill="auto"/>
            <w:noWrap/>
            <w:vAlign w:val="center"/>
            <w:hideMark/>
          </w:tcPr>
          <w:p w14:paraId="33F91984" w14:textId="77777777" w:rsidR="007F6C6C" w:rsidRDefault="007F6C6C">
            <w:pPr>
              <w:jc w:val="center"/>
              <w:rPr>
                <w:rFonts w:ascii="Calibri" w:hAnsi="Calibri" w:cs="Calibri"/>
                <w:color w:val="000000"/>
                <w:sz w:val="22"/>
                <w:szCs w:val="22"/>
              </w:rPr>
            </w:pPr>
            <w:r>
              <w:rPr>
                <w:rFonts w:ascii="Calibri" w:hAnsi="Calibri" w:cs="Calibri"/>
                <w:color w:val="000000"/>
                <w:sz w:val="22"/>
                <w:szCs w:val="22"/>
              </w:rPr>
              <w:t>830</w:t>
            </w:r>
          </w:p>
        </w:tc>
      </w:tr>
      <w:tr w:rsidR="007F6C6C" w14:paraId="0AC6FEE5" w14:textId="77777777" w:rsidTr="007F6C6C">
        <w:trPr>
          <w:trHeight w:val="290"/>
        </w:trPr>
        <w:tc>
          <w:tcPr>
            <w:tcW w:w="5311" w:type="dxa"/>
            <w:tcBorders>
              <w:top w:val="nil"/>
              <w:left w:val="single" w:sz="8" w:space="0" w:color="auto"/>
              <w:bottom w:val="single" w:sz="4" w:space="0" w:color="auto"/>
              <w:right w:val="single" w:sz="4" w:space="0" w:color="auto"/>
            </w:tcBorders>
            <w:shd w:val="clear" w:color="auto" w:fill="auto"/>
            <w:noWrap/>
            <w:vAlign w:val="center"/>
            <w:hideMark/>
          </w:tcPr>
          <w:p w14:paraId="27F01E35" w14:textId="77777777" w:rsidR="007F6C6C" w:rsidRDefault="007F6C6C">
            <w:pPr>
              <w:jc w:val="center"/>
              <w:rPr>
                <w:rFonts w:ascii="Calibri" w:hAnsi="Calibri" w:cs="Calibri"/>
                <w:color w:val="000000"/>
                <w:sz w:val="22"/>
                <w:szCs w:val="22"/>
              </w:rPr>
            </w:pPr>
            <w:r>
              <w:rPr>
                <w:rFonts w:ascii="Calibri" w:hAnsi="Calibri" w:cs="Calibri"/>
                <w:color w:val="000000"/>
                <w:sz w:val="22"/>
                <w:szCs w:val="22"/>
              </w:rPr>
              <w:t>2027/2028</w:t>
            </w:r>
          </w:p>
        </w:tc>
        <w:tc>
          <w:tcPr>
            <w:tcW w:w="2189" w:type="dxa"/>
            <w:tcBorders>
              <w:top w:val="nil"/>
              <w:left w:val="nil"/>
              <w:bottom w:val="single" w:sz="4" w:space="0" w:color="auto"/>
              <w:right w:val="single" w:sz="8" w:space="0" w:color="auto"/>
            </w:tcBorders>
            <w:shd w:val="clear" w:color="auto" w:fill="auto"/>
            <w:noWrap/>
            <w:vAlign w:val="center"/>
            <w:hideMark/>
          </w:tcPr>
          <w:p w14:paraId="41C3ACBF" w14:textId="77777777" w:rsidR="007F6C6C" w:rsidRDefault="007F6C6C">
            <w:pPr>
              <w:jc w:val="center"/>
              <w:rPr>
                <w:rFonts w:ascii="Calibri" w:hAnsi="Calibri" w:cs="Calibri"/>
                <w:color w:val="000000"/>
                <w:sz w:val="22"/>
                <w:szCs w:val="22"/>
              </w:rPr>
            </w:pPr>
            <w:r>
              <w:rPr>
                <w:rFonts w:ascii="Calibri" w:hAnsi="Calibri" w:cs="Calibri"/>
                <w:color w:val="000000"/>
                <w:sz w:val="22"/>
                <w:szCs w:val="22"/>
              </w:rPr>
              <w:t>830</w:t>
            </w:r>
          </w:p>
        </w:tc>
      </w:tr>
      <w:tr w:rsidR="007F6C6C" w14:paraId="7BE7BFE3" w14:textId="77777777" w:rsidTr="007F6C6C">
        <w:trPr>
          <w:trHeight w:val="290"/>
        </w:trPr>
        <w:tc>
          <w:tcPr>
            <w:tcW w:w="5311" w:type="dxa"/>
            <w:tcBorders>
              <w:top w:val="nil"/>
              <w:left w:val="single" w:sz="8" w:space="0" w:color="auto"/>
              <w:bottom w:val="single" w:sz="4" w:space="0" w:color="auto"/>
              <w:right w:val="single" w:sz="4" w:space="0" w:color="auto"/>
            </w:tcBorders>
            <w:shd w:val="clear" w:color="auto" w:fill="auto"/>
            <w:noWrap/>
            <w:vAlign w:val="center"/>
            <w:hideMark/>
          </w:tcPr>
          <w:p w14:paraId="0F2D5310" w14:textId="77777777" w:rsidR="007F6C6C" w:rsidRDefault="007F6C6C">
            <w:pPr>
              <w:jc w:val="center"/>
              <w:rPr>
                <w:rFonts w:ascii="Calibri" w:hAnsi="Calibri" w:cs="Calibri"/>
                <w:color w:val="000000"/>
                <w:sz w:val="22"/>
                <w:szCs w:val="22"/>
              </w:rPr>
            </w:pPr>
            <w:r>
              <w:rPr>
                <w:rFonts w:ascii="Calibri" w:hAnsi="Calibri" w:cs="Calibri"/>
                <w:color w:val="000000"/>
                <w:sz w:val="22"/>
                <w:szCs w:val="22"/>
              </w:rPr>
              <w:t>2028/2029</w:t>
            </w:r>
          </w:p>
        </w:tc>
        <w:tc>
          <w:tcPr>
            <w:tcW w:w="2189" w:type="dxa"/>
            <w:tcBorders>
              <w:top w:val="nil"/>
              <w:left w:val="nil"/>
              <w:bottom w:val="single" w:sz="4" w:space="0" w:color="auto"/>
              <w:right w:val="single" w:sz="8" w:space="0" w:color="auto"/>
            </w:tcBorders>
            <w:shd w:val="clear" w:color="auto" w:fill="auto"/>
            <w:noWrap/>
            <w:vAlign w:val="center"/>
            <w:hideMark/>
          </w:tcPr>
          <w:p w14:paraId="58D8454F" w14:textId="7B8B25EB" w:rsidR="007F6C6C" w:rsidRDefault="00A44A5B">
            <w:pPr>
              <w:jc w:val="center"/>
              <w:rPr>
                <w:rFonts w:ascii="Calibri" w:hAnsi="Calibri" w:cs="Calibri"/>
                <w:color w:val="000000"/>
                <w:sz w:val="22"/>
                <w:szCs w:val="22"/>
              </w:rPr>
            </w:pPr>
            <w:r>
              <w:rPr>
                <w:rFonts w:ascii="Calibri" w:hAnsi="Calibri" w:cs="Calibri"/>
                <w:color w:val="000000"/>
                <w:sz w:val="22"/>
                <w:szCs w:val="22"/>
              </w:rPr>
              <w:t>2</w:t>
            </w:r>
            <w:r w:rsidR="007F6C6C">
              <w:rPr>
                <w:rFonts w:ascii="Calibri" w:hAnsi="Calibri" w:cs="Calibri"/>
                <w:color w:val="000000"/>
                <w:sz w:val="22"/>
                <w:szCs w:val="22"/>
              </w:rPr>
              <w:t>30</w:t>
            </w:r>
          </w:p>
        </w:tc>
      </w:tr>
      <w:tr w:rsidR="007F6C6C" w14:paraId="0516EED7" w14:textId="77777777" w:rsidTr="007F6C6C">
        <w:trPr>
          <w:trHeight w:val="300"/>
        </w:trPr>
        <w:tc>
          <w:tcPr>
            <w:tcW w:w="5311" w:type="dxa"/>
            <w:tcBorders>
              <w:top w:val="nil"/>
              <w:left w:val="single" w:sz="8" w:space="0" w:color="auto"/>
              <w:bottom w:val="single" w:sz="8" w:space="0" w:color="auto"/>
              <w:right w:val="single" w:sz="4" w:space="0" w:color="auto"/>
            </w:tcBorders>
            <w:shd w:val="clear" w:color="000000" w:fill="BFBFBF"/>
            <w:noWrap/>
            <w:vAlign w:val="center"/>
            <w:hideMark/>
          </w:tcPr>
          <w:p w14:paraId="04B95FA7" w14:textId="77777777" w:rsidR="007F6C6C" w:rsidRDefault="007F6C6C">
            <w:pPr>
              <w:jc w:val="center"/>
              <w:rPr>
                <w:rFonts w:ascii="Calibri" w:hAnsi="Calibri" w:cs="Calibri"/>
                <w:b/>
                <w:bCs/>
                <w:color w:val="000000"/>
                <w:sz w:val="22"/>
                <w:szCs w:val="22"/>
              </w:rPr>
            </w:pPr>
            <w:r>
              <w:rPr>
                <w:rFonts w:ascii="Calibri" w:hAnsi="Calibri" w:cs="Calibri"/>
                <w:b/>
                <w:bCs/>
                <w:color w:val="000000"/>
                <w:sz w:val="22"/>
                <w:szCs w:val="22"/>
              </w:rPr>
              <w:t>Spolu</w:t>
            </w:r>
          </w:p>
        </w:tc>
        <w:tc>
          <w:tcPr>
            <w:tcW w:w="2189" w:type="dxa"/>
            <w:tcBorders>
              <w:top w:val="nil"/>
              <w:left w:val="nil"/>
              <w:bottom w:val="single" w:sz="8" w:space="0" w:color="auto"/>
              <w:right w:val="single" w:sz="8" w:space="0" w:color="auto"/>
            </w:tcBorders>
            <w:shd w:val="clear" w:color="000000" w:fill="BFBFBF"/>
            <w:noWrap/>
            <w:vAlign w:val="center"/>
            <w:hideMark/>
          </w:tcPr>
          <w:p w14:paraId="56974AA1" w14:textId="6224267F" w:rsidR="007F6C6C" w:rsidRDefault="00680A06">
            <w:pPr>
              <w:jc w:val="center"/>
              <w:rPr>
                <w:rFonts w:ascii="Calibri" w:hAnsi="Calibri" w:cs="Calibri"/>
                <w:b/>
                <w:bCs/>
                <w:color w:val="000000"/>
                <w:sz w:val="22"/>
                <w:szCs w:val="22"/>
              </w:rPr>
            </w:pPr>
            <w:r>
              <w:rPr>
                <w:rFonts w:ascii="Calibri" w:hAnsi="Calibri" w:cs="Calibri"/>
                <w:b/>
                <w:bCs/>
                <w:color w:val="000000"/>
                <w:sz w:val="22"/>
                <w:szCs w:val="22"/>
              </w:rPr>
              <w:t>2 7</w:t>
            </w:r>
            <w:r w:rsidR="007F6C6C">
              <w:rPr>
                <w:rFonts w:ascii="Calibri" w:hAnsi="Calibri" w:cs="Calibri"/>
                <w:b/>
                <w:bCs/>
                <w:color w:val="000000"/>
                <w:sz w:val="22"/>
                <w:szCs w:val="22"/>
              </w:rPr>
              <w:t>20</w:t>
            </w:r>
          </w:p>
        </w:tc>
      </w:tr>
    </w:tbl>
    <w:p w14:paraId="311635E0" w14:textId="77777777" w:rsidR="008A62E7" w:rsidRDefault="008A62E7" w:rsidP="008A512C">
      <w:pPr>
        <w:spacing w:after="240"/>
        <w:jc w:val="both"/>
        <w:rPr>
          <w:rFonts w:asciiTheme="minorHAnsi" w:hAnsiTheme="minorHAnsi" w:cstheme="minorHAnsi"/>
          <w:bCs/>
          <w:sz w:val="22"/>
          <w:szCs w:val="22"/>
        </w:rPr>
      </w:pPr>
    </w:p>
    <w:tbl>
      <w:tblPr>
        <w:tblW w:w="7500" w:type="dxa"/>
        <w:tblCellMar>
          <w:left w:w="70" w:type="dxa"/>
          <w:right w:w="70" w:type="dxa"/>
        </w:tblCellMar>
        <w:tblLook w:val="04A0" w:firstRow="1" w:lastRow="0" w:firstColumn="1" w:lastColumn="0" w:noHBand="0" w:noVBand="1"/>
      </w:tblPr>
      <w:tblGrid>
        <w:gridCol w:w="5524"/>
        <w:gridCol w:w="1976"/>
      </w:tblGrid>
      <w:tr w:rsidR="007F6C6C" w14:paraId="64497533" w14:textId="77777777" w:rsidTr="007F6C6C">
        <w:trPr>
          <w:trHeight w:val="290"/>
        </w:trPr>
        <w:tc>
          <w:tcPr>
            <w:tcW w:w="7500" w:type="dxa"/>
            <w:gridSpan w:val="2"/>
            <w:tcBorders>
              <w:top w:val="single" w:sz="8" w:space="0" w:color="auto"/>
              <w:left w:val="single" w:sz="8" w:space="0" w:color="auto"/>
              <w:bottom w:val="single" w:sz="4" w:space="0" w:color="auto"/>
              <w:right w:val="single" w:sz="4" w:space="0" w:color="000000"/>
            </w:tcBorders>
            <w:shd w:val="clear" w:color="000000" w:fill="FFD9D9"/>
            <w:noWrap/>
            <w:vAlign w:val="center"/>
            <w:hideMark/>
          </w:tcPr>
          <w:p w14:paraId="60C0ECCE" w14:textId="104FDBA7" w:rsidR="007F6C6C" w:rsidRDefault="007F6C6C">
            <w:pPr>
              <w:jc w:val="center"/>
              <w:rPr>
                <w:rFonts w:ascii="Calibri" w:hAnsi="Calibri" w:cs="Calibri"/>
                <w:b/>
                <w:bCs/>
                <w:color w:val="000000"/>
                <w:sz w:val="22"/>
                <w:szCs w:val="22"/>
              </w:rPr>
            </w:pPr>
            <w:r>
              <w:rPr>
                <w:rFonts w:ascii="Calibri" w:hAnsi="Calibri" w:cs="Calibri"/>
                <w:b/>
                <w:bCs/>
                <w:color w:val="000000"/>
                <w:sz w:val="22"/>
                <w:szCs w:val="22"/>
              </w:rPr>
              <w:t>Počet poskytnutých štipendií za</w:t>
            </w:r>
            <w:r w:rsidR="00AA7CFA">
              <w:rPr>
                <w:rFonts w:ascii="Calibri" w:hAnsi="Calibri" w:cs="Calibri"/>
                <w:b/>
                <w:bCs/>
                <w:color w:val="000000"/>
                <w:sz w:val="22"/>
                <w:szCs w:val="22"/>
              </w:rPr>
              <w:t xml:space="preserve"> </w:t>
            </w:r>
            <w:r>
              <w:rPr>
                <w:rFonts w:ascii="Calibri" w:hAnsi="Calibri" w:cs="Calibri"/>
                <w:b/>
                <w:bCs/>
                <w:color w:val="000000"/>
                <w:sz w:val="22"/>
                <w:szCs w:val="22"/>
              </w:rPr>
              <w:t>skupiny študentov</w:t>
            </w:r>
          </w:p>
        </w:tc>
      </w:tr>
      <w:tr w:rsidR="007F6C6C" w14:paraId="0C70DC67" w14:textId="77777777" w:rsidTr="007F6C6C">
        <w:trPr>
          <w:trHeight w:val="290"/>
        </w:trPr>
        <w:tc>
          <w:tcPr>
            <w:tcW w:w="5524" w:type="dxa"/>
            <w:tcBorders>
              <w:top w:val="nil"/>
              <w:left w:val="single" w:sz="8" w:space="0" w:color="auto"/>
              <w:bottom w:val="single" w:sz="4" w:space="0" w:color="auto"/>
              <w:right w:val="single" w:sz="4" w:space="0" w:color="auto"/>
            </w:tcBorders>
            <w:shd w:val="clear" w:color="000000" w:fill="FFE7E7"/>
            <w:noWrap/>
            <w:vAlign w:val="center"/>
            <w:hideMark/>
          </w:tcPr>
          <w:p w14:paraId="7122019D" w14:textId="77777777" w:rsidR="007F6C6C" w:rsidRDefault="007F6C6C">
            <w:pPr>
              <w:jc w:val="center"/>
              <w:rPr>
                <w:rFonts w:ascii="Calibri" w:hAnsi="Calibri" w:cs="Calibri"/>
                <w:b/>
                <w:bCs/>
                <w:color w:val="000000"/>
                <w:sz w:val="22"/>
                <w:szCs w:val="22"/>
              </w:rPr>
            </w:pPr>
            <w:r>
              <w:rPr>
                <w:rFonts w:ascii="Calibri" w:hAnsi="Calibri" w:cs="Calibri"/>
                <w:b/>
                <w:bCs/>
                <w:color w:val="000000"/>
                <w:sz w:val="22"/>
                <w:szCs w:val="22"/>
              </w:rPr>
              <w:t>Skupina študentov</w:t>
            </w:r>
          </w:p>
        </w:tc>
        <w:tc>
          <w:tcPr>
            <w:tcW w:w="1976" w:type="dxa"/>
            <w:tcBorders>
              <w:top w:val="nil"/>
              <w:left w:val="nil"/>
              <w:bottom w:val="single" w:sz="4" w:space="0" w:color="auto"/>
              <w:right w:val="single" w:sz="8" w:space="0" w:color="auto"/>
            </w:tcBorders>
            <w:shd w:val="clear" w:color="000000" w:fill="FFE7E7"/>
            <w:noWrap/>
            <w:vAlign w:val="center"/>
            <w:hideMark/>
          </w:tcPr>
          <w:p w14:paraId="40A4C6F1" w14:textId="77777777" w:rsidR="007F6C6C" w:rsidRDefault="007F6C6C">
            <w:pPr>
              <w:jc w:val="center"/>
              <w:rPr>
                <w:rFonts w:ascii="Calibri" w:hAnsi="Calibri" w:cs="Calibri"/>
                <w:b/>
                <w:bCs/>
                <w:color w:val="000000"/>
                <w:sz w:val="22"/>
                <w:szCs w:val="22"/>
              </w:rPr>
            </w:pPr>
            <w:r>
              <w:rPr>
                <w:rFonts w:ascii="Calibri" w:hAnsi="Calibri" w:cs="Calibri"/>
                <w:b/>
                <w:bCs/>
                <w:color w:val="000000"/>
                <w:sz w:val="22"/>
                <w:szCs w:val="22"/>
              </w:rPr>
              <w:t>Počet štipendií</w:t>
            </w:r>
          </w:p>
        </w:tc>
      </w:tr>
      <w:tr w:rsidR="007F6C6C" w14:paraId="7D3E3E38" w14:textId="77777777" w:rsidTr="007F6C6C">
        <w:trPr>
          <w:trHeight w:val="290"/>
        </w:trPr>
        <w:tc>
          <w:tcPr>
            <w:tcW w:w="5524" w:type="dxa"/>
            <w:tcBorders>
              <w:top w:val="nil"/>
              <w:left w:val="single" w:sz="8" w:space="0" w:color="auto"/>
              <w:bottom w:val="single" w:sz="4" w:space="0" w:color="auto"/>
              <w:right w:val="single" w:sz="4" w:space="0" w:color="auto"/>
            </w:tcBorders>
            <w:shd w:val="clear" w:color="auto" w:fill="auto"/>
            <w:noWrap/>
            <w:vAlign w:val="center"/>
            <w:hideMark/>
          </w:tcPr>
          <w:p w14:paraId="60C40E84" w14:textId="77777777" w:rsidR="007F6C6C" w:rsidRDefault="007F6C6C">
            <w:pPr>
              <w:jc w:val="center"/>
              <w:rPr>
                <w:rFonts w:ascii="Calibri" w:hAnsi="Calibri" w:cs="Calibri"/>
                <w:color w:val="000000"/>
                <w:sz w:val="22"/>
                <w:szCs w:val="22"/>
              </w:rPr>
            </w:pPr>
            <w:r>
              <w:rPr>
                <w:rFonts w:ascii="Calibri" w:hAnsi="Calibri" w:cs="Calibri"/>
                <w:color w:val="000000"/>
                <w:sz w:val="22"/>
                <w:szCs w:val="22"/>
              </w:rPr>
              <w:t>Talentovaní domáci študenti</w:t>
            </w:r>
          </w:p>
        </w:tc>
        <w:tc>
          <w:tcPr>
            <w:tcW w:w="1976" w:type="dxa"/>
            <w:tcBorders>
              <w:top w:val="nil"/>
              <w:left w:val="nil"/>
              <w:bottom w:val="single" w:sz="4" w:space="0" w:color="auto"/>
              <w:right w:val="single" w:sz="8" w:space="0" w:color="auto"/>
            </w:tcBorders>
            <w:shd w:val="clear" w:color="auto" w:fill="auto"/>
            <w:noWrap/>
            <w:vAlign w:val="center"/>
            <w:hideMark/>
          </w:tcPr>
          <w:p w14:paraId="5C6DD982" w14:textId="580E025C" w:rsidR="007F6C6C" w:rsidRDefault="007F6C6C">
            <w:pPr>
              <w:jc w:val="center"/>
              <w:rPr>
                <w:rFonts w:ascii="Calibri" w:hAnsi="Calibri" w:cs="Calibri"/>
                <w:color w:val="000000"/>
                <w:sz w:val="22"/>
                <w:szCs w:val="22"/>
              </w:rPr>
            </w:pPr>
            <w:r>
              <w:rPr>
                <w:rFonts w:ascii="Calibri" w:hAnsi="Calibri" w:cs="Calibri"/>
                <w:color w:val="000000"/>
                <w:sz w:val="22"/>
                <w:szCs w:val="22"/>
              </w:rPr>
              <w:t>1</w:t>
            </w:r>
            <w:r w:rsidR="006B037F">
              <w:rPr>
                <w:rFonts w:ascii="Calibri" w:hAnsi="Calibri" w:cs="Calibri"/>
                <w:color w:val="000000"/>
                <w:sz w:val="22"/>
                <w:szCs w:val="22"/>
              </w:rPr>
              <w:t xml:space="preserve"> 3</w:t>
            </w:r>
            <w:r>
              <w:rPr>
                <w:rFonts w:ascii="Calibri" w:hAnsi="Calibri" w:cs="Calibri"/>
                <w:color w:val="000000"/>
                <w:sz w:val="22"/>
                <w:szCs w:val="22"/>
              </w:rPr>
              <w:t>00</w:t>
            </w:r>
          </w:p>
        </w:tc>
      </w:tr>
      <w:tr w:rsidR="007F6C6C" w14:paraId="48777C59" w14:textId="77777777" w:rsidTr="007F6C6C">
        <w:trPr>
          <w:trHeight w:val="290"/>
        </w:trPr>
        <w:tc>
          <w:tcPr>
            <w:tcW w:w="5524" w:type="dxa"/>
            <w:tcBorders>
              <w:top w:val="nil"/>
              <w:left w:val="single" w:sz="8" w:space="0" w:color="auto"/>
              <w:bottom w:val="single" w:sz="4" w:space="0" w:color="auto"/>
              <w:right w:val="single" w:sz="4" w:space="0" w:color="auto"/>
            </w:tcBorders>
            <w:shd w:val="clear" w:color="auto" w:fill="auto"/>
            <w:noWrap/>
            <w:vAlign w:val="center"/>
            <w:hideMark/>
          </w:tcPr>
          <w:p w14:paraId="57E5DD0F" w14:textId="77777777" w:rsidR="007F6C6C" w:rsidRDefault="007F6C6C">
            <w:pPr>
              <w:jc w:val="center"/>
              <w:rPr>
                <w:rFonts w:ascii="Calibri" w:hAnsi="Calibri" w:cs="Calibri"/>
                <w:color w:val="000000"/>
                <w:sz w:val="22"/>
                <w:szCs w:val="22"/>
              </w:rPr>
            </w:pPr>
            <w:r>
              <w:rPr>
                <w:rFonts w:ascii="Calibri" w:hAnsi="Calibri" w:cs="Calibri"/>
                <w:color w:val="000000"/>
                <w:sz w:val="22"/>
                <w:szCs w:val="22"/>
              </w:rPr>
              <w:t>Talentovaní zahraniční študenti</w:t>
            </w:r>
          </w:p>
        </w:tc>
        <w:tc>
          <w:tcPr>
            <w:tcW w:w="1976" w:type="dxa"/>
            <w:tcBorders>
              <w:top w:val="nil"/>
              <w:left w:val="nil"/>
              <w:bottom w:val="single" w:sz="4" w:space="0" w:color="auto"/>
              <w:right w:val="single" w:sz="8" w:space="0" w:color="auto"/>
            </w:tcBorders>
            <w:shd w:val="clear" w:color="auto" w:fill="auto"/>
            <w:noWrap/>
            <w:vAlign w:val="center"/>
            <w:hideMark/>
          </w:tcPr>
          <w:p w14:paraId="285E65E3" w14:textId="4D12234D" w:rsidR="007F6C6C" w:rsidRDefault="006B037F">
            <w:pPr>
              <w:jc w:val="center"/>
              <w:rPr>
                <w:rFonts w:ascii="Calibri" w:hAnsi="Calibri" w:cs="Calibri"/>
                <w:color w:val="000000"/>
                <w:sz w:val="22"/>
                <w:szCs w:val="22"/>
              </w:rPr>
            </w:pPr>
            <w:r>
              <w:rPr>
                <w:rFonts w:ascii="Calibri" w:hAnsi="Calibri" w:cs="Calibri"/>
                <w:color w:val="000000"/>
                <w:sz w:val="22"/>
                <w:szCs w:val="22"/>
              </w:rPr>
              <w:t xml:space="preserve">   4</w:t>
            </w:r>
            <w:r w:rsidR="007F6C6C">
              <w:rPr>
                <w:rFonts w:ascii="Calibri" w:hAnsi="Calibri" w:cs="Calibri"/>
                <w:color w:val="000000"/>
                <w:sz w:val="22"/>
                <w:szCs w:val="22"/>
              </w:rPr>
              <w:t>20</w:t>
            </w:r>
          </w:p>
        </w:tc>
      </w:tr>
      <w:tr w:rsidR="007F6C6C" w14:paraId="2B56B4D3" w14:textId="77777777" w:rsidTr="007F6C6C">
        <w:trPr>
          <w:trHeight w:val="290"/>
        </w:trPr>
        <w:tc>
          <w:tcPr>
            <w:tcW w:w="5524" w:type="dxa"/>
            <w:tcBorders>
              <w:top w:val="nil"/>
              <w:left w:val="single" w:sz="8" w:space="0" w:color="auto"/>
              <w:bottom w:val="single" w:sz="4" w:space="0" w:color="auto"/>
              <w:right w:val="single" w:sz="4" w:space="0" w:color="auto"/>
            </w:tcBorders>
            <w:shd w:val="clear" w:color="auto" w:fill="auto"/>
            <w:noWrap/>
            <w:vAlign w:val="center"/>
            <w:hideMark/>
          </w:tcPr>
          <w:p w14:paraId="2AEA35BB" w14:textId="77777777" w:rsidR="007F6C6C" w:rsidRDefault="007F6C6C">
            <w:pPr>
              <w:jc w:val="center"/>
              <w:rPr>
                <w:rFonts w:ascii="Calibri" w:hAnsi="Calibri" w:cs="Calibri"/>
                <w:color w:val="000000"/>
                <w:sz w:val="22"/>
                <w:szCs w:val="22"/>
              </w:rPr>
            </w:pPr>
            <w:r>
              <w:rPr>
                <w:rFonts w:ascii="Calibri" w:hAnsi="Calibri" w:cs="Calibri"/>
                <w:color w:val="000000"/>
                <w:sz w:val="22"/>
                <w:szCs w:val="22"/>
              </w:rPr>
              <w:t>Talentovaní domáci znevýhodnení študenti</w:t>
            </w:r>
          </w:p>
        </w:tc>
        <w:tc>
          <w:tcPr>
            <w:tcW w:w="1976" w:type="dxa"/>
            <w:tcBorders>
              <w:top w:val="nil"/>
              <w:left w:val="nil"/>
              <w:bottom w:val="single" w:sz="4" w:space="0" w:color="auto"/>
              <w:right w:val="single" w:sz="8" w:space="0" w:color="auto"/>
            </w:tcBorders>
            <w:shd w:val="clear" w:color="auto" w:fill="auto"/>
            <w:noWrap/>
            <w:vAlign w:val="center"/>
            <w:hideMark/>
          </w:tcPr>
          <w:p w14:paraId="761C00C6" w14:textId="23B67339" w:rsidR="007F6C6C" w:rsidRDefault="007F6C6C">
            <w:pPr>
              <w:jc w:val="center"/>
              <w:rPr>
                <w:rFonts w:ascii="Calibri" w:hAnsi="Calibri" w:cs="Calibri"/>
                <w:color w:val="000000"/>
                <w:sz w:val="22"/>
                <w:szCs w:val="22"/>
              </w:rPr>
            </w:pPr>
            <w:r>
              <w:rPr>
                <w:rFonts w:ascii="Calibri" w:hAnsi="Calibri" w:cs="Calibri"/>
                <w:color w:val="000000"/>
                <w:sz w:val="22"/>
                <w:szCs w:val="22"/>
              </w:rPr>
              <w:t>1</w:t>
            </w:r>
            <w:r w:rsidR="006B037F">
              <w:rPr>
                <w:rFonts w:ascii="Calibri" w:hAnsi="Calibri" w:cs="Calibri"/>
                <w:color w:val="000000"/>
                <w:sz w:val="22"/>
                <w:szCs w:val="22"/>
              </w:rPr>
              <w:t xml:space="preserve"> 0</w:t>
            </w:r>
            <w:r>
              <w:rPr>
                <w:rFonts w:ascii="Calibri" w:hAnsi="Calibri" w:cs="Calibri"/>
                <w:color w:val="000000"/>
                <w:sz w:val="22"/>
                <w:szCs w:val="22"/>
              </w:rPr>
              <w:t>00</w:t>
            </w:r>
          </w:p>
        </w:tc>
      </w:tr>
      <w:tr w:rsidR="007F6C6C" w14:paraId="4A39E9AD" w14:textId="77777777" w:rsidTr="007F6C6C">
        <w:trPr>
          <w:trHeight w:val="300"/>
        </w:trPr>
        <w:tc>
          <w:tcPr>
            <w:tcW w:w="5524" w:type="dxa"/>
            <w:tcBorders>
              <w:top w:val="nil"/>
              <w:left w:val="single" w:sz="8" w:space="0" w:color="auto"/>
              <w:bottom w:val="single" w:sz="8" w:space="0" w:color="auto"/>
              <w:right w:val="single" w:sz="4" w:space="0" w:color="auto"/>
            </w:tcBorders>
            <w:shd w:val="clear" w:color="000000" w:fill="FFD9D9"/>
            <w:noWrap/>
            <w:vAlign w:val="center"/>
            <w:hideMark/>
          </w:tcPr>
          <w:p w14:paraId="3863D719" w14:textId="77777777" w:rsidR="007F6C6C" w:rsidRDefault="007F6C6C">
            <w:pPr>
              <w:jc w:val="center"/>
              <w:rPr>
                <w:rFonts w:ascii="Calibri" w:hAnsi="Calibri" w:cs="Calibri"/>
                <w:b/>
                <w:bCs/>
                <w:color w:val="000000"/>
                <w:sz w:val="22"/>
                <w:szCs w:val="22"/>
              </w:rPr>
            </w:pPr>
            <w:r>
              <w:rPr>
                <w:rFonts w:ascii="Calibri" w:hAnsi="Calibri" w:cs="Calibri"/>
                <w:b/>
                <w:bCs/>
                <w:color w:val="000000"/>
                <w:sz w:val="22"/>
                <w:szCs w:val="22"/>
              </w:rPr>
              <w:lastRenderedPageBreak/>
              <w:t>Spolu</w:t>
            </w:r>
          </w:p>
        </w:tc>
        <w:tc>
          <w:tcPr>
            <w:tcW w:w="1976" w:type="dxa"/>
            <w:tcBorders>
              <w:top w:val="nil"/>
              <w:left w:val="nil"/>
              <w:bottom w:val="single" w:sz="8" w:space="0" w:color="auto"/>
              <w:right w:val="single" w:sz="8" w:space="0" w:color="auto"/>
            </w:tcBorders>
            <w:shd w:val="clear" w:color="000000" w:fill="FFD9D9"/>
            <w:noWrap/>
            <w:vAlign w:val="center"/>
            <w:hideMark/>
          </w:tcPr>
          <w:p w14:paraId="693FA8C1" w14:textId="386954B0" w:rsidR="007F6C6C" w:rsidRDefault="006B037F">
            <w:pPr>
              <w:jc w:val="center"/>
              <w:rPr>
                <w:rFonts w:ascii="Calibri" w:hAnsi="Calibri" w:cs="Calibri"/>
                <w:b/>
                <w:bCs/>
                <w:color w:val="000000"/>
                <w:sz w:val="22"/>
                <w:szCs w:val="22"/>
              </w:rPr>
            </w:pPr>
            <w:r>
              <w:rPr>
                <w:rFonts w:ascii="Calibri" w:hAnsi="Calibri" w:cs="Calibri"/>
                <w:b/>
                <w:bCs/>
                <w:color w:val="000000"/>
                <w:sz w:val="22"/>
                <w:szCs w:val="22"/>
              </w:rPr>
              <w:t>2 7</w:t>
            </w:r>
            <w:r w:rsidR="007F6C6C">
              <w:rPr>
                <w:rFonts w:ascii="Calibri" w:hAnsi="Calibri" w:cs="Calibri"/>
                <w:b/>
                <w:bCs/>
                <w:color w:val="000000"/>
                <w:sz w:val="22"/>
                <w:szCs w:val="22"/>
              </w:rPr>
              <w:t>20</w:t>
            </w:r>
          </w:p>
        </w:tc>
      </w:tr>
    </w:tbl>
    <w:p w14:paraId="0D183BA0" w14:textId="77777777" w:rsidR="00BA40DC" w:rsidRPr="004D6BD7" w:rsidRDefault="00BA40DC" w:rsidP="00BA40DC">
      <w:pPr>
        <w:spacing w:before="120" w:after="120"/>
        <w:jc w:val="both"/>
        <w:rPr>
          <w:rFonts w:asciiTheme="minorHAnsi" w:hAnsiTheme="minorHAnsi" w:cstheme="minorHAnsi"/>
          <w:sz w:val="22"/>
          <w:szCs w:val="22"/>
        </w:rPr>
      </w:pPr>
      <w:r>
        <w:rPr>
          <w:rFonts w:asciiTheme="minorHAnsi" w:hAnsiTheme="minorHAnsi" w:cstheme="minorHAnsi"/>
          <w:sz w:val="22"/>
          <w:szCs w:val="22"/>
        </w:rPr>
        <w:t>Štipendium je pre študenta, ktorý ho získa, motivačným nástrojom a je určené napríklad, ale nie výlučne na uhradenie životných nákladov študentov.</w:t>
      </w:r>
    </w:p>
    <w:p w14:paraId="372AD85A" w14:textId="0D782867" w:rsidR="0032155D" w:rsidRPr="00460668" w:rsidRDefault="335B5216" w:rsidP="00E96FF8">
      <w:pPr>
        <w:pStyle w:val="Nadpis1"/>
      </w:pPr>
      <w:r>
        <w:t>Metodika pre udeľovanie štipendií</w:t>
      </w:r>
    </w:p>
    <w:p w14:paraId="070A94E1" w14:textId="4CCBAB31" w:rsidR="00460668" w:rsidRDefault="335B5216" w:rsidP="2B78A32E">
      <w:pPr>
        <w:spacing w:before="120" w:after="120"/>
        <w:jc w:val="both"/>
        <w:rPr>
          <w:rFonts w:asciiTheme="minorHAnsi" w:hAnsiTheme="minorHAnsi" w:cstheme="minorBidi"/>
          <w:sz w:val="22"/>
          <w:szCs w:val="22"/>
        </w:rPr>
      </w:pPr>
      <w:r w:rsidRPr="2B78A32E">
        <w:rPr>
          <w:rFonts w:asciiTheme="minorHAnsi" w:hAnsiTheme="minorHAnsi" w:cstheme="minorBidi"/>
          <w:sz w:val="22"/>
          <w:szCs w:val="22"/>
        </w:rPr>
        <w:t xml:space="preserve">Metodika pre udeľovanie štipendií predstavuje prehľad kritérií, podmienok a postupov pre udeľovanie štipendií a zostavenie rebríčka úspešných štipendistov. Metodiku je potrebné každoročne aktualizovať vzhľadom na možné zmeny </w:t>
      </w:r>
      <w:r w:rsidR="178BA7C7" w:rsidRPr="2B78A32E">
        <w:rPr>
          <w:rFonts w:asciiTheme="minorHAnsi" w:hAnsiTheme="minorHAnsi" w:cstheme="minorBidi"/>
          <w:sz w:val="22"/>
          <w:szCs w:val="22"/>
        </w:rPr>
        <w:t xml:space="preserve">v kritériách a podmienkach, </w:t>
      </w:r>
      <w:r w:rsidRPr="2B78A32E">
        <w:rPr>
          <w:rFonts w:asciiTheme="minorHAnsi" w:hAnsiTheme="minorHAnsi" w:cstheme="minorBidi"/>
          <w:sz w:val="22"/>
          <w:szCs w:val="22"/>
        </w:rPr>
        <w:t xml:space="preserve">vzhľadom na praktické poznatky z procesov udeľovania a vyplácania štipendií, ktoré je potrebné zohľadniť.  Metodika bude každoročne aktualizovaná pred spustením prijímania žiadostí z dôvodu rôznych situácií, ktoré môžu nastať v aplikačnej praxi. Metodika bude oproti POO zanalyzovaná a bude aktualizovaná, aby sa zabezpečilo dôsledné nastavenie pravidiel a zváženie podmienok a kritérií štipendijnej schémy. Pri príprave metodiky domácich študentov zo znevýhodneného prostredia je dôležitá komunikácia s MPSVaR SR vzhľadom na nastavené kritériá, ktoré v prípade týchto uchádzačov umožnia zaradenie do danej skupiny, kde budú mierne znížené nároky napríklad na maturitný </w:t>
      </w:r>
      <w:proofErr w:type="spellStart"/>
      <w:r w:rsidRPr="2B78A32E">
        <w:rPr>
          <w:rFonts w:asciiTheme="minorHAnsi" w:hAnsiTheme="minorHAnsi" w:cstheme="minorBidi"/>
          <w:sz w:val="22"/>
          <w:szCs w:val="22"/>
        </w:rPr>
        <w:t>percentil</w:t>
      </w:r>
      <w:proofErr w:type="spellEnd"/>
      <w:r w:rsidRPr="2B78A32E">
        <w:rPr>
          <w:rFonts w:asciiTheme="minorHAnsi" w:hAnsiTheme="minorHAnsi" w:cstheme="minorBidi"/>
          <w:sz w:val="22"/>
          <w:szCs w:val="22"/>
        </w:rPr>
        <w:t xml:space="preserve"> a podobne. </w:t>
      </w:r>
    </w:p>
    <w:p w14:paraId="24E152B6" w14:textId="5C94CB3A" w:rsidR="00E96FF8" w:rsidRDefault="00E96FF8" w:rsidP="00E96FF8">
      <w:pPr>
        <w:spacing w:before="120" w:after="120"/>
        <w:jc w:val="both"/>
        <w:rPr>
          <w:rFonts w:asciiTheme="minorHAnsi" w:hAnsiTheme="minorHAnsi" w:cstheme="minorHAnsi"/>
          <w:sz w:val="22"/>
        </w:rPr>
      </w:pPr>
      <w:proofErr w:type="spellStart"/>
      <w:r w:rsidRPr="009240E3">
        <w:rPr>
          <w:rFonts w:asciiTheme="minorHAnsi" w:hAnsiTheme="minorHAnsi" w:cstheme="minorHAnsi"/>
          <w:sz w:val="22"/>
        </w:rPr>
        <w:t>MŠVVaM</w:t>
      </w:r>
      <w:proofErr w:type="spellEnd"/>
      <w:r w:rsidRPr="009240E3">
        <w:rPr>
          <w:rFonts w:asciiTheme="minorHAnsi" w:hAnsiTheme="minorHAnsi" w:cstheme="minorHAnsi"/>
          <w:sz w:val="22"/>
        </w:rPr>
        <w:t xml:space="preserve"> SR pripraví pre vysoké školy metodiku/usmernenie pre overovanie žiadostí záujemcov o štipendium, ako aj usmernenie k vyplácaniu štipendií a postupoch v prípade ukončenia, či prerušenia štúdia štipendistu a obdobných procesných detailoch.</w:t>
      </w:r>
    </w:p>
    <w:p w14:paraId="12341E1D" w14:textId="7448A1FD" w:rsidR="009B418C" w:rsidRPr="009B418C" w:rsidRDefault="009B418C" w:rsidP="005F2556">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Zamestnanci SVŠ budú </w:t>
      </w:r>
      <w:proofErr w:type="spellStart"/>
      <w:r>
        <w:rPr>
          <w:rFonts w:asciiTheme="minorHAnsi" w:hAnsiTheme="minorHAnsi" w:cstheme="minorHAnsi"/>
          <w:sz w:val="22"/>
          <w:szCs w:val="22"/>
        </w:rPr>
        <w:t>dizajnovať</w:t>
      </w:r>
      <w:proofErr w:type="spellEnd"/>
      <w:r>
        <w:rPr>
          <w:rFonts w:asciiTheme="minorHAnsi" w:hAnsiTheme="minorHAnsi" w:cstheme="minorHAnsi"/>
          <w:sz w:val="22"/>
          <w:szCs w:val="22"/>
        </w:rPr>
        <w:t xml:space="preserve">, implementovať a administrovať celý proces tvorby podmienok, metodiky, žiadosti o štipendium, vyhlásenia kôl prijímania žiadostí, zabezpečenie rebríčka úspešných štipendistov, komunikácia so žiadateľmi, vysokými školami a štipendistami, ako aj ďalšími zainteresovanými stranami (napríklad MPSVaR alebo rôzne organizácie pri tvorbe podmienok v metodike), monitoring, kontrolu, vyúčtovania a podobne. </w:t>
      </w:r>
    </w:p>
    <w:p w14:paraId="4ACE5823" w14:textId="041DE66C" w:rsidR="00627E3F" w:rsidRPr="00BB3943" w:rsidRDefault="00627E3F" w:rsidP="00E96FF8">
      <w:pPr>
        <w:pStyle w:val="Nadpis1"/>
      </w:pPr>
      <w:r w:rsidRPr="00BB3943">
        <w:t>Webové sídlo</w:t>
      </w:r>
      <w:r w:rsidR="009240E3">
        <w:t xml:space="preserve"> a žiadosť o štipendium</w:t>
      </w:r>
    </w:p>
    <w:p w14:paraId="69180C48" w14:textId="2DF24060" w:rsidR="00627E3F" w:rsidRDefault="42766730" w:rsidP="2B78A32E">
      <w:pPr>
        <w:spacing w:after="120"/>
        <w:jc w:val="both"/>
        <w:rPr>
          <w:rFonts w:asciiTheme="minorHAnsi" w:hAnsiTheme="minorHAnsi" w:cstheme="minorBidi"/>
          <w:sz w:val="22"/>
          <w:szCs w:val="22"/>
        </w:rPr>
      </w:pPr>
      <w:r w:rsidRPr="2B78A32E">
        <w:rPr>
          <w:rFonts w:asciiTheme="minorHAnsi" w:hAnsiTheme="minorHAnsi" w:cstheme="minorBidi"/>
          <w:sz w:val="22"/>
          <w:szCs w:val="22"/>
        </w:rPr>
        <w:t xml:space="preserve">Štipendijná schéma </w:t>
      </w:r>
      <w:r w:rsidR="1F699DAA" w:rsidRPr="2B78A32E">
        <w:rPr>
          <w:rFonts w:asciiTheme="minorHAnsi" w:hAnsiTheme="minorHAnsi" w:cstheme="minorBidi"/>
          <w:sz w:val="22"/>
          <w:szCs w:val="22"/>
        </w:rPr>
        <w:t xml:space="preserve">má </w:t>
      </w:r>
      <w:r w:rsidRPr="2B78A32E">
        <w:rPr>
          <w:rFonts w:asciiTheme="minorHAnsi" w:hAnsiTheme="minorHAnsi" w:cstheme="minorBidi"/>
          <w:sz w:val="22"/>
          <w:szCs w:val="22"/>
        </w:rPr>
        <w:t xml:space="preserve">vlastné webové sídlo, kde uchádzači získajú potrebné informácie a podajú si samotnú žiadosť. </w:t>
      </w:r>
      <w:r w:rsidR="71A26308" w:rsidRPr="2B78A32E">
        <w:rPr>
          <w:rFonts w:asciiTheme="minorHAnsi" w:hAnsiTheme="minorHAnsi" w:cstheme="minorBidi"/>
          <w:sz w:val="22"/>
          <w:szCs w:val="22"/>
        </w:rPr>
        <w:t xml:space="preserve">Využíva sa aj v </w:t>
      </w:r>
      <w:r w:rsidR="1F699DAA" w:rsidRPr="2B78A32E">
        <w:rPr>
          <w:rFonts w:asciiTheme="minorHAnsi" w:hAnsiTheme="minorHAnsi" w:cstheme="minorBidi"/>
          <w:sz w:val="22"/>
          <w:szCs w:val="22"/>
        </w:rPr>
        <w:t xml:space="preserve">rámci projektu POO  a bude možné ho využiť aj pre NP. </w:t>
      </w:r>
      <w:r w:rsidR="3BD1D64B" w:rsidRPr="2B78A32E">
        <w:rPr>
          <w:rFonts w:asciiTheme="minorHAnsi" w:hAnsiTheme="minorHAnsi" w:cstheme="minorBidi"/>
          <w:sz w:val="22"/>
          <w:szCs w:val="22"/>
        </w:rPr>
        <w:t xml:space="preserve">Webové sídlo </w:t>
      </w:r>
      <w:r w:rsidR="1F699DAA" w:rsidRPr="2B78A32E">
        <w:rPr>
          <w:rFonts w:asciiTheme="minorHAnsi" w:hAnsiTheme="minorHAnsi" w:cstheme="minorBidi"/>
          <w:sz w:val="22"/>
          <w:szCs w:val="22"/>
        </w:rPr>
        <w:t>je rozdelené</w:t>
      </w:r>
      <w:r w:rsidR="3BD1D64B" w:rsidRPr="2B78A32E">
        <w:rPr>
          <w:rFonts w:asciiTheme="minorHAnsi" w:hAnsiTheme="minorHAnsi" w:cstheme="minorBidi"/>
          <w:sz w:val="22"/>
          <w:szCs w:val="22"/>
        </w:rPr>
        <w:t xml:space="preserve"> osobitne pre domácich</w:t>
      </w:r>
      <w:r w:rsidR="14C9DC00" w:rsidRPr="2B78A32E">
        <w:rPr>
          <w:rFonts w:asciiTheme="minorHAnsi" w:hAnsiTheme="minorHAnsi" w:cstheme="minorBidi"/>
          <w:sz w:val="22"/>
          <w:szCs w:val="22"/>
        </w:rPr>
        <w:t xml:space="preserve"> (skupiny A </w:t>
      </w:r>
      <w:proofErr w:type="spellStart"/>
      <w:r w:rsidR="14C9DC00" w:rsidRPr="2B78A32E">
        <w:rPr>
          <w:rFonts w:asciiTheme="minorHAnsi" w:hAnsiTheme="minorHAnsi" w:cstheme="minorBidi"/>
          <w:sz w:val="22"/>
          <w:szCs w:val="22"/>
        </w:rPr>
        <w:t>a</w:t>
      </w:r>
      <w:proofErr w:type="spellEnd"/>
      <w:r w:rsidR="14C9DC00" w:rsidRPr="2B78A32E">
        <w:rPr>
          <w:rFonts w:asciiTheme="minorHAnsi" w:hAnsiTheme="minorHAnsi" w:cstheme="minorBidi"/>
          <w:sz w:val="22"/>
          <w:szCs w:val="22"/>
        </w:rPr>
        <w:t> C)</w:t>
      </w:r>
      <w:r w:rsidR="3BD1D64B" w:rsidRPr="2B78A32E">
        <w:rPr>
          <w:rFonts w:asciiTheme="minorHAnsi" w:hAnsiTheme="minorHAnsi" w:cstheme="minorBidi"/>
          <w:sz w:val="22"/>
          <w:szCs w:val="22"/>
        </w:rPr>
        <w:t xml:space="preserve"> a pre zahraničných uchádzačov</w:t>
      </w:r>
      <w:r w:rsidR="14C9DC00" w:rsidRPr="2B78A32E">
        <w:rPr>
          <w:rFonts w:asciiTheme="minorHAnsi" w:hAnsiTheme="minorHAnsi" w:cstheme="minorBidi"/>
          <w:sz w:val="22"/>
          <w:szCs w:val="22"/>
        </w:rPr>
        <w:t xml:space="preserve"> (skupina B)</w:t>
      </w:r>
      <w:r w:rsidR="3BD1D64B" w:rsidRPr="2B78A32E">
        <w:rPr>
          <w:rFonts w:asciiTheme="minorHAnsi" w:hAnsiTheme="minorHAnsi" w:cstheme="minorBidi"/>
          <w:sz w:val="22"/>
          <w:szCs w:val="22"/>
        </w:rPr>
        <w:t xml:space="preserve"> v súlade s kritériami a podmienkami schémy.</w:t>
      </w:r>
    </w:p>
    <w:p w14:paraId="54A082A1" w14:textId="7DA3760A" w:rsidR="002F01A0" w:rsidRPr="00E96FF8" w:rsidRDefault="00BB3943" w:rsidP="00C55D1C">
      <w:pPr>
        <w:pStyle w:val="Nadpis1"/>
      </w:pPr>
      <w:r w:rsidRPr="00E96FF8">
        <w:t>Komunikácia so žiadateľmi</w:t>
      </w:r>
    </w:p>
    <w:p w14:paraId="02F46375" w14:textId="545DCC03" w:rsidR="009240E3" w:rsidRPr="009240E3" w:rsidRDefault="009240E3" w:rsidP="00C55D1C">
      <w:pPr>
        <w:spacing w:after="120"/>
        <w:jc w:val="both"/>
        <w:rPr>
          <w:rFonts w:asciiTheme="minorHAnsi" w:hAnsiTheme="minorHAnsi" w:cstheme="minorHAnsi"/>
          <w:sz w:val="22"/>
        </w:rPr>
      </w:pPr>
      <w:r w:rsidRPr="009240E3">
        <w:rPr>
          <w:rFonts w:asciiTheme="minorHAnsi" w:hAnsiTheme="minorHAnsi" w:cstheme="minorHAnsi"/>
          <w:sz w:val="22"/>
        </w:rPr>
        <w:t>V priebehu roka je potrebné zaoberať sa vybavovaním podnetov a dotazov od potenciálnych žiadate</w:t>
      </w:r>
      <w:r>
        <w:rPr>
          <w:rFonts w:asciiTheme="minorHAnsi" w:hAnsiTheme="minorHAnsi" w:cstheme="minorHAnsi"/>
          <w:sz w:val="22"/>
        </w:rPr>
        <w:t xml:space="preserve">ľov, ktorí sa </w:t>
      </w:r>
      <w:proofErr w:type="spellStart"/>
      <w:r>
        <w:rPr>
          <w:rFonts w:asciiTheme="minorHAnsi" w:hAnsiTheme="minorHAnsi" w:cstheme="minorHAnsi"/>
          <w:sz w:val="22"/>
        </w:rPr>
        <w:t>dotazujú</w:t>
      </w:r>
      <w:proofErr w:type="spellEnd"/>
      <w:r>
        <w:rPr>
          <w:rFonts w:asciiTheme="minorHAnsi" w:hAnsiTheme="minorHAnsi" w:cstheme="minorHAnsi"/>
          <w:sz w:val="22"/>
        </w:rPr>
        <w:t xml:space="preserve"> na podmienky, splnenie kritérií, možnosť uznania bodov za konkrétne aktivity, či systém vyplácania a mnoho ďalšieho. Na tieto podnety je potrebné pravidelne r</w:t>
      </w:r>
      <w:r w:rsidR="008D2377">
        <w:rPr>
          <w:rFonts w:asciiTheme="minorHAnsi" w:hAnsiTheme="minorHAnsi" w:cstheme="minorHAnsi"/>
          <w:sz w:val="22"/>
        </w:rPr>
        <w:t>e</w:t>
      </w:r>
      <w:r>
        <w:rPr>
          <w:rFonts w:asciiTheme="minorHAnsi" w:hAnsiTheme="minorHAnsi" w:cstheme="minorHAnsi"/>
          <w:sz w:val="22"/>
        </w:rPr>
        <w:t>agovať.</w:t>
      </w:r>
    </w:p>
    <w:p w14:paraId="4546D586" w14:textId="1F8E305D" w:rsidR="00BB3943" w:rsidRPr="00E96FF8" w:rsidRDefault="00D52CC6" w:rsidP="00C55D1C">
      <w:pPr>
        <w:pStyle w:val="Nadpis1"/>
      </w:pPr>
      <w:r>
        <w:t xml:space="preserve">Metodické usmerňovanie </w:t>
      </w:r>
      <w:r w:rsidR="00BB3943" w:rsidRPr="00E96FF8">
        <w:t>štipendist</w:t>
      </w:r>
      <w:r>
        <w:t>ov</w:t>
      </w:r>
    </w:p>
    <w:p w14:paraId="054EA0E9" w14:textId="24BBF309" w:rsidR="009240E3" w:rsidRDefault="009240E3" w:rsidP="00C55D1C">
      <w:pPr>
        <w:spacing w:after="120"/>
        <w:jc w:val="both"/>
        <w:rPr>
          <w:rFonts w:asciiTheme="minorHAnsi" w:hAnsiTheme="minorHAnsi" w:cstheme="minorHAnsi"/>
          <w:sz w:val="22"/>
        </w:rPr>
      </w:pPr>
      <w:r w:rsidRPr="009240E3">
        <w:rPr>
          <w:rFonts w:asciiTheme="minorHAnsi" w:hAnsiTheme="minorHAnsi" w:cstheme="minorHAnsi"/>
          <w:sz w:val="22"/>
        </w:rPr>
        <w:t>Po tom, ako študent získa štipendium</w:t>
      </w:r>
      <w:r>
        <w:rPr>
          <w:rFonts w:asciiTheme="minorHAnsi" w:hAnsiTheme="minorHAnsi" w:cstheme="minorHAnsi"/>
          <w:sz w:val="22"/>
        </w:rPr>
        <w:t xml:space="preserve">, teda umiestni sa v predbežnom rebríčku úspešných štipendistov je potrebné, aby sa študent zapísal na vysokej škole, aby mu nárok na štipendium reálne vznikol. Štipendisti sa počas roka obracajú nielen na svoju vysokú školu, ale aj na </w:t>
      </w:r>
      <w:proofErr w:type="spellStart"/>
      <w:r>
        <w:rPr>
          <w:rFonts w:asciiTheme="minorHAnsi" w:hAnsiTheme="minorHAnsi" w:cstheme="minorHAnsi"/>
          <w:sz w:val="22"/>
        </w:rPr>
        <w:t>MŠVVaM</w:t>
      </w:r>
      <w:proofErr w:type="spellEnd"/>
      <w:r>
        <w:rPr>
          <w:rFonts w:asciiTheme="minorHAnsi" w:hAnsiTheme="minorHAnsi" w:cstheme="minorHAnsi"/>
          <w:sz w:val="22"/>
        </w:rPr>
        <w:t xml:space="preserve"> s rôznymi otázkami ohľadom ich štipendia.</w:t>
      </w:r>
    </w:p>
    <w:p w14:paraId="4F2E53B2" w14:textId="77777777" w:rsidR="001E2A9E" w:rsidRPr="009240E3" w:rsidRDefault="001E2A9E" w:rsidP="00C55D1C">
      <w:pPr>
        <w:spacing w:after="120"/>
        <w:jc w:val="both"/>
        <w:rPr>
          <w:rFonts w:asciiTheme="minorHAnsi" w:hAnsiTheme="minorHAnsi" w:cstheme="minorHAnsi"/>
          <w:sz w:val="22"/>
        </w:rPr>
      </w:pPr>
    </w:p>
    <w:p w14:paraId="46BCD860" w14:textId="0FFC3820" w:rsidR="00BB3943" w:rsidRPr="00E96FF8" w:rsidRDefault="00D52CC6" w:rsidP="00C55D1C">
      <w:pPr>
        <w:pStyle w:val="Nadpis1"/>
      </w:pPr>
      <w:r>
        <w:t>Metodické usmerňovanie užívateľov</w:t>
      </w:r>
    </w:p>
    <w:p w14:paraId="6B618710" w14:textId="26F6FD5E" w:rsidR="000076F5" w:rsidRDefault="009240E3" w:rsidP="00C55D1C">
      <w:pPr>
        <w:spacing w:after="120"/>
        <w:jc w:val="both"/>
        <w:rPr>
          <w:rFonts w:asciiTheme="minorHAnsi" w:hAnsiTheme="minorHAnsi" w:cstheme="minorHAnsi"/>
          <w:sz w:val="22"/>
        </w:rPr>
      </w:pPr>
      <w:r w:rsidRPr="009240E3">
        <w:rPr>
          <w:rFonts w:asciiTheme="minorHAnsi" w:hAnsiTheme="minorHAnsi" w:cstheme="minorHAnsi"/>
          <w:sz w:val="22"/>
        </w:rPr>
        <w:t xml:space="preserve">Vysoké školy sú v zmysle zákona poverené spoluprácou v rámci </w:t>
      </w:r>
      <w:r w:rsidR="00037CFF">
        <w:rPr>
          <w:rFonts w:asciiTheme="minorHAnsi" w:hAnsiTheme="minorHAnsi" w:cstheme="minorHAnsi"/>
          <w:sz w:val="22"/>
        </w:rPr>
        <w:t>poskytovania</w:t>
      </w:r>
      <w:r w:rsidR="00037CFF" w:rsidRPr="009240E3">
        <w:rPr>
          <w:rFonts w:asciiTheme="minorHAnsi" w:hAnsiTheme="minorHAnsi" w:cstheme="minorHAnsi"/>
          <w:sz w:val="22"/>
        </w:rPr>
        <w:t xml:space="preserve"> </w:t>
      </w:r>
      <w:r w:rsidRPr="009240E3">
        <w:rPr>
          <w:rFonts w:asciiTheme="minorHAnsi" w:hAnsiTheme="minorHAnsi" w:cstheme="minorHAnsi"/>
          <w:sz w:val="22"/>
        </w:rPr>
        <w:t xml:space="preserve">štipendií. Táto spolupráca spočíva napríklad v overovaní žiadostí štipendistov v systéme, ktorí sa hlásia na tú konkrétnu vysokú školu. Pre školy budú realizované </w:t>
      </w:r>
      <w:proofErr w:type="spellStart"/>
      <w:r w:rsidRPr="009240E3">
        <w:rPr>
          <w:rFonts w:asciiTheme="minorHAnsi" w:hAnsiTheme="minorHAnsi" w:cstheme="minorHAnsi"/>
          <w:sz w:val="22"/>
        </w:rPr>
        <w:t>info</w:t>
      </w:r>
      <w:proofErr w:type="spellEnd"/>
      <w:r w:rsidR="008D2377">
        <w:rPr>
          <w:rFonts w:asciiTheme="minorHAnsi" w:hAnsiTheme="minorHAnsi" w:cstheme="minorHAnsi"/>
          <w:sz w:val="22"/>
        </w:rPr>
        <w:t>-</w:t>
      </w:r>
      <w:r w:rsidRPr="009240E3">
        <w:rPr>
          <w:rFonts w:asciiTheme="minorHAnsi" w:hAnsiTheme="minorHAnsi" w:cstheme="minorHAnsi"/>
          <w:sz w:val="22"/>
        </w:rPr>
        <w:t>semináre, pravidelné konzultácie a odpovedania na dotazy, ktoré sú spojené nielen s overovaním, ale aj s praktickou realizáciou vyplácania štipendií, či s neočakávanými situáciami, ku ktorým je potrebné vysoké školy usmerniť.</w:t>
      </w:r>
    </w:p>
    <w:p w14:paraId="3DE54019" w14:textId="10906591" w:rsidR="00BB3943" w:rsidRDefault="00BB3943" w:rsidP="00C55D1C">
      <w:pPr>
        <w:pStyle w:val="Nadpis1"/>
      </w:pPr>
      <w:r w:rsidRPr="009240E3">
        <w:t>Príprava</w:t>
      </w:r>
      <w:r w:rsidR="009240E3">
        <w:t xml:space="preserve"> a uzatvorenie</w:t>
      </w:r>
      <w:r w:rsidRPr="009240E3">
        <w:t xml:space="preserve"> zmlúv</w:t>
      </w:r>
    </w:p>
    <w:p w14:paraId="627C805C" w14:textId="35D27ED6" w:rsidR="009240E3" w:rsidRPr="009240E3" w:rsidRDefault="009240E3" w:rsidP="00C55D1C">
      <w:pPr>
        <w:spacing w:after="120"/>
        <w:jc w:val="both"/>
        <w:rPr>
          <w:rFonts w:asciiTheme="minorHAnsi" w:hAnsiTheme="minorHAnsi" w:cstheme="minorHAnsi"/>
          <w:sz w:val="22"/>
        </w:rPr>
      </w:pPr>
      <w:r w:rsidRPr="009240E3">
        <w:rPr>
          <w:rFonts w:asciiTheme="minorHAnsi" w:hAnsiTheme="minorHAnsi" w:cstheme="minorHAnsi"/>
          <w:sz w:val="22"/>
        </w:rPr>
        <w:lastRenderedPageBreak/>
        <w:t>Po overení počtu úspešných štipendistov, ktorým vznikne nárok na štipendium v danom akademickom roku, je potrebné pripraviť zmluvy s konkrétnymi podmienkami pre vysoké školy. Na základe uvedených zmlúv škola dostane finančné prostriedky, ktoré bude následne vyplác</w:t>
      </w:r>
      <w:r w:rsidR="007116EA">
        <w:rPr>
          <w:rFonts w:asciiTheme="minorHAnsi" w:hAnsiTheme="minorHAnsi" w:cstheme="minorHAnsi"/>
          <w:sz w:val="22"/>
        </w:rPr>
        <w:t>ať štipendistom</w:t>
      </w:r>
      <w:r w:rsidRPr="009240E3">
        <w:rPr>
          <w:rFonts w:asciiTheme="minorHAnsi" w:hAnsiTheme="minorHAnsi" w:cstheme="minorHAnsi"/>
          <w:sz w:val="22"/>
        </w:rPr>
        <w:t>.</w:t>
      </w:r>
      <w:r>
        <w:rPr>
          <w:rFonts w:asciiTheme="minorHAnsi" w:hAnsiTheme="minorHAnsi" w:cstheme="minorHAnsi"/>
          <w:sz w:val="22"/>
        </w:rPr>
        <w:t xml:space="preserve"> </w:t>
      </w:r>
    </w:p>
    <w:p w14:paraId="42AEFBA0" w14:textId="474182EF" w:rsidR="00563A12" w:rsidRPr="00C55D1C" w:rsidRDefault="00563A12" w:rsidP="00C55D1C">
      <w:pPr>
        <w:pStyle w:val="Nadpis1"/>
      </w:pPr>
      <w:r w:rsidRPr="00C55D1C">
        <w:t>Ďalšie činnosti súvisiac</w:t>
      </w:r>
      <w:r w:rsidR="008D2377" w:rsidRPr="00C55D1C">
        <w:t>e</w:t>
      </w:r>
      <w:r w:rsidRPr="00C55D1C">
        <w:t xml:space="preserve"> s </w:t>
      </w:r>
      <w:r w:rsidR="00C55D1C">
        <w:t>realizáciou</w:t>
      </w:r>
      <w:r w:rsidRPr="00C55D1C">
        <w:t xml:space="preserve"> projektu</w:t>
      </w:r>
    </w:p>
    <w:p w14:paraId="4B23CF48" w14:textId="35B240BD" w:rsidR="00DC70AE" w:rsidRDefault="00563A12" w:rsidP="00C55D1C">
      <w:pPr>
        <w:spacing w:after="120"/>
        <w:jc w:val="both"/>
        <w:rPr>
          <w:rFonts w:asciiTheme="minorHAnsi" w:hAnsiTheme="minorHAnsi" w:cstheme="minorHAnsi"/>
          <w:sz w:val="22"/>
        </w:rPr>
      </w:pPr>
      <w:r>
        <w:rPr>
          <w:rFonts w:asciiTheme="minorHAnsi" w:hAnsiTheme="minorHAnsi" w:cstheme="minorHAnsi"/>
          <w:sz w:val="22"/>
        </w:rPr>
        <w:t>Komunikácia s organizáciami realizujúcimi rôzne súťaže a olympiády (overovanie diplomov a kritérií súťaží pre určenie jednotných podmienok), komunikácia s MZVEZ ohľadom vízovej politiky a národných víz, komunikácia s cudzineckou políciou, komunikácia so SAIA, IOM, VAIA, NIVAM</w:t>
      </w:r>
      <w:r w:rsidR="00D957B6">
        <w:rPr>
          <w:rFonts w:asciiTheme="minorHAnsi" w:hAnsiTheme="minorHAnsi" w:cstheme="minorHAnsi"/>
          <w:sz w:val="22"/>
        </w:rPr>
        <w:t>, zástupcovia zamestnávateľov, VÚC</w:t>
      </w:r>
      <w:r>
        <w:rPr>
          <w:rFonts w:asciiTheme="minorHAnsi" w:hAnsiTheme="minorHAnsi" w:cstheme="minorHAnsi"/>
          <w:sz w:val="22"/>
        </w:rPr>
        <w:t xml:space="preserve"> a ďalšími relevantnými aktérmi. </w:t>
      </w:r>
      <w:r w:rsidR="00952352">
        <w:rPr>
          <w:rFonts w:asciiTheme="minorHAnsi" w:hAnsiTheme="minorHAnsi" w:cstheme="minorHAnsi"/>
          <w:sz w:val="22"/>
        </w:rPr>
        <w:t>Preverovanie sprievodných podmienok pre udelenie štipendií, práca s Centrálnym registrom študentov. Vypracovanie textov pre webové sídla, vypracovanie čestných vyhlásení a FAQ. Zabezpečenie výsledkov externej časti maturitnej skúšky pre nahratie do systému do žiadostí uchádzačov. Súčasťou budú aj ďalšie činnosti nevyhnutné pre zabezpečenie fungovanie štipendijnej schémy, ktoré vyplynú z praktickej implementácie projektu. Ide o prehľad a príklady aktivít, ktoré budú realizované ako súčasť projektu.</w:t>
      </w:r>
    </w:p>
    <w:p w14:paraId="3BBE49A3" w14:textId="77777777" w:rsidR="00D52CC6" w:rsidRDefault="00D52CC6" w:rsidP="00D52CC6">
      <w:pPr>
        <w:tabs>
          <w:tab w:val="left" w:pos="1340"/>
        </w:tabs>
        <w:jc w:val="both"/>
        <w:rPr>
          <w:rFonts w:asciiTheme="minorHAnsi" w:hAnsiTheme="minorHAnsi" w:cstheme="minorHAnsi"/>
          <w:b/>
          <w:sz w:val="22"/>
          <w:szCs w:val="22"/>
        </w:rPr>
      </w:pPr>
    </w:p>
    <w:p w14:paraId="3F0B2838" w14:textId="50B15B3A" w:rsidR="00D52CC6" w:rsidRPr="00627211" w:rsidRDefault="00D52CC6" w:rsidP="00D52CC6">
      <w:pPr>
        <w:tabs>
          <w:tab w:val="left" w:pos="1340"/>
        </w:tabs>
        <w:jc w:val="both"/>
        <w:rPr>
          <w:rFonts w:asciiTheme="minorHAnsi" w:hAnsiTheme="minorHAnsi" w:cstheme="minorHAnsi"/>
          <w:b/>
          <w:sz w:val="22"/>
          <w:szCs w:val="22"/>
        </w:rPr>
      </w:pPr>
      <w:r w:rsidRPr="00627211">
        <w:rPr>
          <w:rFonts w:asciiTheme="minorHAnsi" w:hAnsiTheme="minorHAnsi" w:cstheme="minorHAnsi"/>
          <w:b/>
          <w:sz w:val="22"/>
          <w:szCs w:val="22"/>
        </w:rPr>
        <w:t xml:space="preserve">Personálne zabezpečenie </w:t>
      </w:r>
      <w:proofErr w:type="spellStart"/>
      <w:r w:rsidR="008A2B33">
        <w:rPr>
          <w:rFonts w:asciiTheme="minorHAnsi" w:hAnsiTheme="minorHAnsi" w:cstheme="minorHAnsi"/>
          <w:b/>
          <w:sz w:val="22"/>
          <w:szCs w:val="22"/>
        </w:rPr>
        <w:t>pod</w:t>
      </w:r>
      <w:r w:rsidRPr="00627211">
        <w:rPr>
          <w:rFonts w:asciiTheme="minorHAnsi" w:hAnsiTheme="minorHAnsi" w:cstheme="minorHAnsi"/>
          <w:b/>
          <w:sz w:val="22"/>
          <w:szCs w:val="22"/>
        </w:rPr>
        <w:t>aktivity</w:t>
      </w:r>
      <w:proofErr w:type="spellEnd"/>
      <w:r w:rsidR="008A2B33">
        <w:rPr>
          <w:rFonts w:asciiTheme="minorHAnsi" w:hAnsiTheme="minorHAnsi" w:cstheme="minorHAnsi"/>
          <w:b/>
          <w:sz w:val="22"/>
          <w:szCs w:val="22"/>
        </w:rPr>
        <w:t xml:space="preserve"> 1</w:t>
      </w:r>
      <w:r w:rsidRPr="00627211">
        <w:rPr>
          <w:rFonts w:asciiTheme="minorHAnsi" w:hAnsiTheme="minorHAnsi" w:cstheme="minorHAnsi"/>
          <w:b/>
          <w:sz w:val="22"/>
          <w:szCs w:val="22"/>
        </w:rPr>
        <w:t>:</w:t>
      </w:r>
    </w:p>
    <w:p w14:paraId="2A12D2A9" w14:textId="6D5C6A91" w:rsidR="00D52CC6" w:rsidRDefault="00D52CC6" w:rsidP="00D52CC6">
      <w:pPr>
        <w:tabs>
          <w:tab w:val="left" w:pos="1340"/>
        </w:tabs>
        <w:jc w:val="both"/>
        <w:rPr>
          <w:rFonts w:asciiTheme="minorHAnsi" w:hAnsiTheme="minorHAnsi" w:cstheme="minorBidi"/>
          <w:iCs/>
          <w:sz w:val="22"/>
          <w:szCs w:val="22"/>
          <w:lang w:eastAsia="en-US"/>
        </w:rPr>
      </w:pPr>
      <w:r>
        <w:rPr>
          <w:rFonts w:asciiTheme="minorHAnsi" w:hAnsiTheme="minorHAnsi" w:cstheme="minorBidi"/>
          <w:iCs/>
          <w:sz w:val="22"/>
          <w:szCs w:val="22"/>
          <w:lang w:eastAsia="en-US"/>
        </w:rPr>
        <w:t xml:space="preserve">Realizácia </w:t>
      </w:r>
      <w:proofErr w:type="spellStart"/>
      <w:r w:rsidR="008A2B33">
        <w:rPr>
          <w:rFonts w:asciiTheme="minorHAnsi" w:hAnsiTheme="minorHAnsi" w:cstheme="minorBidi"/>
          <w:iCs/>
          <w:sz w:val="22"/>
          <w:szCs w:val="22"/>
          <w:lang w:eastAsia="en-US"/>
        </w:rPr>
        <w:t>poda</w:t>
      </w:r>
      <w:r>
        <w:rPr>
          <w:rFonts w:asciiTheme="minorHAnsi" w:hAnsiTheme="minorHAnsi" w:cstheme="minorBidi"/>
          <w:iCs/>
          <w:sz w:val="22"/>
          <w:szCs w:val="22"/>
          <w:lang w:eastAsia="en-US"/>
        </w:rPr>
        <w:t>aktivity</w:t>
      </w:r>
      <w:proofErr w:type="spellEnd"/>
      <w:r w:rsidR="008A2B33">
        <w:rPr>
          <w:rFonts w:asciiTheme="minorHAnsi" w:hAnsiTheme="minorHAnsi" w:cstheme="minorBidi"/>
          <w:iCs/>
          <w:sz w:val="22"/>
          <w:szCs w:val="22"/>
          <w:lang w:eastAsia="en-US"/>
        </w:rPr>
        <w:t xml:space="preserve"> 1</w:t>
      </w:r>
      <w:r>
        <w:rPr>
          <w:rFonts w:asciiTheme="minorHAnsi" w:hAnsiTheme="minorHAnsi" w:cstheme="minorBidi"/>
          <w:iCs/>
          <w:sz w:val="22"/>
          <w:szCs w:val="22"/>
          <w:lang w:eastAsia="en-US"/>
        </w:rPr>
        <w:t xml:space="preserve"> bude na strane </w:t>
      </w:r>
      <w:proofErr w:type="spellStart"/>
      <w:r>
        <w:rPr>
          <w:rFonts w:asciiTheme="minorHAnsi" w:hAnsiTheme="minorHAnsi" w:cstheme="minorBidi"/>
          <w:iCs/>
          <w:sz w:val="22"/>
          <w:szCs w:val="22"/>
          <w:lang w:eastAsia="en-US"/>
        </w:rPr>
        <w:t>MŠVVaM</w:t>
      </w:r>
      <w:proofErr w:type="spellEnd"/>
      <w:r>
        <w:rPr>
          <w:rFonts w:asciiTheme="minorHAnsi" w:hAnsiTheme="minorHAnsi" w:cstheme="minorBidi"/>
          <w:iCs/>
          <w:sz w:val="22"/>
          <w:szCs w:val="22"/>
          <w:lang w:eastAsia="en-US"/>
        </w:rPr>
        <w:t xml:space="preserve"> SR administratívno-vecne riadená a metodicky usmerňovaná zamestnancami </w:t>
      </w:r>
      <w:proofErr w:type="spellStart"/>
      <w:r w:rsidR="008A2B33">
        <w:rPr>
          <w:rFonts w:asciiTheme="minorHAnsi" w:hAnsiTheme="minorHAnsi" w:cstheme="minorBidi"/>
          <w:iCs/>
          <w:sz w:val="22"/>
          <w:szCs w:val="22"/>
          <w:lang w:eastAsia="en-US"/>
        </w:rPr>
        <w:t>MŠVVaM</w:t>
      </w:r>
      <w:proofErr w:type="spellEnd"/>
      <w:r w:rsidR="008A2B33">
        <w:rPr>
          <w:rFonts w:asciiTheme="minorHAnsi" w:hAnsiTheme="minorHAnsi" w:cstheme="minorBidi"/>
          <w:iCs/>
          <w:sz w:val="22"/>
          <w:szCs w:val="22"/>
          <w:lang w:eastAsia="en-US"/>
        </w:rPr>
        <w:t xml:space="preserve"> SR.</w:t>
      </w:r>
      <w:r>
        <w:rPr>
          <w:rFonts w:asciiTheme="minorHAnsi" w:hAnsiTheme="minorHAnsi" w:cstheme="minorBidi"/>
          <w:iCs/>
          <w:sz w:val="22"/>
          <w:szCs w:val="22"/>
          <w:lang w:eastAsia="en-US"/>
        </w:rPr>
        <w:t xml:space="preserve"> Oprávneným výdavkom tejto časti aktivity sú mzdové výdavky (celková cena práce) viažuce sa zamestnancov, ktorí majú dlhoročné odborné skúsenosti v implementácii politík SR v oblasti vysokého školstva a EU fondov. </w:t>
      </w:r>
    </w:p>
    <w:p w14:paraId="4D4038DC" w14:textId="4253751E" w:rsidR="00D52CC6" w:rsidRDefault="00D52CC6" w:rsidP="00AC20FD">
      <w:pPr>
        <w:pStyle w:val="paragraph"/>
        <w:numPr>
          <w:ilvl w:val="0"/>
          <w:numId w:val="21"/>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u w:val="single"/>
        </w:rPr>
        <w:t>Garant (FTE: 4)</w:t>
      </w:r>
      <w:r>
        <w:rPr>
          <w:rStyle w:val="normaltextrun"/>
          <w:rFonts w:ascii="Calibri" w:hAnsi="Calibri" w:cs="Calibri"/>
          <w:sz w:val="22"/>
          <w:szCs w:val="22"/>
        </w:rPr>
        <w:t xml:space="preserve"> – vedenie časti tímu NP, zabezpečenie efektívnej komunikácie vnútri časti tímu zamestnancov NP a s užívateľmi, komunikácia s vedením rezortu, vedenie strategických porád a účasť na odborných diskusiách k projektu</w:t>
      </w:r>
      <w:r>
        <w:rPr>
          <w:rStyle w:val="eop"/>
          <w:rFonts w:ascii="Calibri" w:hAnsi="Calibri" w:cs="Calibri"/>
          <w:sz w:val="22"/>
          <w:szCs w:val="22"/>
        </w:rPr>
        <w:t> </w:t>
      </w:r>
    </w:p>
    <w:p w14:paraId="2F514DC8" w14:textId="7F698E7A" w:rsidR="00D52CC6" w:rsidRDefault="00D52CC6" w:rsidP="00AC20FD">
      <w:pPr>
        <w:pStyle w:val="paragraph"/>
        <w:numPr>
          <w:ilvl w:val="0"/>
          <w:numId w:val="21"/>
        </w:numPr>
        <w:spacing w:before="0" w:beforeAutospacing="0" w:after="0" w:afterAutospacing="0"/>
        <w:jc w:val="both"/>
        <w:textAlignment w:val="baseline"/>
        <w:rPr>
          <w:rFonts w:ascii="Calibri" w:hAnsi="Calibri" w:cs="Calibri"/>
          <w:sz w:val="22"/>
          <w:szCs w:val="22"/>
        </w:rPr>
      </w:pPr>
      <w:r w:rsidRPr="00D52CC6">
        <w:rPr>
          <w:rStyle w:val="normaltextrun"/>
          <w:rFonts w:ascii="Calibri" w:hAnsi="Calibri" w:cs="Calibri"/>
          <w:sz w:val="22"/>
          <w:szCs w:val="22"/>
          <w:u w:val="single"/>
        </w:rPr>
        <w:t xml:space="preserve">Odborník/špecialista (FTE: </w:t>
      </w:r>
      <w:r>
        <w:rPr>
          <w:rStyle w:val="normaltextrun"/>
          <w:rFonts w:ascii="Calibri" w:hAnsi="Calibri" w:cs="Calibri"/>
          <w:sz w:val="22"/>
          <w:szCs w:val="22"/>
          <w:u w:val="single"/>
        </w:rPr>
        <w:t>8</w:t>
      </w:r>
      <w:r w:rsidRPr="00D52CC6">
        <w:rPr>
          <w:rStyle w:val="normaltextrun"/>
          <w:rFonts w:ascii="Calibri" w:hAnsi="Calibri" w:cs="Calibri"/>
          <w:sz w:val="22"/>
          <w:szCs w:val="22"/>
          <w:u w:val="single"/>
        </w:rPr>
        <w:t>)</w:t>
      </w:r>
      <w:r w:rsidRPr="00D52CC6">
        <w:rPr>
          <w:rStyle w:val="normaltextrun"/>
          <w:rFonts w:ascii="Calibri" w:hAnsi="Calibri" w:cs="Calibri"/>
          <w:sz w:val="22"/>
          <w:szCs w:val="22"/>
        </w:rPr>
        <w:t xml:space="preserve"> - realizuje všetky činnosti uvedené v rámci popisu administratívnych kapacít s dôrazom na zabezpečenie vypracovania materiálov, metodických materiálov a obsahových rámcov zameraných na</w:t>
      </w:r>
      <w:r>
        <w:rPr>
          <w:rStyle w:val="normaltextrun"/>
          <w:rFonts w:ascii="Calibri" w:hAnsi="Calibri" w:cs="Calibri"/>
          <w:sz w:val="22"/>
          <w:szCs w:val="22"/>
        </w:rPr>
        <w:t xml:space="preserve"> poskytovanie finančných prostriedkov užívateľom so zabezpečením všetkých vyššie uvedených čiastkových činností (vypracovanie metodiky, usmerňovanie štipendistov, usmerňovanie užívateľov atď.)</w:t>
      </w:r>
      <w:r w:rsidRPr="00D52CC6">
        <w:rPr>
          <w:rStyle w:val="normaltextrun"/>
          <w:rFonts w:ascii="Calibri" w:hAnsi="Calibri" w:cs="Calibri"/>
          <w:sz w:val="22"/>
          <w:szCs w:val="22"/>
        </w:rPr>
        <w:t xml:space="preserve"> </w:t>
      </w:r>
      <w:r>
        <w:rPr>
          <w:rStyle w:val="normaltextrun"/>
          <w:rFonts w:ascii="Calibri" w:hAnsi="Calibri" w:cs="Calibri"/>
          <w:sz w:val="22"/>
          <w:szCs w:val="22"/>
        </w:rPr>
        <w:t>Z</w:t>
      </w:r>
      <w:r w:rsidRPr="00D52CC6">
        <w:rPr>
          <w:rStyle w:val="normaltextrun"/>
          <w:rFonts w:ascii="Calibri" w:hAnsi="Calibri" w:cs="Calibri"/>
          <w:sz w:val="22"/>
          <w:szCs w:val="22"/>
        </w:rPr>
        <w:t>odpovedá za prípravu zmlúv s užívateľmi. Zabezpečuje vecnú kontrolu podkladov od užívateľov na ďalšie spracovanie na ORNP a financovanie projektu.</w:t>
      </w:r>
      <w:r w:rsidRPr="00D52CC6">
        <w:rPr>
          <w:rStyle w:val="eop"/>
          <w:rFonts w:ascii="Calibri" w:hAnsi="Calibri" w:cs="Calibri"/>
          <w:sz w:val="22"/>
          <w:szCs w:val="22"/>
        </w:rPr>
        <w:t> </w:t>
      </w:r>
    </w:p>
    <w:p w14:paraId="7A695EE4" w14:textId="3486B818" w:rsidR="00D52CC6" w:rsidRPr="00D52CC6" w:rsidRDefault="00D52CC6" w:rsidP="00AC20FD">
      <w:pPr>
        <w:pStyle w:val="paragraph"/>
        <w:numPr>
          <w:ilvl w:val="0"/>
          <w:numId w:val="21"/>
        </w:numPr>
        <w:spacing w:before="0" w:beforeAutospacing="0" w:after="0" w:afterAutospacing="0"/>
        <w:jc w:val="both"/>
        <w:textAlignment w:val="baseline"/>
        <w:rPr>
          <w:rFonts w:ascii="Calibri" w:hAnsi="Calibri" w:cs="Calibri"/>
          <w:sz w:val="22"/>
          <w:szCs w:val="22"/>
        </w:rPr>
      </w:pPr>
      <w:r w:rsidRPr="00D52CC6">
        <w:rPr>
          <w:rStyle w:val="normaltextrun"/>
          <w:rFonts w:ascii="Calibri" w:hAnsi="Calibri" w:cs="Calibri"/>
          <w:sz w:val="22"/>
          <w:szCs w:val="22"/>
          <w:u w:val="single"/>
        </w:rPr>
        <w:t>Koordinátor aktivity (FTE:1)</w:t>
      </w:r>
      <w:r w:rsidRPr="00D52CC6">
        <w:rPr>
          <w:rStyle w:val="normaltextrun"/>
          <w:rFonts w:ascii="Calibri" w:hAnsi="Calibri" w:cs="Calibri"/>
          <w:sz w:val="22"/>
          <w:szCs w:val="22"/>
        </w:rPr>
        <w:t xml:space="preserve"> </w:t>
      </w:r>
      <w:r w:rsidRPr="00D52CC6">
        <w:rPr>
          <w:rStyle w:val="normaltextrun"/>
          <w:rFonts w:ascii="Calibri" w:hAnsi="Calibri" w:cs="Calibri"/>
          <w:color w:val="242424"/>
          <w:sz w:val="22"/>
          <w:szCs w:val="22"/>
        </w:rPr>
        <w:t xml:space="preserve">Zamestnanec, ktorý koordinuje činnosti v rámci realizácie aktivity projektu. Zabezpečuje komunikáciu medzi </w:t>
      </w:r>
      <w:proofErr w:type="spellStart"/>
      <w:r w:rsidRPr="00D52CC6">
        <w:rPr>
          <w:rStyle w:val="normaltextrun"/>
          <w:rFonts w:ascii="Calibri" w:hAnsi="Calibri" w:cs="Calibri"/>
          <w:color w:val="242424"/>
          <w:sz w:val="22"/>
          <w:szCs w:val="22"/>
        </w:rPr>
        <w:t>MŠVVaM</w:t>
      </w:r>
      <w:proofErr w:type="spellEnd"/>
      <w:r w:rsidRPr="00D52CC6">
        <w:rPr>
          <w:rStyle w:val="normaltextrun"/>
          <w:rFonts w:ascii="Calibri" w:hAnsi="Calibri" w:cs="Calibri"/>
          <w:color w:val="242424"/>
          <w:sz w:val="22"/>
          <w:szCs w:val="22"/>
        </w:rPr>
        <w:t xml:space="preserve"> a užívateľmi projektu, ako aj spolupracujúcimi externými partnermi. Zabezpečuje operatívnu podporu pri plnení úloh odborníka/špecialistu a garanta a zber dát súvisiacich s realizáciou aktivity projektu.</w:t>
      </w:r>
      <w:r w:rsidRPr="00D52CC6">
        <w:rPr>
          <w:rStyle w:val="eop"/>
          <w:rFonts w:ascii="Calibri" w:hAnsi="Calibri" w:cs="Calibri"/>
          <w:color w:val="242424"/>
          <w:sz w:val="22"/>
          <w:szCs w:val="22"/>
        </w:rPr>
        <w:t> </w:t>
      </w:r>
    </w:p>
    <w:p w14:paraId="376A4139" w14:textId="1D966295" w:rsidR="00D52CC6" w:rsidRDefault="00D52CC6" w:rsidP="00D52CC6">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242424"/>
          <w:sz w:val="22"/>
          <w:szCs w:val="22"/>
        </w:rPr>
        <w:t> Mzdy zamestnancov budú refundované podľa percentuálneho podielu na realizácii projektu</w:t>
      </w:r>
      <w:r w:rsidRPr="00D52CC6">
        <w:rPr>
          <w:rFonts w:ascii="Segoe UI" w:hAnsi="Segoe UI" w:cs="Segoe UI"/>
          <w:sz w:val="18"/>
          <w:szCs w:val="18"/>
        </w:rPr>
        <w:t>.</w:t>
      </w:r>
      <w:r>
        <w:rPr>
          <w:rFonts w:ascii="Segoe UI" w:hAnsi="Segoe UI" w:cs="Segoe UI"/>
          <w:sz w:val="18"/>
          <w:szCs w:val="18"/>
        </w:rPr>
        <w:t xml:space="preserve"> </w:t>
      </w:r>
    </w:p>
    <w:p w14:paraId="0D485B76" w14:textId="77777777" w:rsidR="00D52CC6" w:rsidRDefault="00D52CC6" w:rsidP="00D52CC6">
      <w:pPr>
        <w:pStyle w:val="paragraph"/>
        <w:spacing w:before="0" w:beforeAutospacing="0" w:after="0" w:afterAutospacing="0"/>
        <w:jc w:val="both"/>
        <w:textAlignment w:val="baseline"/>
        <w:rPr>
          <w:rFonts w:ascii="Segoe UI" w:hAnsi="Segoe UI" w:cs="Segoe UI"/>
          <w:sz w:val="18"/>
          <w:szCs w:val="18"/>
        </w:rPr>
      </w:pPr>
    </w:p>
    <w:p w14:paraId="3AFB285A" w14:textId="52A8E846" w:rsidR="005C5325" w:rsidRPr="005C5325" w:rsidRDefault="005C5325" w:rsidP="00D52CC6">
      <w:pPr>
        <w:pStyle w:val="paragraph"/>
        <w:spacing w:before="0" w:beforeAutospacing="0" w:after="0" w:afterAutospacing="0"/>
        <w:jc w:val="both"/>
        <w:textAlignment w:val="baseline"/>
        <w:rPr>
          <w:rStyle w:val="normaltextrun"/>
          <w:rFonts w:ascii="Calibri" w:hAnsi="Calibri" w:cs="Calibri"/>
          <w:sz w:val="22"/>
          <w:szCs w:val="22"/>
        </w:rPr>
      </w:pPr>
      <w:r>
        <w:rPr>
          <w:rStyle w:val="normaltextrun"/>
          <w:rFonts w:ascii="Calibri" w:hAnsi="Calibri" w:cs="Calibri"/>
          <w:b/>
          <w:bCs/>
          <w:sz w:val="22"/>
          <w:szCs w:val="22"/>
        </w:rPr>
        <w:t xml:space="preserve">Harmonogram </w:t>
      </w:r>
      <w:proofErr w:type="spellStart"/>
      <w:r>
        <w:rPr>
          <w:rStyle w:val="normaltextrun"/>
          <w:rFonts w:ascii="Calibri" w:hAnsi="Calibri" w:cs="Calibri"/>
          <w:b/>
          <w:bCs/>
          <w:sz w:val="22"/>
          <w:szCs w:val="22"/>
        </w:rPr>
        <w:t>podaktivity</w:t>
      </w:r>
      <w:proofErr w:type="spellEnd"/>
      <w:r>
        <w:rPr>
          <w:rStyle w:val="normaltextrun"/>
          <w:rFonts w:ascii="Calibri" w:hAnsi="Calibri" w:cs="Calibri"/>
          <w:b/>
          <w:bCs/>
          <w:sz w:val="22"/>
          <w:szCs w:val="22"/>
        </w:rPr>
        <w:t xml:space="preserve"> 1: </w:t>
      </w:r>
      <w:r w:rsidRPr="005C5325">
        <w:rPr>
          <w:rStyle w:val="normaltextrun"/>
          <w:rFonts w:ascii="Calibri" w:hAnsi="Calibri" w:cs="Calibri"/>
          <w:sz w:val="22"/>
          <w:szCs w:val="22"/>
        </w:rPr>
        <w:t>poskytovane štipendií v období 9/2025 – 12/2029</w:t>
      </w:r>
    </w:p>
    <w:p w14:paraId="0948D8F4" w14:textId="7730B275" w:rsidR="00A955B2" w:rsidRDefault="00A955B2" w:rsidP="00D52CC6">
      <w:pPr>
        <w:pStyle w:val="paragraph"/>
        <w:spacing w:before="0" w:beforeAutospacing="0" w:after="0" w:afterAutospacing="0"/>
        <w:jc w:val="both"/>
        <w:textAlignment w:val="baseline"/>
        <w:rPr>
          <w:rFonts w:ascii="Segoe UI" w:hAnsi="Segoe UI" w:cs="Segoe UI"/>
          <w:sz w:val="18"/>
          <w:szCs w:val="18"/>
        </w:rPr>
      </w:pPr>
      <w:r w:rsidRPr="008A2B33">
        <w:rPr>
          <w:rStyle w:val="eop"/>
          <w:rFonts w:ascii="Calibri" w:hAnsi="Calibri" w:cs="Calibri"/>
          <w:b/>
          <w:bCs/>
          <w:sz w:val="22"/>
          <w:szCs w:val="22"/>
        </w:rPr>
        <w:t>Výstup</w:t>
      </w:r>
      <w:r w:rsidR="008A2B33" w:rsidRPr="008A2B33">
        <w:rPr>
          <w:rStyle w:val="eop"/>
          <w:rFonts w:ascii="Calibri" w:hAnsi="Calibri" w:cs="Calibri"/>
          <w:b/>
          <w:bCs/>
          <w:sz w:val="22"/>
          <w:szCs w:val="22"/>
        </w:rPr>
        <w:t xml:space="preserve"> </w:t>
      </w:r>
      <w:r w:rsidR="008A2B33">
        <w:rPr>
          <w:rStyle w:val="eop"/>
          <w:rFonts w:ascii="Calibri" w:hAnsi="Calibri" w:cs="Calibri"/>
          <w:b/>
          <w:bCs/>
          <w:sz w:val="22"/>
          <w:szCs w:val="22"/>
        </w:rPr>
        <w:t xml:space="preserve"> </w:t>
      </w:r>
      <w:proofErr w:type="spellStart"/>
      <w:r w:rsidR="008A2B33">
        <w:rPr>
          <w:rStyle w:val="eop"/>
          <w:rFonts w:ascii="Calibri" w:hAnsi="Calibri" w:cs="Calibri"/>
          <w:b/>
          <w:bCs/>
          <w:sz w:val="22"/>
          <w:szCs w:val="22"/>
        </w:rPr>
        <w:t>podaktivity</w:t>
      </w:r>
      <w:proofErr w:type="spellEnd"/>
      <w:r w:rsidR="008A2B33">
        <w:rPr>
          <w:rStyle w:val="eop"/>
          <w:rFonts w:ascii="Calibri" w:hAnsi="Calibri" w:cs="Calibri"/>
          <w:b/>
          <w:bCs/>
          <w:sz w:val="22"/>
          <w:szCs w:val="22"/>
        </w:rPr>
        <w:t xml:space="preserve"> 1</w:t>
      </w:r>
      <w:r w:rsidR="008A2B33" w:rsidRPr="008A2B33">
        <w:rPr>
          <w:rStyle w:val="eop"/>
          <w:rFonts w:ascii="Calibri" w:hAnsi="Calibri" w:cs="Calibri"/>
          <w:b/>
          <w:bCs/>
          <w:sz w:val="22"/>
          <w:szCs w:val="22"/>
        </w:rPr>
        <w:t>:</w:t>
      </w:r>
      <w:r w:rsidR="008A2B33">
        <w:rPr>
          <w:rStyle w:val="eop"/>
          <w:rFonts w:ascii="Calibri" w:hAnsi="Calibri" w:cs="Calibri"/>
          <w:sz w:val="22"/>
          <w:szCs w:val="22"/>
        </w:rPr>
        <w:t xml:space="preserve"> študent</w:t>
      </w:r>
      <w:r w:rsidR="00690981">
        <w:rPr>
          <w:rStyle w:val="eop"/>
          <w:rFonts w:ascii="Calibri" w:hAnsi="Calibri" w:cs="Calibri"/>
          <w:sz w:val="22"/>
          <w:szCs w:val="22"/>
        </w:rPr>
        <w:t>i</w:t>
      </w:r>
      <w:r w:rsidR="008A2B33">
        <w:rPr>
          <w:rStyle w:val="eop"/>
          <w:rFonts w:ascii="Calibri" w:hAnsi="Calibri" w:cs="Calibri"/>
          <w:sz w:val="22"/>
          <w:szCs w:val="22"/>
        </w:rPr>
        <w:t xml:space="preserve">, ktorým bolo poskytnuté štipendium počas realizácie projektu </w:t>
      </w:r>
    </w:p>
    <w:p w14:paraId="293297F8" w14:textId="3B4213CC" w:rsidR="00A955B2" w:rsidRDefault="7A0FD9F9" w:rsidP="518CAC72">
      <w:pPr>
        <w:pStyle w:val="paragraph"/>
        <w:spacing w:before="0" w:beforeAutospacing="0" w:after="0" w:afterAutospacing="0"/>
        <w:jc w:val="both"/>
        <w:textAlignment w:val="baseline"/>
        <w:rPr>
          <w:rStyle w:val="normaltextrun"/>
          <w:rFonts w:ascii="Calibri" w:hAnsi="Calibri" w:cs="Calibri"/>
          <w:sz w:val="22"/>
          <w:szCs w:val="22"/>
        </w:rPr>
      </w:pPr>
      <w:r w:rsidRPr="518CAC72">
        <w:rPr>
          <w:rStyle w:val="normaltextrun"/>
          <w:rFonts w:ascii="Calibri" w:hAnsi="Calibri" w:cs="Calibri"/>
          <w:b/>
          <w:bCs/>
          <w:sz w:val="22"/>
          <w:szCs w:val="22"/>
        </w:rPr>
        <w:t xml:space="preserve">Výsledok </w:t>
      </w:r>
      <w:proofErr w:type="spellStart"/>
      <w:r w:rsidR="2D082011" w:rsidRPr="518CAC72">
        <w:rPr>
          <w:rStyle w:val="normaltextrun"/>
          <w:rFonts w:ascii="Calibri" w:hAnsi="Calibri" w:cs="Calibri"/>
          <w:b/>
          <w:bCs/>
          <w:sz w:val="22"/>
          <w:szCs w:val="22"/>
        </w:rPr>
        <w:t>podaktivity</w:t>
      </w:r>
      <w:proofErr w:type="spellEnd"/>
      <w:r w:rsidR="2D082011" w:rsidRPr="518CAC72">
        <w:rPr>
          <w:rStyle w:val="normaltextrun"/>
          <w:rFonts w:ascii="Calibri" w:hAnsi="Calibri" w:cs="Calibri"/>
          <w:b/>
          <w:bCs/>
          <w:sz w:val="22"/>
          <w:szCs w:val="22"/>
        </w:rPr>
        <w:t xml:space="preserve"> 1</w:t>
      </w:r>
      <w:r w:rsidRPr="518CAC72">
        <w:rPr>
          <w:rStyle w:val="normaltextrun"/>
          <w:rFonts w:ascii="Calibri" w:hAnsi="Calibri" w:cs="Calibri"/>
          <w:b/>
          <w:bCs/>
          <w:sz w:val="22"/>
          <w:szCs w:val="22"/>
        </w:rPr>
        <w:t xml:space="preserve">: </w:t>
      </w:r>
      <w:r w:rsidRPr="518CAC72">
        <w:rPr>
          <w:rStyle w:val="normaltextrun"/>
          <w:rFonts w:ascii="Calibri" w:hAnsi="Calibri" w:cs="Calibri"/>
          <w:sz w:val="22"/>
          <w:szCs w:val="22"/>
        </w:rPr>
        <w:t xml:space="preserve">Výsledok </w:t>
      </w:r>
      <w:proofErr w:type="spellStart"/>
      <w:r w:rsidR="02B21885" w:rsidRPr="518CAC72">
        <w:rPr>
          <w:rStyle w:val="normaltextrun"/>
          <w:rFonts w:ascii="Calibri" w:hAnsi="Calibri" w:cs="Calibri"/>
          <w:sz w:val="22"/>
          <w:szCs w:val="22"/>
        </w:rPr>
        <w:t>podaktivity</w:t>
      </w:r>
      <w:proofErr w:type="spellEnd"/>
      <w:r w:rsidRPr="518CAC72">
        <w:rPr>
          <w:rStyle w:val="normaltextrun"/>
          <w:rFonts w:ascii="Calibri" w:hAnsi="Calibri" w:cs="Calibri"/>
          <w:sz w:val="22"/>
          <w:szCs w:val="22"/>
        </w:rPr>
        <w:t xml:space="preserve"> je potrebné vnímať kontextovo, nakoľko realizáciou projektu – poskytnutím štipendia - je možné iba čiastočne prispieť k tomu, aby domáci talentovaní študenti stredných škôl zostali v SR a  študovali na našich vysokých školách. Do rozhodnutia študentov vstupujú aj ďalšie objektívne a/alebo subjektívne faktory a poskytnutie štipendia môže, ale nemusí byť tým rozhodujúcim faktorom na voľbu slovenskej vysokej školy. Za pozitívny výsledok možno považovať udržanie resp. zvýšenie percentuálneho vyjadrenia domácich talentovaných študentov, ktorí zostali študovať v SR v porovnaní s predchádzajúcimi rokmi. </w:t>
      </w:r>
    </w:p>
    <w:p w14:paraId="3EC01DF7" w14:textId="77777777" w:rsidR="000076F5" w:rsidRDefault="000076F5" w:rsidP="00A16629">
      <w:pPr>
        <w:spacing w:before="120" w:after="120"/>
        <w:jc w:val="both"/>
        <w:rPr>
          <w:rFonts w:asciiTheme="minorHAnsi" w:hAnsiTheme="minorHAnsi" w:cstheme="minorHAnsi"/>
          <w:b/>
          <w:sz w:val="22"/>
        </w:rPr>
      </w:pPr>
    </w:p>
    <w:p w14:paraId="533DC4FE" w14:textId="137EDF08" w:rsidR="00B65347" w:rsidRDefault="00DC70AE" w:rsidP="00A16629">
      <w:pPr>
        <w:pStyle w:val="Nadpis3"/>
      </w:pPr>
      <w:proofErr w:type="spellStart"/>
      <w:r>
        <w:t>Podaktivita</w:t>
      </w:r>
      <w:proofErr w:type="spellEnd"/>
      <w:r>
        <w:t xml:space="preserve"> </w:t>
      </w:r>
      <w:r w:rsidR="00627211">
        <w:t>2</w:t>
      </w:r>
      <w:r>
        <w:t xml:space="preserve"> – </w:t>
      </w:r>
      <w:r w:rsidR="006B23CE">
        <w:t>Mediálna kampaň</w:t>
      </w:r>
    </w:p>
    <w:p w14:paraId="52B74195" w14:textId="13759139" w:rsidR="00E63B11" w:rsidRDefault="00A666FF" w:rsidP="00A16629">
      <w:pPr>
        <w:spacing w:after="120"/>
        <w:ind w:left="48"/>
        <w:jc w:val="both"/>
        <w:rPr>
          <w:rFonts w:asciiTheme="minorHAnsi" w:hAnsiTheme="minorHAnsi" w:cstheme="minorHAnsi"/>
          <w:sz w:val="22"/>
        </w:rPr>
      </w:pPr>
      <w:r>
        <w:rPr>
          <w:rFonts w:asciiTheme="minorHAnsi" w:hAnsiTheme="minorHAnsi" w:cstheme="minorHAnsi"/>
          <w:sz w:val="22"/>
        </w:rPr>
        <w:t>Mediálna kampa</w:t>
      </w:r>
      <w:r w:rsidR="00627211">
        <w:rPr>
          <w:rFonts w:asciiTheme="minorHAnsi" w:hAnsiTheme="minorHAnsi" w:cstheme="minorHAnsi"/>
          <w:sz w:val="22"/>
        </w:rPr>
        <w:t>ň</w:t>
      </w:r>
      <w:r w:rsidR="002B7E4B">
        <w:rPr>
          <w:rFonts w:asciiTheme="minorHAnsi" w:hAnsiTheme="minorHAnsi" w:cstheme="minorHAnsi"/>
          <w:sz w:val="22"/>
        </w:rPr>
        <w:t xml:space="preserve"> je synergickou </w:t>
      </w:r>
      <w:proofErr w:type="spellStart"/>
      <w:r w:rsidR="002B7E4B">
        <w:rPr>
          <w:rFonts w:asciiTheme="minorHAnsi" w:hAnsiTheme="minorHAnsi" w:cstheme="minorHAnsi"/>
          <w:sz w:val="22"/>
        </w:rPr>
        <w:t>podaktivitou</w:t>
      </w:r>
      <w:proofErr w:type="spellEnd"/>
      <w:r w:rsidR="002B7E4B">
        <w:rPr>
          <w:rFonts w:asciiTheme="minorHAnsi" w:hAnsiTheme="minorHAnsi" w:cstheme="minorHAnsi"/>
          <w:sz w:val="22"/>
        </w:rPr>
        <w:t xml:space="preserve"> k </w:t>
      </w:r>
      <w:proofErr w:type="spellStart"/>
      <w:r w:rsidR="002B7E4B">
        <w:rPr>
          <w:rFonts w:asciiTheme="minorHAnsi" w:hAnsiTheme="minorHAnsi" w:cstheme="minorHAnsi"/>
          <w:sz w:val="22"/>
        </w:rPr>
        <w:t>podaktivite</w:t>
      </w:r>
      <w:proofErr w:type="spellEnd"/>
      <w:r w:rsidR="002B7E4B">
        <w:rPr>
          <w:rFonts w:asciiTheme="minorHAnsi" w:hAnsiTheme="minorHAnsi" w:cstheme="minorHAnsi"/>
          <w:sz w:val="22"/>
        </w:rPr>
        <w:t xml:space="preserve"> 1. J</w:t>
      </w:r>
      <w:r w:rsidR="00E63B11" w:rsidRPr="00E63B11">
        <w:rPr>
          <w:rFonts w:asciiTheme="minorHAnsi" w:hAnsiTheme="minorHAnsi" w:cstheme="minorHAnsi"/>
          <w:sz w:val="22"/>
        </w:rPr>
        <w:t xml:space="preserve">e </w:t>
      </w:r>
      <w:r w:rsidR="002B7E4B">
        <w:rPr>
          <w:rFonts w:asciiTheme="minorHAnsi" w:hAnsiTheme="minorHAnsi" w:cstheme="minorHAnsi"/>
          <w:sz w:val="22"/>
        </w:rPr>
        <w:t xml:space="preserve">nevyhnutnou a </w:t>
      </w:r>
      <w:r w:rsidR="00E63B11" w:rsidRPr="00E63B11">
        <w:rPr>
          <w:rFonts w:asciiTheme="minorHAnsi" w:hAnsiTheme="minorHAnsi" w:cstheme="minorHAnsi"/>
          <w:sz w:val="22"/>
        </w:rPr>
        <w:t xml:space="preserve">dôležitou súčasťou informovanosti nielen o štipendijnej schéme ako takej, ale aj možnostiach vysokoškolského štúdia na </w:t>
      </w:r>
      <w:r w:rsidR="00E63B11" w:rsidRPr="00E63B11">
        <w:rPr>
          <w:rFonts w:asciiTheme="minorHAnsi" w:hAnsiTheme="minorHAnsi" w:cstheme="minorHAnsi"/>
          <w:sz w:val="22"/>
        </w:rPr>
        <w:lastRenderedPageBreak/>
        <w:t>Slovensku. Súčasťou je propagácia doma medzi stredoškolákmi a aktuálnymi a budúcimi maturantami, ale aj v zahraničí me</w:t>
      </w:r>
      <w:r w:rsidR="009565D1">
        <w:rPr>
          <w:rFonts w:asciiTheme="minorHAnsi" w:hAnsiTheme="minorHAnsi" w:cstheme="minorHAnsi"/>
          <w:sz w:val="22"/>
        </w:rPr>
        <w:t>dzi potenciálnymi uchádzačmi zo zahraničia</w:t>
      </w:r>
      <w:r w:rsidR="00E63B11" w:rsidRPr="00E63B11">
        <w:rPr>
          <w:rFonts w:asciiTheme="minorHAnsi" w:hAnsiTheme="minorHAnsi" w:cstheme="minorHAnsi"/>
          <w:sz w:val="22"/>
        </w:rPr>
        <w:t>.</w:t>
      </w:r>
      <w:r w:rsidR="00E63B11">
        <w:rPr>
          <w:rFonts w:asciiTheme="minorHAnsi" w:hAnsiTheme="minorHAnsi" w:cstheme="minorHAnsi"/>
          <w:sz w:val="22"/>
        </w:rPr>
        <w:t xml:space="preserve"> V prípade domácej propagácie môžu byť súčasťou napríklad krajské veľtrhy Alma Mater pre stredoškolákov, či propagácia na sociálnych sieťach, médiách, na stredných školách, v rôznych časopisoch, v televízii a rádiu, prípadne prostredníctvom videí, či článkov. V zahraničí to  môže byť účasť na rôznych typoch veľtrhov (</w:t>
      </w:r>
      <w:proofErr w:type="spellStart"/>
      <w:r w:rsidR="00E63B11">
        <w:rPr>
          <w:rFonts w:asciiTheme="minorHAnsi" w:hAnsiTheme="minorHAnsi" w:cstheme="minorHAnsi"/>
          <w:sz w:val="22"/>
        </w:rPr>
        <w:t>recruitingové</w:t>
      </w:r>
      <w:proofErr w:type="spellEnd"/>
      <w:r w:rsidR="00E63B11">
        <w:rPr>
          <w:rFonts w:asciiTheme="minorHAnsi" w:hAnsiTheme="minorHAnsi" w:cstheme="minorHAnsi"/>
          <w:sz w:val="22"/>
        </w:rPr>
        <w:t xml:space="preserve"> podujatia, B2B podujatia, podujatia s rôznym typom organizácií, konferencie a podobne), ako aj propagácia prostredníctvom zastupiteľských úradov, či partnerov v zahraničí, ale aj na sociálnych sieťach. </w:t>
      </w:r>
    </w:p>
    <w:p w14:paraId="251F2D2D" w14:textId="2059B2CF" w:rsidR="00BB3943" w:rsidRDefault="008A263E" w:rsidP="001E2A9E">
      <w:pPr>
        <w:tabs>
          <w:tab w:val="left" w:pos="1340"/>
        </w:tabs>
        <w:ind w:left="48"/>
        <w:jc w:val="both"/>
        <w:rPr>
          <w:rFonts w:asciiTheme="minorHAnsi" w:hAnsiTheme="minorHAnsi" w:cstheme="minorBidi"/>
          <w:iCs/>
          <w:sz w:val="22"/>
          <w:szCs w:val="22"/>
          <w:lang w:eastAsia="en-US"/>
        </w:rPr>
      </w:pPr>
      <w:r>
        <w:rPr>
          <w:rFonts w:asciiTheme="minorHAnsi" w:hAnsiTheme="minorHAnsi" w:cstheme="minorBidi"/>
          <w:iCs/>
          <w:sz w:val="22"/>
          <w:szCs w:val="22"/>
          <w:lang w:eastAsia="en-US"/>
        </w:rPr>
        <w:t>Aktivity v rámci publicity budú uskutočňované prostredníctvom organizovania konferencií/podujatí, publikovaním tlačových správ, vytvorením cielenej mediálnej kampane, v</w:t>
      </w:r>
      <w:r w:rsidRPr="00570EAE">
        <w:rPr>
          <w:rFonts w:asciiTheme="minorHAnsi" w:hAnsiTheme="minorHAnsi" w:cstheme="minorBidi"/>
          <w:iCs/>
          <w:sz w:val="22"/>
          <w:szCs w:val="22"/>
          <w:lang w:eastAsia="en-US"/>
        </w:rPr>
        <w:t>ytvoren</w:t>
      </w:r>
      <w:r>
        <w:rPr>
          <w:rFonts w:asciiTheme="minorHAnsi" w:hAnsiTheme="minorHAnsi" w:cstheme="minorBidi"/>
          <w:iCs/>
          <w:sz w:val="22"/>
          <w:szCs w:val="22"/>
          <w:lang w:eastAsia="en-US"/>
        </w:rPr>
        <w:t>ím</w:t>
      </w:r>
      <w:r w:rsidRPr="00570EAE">
        <w:rPr>
          <w:rFonts w:asciiTheme="minorHAnsi" w:hAnsiTheme="minorHAnsi" w:cstheme="minorBidi"/>
          <w:iCs/>
          <w:sz w:val="22"/>
          <w:szCs w:val="22"/>
          <w:lang w:eastAsia="en-US"/>
        </w:rPr>
        <w:t xml:space="preserve"> a spravovan</w:t>
      </w:r>
      <w:r>
        <w:rPr>
          <w:rFonts w:asciiTheme="minorHAnsi" w:hAnsiTheme="minorHAnsi" w:cstheme="minorBidi"/>
          <w:iCs/>
          <w:sz w:val="22"/>
          <w:szCs w:val="22"/>
          <w:lang w:eastAsia="en-US"/>
        </w:rPr>
        <w:t>ím</w:t>
      </w:r>
      <w:r w:rsidRPr="00570EAE">
        <w:rPr>
          <w:rFonts w:asciiTheme="minorHAnsi" w:hAnsiTheme="minorHAnsi" w:cstheme="minorBidi"/>
          <w:iCs/>
          <w:sz w:val="22"/>
          <w:szCs w:val="22"/>
          <w:lang w:eastAsia="en-US"/>
        </w:rPr>
        <w:t xml:space="preserve"> účtov na relevantných sociálnych sieťach</w:t>
      </w:r>
      <w:r>
        <w:rPr>
          <w:rFonts w:asciiTheme="minorHAnsi" w:hAnsiTheme="minorHAnsi" w:cstheme="minorBidi"/>
          <w:iCs/>
          <w:sz w:val="22"/>
          <w:szCs w:val="22"/>
          <w:lang w:eastAsia="en-US"/>
        </w:rPr>
        <w:t xml:space="preserve"> a podobne</w:t>
      </w:r>
      <w:r w:rsidRPr="00570EAE">
        <w:rPr>
          <w:rFonts w:asciiTheme="minorHAnsi" w:hAnsiTheme="minorHAnsi" w:cstheme="minorBidi"/>
          <w:iCs/>
          <w:sz w:val="22"/>
          <w:szCs w:val="22"/>
          <w:lang w:eastAsia="en-US"/>
        </w:rPr>
        <w:t>.</w:t>
      </w:r>
    </w:p>
    <w:p w14:paraId="311DF96B" w14:textId="3E128CBA" w:rsidR="00F219D3" w:rsidRDefault="00A666FF" w:rsidP="009B418C">
      <w:pPr>
        <w:tabs>
          <w:tab w:val="left" w:pos="1340"/>
        </w:tabs>
        <w:ind w:left="48"/>
        <w:jc w:val="both"/>
        <w:rPr>
          <w:rFonts w:asciiTheme="minorHAnsi" w:hAnsiTheme="minorHAnsi" w:cstheme="minorBidi"/>
          <w:iCs/>
          <w:sz w:val="22"/>
          <w:szCs w:val="22"/>
          <w:lang w:eastAsia="en-US"/>
        </w:rPr>
      </w:pPr>
      <w:r>
        <w:rPr>
          <w:rFonts w:asciiTheme="minorHAnsi" w:hAnsiTheme="minorHAnsi" w:cstheme="minorBidi"/>
          <w:iCs/>
          <w:sz w:val="22"/>
          <w:szCs w:val="22"/>
          <w:lang w:eastAsia="en-US"/>
        </w:rPr>
        <w:t>Mediálna kampaň</w:t>
      </w:r>
      <w:r w:rsidR="00BB3943">
        <w:rPr>
          <w:rFonts w:asciiTheme="minorHAnsi" w:hAnsiTheme="minorHAnsi" w:cstheme="minorBidi"/>
          <w:iCs/>
          <w:sz w:val="22"/>
          <w:szCs w:val="22"/>
          <w:lang w:eastAsia="en-US"/>
        </w:rPr>
        <w:t xml:space="preserve"> sa zameria na prezentovanie Slovenska ako vhodnej destinácie pre štúdium, na prezentovanie vysokého školstva ako takého a na prezentovanie slovenských vysokých škôl. </w:t>
      </w:r>
      <w:r w:rsidR="00563A12">
        <w:rPr>
          <w:rFonts w:asciiTheme="minorHAnsi" w:hAnsiTheme="minorHAnsi" w:cstheme="minorBidi"/>
          <w:iCs/>
          <w:sz w:val="22"/>
          <w:szCs w:val="22"/>
          <w:lang w:eastAsia="en-US"/>
        </w:rPr>
        <w:t xml:space="preserve">Súčasťou bude aj vytvorenie a zabezpečenie online a </w:t>
      </w:r>
      <w:proofErr w:type="spellStart"/>
      <w:r w:rsidR="00563A12">
        <w:rPr>
          <w:rFonts w:asciiTheme="minorHAnsi" w:hAnsiTheme="minorHAnsi" w:cstheme="minorBidi"/>
          <w:iCs/>
          <w:sz w:val="22"/>
          <w:szCs w:val="22"/>
          <w:lang w:eastAsia="en-US"/>
        </w:rPr>
        <w:t>offline</w:t>
      </w:r>
      <w:proofErr w:type="spellEnd"/>
      <w:r w:rsidR="00563A12">
        <w:rPr>
          <w:rFonts w:asciiTheme="minorHAnsi" w:hAnsiTheme="minorHAnsi" w:cstheme="minorBidi"/>
          <w:iCs/>
          <w:sz w:val="22"/>
          <w:szCs w:val="22"/>
          <w:lang w:eastAsia="en-US"/>
        </w:rPr>
        <w:t xml:space="preserve"> propagačných materiálov.</w:t>
      </w:r>
    </w:p>
    <w:p w14:paraId="3E2DD5FD" w14:textId="6E7C4989" w:rsidR="00BB3943" w:rsidRDefault="00563A12" w:rsidP="009B418C">
      <w:pPr>
        <w:tabs>
          <w:tab w:val="left" w:pos="1340"/>
        </w:tabs>
        <w:ind w:left="48"/>
        <w:jc w:val="both"/>
        <w:rPr>
          <w:rFonts w:asciiTheme="minorHAnsi" w:hAnsiTheme="minorHAnsi" w:cstheme="minorBidi"/>
          <w:iCs/>
          <w:sz w:val="22"/>
          <w:szCs w:val="22"/>
          <w:lang w:eastAsia="en-US"/>
        </w:rPr>
      </w:pPr>
      <w:r>
        <w:rPr>
          <w:rFonts w:asciiTheme="minorHAnsi" w:hAnsiTheme="minorHAnsi" w:cstheme="minorBidi"/>
          <w:iCs/>
          <w:sz w:val="22"/>
          <w:szCs w:val="22"/>
          <w:lang w:eastAsia="en-US"/>
        </w:rPr>
        <w:t xml:space="preserve"> </w:t>
      </w:r>
    </w:p>
    <w:p w14:paraId="79DF0BD2" w14:textId="32F6CB49" w:rsidR="00A16629" w:rsidRDefault="00A16629" w:rsidP="00A16629">
      <w:pPr>
        <w:pStyle w:val="Nadpis1"/>
        <w:rPr>
          <w:lang w:eastAsia="en-US"/>
        </w:rPr>
      </w:pPr>
      <w:r>
        <w:rPr>
          <w:lang w:eastAsia="en-US"/>
        </w:rPr>
        <w:t xml:space="preserve">Účasť na veľtrhu </w:t>
      </w:r>
      <w:r w:rsidR="00F219D3">
        <w:rPr>
          <w:lang w:eastAsia="en-US"/>
        </w:rPr>
        <w:t>ALMA MATER</w:t>
      </w:r>
    </w:p>
    <w:p w14:paraId="49EC305A" w14:textId="77777777" w:rsidR="00A16629" w:rsidRPr="00F219D3" w:rsidRDefault="00A16629" w:rsidP="00A16629">
      <w:pPr>
        <w:tabs>
          <w:tab w:val="left" w:pos="1340"/>
        </w:tabs>
        <w:ind w:left="48"/>
        <w:jc w:val="both"/>
        <w:rPr>
          <w:rFonts w:asciiTheme="minorHAnsi" w:hAnsiTheme="minorHAnsi" w:cstheme="minorBidi"/>
          <w:iCs/>
          <w:sz w:val="22"/>
          <w:szCs w:val="22"/>
          <w:lang w:eastAsia="en-US"/>
        </w:rPr>
      </w:pPr>
      <w:r w:rsidRPr="00F219D3">
        <w:rPr>
          <w:rFonts w:asciiTheme="minorHAnsi" w:hAnsiTheme="minorHAnsi" w:cstheme="minorBidi"/>
          <w:iCs/>
          <w:sz w:val="22"/>
          <w:szCs w:val="22"/>
          <w:lang w:eastAsia="en-US"/>
        </w:rPr>
        <w:t xml:space="preserve">Významnou časťou publicity projektu je účasť na </w:t>
      </w:r>
      <w:r>
        <w:rPr>
          <w:rFonts w:asciiTheme="minorHAnsi" w:hAnsiTheme="minorHAnsi" w:cstheme="minorBidi"/>
          <w:iCs/>
          <w:sz w:val="22"/>
          <w:szCs w:val="22"/>
          <w:lang w:eastAsia="en-US"/>
        </w:rPr>
        <w:t xml:space="preserve">veľtrhu </w:t>
      </w:r>
      <w:r w:rsidRPr="00F219D3">
        <w:rPr>
          <w:rFonts w:asciiTheme="minorHAnsi" w:hAnsiTheme="minorHAnsi" w:cstheme="minorBidi"/>
          <w:iCs/>
          <w:sz w:val="22"/>
          <w:szCs w:val="22"/>
          <w:lang w:eastAsia="en-US"/>
        </w:rPr>
        <w:t>ALMA MATER</w:t>
      </w:r>
      <w:r>
        <w:rPr>
          <w:rFonts w:asciiTheme="minorHAnsi" w:hAnsiTheme="minorHAnsi" w:cstheme="minorBidi"/>
          <w:iCs/>
          <w:sz w:val="22"/>
          <w:szCs w:val="22"/>
          <w:lang w:eastAsia="en-US"/>
        </w:rPr>
        <w:t xml:space="preserve">. Ide o </w:t>
      </w:r>
      <w:r w:rsidRPr="00F219D3">
        <w:rPr>
          <w:rFonts w:asciiTheme="minorHAnsi" w:hAnsiTheme="minorHAnsi" w:cstheme="minorBidi"/>
          <w:iCs/>
          <w:sz w:val="22"/>
          <w:szCs w:val="22"/>
          <w:lang w:eastAsia="en-US"/>
        </w:rPr>
        <w:t>významn</w:t>
      </w:r>
      <w:r>
        <w:rPr>
          <w:rFonts w:asciiTheme="minorHAnsi" w:hAnsiTheme="minorHAnsi" w:cstheme="minorBidi"/>
          <w:iCs/>
          <w:sz w:val="22"/>
          <w:szCs w:val="22"/>
          <w:lang w:eastAsia="en-US"/>
        </w:rPr>
        <w:t>ú</w:t>
      </w:r>
      <w:r w:rsidRPr="00F219D3">
        <w:rPr>
          <w:rFonts w:asciiTheme="minorHAnsi" w:hAnsiTheme="minorHAnsi" w:cstheme="minorBidi"/>
          <w:iCs/>
          <w:sz w:val="22"/>
          <w:szCs w:val="22"/>
          <w:lang w:eastAsia="en-US"/>
        </w:rPr>
        <w:t xml:space="preserve"> iniciatívu, ktorá má za cieľ podporiť maturantov pri výbere slovenskej vysokej školy a zároveň prispieť k rozvoju vzdelávacieho systému. Maturanti často čelia výzve pri rozhodovaní, ktorú vysokú školu si vybrať. Projekt ALMA MATER zabezpečuje prístup k informáciám o vysokých školách pre všetkých maturantov na jednom mieste. Veľtrhy vytvárajú priestor pre priame stretnutie maturantov so zástupcami vysokých škôl, čo zaručuje interaktívny a osobný prístup k získavaniu informácií. </w:t>
      </w:r>
    </w:p>
    <w:p w14:paraId="0507CC9C" w14:textId="6C62C6DA" w:rsidR="00A16629" w:rsidRPr="00F219D3" w:rsidRDefault="00A16629" w:rsidP="00A16629">
      <w:pPr>
        <w:tabs>
          <w:tab w:val="left" w:pos="1340"/>
        </w:tabs>
        <w:spacing w:after="240"/>
        <w:ind w:left="48"/>
        <w:jc w:val="both"/>
        <w:rPr>
          <w:rFonts w:asciiTheme="minorHAnsi" w:hAnsiTheme="minorHAnsi" w:cstheme="minorBidi"/>
          <w:iCs/>
          <w:sz w:val="22"/>
          <w:szCs w:val="22"/>
          <w:lang w:eastAsia="en-US"/>
        </w:rPr>
      </w:pPr>
      <w:r w:rsidRPr="00F219D3">
        <w:rPr>
          <w:rFonts w:asciiTheme="minorHAnsi" w:hAnsiTheme="minorHAnsi" w:cstheme="minorBidi"/>
          <w:iCs/>
          <w:sz w:val="22"/>
          <w:szCs w:val="22"/>
          <w:lang w:eastAsia="en-US"/>
        </w:rPr>
        <w:t xml:space="preserve">Prvý ročník veľtrhov sa predstavil vo všetkých krajských mestách Slovenska. Ďalšie pokračovanie so zachovaním krajských miest a rozšírením o štyri nové mestá (Komárno, Lučenec, Rožňava, Poprad) eliminuje geografickú nerovnosť - každý študent bude mať rovnakú príležitosť spoznať rôzne vzdelávacie inštitúcie. Získanie štipendií a prehľad o možnostiach štúdia na rôznych školách poskytuje študentom cenné nástroje na plánovanie ich kariéry. Štipendijná schéma „Študuj doma, Slovensko ťa odmení“ je pre študentov silným motivačným faktorom. Mnohé odvetvia v Slovenskej republike čelia nedostatku kvalifikovaných odborníkov. Podporou štúdia na domácich vysokých školách a prezentovaním relevantných programov môže projekt ALMA MATER prispieť k zvýšeniu počtu odborníkov v kritických oblastiach, ako sú technológie, zdravotníctvo či prírodné vedy. S rastúcim počtom študentov, ktorí odchádzajú študovať do zahraničia, je potrebné podporovať a motivovať ich k štúdiu na slovenských </w:t>
      </w:r>
      <w:r w:rsidR="00037CFF">
        <w:rPr>
          <w:rFonts w:asciiTheme="minorHAnsi" w:hAnsiTheme="minorHAnsi" w:cstheme="minorBidi"/>
          <w:iCs/>
          <w:sz w:val="22"/>
          <w:szCs w:val="22"/>
          <w:lang w:eastAsia="en-US"/>
        </w:rPr>
        <w:t>vysokých školách</w:t>
      </w:r>
      <w:r w:rsidRPr="00F219D3">
        <w:rPr>
          <w:rFonts w:asciiTheme="minorHAnsi" w:hAnsiTheme="minorHAnsi" w:cstheme="minorBidi"/>
          <w:iCs/>
          <w:sz w:val="22"/>
          <w:szCs w:val="22"/>
          <w:lang w:eastAsia="en-US"/>
        </w:rPr>
        <w:t>, čím sa zabezpečí budúcnosť kvalifikovaných odborníkov v krajine.</w:t>
      </w:r>
    </w:p>
    <w:p w14:paraId="29DB3E11" w14:textId="6375EC44" w:rsidR="00F219D3" w:rsidRPr="00F219D3" w:rsidRDefault="00A16629" w:rsidP="00F219D3">
      <w:pPr>
        <w:tabs>
          <w:tab w:val="left" w:pos="1340"/>
        </w:tabs>
        <w:ind w:left="48"/>
        <w:jc w:val="both"/>
        <w:rPr>
          <w:rFonts w:asciiTheme="minorHAnsi" w:hAnsiTheme="minorHAnsi" w:cstheme="minorBidi"/>
          <w:iCs/>
          <w:sz w:val="22"/>
          <w:szCs w:val="22"/>
          <w:lang w:eastAsia="en-US"/>
        </w:rPr>
      </w:pPr>
      <w:r>
        <w:rPr>
          <w:rFonts w:asciiTheme="minorHAnsi" w:hAnsiTheme="minorHAnsi" w:cstheme="minorBidi"/>
          <w:iCs/>
          <w:sz w:val="22"/>
          <w:szCs w:val="22"/>
          <w:lang w:eastAsia="en-US"/>
        </w:rPr>
        <w:t>Veľtrh AL</w:t>
      </w:r>
      <w:r w:rsidR="000076F5">
        <w:rPr>
          <w:rFonts w:asciiTheme="minorHAnsi" w:hAnsiTheme="minorHAnsi" w:cstheme="minorBidi"/>
          <w:iCs/>
          <w:sz w:val="22"/>
          <w:szCs w:val="22"/>
          <w:lang w:eastAsia="en-US"/>
        </w:rPr>
        <w:t>MA</w:t>
      </w:r>
      <w:r>
        <w:rPr>
          <w:rFonts w:asciiTheme="minorHAnsi" w:hAnsiTheme="minorHAnsi" w:cstheme="minorBidi"/>
          <w:iCs/>
          <w:sz w:val="22"/>
          <w:szCs w:val="22"/>
          <w:lang w:eastAsia="en-US"/>
        </w:rPr>
        <w:t xml:space="preserve"> MATER</w:t>
      </w:r>
      <w:r w:rsidR="00F219D3">
        <w:rPr>
          <w:rFonts w:asciiTheme="minorHAnsi" w:hAnsiTheme="minorHAnsi" w:cstheme="minorBidi"/>
          <w:iCs/>
          <w:sz w:val="22"/>
          <w:szCs w:val="22"/>
          <w:lang w:eastAsia="en-US"/>
        </w:rPr>
        <w:t xml:space="preserve"> prispieva k</w:t>
      </w:r>
      <w:r w:rsidR="00F219D3" w:rsidRPr="00F219D3">
        <w:rPr>
          <w:rFonts w:asciiTheme="minorHAnsi" w:hAnsiTheme="minorHAnsi" w:cstheme="minorBidi"/>
          <w:iCs/>
          <w:sz w:val="22"/>
          <w:szCs w:val="22"/>
          <w:lang w:eastAsia="en-US"/>
        </w:rPr>
        <w:t xml:space="preserve"> posil</w:t>
      </w:r>
      <w:r w:rsidR="00F219D3">
        <w:rPr>
          <w:rFonts w:asciiTheme="minorHAnsi" w:hAnsiTheme="minorHAnsi" w:cstheme="minorBidi"/>
          <w:iCs/>
          <w:sz w:val="22"/>
          <w:szCs w:val="22"/>
          <w:lang w:eastAsia="en-US"/>
        </w:rPr>
        <w:t>neniu</w:t>
      </w:r>
      <w:r w:rsidR="00F219D3" w:rsidRPr="00F219D3">
        <w:rPr>
          <w:rFonts w:asciiTheme="minorHAnsi" w:hAnsiTheme="minorHAnsi" w:cstheme="minorBidi"/>
          <w:iCs/>
          <w:sz w:val="22"/>
          <w:szCs w:val="22"/>
          <w:lang w:eastAsia="en-US"/>
        </w:rPr>
        <w:t xml:space="preserve"> prestíž</w:t>
      </w:r>
      <w:r w:rsidR="00F219D3">
        <w:rPr>
          <w:rFonts w:asciiTheme="minorHAnsi" w:hAnsiTheme="minorHAnsi" w:cstheme="minorBidi"/>
          <w:iCs/>
          <w:sz w:val="22"/>
          <w:szCs w:val="22"/>
          <w:lang w:eastAsia="en-US"/>
        </w:rPr>
        <w:t>e</w:t>
      </w:r>
      <w:r w:rsidR="00F219D3" w:rsidRPr="00F219D3">
        <w:rPr>
          <w:rFonts w:asciiTheme="minorHAnsi" w:hAnsiTheme="minorHAnsi" w:cstheme="minorBidi"/>
          <w:iCs/>
          <w:sz w:val="22"/>
          <w:szCs w:val="22"/>
          <w:lang w:eastAsia="en-US"/>
        </w:rPr>
        <w:t xml:space="preserve"> slovenských vysokých škôl a podporuje ich rast a rozvoj, čo má pozitívny dopad na celý vzdelávací systém. </w:t>
      </w:r>
      <w:r w:rsidR="00F219D3">
        <w:rPr>
          <w:rFonts w:asciiTheme="minorHAnsi" w:hAnsiTheme="minorHAnsi" w:cstheme="minorBidi"/>
          <w:iCs/>
          <w:sz w:val="22"/>
          <w:szCs w:val="22"/>
          <w:lang w:eastAsia="en-US"/>
        </w:rPr>
        <w:t xml:space="preserve">Veľtrh </w:t>
      </w:r>
      <w:r w:rsidR="00F219D3" w:rsidRPr="00F219D3">
        <w:rPr>
          <w:rFonts w:asciiTheme="minorHAnsi" w:hAnsiTheme="minorHAnsi" w:cstheme="minorBidi"/>
          <w:iCs/>
          <w:sz w:val="22"/>
          <w:szCs w:val="22"/>
          <w:lang w:eastAsia="en-US"/>
        </w:rPr>
        <w:t>integruje viacero aspektov vzdelávania – od informovania o vysokých školách po štipendijné možnosti, čo ho odlišuje od tradičných vzdelávacích podujatí. Veľtrhy vytvárajú platformu, kde sa študenti, učitelia a zástupcovia vysokých škôl môžu stretnúť a zdieľať svoje skúsenosti. Takáto interakcia prispieva aj k budovaniu silnejšej akademickej komunity a podporuje spoluprácu medzi školami a študentmi. Týmto projektom sa vytvára základ pre udržateľný rozvoj vzdelávania a talentov v Slovenskej republike.</w:t>
      </w:r>
    </w:p>
    <w:p w14:paraId="1294D184" w14:textId="77777777" w:rsidR="000076F5" w:rsidRDefault="000076F5" w:rsidP="001E2A9E">
      <w:pPr>
        <w:tabs>
          <w:tab w:val="left" w:pos="1340"/>
        </w:tabs>
        <w:jc w:val="both"/>
        <w:rPr>
          <w:rFonts w:asciiTheme="minorHAnsi" w:hAnsiTheme="minorHAnsi" w:cstheme="minorBidi"/>
          <w:i/>
          <w:sz w:val="22"/>
          <w:szCs w:val="22"/>
          <w:u w:val="single"/>
          <w:lang w:eastAsia="en-US"/>
        </w:rPr>
      </w:pPr>
    </w:p>
    <w:p w14:paraId="5AE8CA72" w14:textId="4FB29F44" w:rsidR="00F219D3" w:rsidRPr="00A16629" w:rsidRDefault="00F219D3" w:rsidP="00F219D3">
      <w:pPr>
        <w:tabs>
          <w:tab w:val="left" w:pos="1340"/>
        </w:tabs>
        <w:ind w:left="48"/>
        <w:jc w:val="both"/>
        <w:rPr>
          <w:rFonts w:asciiTheme="minorHAnsi" w:hAnsiTheme="minorHAnsi" w:cstheme="minorBidi"/>
          <w:i/>
          <w:sz w:val="22"/>
          <w:szCs w:val="22"/>
          <w:u w:val="single"/>
          <w:lang w:eastAsia="en-US"/>
        </w:rPr>
      </w:pPr>
      <w:r w:rsidRPr="00A16629">
        <w:rPr>
          <w:rFonts w:asciiTheme="minorHAnsi" w:hAnsiTheme="minorHAnsi" w:cstheme="minorBidi"/>
          <w:i/>
          <w:sz w:val="22"/>
          <w:szCs w:val="22"/>
          <w:u w:val="single"/>
          <w:lang w:eastAsia="en-US"/>
        </w:rPr>
        <w:t>Prínosy projektu ALMA MATER</w:t>
      </w:r>
    </w:p>
    <w:p w14:paraId="2FAB6110" w14:textId="00D69AFB" w:rsidR="00F219D3" w:rsidRPr="00F219D3" w:rsidRDefault="00F219D3" w:rsidP="00F219D3">
      <w:pPr>
        <w:tabs>
          <w:tab w:val="left" w:pos="1340"/>
        </w:tabs>
        <w:ind w:left="48"/>
        <w:jc w:val="both"/>
        <w:rPr>
          <w:rFonts w:asciiTheme="minorHAnsi" w:hAnsiTheme="minorHAnsi" w:cstheme="minorBidi"/>
          <w:iCs/>
          <w:sz w:val="22"/>
          <w:szCs w:val="22"/>
          <w:lang w:eastAsia="en-US"/>
        </w:rPr>
      </w:pPr>
      <w:r w:rsidRPr="00F219D3">
        <w:rPr>
          <w:rFonts w:asciiTheme="minorHAnsi" w:hAnsiTheme="minorHAnsi" w:cstheme="minorBidi"/>
          <w:iCs/>
          <w:sz w:val="22"/>
          <w:szCs w:val="22"/>
          <w:lang w:eastAsia="en-US"/>
        </w:rPr>
        <w:t xml:space="preserve">1. Informovanosť žiakov, </w:t>
      </w:r>
      <w:r w:rsidR="00037CFF">
        <w:rPr>
          <w:rFonts w:asciiTheme="minorHAnsi" w:hAnsiTheme="minorHAnsi" w:cstheme="minorBidi"/>
          <w:iCs/>
          <w:sz w:val="22"/>
          <w:szCs w:val="22"/>
          <w:lang w:eastAsia="en-US"/>
        </w:rPr>
        <w:t>stredoškolských učiteľov</w:t>
      </w:r>
      <w:r w:rsidRPr="00F219D3">
        <w:rPr>
          <w:rFonts w:asciiTheme="minorHAnsi" w:hAnsiTheme="minorHAnsi" w:cstheme="minorBidi"/>
          <w:iCs/>
          <w:sz w:val="22"/>
          <w:szCs w:val="22"/>
          <w:lang w:eastAsia="en-US"/>
        </w:rPr>
        <w:t xml:space="preserve">, </w:t>
      </w:r>
      <w:r w:rsidR="00037CFF">
        <w:rPr>
          <w:rFonts w:asciiTheme="minorHAnsi" w:hAnsiTheme="minorHAnsi" w:cstheme="minorBidi"/>
          <w:iCs/>
          <w:sz w:val="22"/>
          <w:szCs w:val="22"/>
          <w:lang w:eastAsia="en-US"/>
        </w:rPr>
        <w:t>zákonných zástupcov</w:t>
      </w:r>
      <w:r w:rsidRPr="00F219D3">
        <w:rPr>
          <w:rFonts w:asciiTheme="minorHAnsi" w:hAnsiTheme="minorHAnsi" w:cstheme="minorBidi"/>
          <w:iCs/>
          <w:sz w:val="22"/>
          <w:szCs w:val="22"/>
          <w:lang w:eastAsia="en-US"/>
        </w:rPr>
        <w:t xml:space="preserve">, verejnosti </w:t>
      </w:r>
    </w:p>
    <w:p w14:paraId="5CB780FF" w14:textId="77777777" w:rsidR="00F219D3" w:rsidRPr="00F219D3" w:rsidRDefault="00F219D3" w:rsidP="00F219D3">
      <w:pPr>
        <w:tabs>
          <w:tab w:val="left" w:pos="1340"/>
        </w:tabs>
        <w:ind w:left="48"/>
        <w:jc w:val="both"/>
        <w:rPr>
          <w:rFonts w:asciiTheme="minorHAnsi" w:hAnsiTheme="minorHAnsi" w:cstheme="minorBidi"/>
          <w:iCs/>
          <w:sz w:val="22"/>
          <w:szCs w:val="22"/>
          <w:lang w:eastAsia="en-US"/>
        </w:rPr>
      </w:pPr>
      <w:r w:rsidRPr="00F219D3">
        <w:rPr>
          <w:rFonts w:asciiTheme="minorHAnsi" w:hAnsiTheme="minorHAnsi" w:cstheme="minorBidi"/>
          <w:iCs/>
          <w:sz w:val="22"/>
          <w:szCs w:val="22"/>
          <w:lang w:eastAsia="en-US"/>
        </w:rPr>
        <w:t xml:space="preserve">2. Interakcia s vysokými školami </w:t>
      </w:r>
    </w:p>
    <w:p w14:paraId="06DC9CD8" w14:textId="77777777" w:rsidR="00F219D3" w:rsidRPr="00F219D3" w:rsidRDefault="00F219D3" w:rsidP="00F219D3">
      <w:pPr>
        <w:tabs>
          <w:tab w:val="left" w:pos="1340"/>
        </w:tabs>
        <w:ind w:left="48"/>
        <w:jc w:val="both"/>
        <w:rPr>
          <w:rFonts w:asciiTheme="minorHAnsi" w:hAnsiTheme="minorHAnsi" w:cstheme="minorBidi"/>
          <w:iCs/>
          <w:sz w:val="22"/>
          <w:szCs w:val="22"/>
          <w:lang w:eastAsia="en-US"/>
        </w:rPr>
      </w:pPr>
      <w:r w:rsidRPr="00F219D3">
        <w:rPr>
          <w:rFonts w:asciiTheme="minorHAnsi" w:hAnsiTheme="minorHAnsi" w:cstheme="minorBidi"/>
          <w:iCs/>
          <w:sz w:val="22"/>
          <w:szCs w:val="22"/>
          <w:lang w:eastAsia="en-US"/>
        </w:rPr>
        <w:t>3. Zviditeľnenie slovenských vysokých škôl</w:t>
      </w:r>
    </w:p>
    <w:p w14:paraId="5879B4A7" w14:textId="77777777" w:rsidR="00F219D3" w:rsidRPr="00F219D3" w:rsidRDefault="00F219D3" w:rsidP="00F219D3">
      <w:pPr>
        <w:tabs>
          <w:tab w:val="left" w:pos="1340"/>
        </w:tabs>
        <w:ind w:left="48"/>
        <w:jc w:val="both"/>
        <w:rPr>
          <w:rFonts w:asciiTheme="minorHAnsi" w:hAnsiTheme="minorHAnsi" w:cstheme="minorBidi"/>
          <w:iCs/>
          <w:sz w:val="22"/>
          <w:szCs w:val="22"/>
          <w:lang w:eastAsia="en-US"/>
        </w:rPr>
      </w:pPr>
      <w:r w:rsidRPr="00F219D3">
        <w:rPr>
          <w:rFonts w:asciiTheme="minorHAnsi" w:hAnsiTheme="minorHAnsi" w:cstheme="minorBidi"/>
          <w:iCs/>
          <w:sz w:val="22"/>
          <w:szCs w:val="22"/>
          <w:lang w:eastAsia="en-US"/>
        </w:rPr>
        <w:t>4. Zníženie odlivu mozgov</w:t>
      </w:r>
    </w:p>
    <w:p w14:paraId="50144E9F" w14:textId="77777777" w:rsidR="00F219D3" w:rsidRPr="00F219D3" w:rsidRDefault="00F219D3" w:rsidP="00F219D3">
      <w:pPr>
        <w:tabs>
          <w:tab w:val="left" w:pos="1340"/>
        </w:tabs>
        <w:ind w:left="48"/>
        <w:jc w:val="both"/>
        <w:rPr>
          <w:rFonts w:asciiTheme="minorHAnsi" w:hAnsiTheme="minorHAnsi" w:cstheme="minorBidi"/>
          <w:iCs/>
          <w:sz w:val="22"/>
          <w:szCs w:val="22"/>
          <w:lang w:eastAsia="en-US"/>
        </w:rPr>
      </w:pPr>
      <w:r w:rsidRPr="00F219D3">
        <w:rPr>
          <w:rFonts w:asciiTheme="minorHAnsi" w:hAnsiTheme="minorHAnsi" w:cstheme="minorBidi"/>
          <w:iCs/>
          <w:sz w:val="22"/>
          <w:szCs w:val="22"/>
          <w:lang w:eastAsia="en-US"/>
        </w:rPr>
        <w:lastRenderedPageBreak/>
        <w:t>5. Prezentácia štipendijných možností; podpora nedostatkových odvetví</w:t>
      </w:r>
    </w:p>
    <w:p w14:paraId="087C6D84" w14:textId="4C8E46B2" w:rsidR="00F219D3" w:rsidRDefault="212A71E4" w:rsidP="00A16629">
      <w:pPr>
        <w:tabs>
          <w:tab w:val="left" w:pos="1340"/>
        </w:tabs>
        <w:spacing w:after="240"/>
        <w:ind w:left="48"/>
        <w:jc w:val="both"/>
        <w:rPr>
          <w:rFonts w:asciiTheme="minorHAnsi" w:hAnsiTheme="minorHAnsi" w:cstheme="minorBidi"/>
          <w:iCs/>
          <w:sz w:val="22"/>
          <w:szCs w:val="22"/>
          <w:lang w:eastAsia="en-US"/>
        </w:rPr>
      </w:pPr>
      <w:r w:rsidRPr="518CAC72">
        <w:rPr>
          <w:rFonts w:asciiTheme="minorHAnsi" w:hAnsiTheme="minorHAnsi" w:cstheme="minorBidi"/>
          <w:sz w:val="22"/>
          <w:szCs w:val="22"/>
          <w:lang w:eastAsia="en-US"/>
        </w:rPr>
        <w:t>6. Budovanie akademickej komunity</w:t>
      </w:r>
    </w:p>
    <w:p w14:paraId="28821DB9" w14:textId="06757B0E" w:rsidR="00F219D3" w:rsidRPr="00A16629" w:rsidRDefault="00A16629" w:rsidP="00A16629">
      <w:pPr>
        <w:pStyle w:val="Nadpis1"/>
      </w:pPr>
      <w:r w:rsidRPr="00A16629">
        <w:t>M</w:t>
      </w:r>
      <w:r w:rsidR="00F219D3" w:rsidRPr="00A16629">
        <w:t>ediáln</w:t>
      </w:r>
      <w:r w:rsidRPr="00A16629">
        <w:t>y</w:t>
      </w:r>
      <w:r w:rsidR="00F219D3" w:rsidRPr="00A16629">
        <w:t xml:space="preserve"> spot</w:t>
      </w:r>
    </w:p>
    <w:p w14:paraId="6EF3DD7D" w14:textId="59E0CA73" w:rsidR="00A16629" w:rsidRDefault="00A16629" w:rsidP="00A16629">
      <w:pPr>
        <w:tabs>
          <w:tab w:val="left" w:pos="1340"/>
        </w:tabs>
        <w:spacing w:after="240"/>
        <w:ind w:left="48"/>
        <w:jc w:val="both"/>
        <w:rPr>
          <w:rFonts w:asciiTheme="minorHAnsi" w:hAnsiTheme="minorHAnsi" w:cstheme="minorBidi"/>
          <w:iCs/>
          <w:sz w:val="22"/>
          <w:szCs w:val="22"/>
          <w:lang w:eastAsia="en-US"/>
        </w:rPr>
      </w:pPr>
      <w:r>
        <w:rPr>
          <w:rFonts w:asciiTheme="minorHAnsi" w:hAnsiTheme="minorHAnsi" w:cstheme="minorBidi"/>
          <w:iCs/>
          <w:sz w:val="22"/>
          <w:szCs w:val="22"/>
          <w:lang w:eastAsia="en-US"/>
        </w:rPr>
        <w:t>V rámci efektívnejšej mediálnej propagácie sa plánuje vý</w:t>
      </w:r>
      <w:r w:rsidR="00F219D3" w:rsidRPr="00F219D3">
        <w:rPr>
          <w:rFonts w:asciiTheme="minorHAnsi" w:hAnsiTheme="minorHAnsi" w:cstheme="minorBidi"/>
          <w:iCs/>
          <w:sz w:val="22"/>
          <w:szCs w:val="22"/>
          <w:lang w:eastAsia="en-US"/>
        </w:rPr>
        <w:t>roba mediálneho spotu určeného na propagáciu štipendijnej schémy. Na zvýšenie povedomia sa v spolupráci s vybranou mediálnou agentúrou vytvorí úderná mediálna kampaň, zameraná na študentov, ktorí sa v mesiacoch január/február rozhodujú o výbere vysokej školy. Mediálny spot by mal byť použiteľný počas celého obdobia trvania štipendijnej schémy. Spot bude vhodný na vysielanie v akomkoľvek type masmédií – bude audiovizuálny, no zároveň prispôsobený tak, aby sa dal jeho audiozáznam samostatne použiť napríklad v rozhlase.</w:t>
      </w:r>
    </w:p>
    <w:p w14:paraId="584E6AE4" w14:textId="0D106124" w:rsidR="00F219D3" w:rsidRPr="00F219D3" w:rsidRDefault="00A16629" w:rsidP="00A16629">
      <w:pPr>
        <w:pStyle w:val="Nadpis1"/>
        <w:rPr>
          <w:lang w:eastAsia="en-US"/>
        </w:rPr>
      </w:pPr>
      <w:r>
        <w:rPr>
          <w:lang w:eastAsia="en-US"/>
        </w:rPr>
        <w:t>P</w:t>
      </w:r>
      <w:r w:rsidR="00F219D3" w:rsidRPr="00F219D3">
        <w:rPr>
          <w:lang w:eastAsia="en-US"/>
        </w:rPr>
        <w:t xml:space="preserve">latená reklama </w:t>
      </w:r>
    </w:p>
    <w:p w14:paraId="5FFC9A4F" w14:textId="7469A8F3" w:rsidR="00653C95" w:rsidRDefault="00F219D3" w:rsidP="004943D1">
      <w:pPr>
        <w:tabs>
          <w:tab w:val="left" w:pos="1340"/>
        </w:tabs>
        <w:ind w:left="48"/>
        <w:jc w:val="both"/>
        <w:rPr>
          <w:rFonts w:asciiTheme="minorHAnsi" w:hAnsiTheme="minorHAnsi" w:cstheme="minorBidi"/>
          <w:iCs/>
          <w:sz w:val="22"/>
          <w:szCs w:val="22"/>
          <w:lang w:eastAsia="en-US"/>
        </w:rPr>
      </w:pPr>
      <w:r w:rsidRPr="00F219D3">
        <w:rPr>
          <w:rFonts w:asciiTheme="minorHAnsi" w:hAnsiTheme="minorHAnsi" w:cstheme="minorBidi"/>
          <w:iCs/>
          <w:sz w:val="22"/>
          <w:szCs w:val="22"/>
          <w:lang w:eastAsia="en-US"/>
        </w:rPr>
        <w:t xml:space="preserve">Možnosť zapojiť sa do štipendijnej schémy by mala byť dostupná pre každého rovnomerne. Túto informáciu však potrebujeme každoročne doručiť čo najväčšiemu počtu </w:t>
      </w:r>
      <w:r w:rsidR="00037CFF">
        <w:rPr>
          <w:rFonts w:asciiTheme="minorHAnsi" w:hAnsiTheme="minorHAnsi" w:cstheme="minorBidi"/>
          <w:iCs/>
          <w:sz w:val="22"/>
          <w:szCs w:val="22"/>
          <w:lang w:eastAsia="en-US"/>
        </w:rPr>
        <w:t>žiakov stredných škôl</w:t>
      </w:r>
      <w:r w:rsidRPr="00F219D3">
        <w:rPr>
          <w:rFonts w:asciiTheme="minorHAnsi" w:hAnsiTheme="minorHAnsi" w:cstheme="minorBidi"/>
          <w:iCs/>
          <w:sz w:val="22"/>
          <w:szCs w:val="22"/>
          <w:lang w:eastAsia="en-US"/>
        </w:rPr>
        <w:t>. Na tento účel plánujeme využiť masmédiá, najmä tie, ktorých cieľová skupina sú mladí ľudia. Pôjde o cielenú a adresnú platenú reklamu, ktorá každoročne zabezpečí prísun informácií o štipendijnej schéme mladým ľuďom. Plánuj</w:t>
      </w:r>
      <w:r w:rsidR="00037CFF">
        <w:rPr>
          <w:rFonts w:asciiTheme="minorHAnsi" w:hAnsiTheme="minorHAnsi" w:cstheme="minorBidi"/>
          <w:iCs/>
          <w:sz w:val="22"/>
          <w:szCs w:val="22"/>
          <w:lang w:eastAsia="en-US"/>
        </w:rPr>
        <w:t xml:space="preserve"> sa</w:t>
      </w:r>
      <w:r w:rsidRPr="00F219D3">
        <w:rPr>
          <w:rFonts w:asciiTheme="minorHAnsi" w:hAnsiTheme="minorHAnsi" w:cstheme="minorBidi"/>
          <w:iCs/>
          <w:sz w:val="22"/>
          <w:szCs w:val="22"/>
          <w:lang w:eastAsia="en-US"/>
        </w:rPr>
        <w:t xml:space="preserve"> využívať aj platené články, ako napríklad rozhovory s mladými ľuďmi či úspešnými štipendistami, ktorí môžu svoju skúsenosť posunúť ďalej.</w:t>
      </w:r>
    </w:p>
    <w:p w14:paraId="73431346" w14:textId="0C2654E4" w:rsidR="00653C95" w:rsidRDefault="00653C95" w:rsidP="00653C95">
      <w:pPr>
        <w:pStyle w:val="Nadpis1"/>
        <w:rPr>
          <w:lang w:eastAsia="en-US"/>
        </w:rPr>
      </w:pPr>
      <w:r>
        <w:rPr>
          <w:lang w:eastAsia="en-US"/>
        </w:rPr>
        <w:t>Záverečná konferencia</w:t>
      </w:r>
    </w:p>
    <w:p w14:paraId="22AED88E" w14:textId="1EDA6AFC" w:rsidR="00653C95" w:rsidRPr="00570EAE" w:rsidRDefault="00653C95" w:rsidP="00653C95">
      <w:pPr>
        <w:tabs>
          <w:tab w:val="left" w:pos="1340"/>
        </w:tabs>
        <w:jc w:val="both"/>
        <w:rPr>
          <w:rFonts w:asciiTheme="minorHAnsi" w:hAnsiTheme="minorHAnsi" w:cstheme="minorBidi"/>
          <w:iCs/>
          <w:sz w:val="22"/>
          <w:szCs w:val="22"/>
          <w:lang w:eastAsia="en-US"/>
        </w:rPr>
      </w:pPr>
      <w:r>
        <w:rPr>
          <w:rFonts w:asciiTheme="minorHAnsi" w:hAnsiTheme="minorHAnsi" w:cstheme="minorBidi"/>
          <w:iCs/>
          <w:sz w:val="22"/>
          <w:szCs w:val="22"/>
          <w:lang w:eastAsia="en-US"/>
        </w:rPr>
        <w:t xml:space="preserve">S cieľom prezentácie projektu, jeho výsledkov a dosiahnutých výstupov sa plánuje zorganizovať záverečná konferencia, za účasti zapojených užívateľov a zároveň aj zástupcov nezúčastnených vysokých škôl. </w:t>
      </w:r>
    </w:p>
    <w:p w14:paraId="208FCA8F" w14:textId="77777777" w:rsidR="008A2B33" w:rsidRDefault="008A2B33" w:rsidP="008A2B33">
      <w:pPr>
        <w:tabs>
          <w:tab w:val="left" w:pos="1340"/>
        </w:tabs>
        <w:jc w:val="both"/>
        <w:rPr>
          <w:rFonts w:asciiTheme="minorHAnsi" w:hAnsiTheme="minorHAnsi" w:cstheme="minorHAnsi"/>
          <w:b/>
          <w:sz w:val="22"/>
          <w:szCs w:val="22"/>
        </w:rPr>
      </w:pPr>
    </w:p>
    <w:p w14:paraId="55CDDC2D" w14:textId="0579E821" w:rsidR="008A2B33" w:rsidRPr="00627211" w:rsidRDefault="008A2B33" w:rsidP="008A2B33">
      <w:pPr>
        <w:tabs>
          <w:tab w:val="left" w:pos="1340"/>
        </w:tabs>
        <w:jc w:val="both"/>
        <w:rPr>
          <w:rFonts w:asciiTheme="minorHAnsi" w:hAnsiTheme="minorHAnsi" w:cstheme="minorHAnsi"/>
          <w:b/>
          <w:sz w:val="22"/>
          <w:szCs w:val="22"/>
        </w:rPr>
      </w:pPr>
      <w:r w:rsidRPr="00627211">
        <w:rPr>
          <w:rFonts w:asciiTheme="minorHAnsi" w:hAnsiTheme="minorHAnsi" w:cstheme="minorHAnsi"/>
          <w:b/>
          <w:sz w:val="22"/>
          <w:szCs w:val="22"/>
        </w:rPr>
        <w:t xml:space="preserve">Personálne zabezpečenie </w:t>
      </w:r>
      <w:proofErr w:type="spellStart"/>
      <w:r>
        <w:rPr>
          <w:rFonts w:asciiTheme="minorHAnsi" w:hAnsiTheme="minorHAnsi" w:cstheme="minorHAnsi"/>
          <w:b/>
          <w:sz w:val="22"/>
          <w:szCs w:val="22"/>
        </w:rPr>
        <w:t>pod</w:t>
      </w:r>
      <w:r w:rsidRPr="00627211">
        <w:rPr>
          <w:rFonts w:asciiTheme="minorHAnsi" w:hAnsiTheme="minorHAnsi" w:cstheme="minorHAnsi"/>
          <w:b/>
          <w:sz w:val="22"/>
          <w:szCs w:val="22"/>
        </w:rPr>
        <w:t>aktivity</w:t>
      </w:r>
      <w:proofErr w:type="spellEnd"/>
      <w:r>
        <w:rPr>
          <w:rFonts w:asciiTheme="minorHAnsi" w:hAnsiTheme="minorHAnsi" w:cstheme="minorHAnsi"/>
          <w:b/>
          <w:sz w:val="22"/>
          <w:szCs w:val="22"/>
        </w:rPr>
        <w:t xml:space="preserve"> 2</w:t>
      </w:r>
      <w:r w:rsidRPr="00627211">
        <w:rPr>
          <w:rFonts w:asciiTheme="minorHAnsi" w:hAnsiTheme="minorHAnsi" w:cstheme="minorHAnsi"/>
          <w:b/>
          <w:sz w:val="22"/>
          <w:szCs w:val="22"/>
        </w:rPr>
        <w:t>:</w:t>
      </w:r>
    </w:p>
    <w:p w14:paraId="55848011" w14:textId="2AC007B7" w:rsidR="008A2B33" w:rsidRDefault="008A2B33" w:rsidP="008A2B33">
      <w:pPr>
        <w:tabs>
          <w:tab w:val="left" w:pos="1340"/>
        </w:tabs>
        <w:jc w:val="both"/>
        <w:rPr>
          <w:rFonts w:asciiTheme="minorHAnsi" w:hAnsiTheme="minorHAnsi" w:cstheme="minorBidi"/>
          <w:iCs/>
          <w:sz w:val="22"/>
          <w:szCs w:val="22"/>
          <w:lang w:eastAsia="en-US"/>
        </w:rPr>
      </w:pPr>
      <w:r>
        <w:rPr>
          <w:rFonts w:asciiTheme="minorHAnsi" w:hAnsiTheme="minorHAnsi" w:cstheme="minorBidi"/>
          <w:iCs/>
          <w:sz w:val="22"/>
          <w:szCs w:val="22"/>
          <w:lang w:eastAsia="en-US"/>
        </w:rPr>
        <w:t xml:space="preserve">Realizácia </w:t>
      </w:r>
      <w:proofErr w:type="spellStart"/>
      <w:r>
        <w:rPr>
          <w:rFonts w:asciiTheme="minorHAnsi" w:hAnsiTheme="minorHAnsi" w:cstheme="minorBidi"/>
          <w:iCs/>
          <w:sz w:val="22"/>
          <w:szCs w:val="22"/>
          <w:lang w:eastAsia="en-US"/>
        </w:rPr>
        <w:t>podaktivity</w:t>
      </w:r>
      <w:proofErr w:type="spellEnd"/>
      <w:r>
        <w:rPr>
          <w:rFonts w:asciiTheme="minorHAnsi" w:hAnsiTheme="minorHAnsi" w:cstheme="minorBidi"/>
          <w:iCs/>
          <w:sz w:val="22"/>
          <w:szCs w:val="22"/>
          <w:lang w:eastAsia="en-US"/>
        </w:rPr>
        <w:t xml:space="preserve"> 2 bude na strane </w:t>
      </w:r>
      <w:proofErr w:type="spellStart"/>
      <w:r>
        <w:rPr>
          <w:rFonts w:asciiTheme="minorHAnsi" w:hAnsiTheme="minorHAnsi" w:cstheme="minorBidi"/>
          <w:iCs/>
          <w:sz w:val="22"/>
          <w:szCs w:val="22"/>
          <w:lang w:eastAsia="en-US"/>
        </w:rPr>
        <w:t>MŠVVaM</w:t>
      </w:r>
      <w:proofErr w:type="spellEnd"/>
      <w:r>
        <w:rPr>
          <w:rFonts w:asciiTheme="minorHAnsi" w:hAnsiTheme="minorHAnsi" w:cstheme="minorBidi"/>
          <w:iCs/>
          <w:sz w:val="22"/>
          <w:szCs w:val="22"/>
          <w:lang w:eastAsia="en-US"/>
        </w:rPr>
        <w:t xml:space="preserve"> SR administratívno-vecne riadená a metodicky usmerňovaná zamestnancami </w:t>
      </w:r>
      <w:proofErr w:type="spellStart"/>
      <w:r>
        <w:rPr>
          <w:rFonts w:asciiTheme="minorHAnsi" w:hAnsiTheme="minorHAnsi" w:cstheme="minorBidi"/>
          <w:iCs/>
          <w:sz w:val="22"/>
          <w:szCs w:val="22"/>
          <w:lang w:eastAsia="en-US"/>
        </w:rPr>
        <w:t>MŠVVaM</w:t>
      </w:r>
      <w:proofErr w:type="spellEnd"/>
      <w:r>
        <w:rPr>
          <w:rFonts w:asciiTheme="minorHAnsi" w:hAnsiTheme="minorHAnsi" w:cstheme="minorBidi"/>
          <w:iCs/>
          <w:sz w:val="22"/>
          <w:szCs w:val="22"/>
          <w:lang w:eastAsia="en-US"/>
        </w:rPr>
        <w:t xml:space="preserve"> SR. Oprávneným výdavkom tejto časti aktivity sú mzdové výdavky (celková cena práce) viažuce sa zamestnancov, ktorí majú dlhoročné odborné skúsenosti </w:t>
      </w:r>
      <w:r w:rsidR="00A62CAA">
        <w:rPr>
          <w:rFonts w:asciiTheme="minorHAnsi" w:hAnsiTheme="minorHAnsi" w:cstheme="minorBidi"/>
          <w:iCs/>
          <w:sz w:val="22"/>
          <w:szCs w:val="22"/>
          <w:lang w:eastAsia="en-US"/>
        </w:rPr>
        <w:t>mediálnych činností a styku s verejnosťou</w:t>
      </w:r>
      <w:r>
        <w:rPr>
          <w:rFonts w:asciiTheme="minorHAnsi" w:hAnsiTheme="minorHAnsi" w:cstheme="minorBidi"/>
          <w:iCs/>
          <w:sz w:val="22"/>
          <w:szCs w:val="22"/>
          <w:lang w:eastAsia="en-US"/>
        </w:rPr>
        <w:t xml:space="preserve">. </w:t>
      </w:r>
    </w:p>
    <w:p w14:paraId="2F270694" w14:textId="7589110C" w:rsidR="008A2B33" w:rsidRDefault="008A2B33" w:rsidP="00AC20FD">
      <w:pPr>
        <w:pStyle w:val="paragraph"/>
        <w:numPr>
          <w:ilvl w:val="0"/>
          <w:numId w:val="21"/>
        </w:numPr>
        <w:spacing w:before="0" w:beforeAutospacing="0" w:after="0" w:afterAutospacing="0"/>
        <w:jc w:val="both"/>
        <w:textAlignment w:val="baseline"/>
        <w:rPr>
          <w:rStyle w:val="eop"/>
          <w:rFonts w:ascii="Calibri" w:hAnsi="Calibri" w:cs="Calibri"/>
          <w:sz w:val="22"/>
          <w:szCs w:val="22"/>
        </w:rPr>
      </w:pPr>
      <w:r w:rsidRPr="00D52CC6">
        <w:rPr>
          <w:rStyle w:val="normaltextrun"/>
          <w:rFonts w:ascii="Calibri" w:hAnsi="Calibri" w:cs="Calibri"/>
          <w:sz w:val="22"/>
          <w:szCs w:val="22"/>
          <w:u w:val="single"/>
        </w:rPr>
        <w:t xml:space="preserve">Odborník/špecialista (FTE: </w:t>
      </w:r>
      <w:r w:rsidR="00A62CAA">
        <w:rPr>
          <w:rStyle w:val="normaltextrun"/>
          <w:rFonts w:ascii="Calibri" w:hAnsi="Calibri" w:cs="Calibri"/>
          <w:sz w:val="22"/>
          <w:szCs w:val="22"/>
          <w:u w:val="single"/>
        </w:rPr>
        <w:t>2</w:t>
      </w:r>
      <w:r w:rsidRPr="00D52CC6">
        <w:rPr>
          <w:rStyle w:val="normaltextrun"/>
          <w:rFonts w:ascii="Calibri" w:hAnsi="Calibri" w:cs="Calibri"/>
          <w:sz w:val="22"/>
          <w:szCs w:val="22"/>
          <w:u w:val="single"/>
        </w:rPr>
        <w:t>)</w:t>
      </w:r>
      <w:r w:rsidRPr="00D52CC6">
        <w:rPr>
          <w:rStyle w:val="normaltextrun"/>
          <w:rFonts w:ascii="Calibri" w:hAnsi="Calibri" w:cs="Calibri"/>
          <w:sz w:val="22"/>
          <w:szCs w:val="22"/>
        </w:rPr>
        <w:t xml:space="preserve"> - realizuje všetky činnosti uvedené v rámci popisu administratívnych kapacít s dôrazom na zabezpečenie </w:t>
      </w:r>
      <w:r w:rsidR="00A62CAA">
        <w:rPr>
          <w:rStyle w:val="normaltextrun"/>
          <w:rFonts w:ascii="Calibri" w:hAnsi="Calibri" w:cs="Calibri"/>
          <w:sz w:val="22"/>
          <w:szCs w:val="22"/>
        </w:rPr>
        <w:t xml:space="preserve">mediálnej kampane, </w:t>
      </w:r>
      <w:r w:rsidRPr="00D52CC6">
        <w:rPr>
          <w:rStyle w:val="normaltextrun"/>
          <w:rFonts w:ascii="Calibri" w:hAnsi="Calibri" w:cs="Calibri"/>
          <w:sz w:val="22"/>
          <w:szCs w:val="22"/>
        </w:rPr>
        <w:t>vypracovani</w:t>
      </w:r>
      <w:r w:rsidR="00A62CAA">
        <w:rPr>
          <w:rStyle w:val="normaltextrun"/>
          <w:rFonts w:ascii="Calibri" w:hAnsi="Calibri" w:cs="Calibri"/>
          <w:sz w:val="22"/>
          <w:szCs w:val="22"/>
        </w:rPr>
        <w:t>e podkladových</w:t>
      </w:r>
      <w:r w:rsidRPr="00D52CC6">
        <w:rPr>
          <w:rStyle w:val="normaltextrun"/>
          <w:rFonts w:ascii="Calibri" w:hAnsi="Calibri" w:cs="Calibri"/>
          <w:sz w:val="22"/>
          <w:szCs w:val="22"/>
        </w:rPr>
        <w:t xml:space="preserve"> materiálov</w:t>
      </w:r>
      <w:r w:rsidR="00A62CAA">
        <w:rPr>
          <w:rStyle w:val="normaltextrun"/>
          <w:rFonts w:ascii="Calibri" w:hAnsi="Calibri" w:cs="Calibri"/>
          <w:sz w:val="22"/>
          <w:szCs w:val="22"/>
        </w:rPr>
        <w:t xml:space="preserve"> na účasť na veľtrhoch, metodické usmernenie pri výrobe mediálneho spotu, usmerňovanie a dohľad nad subjektmi </w:t>
      </w:r>
      <w:r w:rsidR="00A62CAA" w:rsidRPr="00A62CAA">
        <w:rPr>
          <w:rStyle w:val="normaltextrun"/>
          <w:rFonts w:ascii="Calibri" w:hAnsi="Calibri" w:cs="Calibri"/>
          <w:sz w:val="22"/>
          <w:szCs w:val="22"/>
        </w:rPr>
        <w:t>pri realizácii</w:t>
      </w:r>
      <w:r w:rsidR="00A62CAA">
        <w:rPr>
          <w:rStyle w:val="normaltextrun"/>
          <w:rFonts w:ascii="Calibri" w:hAnsi="Calibri" w:cs="Calibri"/>
          <w:sz w:val="22"/>
          <w:szCs w:val="22"/>
        </w:rPr>
        <w:t xml:space="preserve"> mediálnej kampane</w:t>
      </w:r>
      <w:r w:rsidR="00695E4F">
        <w:rPr>
          <w:rStyle w:val="normaltextrun"/>
          <w:rFonts w:ascii="Calibri" w:hAnsi="Calibri" w:cs="Calibri"/>
          <w:sz w:val="22"/>
          <w:szCs w:val="22"/>
        </w:rPr>
        <w:t>, odborné a metodické usmerňovanie užívateľov v rámci účasti na mediálnej kampani</w:t>
      </w:r>
      <w:r w:rsidR="00A62CAA">
        <w:rPr>
          <w:rStyle w:val="normaltextrun"/>
          <w:rFonts w:ascii="Calibri" w:hAnsi="Calibri" w:cs="Calibri"/>
          <w:sz w:val="22"/>
          <w:szCs w:val="22"/>
        </w:rPr>
        <w:t xml:space="preserve">. </w:t>
      </w:r>
      <w:r w:rsidRPr="00A62CAA">
        <w:rPr>
          <w:rStyle w:val="normaltextrun"/>
          <w:rFonts w:ascii="Calibri" w:hAnsi="Calibri" w:cs="Calibri"/>
          <w:sz w:val="22"/>
          <w:szCs w:val="22"/>
        </w:rPr>
        <w:t>Zodpovedá za prípravu zmlúv s</w:t>
      </w:r>
      <w:r w:rsidR="00695E4F">
        <w:rPr>
          <w:rStyle w:val="normaltextrun"/>
          <w:rFonts w:ascii="Calibri" w:hAnsi="Calibri" w:cs="Calibri"/>
          <w:sz w:val="22"/>
          <w:szCs w:val="22"/>
        </w:rPr>
        <w:t>o subjektmi zapojenými do mediálnej kampane</w:t>
      </w:r>
      <w:r w:rsidRPr="00A62CAA">
        <w:rPr>
          <w:rStyle w:val="normaltextrun"/>
          <w:rFonts w:ascii="Calibri" w:hAnsi="Calibri" w:cs="Calibri"/>
          <w:sz w:val="22"/>
          <w:szCs w:val="22"/>
        </w:rPr>
        <w:t>. Zabezpečuje vecnú kontrolu podkladov od užívateľov na ďalšie spracovanie na ORNP a financovanie projektu.</w:t>
      </w:r>
      <w:r w:rsidRPr="00A62CAA">
        <w:rPr>
          <w:rStyle w:val="eop"/>
          <w:rFonts w:ascii="Calibri" w:hAnsi="Calibri" w:cs="Calibri"/>
          <w:sz w:val="22"/>
          <w:szCs w:val="22"/>
        </w:rPr>
        <w:t> </w:t>
      </w:r>
    </w:p>
    <w:p w14:paraId="74254496" w14:textId="0C5B3F35" w:rsidR="008A2B33" w:rsidRDefault="00A62CAA" w:rsidP="008A2B33">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242424"/>
          <w:sz w:val="22"/>
          <w:szCs w:val="22"/>
        </w:rPr>
        <w:t xml:space="preserve">Zamestnanci sa budú na projekte podieľa 100% svojej pracovnej činnosti. </w:t>
      </w:r>
    </w:p>
    <w:p w14:paraId="54C53596" w14:textId="77777777" w:rsidR="008A2B33" w:rsidRDefault="008A2B33" w:rsidP="008A2B33">
      <w:pPr>
        <w:pStyle w:val="paragraph"/>
        <w:spacing w:before="0" w:beforeAutospacing="0" w:after="0" w:afterAutospacing="0"/>
        <w:jc w:val="both"/>
        <w:textAlignment w:val="baseline"/>
        <w:rPr>
          <w:rFonts w:ascii="Segoe UI" w:hAnsi="Segoe UI" w:cs="Segoe UI"/>
          <w:sz w:val="18"/>
          <w:szCs w:val="18"/>
        </w:rPr>
      </w:pPr>
    </w:p>
    <w:p w14:paraId="2CA5A884" w14:textId="72367850" w:rsidR="008A2B33" w:rsidRDefault="005C5325" w:rsidP="008A2B33">
      <w:pPr>
        <w:pStyle w:val="paragraph"/>
        <w:spacing w:before="0" w:beforeAutospacing="0" w:after="0" w:afterAutospacing="0"/>
        <w:jc w:val="both"/>
        <w:textAlignment w:val="baseline"/>
        <w:rPr>
          <w:rStyle w:val="eop"/>
          <w:rFonts w:ascii="Calibri" w:hAnsi="Calibri" w:cs="Calibri"/>
          <w:sz w:val="22"/>
          <w:szCs w:val="22"/>
        </w:rPr>
      </w:pPr>
      <w:r>
        <w:rPr>
          <w:rStyle w:val="normaltextrun"/>
          <w:rFonts w:ascii="Calibri" w:hAnsi="Calibri" w:cs="Calibri"/>
          <w:b/>
          <w:bCs/>
          <w:sz w:val="22"/>
          <w:szCs w:val="22"/>
        </w:rPr>
        <w:t xml:space="preserve">Harmonogram </w:t>
      </w:r>
      <w:proofErr w:type="spellStart"/>
      <w:r>
        <w:rPr>
          <w:rStyle w:val="normaltextrun"/>
          <w:rFonts w:ascii="Calibri" w:hAnsi="Calibri" w:cs="Calibri"/>
          <w:b/>
          <w:bCs/>
          <w:sz w:val="22"/>
          <w:szCs w:val="22"/>
        </w:rPr>
        <w:t>podaktivity</w:t>
      </w:r>
      <w:proofErr w:type="spellEnd"/>
      <w:r>
        <w:rPr>
          <w:rStyle w:val="normaltextrun"/>
          <w:rFonts w:ascii="Calibri" w:hAnsi="Calibri" w:cs="Calibri"/>
          <w:b/>
          <w:bCs/>
          <w:sz w:val="22"/>
          <w:szCs w:val="22"/>
        </w:rPr>
        <w:t xml:space="preserve"> 2: </w:t>
      </w:r>
      <w:r w:rsidRPr="005C5325">
        <w:rPr>
          <w:rStyle w:val="normaltextrun"/>
          <w:rFonts w:ascii="Calibri" w:hAnsi="Calibri" w:cs="Calibri"/>
          <w:sz w:val="22"/>
          <w:szCs w:val="22"/>
        </w:rPr>
        <w:t>1/2025 – 10/2029</w:t>
      </w:r>
      <w:r>
        <w:rPr>
          <w:rStyle w:val="normaltextrun"/>
          <w:rFonts w:ascii="Calibri" w:hAnsi="Calibri" w:cs="Calibri"/>
          <w:sz w:val="22"/>
          <w:szCs w:val="22"/>
        </w:rPr>
        <w:t xml:space="preserve"> – mediálna kampaň začala už v 10/2024, avšak z dôvodu oprávnenosti výdavkov je uvedené 1/2025 a bude ukončená v 10/2029 záverečnou konferenciou.</w:t>
      </w:r>
    </w:p>
    <w:p w14:paraId="6A3E8E71" w14:textId="1152EFDD" w:rsidR="008A2B33" w:rsidRDefault="5DFDF4CC" w:rsidP="2B78A32E">
      <w:pPr>
        <w:pStyle w:val="paragraph"/>
        <w:spacing w:before="0" w:beforeAutospacing="0" w:after="0" w:afterAutospacing="0"/>
        <w:jc w:val="both"/>
        <w:textAlignment w:val="baseline"/>
        <w:rPr>
          <w:rFonts w:ascii="Segoe UI" w:hAnsi="Segoe UI" w:cs="Segoe UI"/>
          <w:sz w:val="18"/>
          <w:szCs w:val="18"/>
        </w:rPr>
      </w:pPr>
      <w:r w:rsidRPr="2B78A32E">
        <w:rPr>
          <w:rStyle w:val="eop"/>
          <w:rFonts w:ascii="Calibri" w:hAnsi="Calibri" w:cs="Calibri"/>
          <w:b/>
          <w:bCs/>
          <w:sz w:val="22"/>
          <w:szCs w:val="22"/>
        </w:rPr>
        <w:t xml:space="preserve">Výstup  </w:t>
      </w:r>
      <w:proofErr w:type="spellStart"/>
      <w:r w:rsidRPr="2B78A32E">
        <w:rPr>
          <w:rStyle w:val="eop"/>
          <w:rFonts w:ascii="Calibri" w:hAnsi="Calibri" w:cs="Calibri"/>
          <w:b/>
          <w:bCs/>
          <w:sz w:val="22"/>
          <w:szCs w:val="22"/>
        </w:rPr>
        <w:t>podaktivity</w:t>
      </w:r>
      <w:proofErr w:type="spellEnd"/>
      <w:r w:rsidR="5E8D7CF2" w:rsidRPr="2B78A32E">
        <w:rPr>
          <w:rStyle w:val="eop"/>
          <w:rFonts w:ascii="Calibri" w:hAnsi="Calibri" w:cs="Calibri"/>
          <w:b/>
          <w:bCs/>
          <w:sz w:val="22"/>
          <w:szCs w:val="22"/>
        </w:rPr>
        <w:t xml:space="preserve"> 2</w:t>
      </w:r>
      <w:r w:rsidRPr="2B78A32E">
        <w:rPr>
          <w:rStyle w:val="eop"/>
          <w:rFonts w:ascii="Calibri" w:hAnsi="Calibri" w:cs="Calibri"/>
          <w:b/>
          <w:bCs/>
          <w:sz w:val="22"/>
          <w:szCs w:val="22"/>
        </w:rPr>
        <w:t>:</w:t>
      </w:r>
      <w:r w:rsidRPr="2B78A32E">
        <w:rPr>
          <w:rStyle w:val="eop"/>
          <w:rFonts w:ascii="Calibri" w:hAnsi="Calibri" w:cs="Calibri"/>
          <w:sz w:val="22"/>
          <w:szCs w:val="22"/>
        </w:rPr>
        <w:t xml:space="preserve"> </w:t>
      </w:r>
      <w:proofErr w:type="spellStart"/>
      <w:r w:rsidR="76FAE775" w:rsidRPr="2B78A32E">
        <w:rPr>
          <w:rStyle w:val="normaltextrun"/>
          <w:rFonts w:ascii="Calibri" w:hAnsi="Calibri" w:cs="Calibri"/>
          <w:sz w:val="22"/>
          <w:szCs w:val="22"/>
        </w:rPr>
        <w:t>Podaktivita</w:t>
      </w:r>
      <w:proofErr w:type="spellEnd"/>
      <w:r w:rsidR="76FAE775" w:rsidRPr="2B78A32E">
        <w:rPr>
          <w:rStyle w:val="normaltextrun"/>
          <w:rFonts w:ascii="Calibri" w:hAnsi="Calibri" w:cs="Calibri"/>
          <w:sz w:val="22"/>
          <w:szCs w:val="22"/>
        </w:rPr>
        <w:t xml:space="preserve"> je adresovaná </w:t>
      </w:r>
      <w:r w:rsidR="1EFB15CB" w:rsidRPr="2B78A32E">
        <w:rPr>
          <w:rStyle w:val="normaltextrun"/>
          <w:rFonts w:ascii="Calibri" w:hAnsi="Calibri" w:cs="Calibri"/>
          <w:sz w:val="22"/>
          <w:szCs w:val="22"/>
        </w:rPr>
        <w:t xml:space="preserve">uchádzačom o štúdium a </w:t>
      </w:r>
      <w:r w:rsidR="76FAE775" w:rsidRPr="2B78A32E">
        <w:rPr>
          <w:rStyle w:val="normaltextrun"/>
          <w:rFonts w:ascii="Calibri" w:hAnsi="Calibri" w:cs="Calibri"/>
          <w:sz w:val="22"/>
          <w:szCs w:val="22"/>
        </w:rPr>
        <w:t xml:space="preserve">študentom </w:t>
      </w:r>
      <w:r w:rsidR="67400EBC" w:rsidRPr="2B78A32E">
        <w:rPr>
          <w:rStyle w:val="normaltextrun"/>
          <w:rFonts w:ascii="Calibri" w:hAnsi="Calibri" w:cs="Calibri"/>
          <w:sz w:val="22"/>
          <w:szCs w:val="22"/>
        </w:rPr>
        <w:t xml:space="preserve">I. stupňa vysokoškolského </w:t>
      </w:r>
      <w:r w:rsidR="1EFB15CB" w:rsidRPr="2B78A32E">
        <w:rPr>
          <w:rStyle w:val="normaltextrun"/>
          <w:rFonts w:ascii="Calibri" w:hAnsi="Calibri" w:cs="Calibri"/>
          <w:sz w:val="22"/>
          <w:szCs w:val="22"/>
        </w:rPr>
        <w:t xml:space="preserve">štúdia </w:t>
      </w:r>
      <w:r w:rsidR="76FAE775" w:rsidRPr="2B78A32E">
        <w:rPr>
          <w:rStyle w:val="normaltextrun"/>
          <w:rFonts w:ascii="Calibri" w:hAnsi="Calibri" w:cs="Calibri"/>
          <w:sz w:val="22"/>
          <w:szCs w:val="22"/>
        </w:rPr>
        <w:t xml:space="preserve">v čase, kedy zvažujú svoje rozhodnutie zostať v SR, študovať v SR a využiť štipendijnú schému. Bez toho, aby o možnosti štipendia vedeli, by túto finančnú výhodu nezvažovali a ich rozhodnutie odísť študovať na zahraničnú VŠ, by bolo jednoznačnejšie. Mediálna kampaň tak cieli na </w:t>
      </w:r>
      <w:r w:rsidR="602ADBA4" w:rsidRPr="2B78A32E">
        <w:rPr>
          <w:rStyle w:val="normaltextrun"/>
          <w:rFonts w:ascii="Calibri" w:hAnsi="Calibri" w:cs="Calibri"/>
          <w:sz w:val="22"/>
          <w:szCs w:val="22"/>
        </w:rPr>
        <w:t>žiakov</w:t>
      </w:r>
      <w:r w:rsidR="76FAE775" w:rsidRPr="2B78A32E">
        <w:rPr>
          <w:rStyle w:val="normaltextrun"/>
          <w:rFonts w:ascii="Calibri" w:hAnsi="Calibri" w:cs="Calibri"/>
          <w:sz w:val="22"/>
          <w:szCs w:val="22"/>
        </w:rPr>
        <w:t xml:space="preserve"> stredných škôl</w:t>
      </w:r>
      <w:r w:rsidR="602ADBA4" w:rsidRPr="2B78A32E">
        <w:rPr>
          <w:rStyle w:val="normaltextrun"/>
          <w:rFonts w:ascii="Calibri" w:hAnsi="Calibri" w:cs="Calibri"/>
          <w:sz w:val="22"/>
          <w:szCs w:val="22"/>
        </w:rPr>
        <w:t xml:space="preserve"> a študentov </w:t>
      </w:r>
      <w:r w:rsidR="054ED818" w:rsidRPr="2B78A32E">
        <w:rPr>
          <w:rStyle w:val="normaltextrun"/>
          <w:rFonts w:ascii="Calibri" w:hAnsi="Calibri" w:cs="Calibri"/>
          <w:sz w:val="22"/>
          <w:szCs w:val="22"/>
        </w:rPr>
        <w:t>I. stupňa vysokoškolského š</w:t>
      </w:r>
      <w:r w:rsidR="602ADBA4" w:rsidRPr="2B78A32E">
        <w:rPr>
          <w:rStyle w:val="normaltextrun"/>
          <w:rFonts w:ascii="Calibri" w:hAnsi="Calibri" w:cs="Calibri"/>
          <w:sz w:val="22"/>
          <w:szCs w:val="22"/>
        </w:rPr>
        <w:t>túdia</w:t>
      </w:r>
      <w:r w:rsidR="76FAE775" w:rsidRPr="2B78A32E">
        <w:rPr>
          <w:rStyle w:val="normaltextrun"/>
          <w:rFonts w:ascii="Calibri" w:hAnsi="Calibri" w:cs="Calibri"/>
          <w:sz w:val="22"/>
          <w:szCs w:val="22"/>
        </w:rPr>
        <w:t>, ktor</w:t>
      </w:r>
      <w:r w:rsidR="602ADBA4" w:rsidRPr="2B78A32E">
        <w:rPr>
          <w:rStyle w:val="normaltextrun"/>
          <w:rFonts w:ascii="Calibri" w:hAnsi="Calibri" w:cs="Calibri"/>
          <w:sz w:val="22"/>
          <w:szCs w:val="22"/>
        </w:rPr>
        <w:t>í</w:t>
      </w:r>
      <w:r w:rsidR="76FAE775" w:rsidRPr="2B78A32E">
        <w:rPr>
          <w:rStyle w:val="normaltextrun"/>
          <w:rFonts w:ascii="Calibri" w:hAnsi="Calibri" w:cs="Calibri"/>
          <w:sz w:val="22"/>
          <w:szCs w:val="22"/>
        </w:rPr>
        <w:t xml:space="preserve"> končia svoje štúdium a rozhodujú sa kde pokračovať v štúdiu, avšak v konečnom dôsledku výrazne prispieva k plneniu cieľa projektu – udržať študentov na vysokých školách v SR. </w:t>
      </w:r>
      <w:r w:rsidR="5E8D7CF2" w:rsidRPr="2B78A32E">
        <w:rPr>
          <w:rStyle w:val="eop"/>
          <w:rFonts w:ascii="Calibri" w:hAnsi="Calibri" w:cs="Calibri"/>
          <w:sz w:val="22"/>
          <w:szCs w:val="22"/>
        </w:rPr>
        <w:t xml:space="preserve">Mediálnou kampaňou sa študent dozvie </w:t>
      </w:r>
      <w:r w:rsidR="5E8D7CF2" w:rsidRPr="2B78A32E">
        <w:rPr>
          <w:rStyle w:val="eop"/>
          <w:rFonts w:ascii="Calibri" w:hAnsi="Calibri" w:cs="Calibri"/>
          <w:sz w:val="22"/>
          <w:szCs w:val="22"/>
        </w:rPr>
        <w:lastRenderedPageBreak/>
        <w:t>o možnosti štúdia v SR s finančnou výhodou, rozhodne sa zostať študovať v SR a tým sa zvyšuje počet študentov, ktorým je poskytované štipendium (plnenie ukazovateľa PSKPSOI01).</w:t>
      </w:r>
    </w:p>
    <w:p w14:paraId="7CEB719E" w14:textId="7150D160" w:rsidR="008A2B33" w:rsidRDefault="5DFDF4CC" w:rsidP="2B78A32E">
      <w:pPr>
        <w:pStyle w:val="paragraph"/>
        <w:spacing w:before="0" w:beforeAutospacing="0" w:after="0" w:afterAutospacing="0"/>
        <w:jc w:val="both"/>
        <w:textAlignment w:val="baseline"/>
        <w:rPr>
          <w:rStyle w:val="normaltextrun"/>
          <w:rFonts w:ascii="Calibri" w:hAnsi="Calibri" w:cs="Calibri"/>
          <w:sz w:val="22"/>
          <w:szCs w:val="22"/>
        </w:rPr>
      </w:pPr>
      <w:r w:rsidRPr="2B78A32E">
        <w:rPr>
          <w:rStyle w:val="normaltextrun"/>
          <w:rFonts w:ascii="Calibri" w:hAnsi="Calibri" w:cs="Calibri"/>
          <w:b/>
          <w:bCs/>
          <w:sz w:val="22"/>
          <w:szCs w:val="22"/>
        </w:rPr>
        <w:t xml:space="preserve">Výsledok </w:t>
      </w:r>
      <w:proofErr w:type="spellStart"/>
      <w:r w:rsidRPr="2B78A32E">
        <w:rPr>
          <w:rStyle w:val="normaltextrun"/>
          <w:rFonts w:ascii="Calibri" w:hAnsi="Calibri" w:cs="Calibri"/>
          <w:b/>
          <w:bCs/>
          <w:sz w:val="22"/>
          <w:szCs w:val="22"/>
        </w:rPr>
        <w:t>podaktivity</w:t>
      </w:r>
      <w:proofErr w:type="spellEnd"/>
      <w:r w:rsidR="5E8D7CF2" w:rsidRPr="2B78A32E">
        <w:rPr>
          <w:rStyle w:val="normaltextrun"/>
          <w:rFonts w:ascii="Calibri" w:hAnsi="Calibri" w:cs="Calibri"/>
          <w:b/>
          <w:bCs/>
          <w:sz w:val="22"/>
          <w:szCs w:val="22"/>
        </w:rPr>
        <w:t xml:space="preserve"> 2</w:t>
      </w:r>
      <w:r w:rsidRPr="2B78A32E">
        <w:rPr>
          <w:rStyle w:val="normaltextrun"/>
          <w:rFonts w:ascii="Calibri" w:hAnsi="Calibri" w:cs="Calibri"/>
          <w:b/>
          <w:bCs/>
          <w:sz w:val="22"/>
          <w:szCs w:val="22"/>
        </w:rPr>
        <w:t xml:space="preserve">: </w:t>
      </w:r>
      <w:r w:rsidR="79142E5F" w:rsidRPr="2B78A32E">
        <w:rPr>
          <w:rStyle w:val="normaltextrun"/>
          <w:rFonts w:ascii="Calibri" w:hAnsi="Calibri" w:cs="Calibri"/>
          <w:sz w:val="22"/>
          <w:szCs w:val="22"/>
        </w:rPr>
        <w:t xml:space="preserve">Obdobne ako pri </w:t>
      </w:r>
      <w:proofErr w:type="spellStart"/>
      <w:r w:rsidR="79142E5F" w:rsidRPr="2B78A32E">
        <w:rPr>
          <w:rStyle w:val="normaltextrun"/>
          <w:rFonts w:ascii="Calibri" w:hAnsi="Calibri" w:cs="Calibri"/>
          <w:sz w:val="22"/>
          <w:szCs w:val="22"/>
        </w:rPr>
        <w:t>podaktivite</w:t>
      </w:r>
      <w:proofErr w:type="spellEnd"/>
      <w:r w:rsidR="79142E5F" w:rsidRPr="2B78A32E">
        <w:rPr>
          <w:rStyle w:val="normaltextrun"/>
          <w:rFonts w:ascii="Calibri" w:hAnsi="Calibri" w:cs="Calibri"/>
          <w:sz w:val="22"/>
          <w:szCs w:val="22"/>
        </w:rPr>
        <w:t xml:space="preserve"> 1 a nadväznosti na synergiu s </w:t>
      </w:r>
      <w:proofErr w:type="spellStart"/>
      <w:r w:rsidR="79142E5F" w:rsidRPr="2B78A32E">
        <w:rPr>
          <w:rStyle w:val="normaltextrun"/>
          <w:rFonts w:ascii="Calibri" w:hAnsi="Calibri" w:cs="Calibri"/>
          <w:sz w:val="22"/>
          <w:szCs w:val="22"/>
        </w:rPr>
        <w:t>podaktivitou</w:t>
      </w:r>
      <w:proofErr w:type="spellEnd"/>
      <w:r w:rsidR="79142E5F" w:rsidRPr="2B78A32E">
        <w:rPr>
          <w:rStyle w:val="normaltextrun"/>
          <w:rFonts w:ascii="Calibri" w:hAnsi="Calibri" w:cs="Calibri"/>
          <w:sz w:val="22"/>
          <w:szCs w:val="22"/>
        </w:rPr>
        <w:t xml:space="preserve"> 1 je </w:t>
      </w:r>
      <w:r w:rsidRPr="2B78A32E">
        <w:rPr>
          <w:rStyle w:val="normaltextrun"/>
          <w:rFonts w:ascii="Calibri" w:hAnsi="Calibri" w:cs="Calibri"/>
          <w:sz w:val="22"/>
          <w:szCs w:val="22"/>
        </w:rPr>
        <w:t xml:space="preserve">potrebné vnímať </w:t>
      </w:r>
      <w:r w:rsidR="79142E5F" w:rsidRPr="2B78A32E">
        <w:rPr>
          <w:rStyle w:val="normaltextrun"/>
          <w:rFonts w:ascii="Calibri" w:hAnsi="Calibri" w:cs="Calibri"/>
          <w:sz w:val="22"/>
          <w:szCs w:val="22"/>
        </w:rPr>
        <w:t xml:space="preserve">výsledok </w:t>
      </w:r>
      <w:proofErr w:type="spellStart"/>
      <w:r w:rsidR="79142E5F" w:rsidRPr="2B78A32E">
        <w:rPr>
          <w:rStyle w:val="normaltextrun"/>
          <w:rFonts w:ascii="Calibri" w:hAnsi="Calibri" w:cs="Calibri"/>
          <w:sz w:val="22"/>
          <w:szCs w:val="22"/>
        </w:rPr>
        <w:t>podkaktivity</w:t>
      </w:r>
      <w:proofErr w:type="spellEnd"/>
      <w:r w:rsidR="79142E5F" w:rsidRPr="2B78A32E">
        <w:rPr>
          <w:rStyle w:val="normaltextrun"/>
          <w:rFonts w:ascii="Calibri" w:hAnsi="Calibri" w:cs="Calibri"/>
          <w:sz w:val="22"/>
          <w:szCs w:val="22"/>
        </w:rPr>
        <w:t xml:space="preserve"> 2 </w:t>
      </w:r>
      <w:r w:rsidRPr="2B78A32E">
        <w:rPr>
          <w:rStyle w:val="normaltextrun"/>
          <w:rFonts w:ascii="Calibri" w:hAnsi="Calibri" w:cs="Calibri"/>
          <w:sz w:val="22"/>
          <w:szCs w:val="22"/>
        </w:rPr>
        <w:t>kontextovo</w:t>
      </w:r>
      <w:r w:rsidR="6D417DEB" w:rsidRPr="2B78A32E">
        <w:rPr>
          <w:rStyle w:val="normaltextrun"/>
          <w:rFonts w:ascii="Calibri" w:hAnsi="Calibri" w:cs="Calibri"/>
          <w:sz w:val="22"/>
          <w:szCs w:val="22"/>
        </w:rPr>
        <w:t xml:space="preserve"> a v nadväznosti na výsledok </w:t>
      </w:r>
      <w:proofErr w:type="spellStart"/>
      <w:r w:rsidR="6D417DEB" w:rsidRPr="2B78A32E">
        <w:rPr>
          <w:rStyle w:val="normaltextrun"/>
          <w:rFonts w:ascii="Calibri" w:hAnsi="Calibri" w:cs="Calibri"/>
          <w:sz w:val="22"/>
          <w:szCs w:val="22"/>
        </w:rPr>
        <w:t>podaktivity</w:t>
      </w:r>
      <w:proofErr w:type="spellEnd"/>
      <w:r w:rsidR="6D417DEB" w:rsidRPr="2B78A32E">
        <w:rPr>
          <w:rStyle w:val="normaltextrun"/>
          <w:rFonts w:ascii="Calibri" w:hAnsi="Calibri" w:cs="Calibri"/>
          <w:sz w:val="22"/>
          <w:szCs w:val="22"/>
        </w:rPr>
        <w:t xml:space="preserve"> 1. Mediálna kampaň môže </w:t>
      </w:r>
      <w:r w:rsidRPr="2B78A32E">
        <w:rPr>
          <w:rStyle w:val="normaltextrun"/>
          <w:rFonts w:ascii="Calibri" w:hAnsi="Calibri" w:cs="Calibri"/>
          <w:sz w:val="22"/>
          <w:szCs w:val="22"/>
        </w:rPr>
        <w:t xml:space="preserve">prispieť k tomu, aby domáci talentovaní </w:t>
      </w:r>
      <w:r w:rsidR="602ADBA4" w:rsidRPr="2B78A32E">
        <w:rPr>
          <w:rStyle w:val="normaltextrun"/>
          <w:rFonts w:ascii="Calibri" w:hAnsi="Calibri" w:cs="Calibri"/>
          <w:sz w:val="22"/>
          <w:szCs w:val="22"/>
        </w:rPr>
        <w:t>žiaci</w:t>
      </w:r>
      <w:r w:rsidRPr="2B78A32E">
        <w:rPr>
          <w:rStyle w:val="normaltextrun"/>
          <w:rFonts w:ascii="Calibri" w:hAnsi="Calibri" w:cs="Calibri"/>
          <w:sz w:val="22"/>
          <w:szCs w:val="22"/>
        </w:rPr>
        <w:t xml:space="preserve"> stredných škôl </w:t>
      </w:r>
      <w:r w:rsidR="602ADBA4" w:rsidRPr="2B78A32E">
        <w:rPr>
          <w:rStyle w:val="normaltextrun"/>
          <w:rFonts w:ascii="Calibri" w:hAnsi="Calibri" w:cs="Calibri"/>
          <w:sz w:val="22"/>
          <w:szCs w:val="22"/>
        </w:rPr>
        <w:t xml:space="preserve">a absolventi </w:t>
      </w:r>
      <w:r w:rsidR="7993C871" w:rsidRPr="2B78A32E">
        <w:rPr>
          <w:rStyle w:val="normaltextrun"/>
          <w:rFonts w:ascii="Calibri" w:hAnsi="Calibri" w:cs="Calibri"/>
          <w:sz w:val="22"/>
          <w:szCs w:val="22"/>
        </w:rPr>
        <w:t xml:space="preserve">I. stupňa vysokoškolského </w:t>
      </w:r>
      <w:r w:rsidR="602ADBA4" w:rsidRPr="2B78A32E">
        <w:rPr>
          <w:rStyle w:val="normaltextrun"/>
          <w:rFonts w:ascii="Calibri" w:hAnsi="Calibri" w:cs="Calibri"/>
          <w:sz w:val="22"/>
          <w:szCs w:val="22"/>
        </w:rPr>
        <w:t xml:space="preserve">štúdia, ktorí boli počas </w:t>
      </w:r>
      <w:r w:rsidR="17402D74" w:rsidRPr="2B78A32E">
        <w:rPr>
          <w:rStyle w:val="normaltextrun"/>
          <w:rFonts w:ascii="Calibri" w:hAnsi="Calibri" w:cs="Calibri"/>
          <w:sz w:val="22"/>
          <w:szCs w:val="22"/>
        </w:rPr>
        <w:t xml:space="preserve">I. stupňa vysokoškolského </w:t>
      </w:r>
      <w:r w:rsidR="602ADBA4" w:rsidRPr="2B78A32E">
        <w:rPr>
          <w:rStyle w:val="normaltextrun"/>
          <w:rFonts w:ascii="Calibri" w:hAnsi="Calibri" w:cs="Calibri"/>
          <w:sz w:val="22"/>
          <w:szCs w:val="22"/>
        </w:rPr>
        <w:t xml:space="preserve">štúdia zapojení do realizácie projektov poskytovania štipendií talentovaným študentom (tak z POO ako aj z PSK) </w:t>
      </w:r>
      <w:r w:rsidRPr="2B78A32E">
        <w:rPr>
          <w:rStyle w:val="normaltextrun"/>
          <w:rFonts w:ascii="Calibri" w:hAnsi="Calibri" w:cs="Calibri"/>
          <w:sz w:val="22"/>
          <w:szCs w:val="22"/>
        </w:rPr>
        <w:t xml:space="preserve">zostali v SR a  študovali </w:t>
      </w:r>
      <w:r w:rsidR="602ADBA4" w:rsidRPr="2B78A32E">
        <w:rPr>
          <w:rStyle w:val="normaltextrun"/>
          <w:rFonts w:ascii="Calibri" w:hAnsi="Calibri" w:cs="Calibri"/>
          <w:sz w:val="22"/>
          <w:szCs w:val="22"/>
        </w:rPr>
        <w:t xml:space="preserve">resp. pokračovali v štúdiu </w:t>
      </w:r>
      <w:r w:rsidRPr="2B78A32E">
        <w:rPr>
          <w:rStyle w:val="normaltextrun"/>
          <w:rFonts w:ascii="Calibri" w:hAnsi="Calibri" w:cs="Calibri"/>
          <w:sz w:val="22"/>
          <w:szCs w:val="22"/>
        </w:rPr>
        <w:t xml:space="preserve">na našich vysokých školách. Do rozhodnutia </w:t>
      </w:r>
      <w:r w:rsidR="602ADBA4" w:rsidRPr="2B78A32E">
        <w:rPr>
          <w:rStyle w:val="normaltextrun"/>
          <w:rFonts w:ascii="Calibri" w:hAnsi="Calibri" w:cs="Calibri"/>
          <w:sz w:val="22"/>
          <w:szCs w:val="22"/>
        </w:rPr>
        <w:t xml:space="preserve">uchádzačov o štúdium a absolventov </w:t>
      </w:r>
      <w:r w:rsidR="47CBFE35" w:rsidRPr="2B78A32E">
        <w:rPr>
          <w:rStyle w:val="normaltextrun"/>
          <w:rFonts w:ascii="Calibri" w:hAnsi="Calibri" w:cs="Calibri"/>
          <w:sz w:val="22"/>
          <w:szCs w:val="22"/>
        </w:rPr>
        <w:t xml:space="preserve">I. stupňa vysokoškolského </w:t>
      </w:r>
      <w:r w:rsidR="602ADBA4" w:rsidRPr="2B78A32E">
        <w:rPr>
          <w:rStyle w:val="normaltextrun"/>
          <w:rFonts w:ascii="Calibri" w:hAnsi="Calibri" w:cs="Calibri"/>
          <w:sz w:val="22"/>
          <w:szCs w:val="22"/>
        </w:rPr>
        <w:t>štúdia</w:t>
      </w:r>
      <w:r w:rsidRPr="2B78A32E">
        <w:rPr>
          <w:rStyle w:val="normaltextrun"/>
          <w:rFonts w:ascii="Calibri" w:hAnsi="Calibri" w:cs="Calibri"/>
          <w:sz w:val="22"/>
          <w:szCs w:val="22"/>
        </w:rPr>
        <w:t xml:space="preserve"> vstupujú aj ďalšie objektívne a/alebo subjektívne faktory a poskytnutie štipendia môže, ale nemusí byť tým rozhodujúcim faktorom na voľbu slovenskej vysokej školy. Za pozitívny výsledok možno považovať udržanie resp. zvýšenie percentuálneho vyjadrenia domácich talentovaných študentov, ktorí zostali študovať v SR v porovnaní s predchádzajúcimi rokmi. </w:t>
      </w:r>
    </w:p>
    <w:p w14:paraId="7FC637B9" w14:textId="77777777" w:rsidR="008A2B33" w:rsidRDefault="008A2B33" w:rsidP="128C96FD">
      <w:pPr>
        <w:spacing w:before="120" w:after="120"/>
        <w:jc w:val="both"/>
        <w:rPr>
          <w:rFonts w:asciiTheme="minorHAnsi" w:hAnsiTheme="minorHAnsi" w:cstheme="minorBidi"/>
          <w:b/>
          <w:bCs/>
          <w:sz w:val="22"/>
          <w:szCs w:val="22"/>
        </w:rPr>
      </w:pPr>
    </w:p>
    <w:p w14:paraId="56FCCB68" w14:textId="3733F9F5" w:rsidR="00AF7842" w:rsidDel="00F71EF0" w:rsidRDefault="00AF7842" w:rsidP="00AF7842">
      <w:pPr>
        <w:pStyle w:val="paragraph"/>
        <w:shd w:val="clear" w:color="auto" w:fill="FFF2CC" w:themeFill="accent4" w:themeFillTint="33"/>
        <w:spacing w:before="0" w:beforeAutospacing="0" w:after="0" w:afterAutospacing="0"/>
        <w:jc w:val="both"/>
        <w:rPr>
          <w:moveFrom w:id="58" w:author="Minarovičová Jana" w:date="2024-12-12T08:34:00Z" w16du:dateUtc="2024-12-12T07:34:00Z"/>
          <w:rStyle w:val="normaltextrun"/>
          <w:rFonts w:ascii="Calibri" w:hAnsi="Calibri" w:cs="Calibri"/>
          <w:b/>
          <w:bCs/>
          <w:sz w:val="22"/>
          <w:szCs w:val="22"/>
        </w:rPr>
      </w:pPr>
      <w:moveFromRangeStart w:id="59" w:author="Minarovičová Jana" w:date="2024-12-12T08:34:00Z" w:name="move184884856"/>
      <w:moveFrom w:id="60" w:author="Minarovičová Jana" w:date="2024-12-12T08:34:00Z" w16du:dateUtc="2024-12-12T07:34:00Z">
        <w:r w:rsidRPr="000463CF" w:rsidDel="00F71EF0">
          <w:rPr>
            <w:rStyle w:val="normaltextrun"/>
            <w:rFonts w:ascii="Calibri" w:hAnsi="Calibri" w:cs="Calibri"/>
            <w:b/>
            <w:bCs/>
            <w:sz w:val="22"/>
            <w:szCs w:val="22"/>
          </w:rPr>
          <w:t>Výsledok monitorovaný</w:t>
        </w:r>
        <w:r w:rsidRPr="518CAC72" w:rsidDel="00F71EF0">
          <w:rPr>
            <w:rStyle w:val="normaltextrun"/>
            <w:rFonts w:ascii="Calibri" w:hAnsi="Calibri" w:cs="Calibri"/>
            <w:b/>
            <w:bCs/>
            <w:sz w:val="22"/>
            <w:szCs w:val="22"/>
          </w:rPr>
          <w:t xml:space="preserve"> a dosiahnutý</w:t>
        </w:r>
        <w:r w:rsidRPr="000463CF" w:rsidDel="00F71EF0">
          <w:rPr>
            <w:rStyle w:val="normaltextrun"/>
            <w:rFonts w:ascii="Calibri" w:hAnsi="Calibri" w:cs="Calibri"/>
            <w:b/>
            <w:bCs/>
            <w:sz w:val="22"/>
            <w:szCs w:val="22"/>
          </w:rPr>
          <w:t xml:space="preserve"> mimo projektových merateľných ukazovateľov</w:t>
        </w:r>
      </w:moveFrom>
    </w:p>
    <w:p w14:paraId="3B143E95" w14:textId="11F80B04" w:rsidR="00AF7842" w:rsidDel="00F71EF0" w:rsidRDefault="00AF7842" w:rsidP="00AF7842">
      <w:pPr>
        <w:pStyle w:val="paragraph"/>
        <w:spacing w:before="0" w:beforeAutospacing="0" w:after="0" w:afterAutospacing="0"/>
        <w:jc w:val="both"/>
        <w:rPr>
          <w:moveFrom w:id="61" w:author="Minarovičová Jana" w:date="2024-12-12T08:34:00Z" w16du:dateUtc="2024-12-12T07:34:00Z"/>
          <w:rStyle w:val="normaltextrun"/>
          <w:rFonts w:ascii="Calibri" w:hAnsi="Calibri" w:cs="Calibri"/>
          <w:sz w:val="22"/>
          <w:szCs w:val="22"/>
        </w:rPr>
      </w:pPr>
      <w:moveFrom w:id="62" w:author="Minarovičová Jana" w:date="2024-12-12T08:34:00Z" w16du:dateUtc="2024-12-12T07:34:00Z">
        <w:r w:rsidRPr="518CAC72" w:rsidDel="00F71EF0">
          <w:rPr>
            <w:rStyle w:val="normaltextrun"/>
            <w:rFonts w:ascii="Calibri" w:hAnsi="Calibri" w:cs="Calibri"/>
            <w:sz w:val="22"/>
            <w:szCs w:val="22"/>
          </w:rPr>
          <w:t xml:space="preserve">V nadväznosti na očakávaný výsledok podaktivity 1 a podaktivity 2 bude monitorovaný výsledok projektu a to zníženie </w:t>
        </w:r>
        <w:r w:rsidDel="00F71EF0">
          <w:rPr>
            <w:rStyle w:val="normaltextrun"/>
            <w:rFonts w:ascii="Calibri" w:hAnsi="Calibri" w:cs="Calibri"/>
            <w:sz w:val="22"/>
            <w:szCs w:val="22"/>
          </w:rPr>
          <w:t>a/</w:t>
        </w:r>
        <w:r w:rsidRPr="518CAC72" w:rsidDel="00F71EF0">
          <w:rPr>
            <w:rStyle w:val="normaltextrun"/>
            <w:rFonts w:ascii="Calibri" w:hAnsi="Calibri" w:cs="Calibri"/>
            <w:sz w:val="22"/>
            <w:szCs w:val="22"/>
          </w:rPr>
          <w:t>alebo udržanie percentuálneho vyjadrenia počtu  domácich talentovaných študentov, ktorí odišli študovať do zahraničia -  zamedzenie fenoménu „brain drain“.</w:t>
        </w:r>
      </w:moveFrom>
    </w:p>
    <w:p w14:paraId="12B19FE4" w14:textId="4B853B76" w:rsidR="00AF7842" w:rsidDel="00F71EF0" w:rsidRDefault="00AF7842" w:rsidP="00AF7842">
      <w:pPr>
        <w:jc w:val="both"/>
        <w:rPr>
          <w:moveFrom w:id="63" w:author="Minarovičová Jana" w:date="2024-12-12T08:34:00Z" w16du:dateUtc="2024-12-12T07:34:00Z"/>
        </w:rPr>
      </w:pPr>
      <w:moveFrom w:id="64" w:author="Minarovičová Jana" w:date="2024-12-12T08:34:00Z" w16du:dateUtc="2024-12-12T07:34:00Z">
        <w:r w:rsidDel="00F71EF0">
          <w:rPr>
            <w:rFonts w:ascii="Calibri" w:eastAsia="Calibri" w:hAnsi="Calibri" w:cs="Calibri"/>
            <w:sz w:val="22"/>
            <w:szCs w:val="22"/>
          </w:rPr>
          <w:t>V zmysle poslednej zverejnenej správy OECD</w:t>
        </w:r>
        <w:r w:rsidDel="00F71EF0">
          <w:rPr>
            <w:rFonts w:eastAsia="Calibri"/>
            <w:sz w:val="22"/>
            <w:szCs w:val="22"/>
          </w:rPr>
          <w:t xml:space="preserve"> </w:t>
        </w:r>
        <w:r w:rsidDel="00F71EF0">
          <w:rPr>
            <w:rFonts w:ascii="Calibri" w:eastAsia="Calibri" w:hAnsi="Calibri" w:cs="Calibri"/>
            <w:sz w:val="22"/>
            <w:szCs w:val="22"/>
          </w:rPr>
          <w:t xml:space="preserve">až </w:t>
        </w:r>
        <w:r w:rsidRPr="518CAC72" w:rsidDel="00F71EF0">
          <w:rPr>
            <w:rFonts w:ascii="Calibri" w:eastAsia="Calibri" w:hAnsi="Calibri" w:cs="Calibri"/>
            <w:sz w:val="22"/>
            <w:szCs w:val="22"/>
          </w:rPr>
          <w:t>20 % slovenských študentov vysokých škôl študovalo v roku 2021 na vysokých školách v zahraničí, čo predstavuje druhý najvyšší podiel spomedzi krajín OECD (OECD, 2023, p. 259</w:t>
        </w:r>
        <w:r w:rsidDel="00F71EF0">
          <w:rPr>
            <w:rStyle w:val="Odkaznapoznmkupodiarou"/>
            <w:rFonts w:eastAsia="Calibri"/>
            <w:sz w:val="22"/>
            <w:szCs w:val="22"/>
          </w:rPr>
          <w:footnoteReference w:id="15"/>
        </w:r>
        <w:r w:rsidRPr="518CAC72" w:rsidDel="00F71EF0">
          <w:rPr>
            <w:rFonts w:ascii="Calibri" w:eastAsia="Calibri" w:hAnsi="Calibri" w:cs="Calibri"/>
            <w:sz w:val="22"/>
            <w:szCs w:val="22"/>
          </w:rPr>
          <w:t>). Ide o rastúci trend, keďže v roku 2010 v zahraničí študovalo iba 13 % vysokoškolákov (OECD, 2012, p. 380</w:t>
        </w:r>
        <w:r w:rsidDel="00F71EF0">
          <w:rPr>
            <w:rStyle w:val="Odkaznapoznmkupodiarou"/>
            <w:rFonts w:eastAsia="Calibri"/>
            <w:sz w:val="22"/>
            <w:szCs w:val="22"/>
          </w:rPr>
          <w:footnoteReference w:id="16"/>
        </w:r>
        <w:r w:rsidRPr="518CAC72" w:rsidDel="00F71EF0">
          <w:rPr>
            <w:rFonts w:ascii="Calibri" w:eastAsia="Calibri" w:hAnsi="Calibri" w:cs="Calibri"/>
            <w:sz w:val="22"/>
            <w:szCs w:val="22"/>
          </w:rPr>
          <w:t>).</w:t>
        </w:r>
        <w:r w:rsidDel="00F71EF0">
          <w:rPr>
            <w:rFonts w:ascii="Calibri" w:eastAsia="Calibri" w:hAnsi="Calibri" w:cs="Calibri"/>
            <w:sz w:val="22"/>
            <w:szCs w:val="22"/>
          </w:rPr>
          <w:t xml:space="preserve"> Z hľadiska dôveryhodnosti a objektivity možno považovať správy OECD za adekvátne na stanovenie východiskovej a cieľovej hodnoty výsledku pripravovaného projektu.</w:t>
        </w:r>
      </w:moveFrom>
    </w:p>
    <w:p w14:paraId="434FA56D" w14:textId="6BF51E22" w:rsidR="00AF7842" w:rsidDel="00F71EF0" w:rsidRDefault="00AF7842" w:rsidP="00AF7842">
      <w:pPr>
        <w:pStyle w:val="paragraph"/>
        <w:spacing w:before="0" w:beforeAutospacing="0" w:after="0" w:afterAutospacing="0"/>
        <w:jc w:val="both"/>
        <w:rPr>
          <w:moveFrom w:id="69" w:author="Minarovičová Jana" w:date="2024-12-12T08:34:00Z" w16du:dateUtc="2024-12-12T07:34:00Z"/>
          <w:rStyle w:val="normaltextrun"/>
          <w:rFonts w:ascii="Calibri" w:hAnsi="Calibri" w:cs="Calibri"/>
          <w:b/>
          <w:bCs/>
          <w:sz w:val="22"/>
          <w:szCs w:val="22"/>
          <w:u w:val="single"/>
        </w:rPr>
      </w:pPr>
      <w:moveFrom w:id="70" w:author="Minarovičová Jana" w:date="2024-12-12T08:34:00Z" w16du:dateUtc="2024-12-12T07:34:00Z">
        <w:r w:rsidRPr="518CAC72" w:rsidDel="00F71EF0">
          <w:rPr>
            <w:rStyle w:val="normaltextrun"/>
            <w:rFonts w:ascii="Calibri" w:hAnsi="Calibri" w:cs="Calibri"/>
            <w:b/>
            <w:bCs/>
            <w:sz w:val="22"/>
            <w:szCs w:val="22"/>
          </w:rPr>
          <w:t xml:space="preserve">Očakávaný výsledok: </w:t>
        </w:r>
        <w:r w:rsidRPr="518CAC72" w:rsidDel="00F71EF0">
          <w:rPr>
            <w:rStyle w:val="normaltextrun"/>
            <w:rFonts w:ascii="Calibri" w:hAnsi="Calibri" w:cs="Calibri"/>
            <w:b/>
            <w:bCs/>
            <w:sz w:val="22"/>
            <w:szCs w:val="22"/>
            <w:u w:val="single"/>
          </w:rPr>
          <w:t>Zníženie a/alebo udržanie % podielu slovenských študentov študujúcich na zahraničných VŠ</w:t>
        </w:r>
      </w:moveFrom>
    </w:p>
    <w:p w14:paraId="618A17E5" w14:textId="277DB2E4" w:rsidR="00AF7842" w:rsidDel="00F71EF0" w:rsidRDefault="00AF7842" w:rsidP="00AF7842">
      <w:pPr>
        <w:pStyle w:val="paragraph"/>
        <w:spacing w:before="0" w:beforeAutospacing="0" w:after="0" w:afterAutospacing="0"/>
        <w:jc w:val="both"/>
        <w:rPr>
          <w:moveFrom w:id="71" w:author="Minarovičová Jana" w:date="2024-12-12T08:34:00Z" w16du:dateUtc="2024-12-12T07:34:00Z"/>
          <w:rStyle w:val="normaltextrun"/>
          <w:rFonts w:ascii="Calibri" w:hAnsi="Calibri" w:cs="Calibri"/>
          <w:sz w:val="22"/>
          <w:szCs w:val="22"/>
        </w:rPr>
      </w:pPr>
      <w:moveFrom w:id="72" w:author="Minarovičová Jana" w:date="2024-12-12T08:34:00Z" w16du:dateUtc="2024-12-12T07:34:00Z">
        <w:r w:rsidRPr="00AF7842" w:rsidDel="00F71EF0">
          <w:rPr>
            <w:rStyle w:val="normaltextrun"/>
            <w:rFonts w:ascii="Calibri" w:hAnsi="Calibri" w:cs="Calibri"/>
            <w:i/>
            <w:iCs/>
            <w:sz w:val="22"/>
            <w:szCs w:val="22"/>
          </w:rPr>
          <w:t xml:space="preserve">Východisková hodnota </w:t>
        </w:r>
        <w:r w:rsidRPr="518CAC72" w:rsidDel="00F71EF0">
          <w:rPr>
            <w:rStyle w:val="normaltextrun"/>
            <w:rFonts w:ascii="Calibri" w:hAnsi="Calibri" w:cs="Calibri"/>
            <w:sz w:val="22"/>
            <w:szCs w:val="22"/>
          </w:rPr>
          <w:t>= 20%</w:t>
        </w:r>
      </w:moveFrom>
    </w:p>
    <w:p w14:paraId="09C3891B" w14:textId="6012B85F" w:rsidR="00AF7842" w:rsidRPr="00AF7842" w:rsidDel="00F71EF0" w:rsidRDefault="00AF7842" w:rsidP="00AF7842">
      <w:pPr>
        <w:pStyle w:val="Textpoznmkypodiarou"/>
        <w:rPr>
          <w:moveFrom w:id="73" w:author="Minarovičová Jana" w:date="2024-12-12T08:34:00Z" w16du:dateUtc="2024-12-12T07:34:00Z"/>
          <w:rStyle w:val="normaltextrun"/>
          <w:rFonts w:ascii="Calibri" w:hAnsi="Calibri" w:cs="Calibri"/>
          <w:sz w:val="22"/>
          <w:szCs w:val="22"/>
        </w:rPr>
      </w:pPr>
      <w:moveFrom w:id="74" w:author="Minarovičová Jana" w:date="2024-12-12T08:34:00Z" w16du:dateUtc="2024-12-12T07:34:00Z">
        <w:r w:rsidRPr="518CAC72" w:rsidDel="00F71EF0">
          <w:rPr>
            <w:rStyle w:val="normaltextrun"/>
            <w:rFonts w:ascii="Calibri" w:hAnsi="Calibri" w:cs="Calibri"/>
            <w:sz w:val="22"/>
            <w:szCs w:val="22"/>
          </w:rPr>
          <w:t xml:space="preserve">Zdroj údaju: </w:t>
        </w:r>
        <w:r w:rsidRPr="00AF7842" w:rsidDel="00F71EF0">
          <w:rPr>
            <w:rStyle w:val="normaltextrun"/>
            <w:rFonts w:ascii="Calibri" w:hAnsi="Calibri" w:cs="Calibri"/>
            <w:sz w:val="22"/>
            <w:szCs w:val="22"/>
          </w:rPr>
          <w:t>OECD. (2023). Education at a Glance 2023: OECD Indicators. OECD Publishing</w:t>
        </w:r>
      </w:moveFrom>
    </w:p>
    <w:p w14:paraId="2D6F8D47" w14:textId="09710FBF" w:rsidR="00AF7842" w:rsidDel="00F71EF0" w:rsidRDefault="00AF7842" w:rsidP="00AF7842">
      <w:pPr>
        <w:pStyle w:val="paragraph"/>
        <w:spacing w:before="0" w:beforeAutospacing="0" w:after="0" w:afterAutospacing="0"/>
        <w:jc w:val="both"/>
        <w:rPr>
          <w:moveFrom w:id="75" w:author="Minarovičová Jana" w:date="2024-12-12T08:34:00Z" w16du:dateUtc="2024-12-12T07:34:00Z"/>
          <w:rStyle w:val="normaltextrun"/>
          <w:rFonts w:ascii="Calibri" w:hAnsi="Calibri" w:cs="Calibri"/>
          <w:sz w:val="22"/>
          <w:szCs w:val="22"/>
        </w:rPr>
      </w:pPr>
      <w:moveFrom w:id="76" w:author="Minarovičová Jana" w:date="2024-12-12T08:34:00Z" w16du:dateUtc="2024-12-12T07:34:00Z">
        <w:r w:rsidRPr="00AF7842" w:rsidDel="00F71EF0">
          <w:rPr>
            <w:rStyle w:val="normaltextrun"/>
            <w:rFonts w:ascii="Calibri" w:hAnsi="Calibri" w:cs="Calibri"/>
            <w:i/>
            <w:iCs/>
            <w:sz w:val="22"/>
            <w:szCs w:val="22"/>
          </w:rPr>
          <w:t>Cieľová hodnota</w:t>
        </w:r>
        <w:r w:rsidRPr="518CAC72" w:rsidDel="00F71EF0">
          <w:rPr>
            <w:rStyle w:val="normaltextrun"/>
            <w:rFonts w:ascii="Calibri" w:hAnsi="Calibri" w:cs="Calibri"/>
            <w:sz w:val="22"/>
            <w:szCs w:val="22"/>
          </w:rPr>
          <w:t xml:space="preserve"> ≤ 20%</w:t>
        </w:r>
      </w:moveFrom>
    </w:p>
    <w:p w14:paraId="2B8BA6AD" w14:textId="14F7ACA7" w:rsidR="00AF7842" w:rsidDel="00F71EF0" w:rsidRDefault="00AF7842" w:rsidP="00AF7842">
      <w:pPr>
        <w:pStyle w:val="paragraph"/>
        <w:spacing w:before="0" w:beforeAutospacing="0" w:after="240" w:afterAutospacing="0"/>
        <w:jc w:val="both"/>
        <w:rPr>
          <w:moveFrom w:id="77" w:author="Minarovičová Jana" w:date="2024-12-12T08:34:00Z" w16du:dateUtc="2024-12-12T07:34:00Z"/>
          <w:rStyle w:val="normaltextrun"/>
          <w:rFonts w:ascii="Calibri" w:hAnsi="Calibri" w:cs="Calibri"/>
          <w:sz w:val="22"/>
          <w:szCs w:val="22"/>
          <w:highlight w:val="yellow"/>
        </w:rPr>
      </w:pPr>
      <w:moveFrom w:id="78" w:author="Minarovičová Jana" w:date="2024-12-12T08:34:00Z" w16du:dateUtc="2024-12-12T07:34:00Z">
        <w:r w:rsidRPr="518CAC72" w:rsidDel="00F71EF0">
          <w:rPr>
            <w:rStyle w:val="normaltextrun"/>
            <w:rFonts w:ascii="Calibri" w:hAnsi="Calibri" w:cs="Calibri"/>
            <w:sz w:val="22"/>
            <w:szCs w:val="22"/>
          </w:rPr>
          <w:t xml:space="preserve">Zdroj údaju: </w:t>
        </w:r>
        <w:r w:rsidDel="00F71EF0">
          <w:rPr>
            <w:rStyle w:val="normaltextrun"/>
            <w:rFonts w:ascii="Calibri" w:hAnsi="Calibri" w:cs="Calibri"/>
            <w:sz w:val="22"/>
            <w:szCs w:val="22"/>
          </w:rPr>
          <w:t>Správa OECD vydaná v roku 2029</w:t>
        </w:r>
      </w:moveFrom>
    </w:p>
    <w:p w14:paraId="2785F212" w14:textId="29110BE5" w:rsidR="00AF7842" w:rsidDel="00F71EF0" w:rsidRDefault="00AF7842" w:rsidP="00AF7842">
      <w:pPr>
        <w:pStyle w:val="paragraph"/>
        <w:spacing w:before="0" w:beforeAutospacing="0" w:after="0" w:afterAutospacing="0"/>
        <w:jc w:val="both"/>
        <w:rPr>
          <w:moveFrom w:id="79" w:author="Minarovičová Jana" w:date="2024-12-12T08:34:00Z" w16du:dateUtc="2024-12-12T07:34:00Z"/>
          <w:rStyle w:val="normaltextrun"/>
          <w:rFonts w:ascii="Calibri" w:hAnsi="Calibri" w:cs="Calibri"/>
          <w:sz w:val="22"/>
          <w:szCs w:val="22"/>
        </w:rPr>
      </w:pPr>
      <w:moveFrom w:id="80" w:author="Minarovičová Jana" w:date="2024-12-12T08:34:00Z" w16du:dateUtc="2024-12-12T07:34:00Z">
        <w:r w:rsidRPr="518CAC72" w:rsidDel="00F71EF0">
          <w:rPr>
            <w:rStyle w:val="normaltextrun"/>
            <w:rFonts w:ascii="Calibri" w:hAnsi="Calibri" w:cs="Calibri"/>
            <w:sz w:val="22"/>
            <w:szCs w:val="22"/>
          </w:rPr>
          <w:t>Výsledkom projektu bude zníženie a/alebo udržanie tohto percenta</w:t>
        </w:r>
        <w:r w:rsidDel="00F71EF0">
          <w:rPr>
            <w:rStyle w:val="normaltextrun"/>
            <w:rFonts w:ascii="Calibri" w:hAnsi="Calibri" w:cs="Calibri"/>
            <w:sz w:val="22"/>
            <w:szCs w:val="22"/>
          </w:rPr>
          <w:t xml:space="preserve">. </w:t>
        </w:r>
        <w:r w:rsidRPr="518CAC72" w:rsidDel="00F71EF0">
          <w:rPr>
            <w:rStyle w:val="normaltextrun"/>
            <w:rFonts w:ascii="Calibri" w:hAnsi="Calibri" w:cs="Calibri"/>
            <w:sz w:val="22"/>
            <w:szCs w:val="22"/>
          </w:rPr>
          <w:t xml:space="preserve">Dosiahnutie výsledku je potrebné vnímať kontextovo, nakoľko na zastavení odlivu našich študentov a hlavne talentovaných študentov do zahraničia, sa podieľa viacero synergicky realizovaných aktivít/projektov, čo je aj vzhľadom na závažnosť problému žiadúce. Realizuje sa projekt na poskytovanie štipendií talentovaným študentom cez POO, paralelne začne realizácia pripravovaného NP z PSK – v snahe plynule pokračovať v poskytovaní štipendií a nezastaviť motivačný proces a zároveň MŠVVaM SR bude poskytovať štipendiá pre subjekty a územia, ktoré nebudú zapojené do pripravovaného NP. Práve z dôvodu tohto kontextového vnímania výsledku, ktorý by mal byť  dosiahnutý na úrovni SR (nie iba projektu) sa definuje výsledku mimo projektových ukazovateľov projektu. </w:t>
        </w:r>
      </w:moveFrom>
    </w:p>
    <w:p w14:paraId="58A4715B" w14:textId="02025E61" w:rsidR="00AF7842" w:rsidDel="00F71EF0" w:rsidRDefault="00AF7842" w:rsidP="00AF7842">
      <w:pPr>
        <w:pStyle w:val="paragraph"/>
        <w:spacing w:before="0" w:beforeAutospacing="0" w:after="0" w:afterAutospacing="0"/>
        <w:jc w:val="both"/>
        <w:rPr>
          <w:moveFrom w:id="81" w:author="Minarovičová Jana" w:date="2024-12-12T08:34:00Z" w16du:dateUtc="2024-12-12T07:34:00Z"/>
          <w:rStyle w:val="normaltextrun"/>
          <w:rFonts w:ascii="Calibri" w:hAnsi="Calibri" w:cs="Calibri"/>
          <w:sz w:val="22"/>
          <w:szCs w:val="22"/>
        </w:rPr>
      </w:pPr>
      <w:moveFrom w:id="82" w:author="Minarovičová Jana" w:date="2024-12-12T08:34:00Z" w16du:dateUtc="2024-12-12T07:34:00Z">
        <w:r w:rsidRPr="518CAC72" w:rsidDel="00F71EF0">
          <w:rPr>
            <w:rStyle w:val="normaltextrun"/>
            <w:rFonts w:ascii="Calibri" w:hAnsi="Calibri" w:cs="Calibri"/>
            <w:sz w:val="22"/>
            <w:szCs w:val="22"/>
          </w:rPr>
          <w:t xml:space="preserve">Prvé monitorovanie percentuálneho podielu počtu slovenských študentov na zahraničných VŠ bude v roku 2029. V tomto období bude ukončený projekt z POO a NP bude v poslednom roku implementácie a bude možné deklarovať prvé komplexné a koherentné údaje plnenia kontextového výsledku projektu. </w:t>
        </w:r>
      </w:moveFrom>
    </w:p>
    <w:moveFromRangeEnd w:id="59"/>
    <w:p w14:paraId="379DA193" w14:textId="77777777" w:rsidR="00AF7842" w:rsidRDefault="00AF7842" w:rsidP="00AF7842">
      <w:pPr>
        <w:pStyle w:val="paragraph"/>
        <w:spacing w:before="0" w:beforeAutospacing="0" w:after="0" w:afterAutospacing="0"/>
        <w:jc w:val="both"/>
        <w:rPr>
          <w:rStyle w:val="normaltextrun"/>
          <w:rFonts w:ascii="Calibri" w:hAnsi="Calibri" w:cs="Calibri"/>
          <w:sz w:val="22"/>
          <w:szCs w:val="22"/>
        </w:rPr>
      </w:pPr>
    </w:p>
    <w:p w14:paraId="354C655C" w14:textId="77777777" w:rsidR="00AF7842" w:rsidRDefault="00AF7842" w:rsidP="00AF7842">
      <w:pPr>
        <w:pStyle w:val="paragraph"/>
        <w:spacing w:before="0" w:beforeAutospacing="0" w:after="0" w:afterAutospacing="0"/>
        <w:jc w:val="both"/>
        <w:rPr>
          <w:rStyle w:val="normaltextrun"/>
          <w:rFonts w:ascii="Calibri" w:hAnsi="Calibri" w:cs="Calibri"/>
          <w:sz w:val="22"/>
          <w:szCs w:val="22"/>
        </w:rPr>
      </w:pPr>
    </w:p>
    <w:p w14:paraId="4ED955E9" w14:textId="77777777" w:rsidR="00AF7842" w:rsidRDefault="00AF7842" w:rsidP="00AF7842">
      <w:pPr>
        <w:pStyle w:val="paragraph"/>
        <w:shd w:val="clear" w:color="auto" w:fill="FFF2CC" w:themeFill="accent4" w:themeFillTint="33"/>
        <w:spacing w:before="0" w:beforeAutospacing="0" w:after="0" w:afterAutospacing="0"/>
        <w:jc w:val="both"/>
        <w:rPr>
          <w:rStyle w:val="normaltextrun"/>
          <w:rFonts w:ascii="Calibri" w:hAnsi="Calibri" w:cs="Calibri"/>
          <w:sz w:val="22"/>
          <w:szCs w:val="22"/>
        </w:rPr>
      </w:pPr>
      <w:r w:rsidRPr="518CAC72">
        <w:rPr>
          <w:rStyle w:val="normaltextrun"/>
          <w:rFonts w:ascii="Calibri" w:hAnsi="Calibri" w:cs="Calibri"/>
          <w:b/>
          <w:bCs/>
          <w:sz w:val="22"/>
          <w:szCs w:val="22"/>
        </w:rPr>
        <w:t>Udržateľnosť projektu</w:t>
      </w:r>
    </w:p>
    <w:p w14:paraId="02C19D2C" w14:textId="77777777" w:rsidR="00AF7842" w:rsidRDefault="00AF7842" w:rsidP="00AF7842">
      <w:pPr>
        <w:pStyle w:val="paragraph"/>
        <w:spacing w:before="0" w:beforeAutospacing="0" w:after="0" w:afterAutospacing="0"/>
        <w:jc w:val="both"/>
        <w:rPr>
          <w:rStyle w:val="normaltextrun"/>
          <w:rFonts w:ascii="Calibri" w:hAnsi="Calibri" w:cs="Calibri"/>
          <w:sz w:val="22"/>
          <w:szCs w:val="22"/>
        </w:rPr>
      </w:pPr>
      <w:r w:rsidRPr="518CAC72">
        <w:rPr>
          <w:rStyle w:val="normaltextrun"/>
          <w:rFonts w:ascii="Calibri" w:hAnsi="Calibri" w:cs="Calibri"/>
          <w:sz w:val="22"/>
          <w:szCs w:val="22"/>
        </w:rPr>
        <w:t xml:space="preserve">Po ukončení projektu z POO a pripravovaného NP bude vypracovaná analýza efektívnosti, účinnosti a vhodnosti nastavených procesov na plnenie zadefinovaného výsledku. V prípade pozitívnych výsledkov bude počas obdobia udržateľnosti zabezpečené financovanie štipendií pre talentovaných domácich a zahraničných študentov z rozpočtu </w:t>
      </w:r>
      <w:proofErr w:type="spellStart"/>
      <w:r w:rsidRPr="518CAC72">
        <w:rPr>
          <w:rStyle w:val="normaltextrun"/>
          <w:rFonts w:ascii="Calibri" w:hAnsi="Calibri" w:cs="Calibri"/>
          <w:sz w:val="22"/>
          <w:szCs w:val="22"/>
        </w:rPr>
        <w:t>MŠVVaM</w:t>
      </w:r>
      <w:proofErr w:type="spellEnd"/>
      <w:r w:rsidRPr="518CAC72">
        <w:rPr>
          <w:rStyle w:val="normaltextrun"/>
          <w:rFonts w:ascii="Calibri" w:hAnsi="Calibri" w:cs="Calibri"/>
          <w:sz w:val="22"/>
          <w:szCs w:val="22"/>
        </w:rPr>
        <w:t xml:space="preserve"> SR. V prípade nedostatočného výsledku, resp. zhoršenia situácie bude nutné zo strany </w:t>
      </w:r>
      <w:proofErr w:type="spellStart"/>
      <w:r w:rsidRPr="518CAC72">
        <w:rPr>
          <w:rStyle w:val="normaltextrun"/>
          <w:rFonts w:ascii="Calibri" w:hAnsi="Calibri" w:cs="Calibri"/>
          <w:sz w:val="22"/>
          <w:szCs w:val="22"/>
        </w:rPr>
        <w:t>MŠVVaM</w:t>
      </w:r>
      <w:proofErr w:type="spellEnd"/>
      <w:r w:rsidRPr="518CAC72">
        <w:rPr>
          <w:rStyle w:val="normaltextrun"/>
          <w:rFonts w:ascii="Calibri" w:hAnsi="Calibri" w:cs="Calibri"/>
          <w:sz w:val="22"/>
          <w:szCs w:val="22"/>
        </w:rPr>
        <w:t xml:space="preserve"> SR identifikovať iné účinnejšie nástroje na udržanie talentovaných študentov na slovenských VŠ. </w:t>
      </w:r>
    </w:p>
    <w:p w14:paraId="342A4CB7" w14:textId="77777777" w:rsidR="008A2B33" w:rsidRPr="00B65347" w:rsidRDefault="008A2B33" w:rsidP="00653C95">
      <w:pPr>
        <w:spacing w:before="120" w:after="120"/>
        <w:jc w:val="both"/>
        <w:rPr>
          <w:rFonts w:asciiTheme="minorHAnsi" w:hAnsiTheme="minorHAnsi" w:cstheme="minorHAnsi"/>
          <w:b/>
          <w:sz w:val="22"/>
        </w:rPr>
      </w:pPr>
    </w:p>
    <w:p w14:paraId="03BB1D84" w14:textId="77777777" w:rsidR="00B65347" w:rsidRPr="00C55AFD" w:rsidRDefault="2F1647F0" w:rsidP="518CAC72">
      <w:pPr>
        <w:pStyle w:val="Nadpis4"/>
        <w:numPr>
          <w:ilvl w:val="0"/>
          <w:numId w:val="0"/>
        </w:numPr>
        <w:ind w:left="48"/>
        <w:rPr>
          <w:lang w:eastAsia="en-US"/>
        </w:rPr>
      </w:pPr>
      <w:r w:rsidRPr="518CAC72">
        <w:rPr>
          <w:lang w:eastAsia="en-US"/>
        </w:rPr>
        <w:t>Podporná aktivita</w:t>
      </w:r>
    </w:p>
    <w:p w14:paraId="3C68113E" w14:textId="238B69F0" w:rsidR="00B65347" w:rsidRDefault="00B65347" w:rsidP="003319C5">
      <w:pPr>
        <w:spacing w:after="120"/>
        <w:ind w:left="48"/>
        <w:jc w:val="both"/>
        <w:rPr>
          <w:rFonts w:asciiTheme="minorHAnsi" w:hAnsiTheme="minorHAnsi" w:cstheme="minorHAnsi"/>
          <w:iCs/>
          <w:sz w:val="22"/>
          <w:szCs w:val="22"/>
          <w:lang w:eastAsia="en-US"/>
        </w:rPr>
      </w:pPr>
      <w:r w:rsidRPr="00E70780">
        <w:rPr>
          <w:rFonts w:asciiTheme="minorHAnsi" w:hAnsiTheme="minorHAnsi" w:cstheme="minorBidi"/>
          <w:iCs/>
          <w:sz w:val="22"/>
          <w:szCs w:val="22"/>
          <w:lang w:eastAsia="en-US"/>
        </w:rPr>
        <w:t>Administratívn</w:t>
      </w:r>
      <w:r>
        <w:rPr>
          <w:rFonts w:asciiTheme="minorHAnsi" w:hAnsiTheme="minorHAnsi" w:cstheme="minorBidi"/>
          <w:iCs/>
          <w:sz w:val="22"/>
          <w:szCs w:val="22"/>
          <w:lang w:eastAsia="en-US"/>
        </w:rPr>
        <w:t xml:space="preserve">o-technicky </w:t>
      </w:r>
      <w:r w:rsidRPr="00E70780">
        <w:rPr>
          <w:rFonts w:asciiTheme="minorHAnsi" w:hAnsiTheme="minorHAnsi" w:cstheme="minorBidi"/>
          <w:iCs/>
          <w:sz w:val="22"/>
          <w:szCs w:val="22"/>
          <w:lang w:eastAsia="en-US"/>
        </w:rPr>
        <w:t>bud</w:t>
      </w:r>
      <w:r>
        <w:rPr>
          <w:rFonts w:asciiTheme="minorHAnsi" w:hAnsiTheme="minorHAnsi" w:cstheme="minorBidi"/>
          <w:iCs/>
          <w:sz w:val="22"/>
          <w:szCs w:val="22"/>
          <w:lang w:eastAsia="en-US"/>
        </w:rPr>
        <w:t xml:space="preserve">e </w:t>
      </w:r>
      <w:r w:rsidRPr="00E70780">
        <w:rPr>
          <w:rFonts w:asciiTheme="minorHAnsi" w:hAnsiTheme="minorHAnsi" w:cstheme="minorBidi"/>
          <w:iCs/>
          <w:sz w:val="22"/>
          <w:szCs w:val="22"/>
          <w:lang w:eastAsia="en-US"/>
        </w:rPr>
        <w:t xml:space="preserve">projekt zabezpečovať </w:t>
      </w:r>
      <w:r>
        <w:rPr>
          <w:rFonts w:asciiTheme="minorHAnsi" w:hAnsiTheme="minorHAnsi" w:cstheme="minorBidi"/>
          <w:iCs/>
          <w:sz w:val="22"/>
          <w:szCs w:val="22"/>
          <w:lang w:eastAsia="en-US"/>
        </w:rPr>
        <w:t xml:space="preserve"> odbor riadenia národných projektov</w:t>
      </w:r>
      <w:r w:rsidRPr="00E70780">
        <w:rPr>
          <w:rFonts w:asciiTheme="minorHAnsi" w:hAnsiTheme="minorHAnsi" w:cstheme="minorBidi"/>
          <w:iCs/>
          <w:sz w:val="22"/>
          <w:szCs w:val="22"/>
          <w:lang w:eastAsia="en-US"/>
        </w:rPr>
        <w:t xml:space="preserve"> </w:t>
      </w:r>
      <w:proofErr w:type="spellStart"/>
      <w:r>
        <w:rPr>
          <w:rFonts w:asciiTheme="minorHAnsi" w:hAnsiTheme="minorHAnsi" w:cstheme="minorBidi"/>
          <w:iCs/>
          <w:sz w:val="22"/>
          <w:szCs w:val="22"/>
          <w:lang w:eastAsia="en-US"/>
        </w:rPr>
        <w:t>MŠVVaM</w:t>
      </w:r>
      <w:proofErr w:type="spellEnd"/>
      <w:r>
        <w:rPr>
          <w:rFonts w:asciiTheme="minorHAnsi" w:hAnsiTheme="minorHAnsi" w:cstheme="minorBidi"/>
          <w:iCs/>
          <w:sz w:val="22"/>
          <w:szCs w:val="22"/>
          <w:lang w:eastAsia="en-US"/>
        </w:rPr>
        <w:t xml:space="preserve"> SR. Z</w:t>
      </w:r>
      <w:r w:rsidRPr="00CD0497">
        <w:rPr>
          <w:rFonts w:asciiTheme="minorHAnsi" w:hAnsiTheme="minorHAnsi" w:cstheme="minorBidi"/>
          <w:iCs/>
          <w:sz w:val="22"/>
          <w:szCs w:val="22"/>
          <w:lang w:eastAsia="en-US"/>
        </w:rPr>
        <w:t xml:space="preserve">amestnanci </w:t>
      </w:r>
      <w:r>
        <w:rPr>
          <w:rFonts w:asciiTheme="minorHAnsi" w:hAnsiTheme="minorHAnsi" w:cstheme="minorBidi"/>
          <w:iCs/>
          <w:sz w:val="22"/>
          <w:szCs w:val="22"/>
          <w:lang w:eastAsia="en-US"/>
        </w:rPr>
        <w:t>odboru</w:t>
      </w:r>
      <w:r w:rsidRPr="00CD0497">
        <w:rPr>
          <w:rFonts w:asciiTheme="minorHAnsi" w:hAnsiTheme="minorHAnsi" w:cstheme="minorBidi"/>
          <w:iCs/>
          <w:sz w:val="22"/>
          <w:szCs w:val="22"/>
          <w:lang w:eastAsia="en-US"/>
        </w:rPr>
        <w:t xml:space="preserve"> majú dlhoročné skúsenosti s implementáciou projektov z fondov EÚ</w:t>
      </w:r>
      <w:r>
        <w:rPr>
          <w:rFonts w:asciiTheme="minorHAnsi" w:hAnsiTheme="minorHAnsi" w:cstheme="minorBidi"/>
          <w:iCs/>
          <w:sz w:val="22"/>
          <w:szCs w:val="22"/>
          <w:lang w:eastAsia="en-US"/>
        </w:rPr>
        <w:t>, či už v rámci EŠIF alebo POO</w:t>
      </w:r>
      <w:r w:rsidRPr="00CD0497">
        <w:rPr>
          <w:rFonts w:asciiTheme="minorHAnsi" w:hAnsiTheme="minorHAnsi" w:cstheme="minorBidi"/>
          <w:iCs/>
          <w:sz w:val="22"/>
          <w:szCs w:val="22"/>
          <w:lang w:eastAsia="en-US"/>
        </w:rPr>
        <w:t xml:space="preserve">. </w:t>
      </w:r>
      <w:proofErr w:type="spellStart"/>
      <w:r w:rsidRPr="00CD0497">
        <w:rPr>
          <w:rFonts w:asciiTheme="minorHAnsi" w:hAnsiTheme="minorHAnsi" w:cstheme="minorBidi"/>
          <w:iCs/>
          <w:sz w:val="22"/>
          <w:szCs w:val="22"/>
          <w:lang w:eastAsia="en-US"/>
        </w:rPr>
        <w:t>M</w:t>
      </w:r>
      <w:r>
        <w:rPr>
          <w:rFonts w:asciiTheme="minorHAnsi" w:hAnsiTheme="minorHAnsi" w:cstheme="minorBidi"/>
          <w:iCs/>
          <w:sz w:val="22"/>
          <w:szCs w:val="22"/>
          <w:lang w:eastAsia="en-US"/>
        </w:rPr>
        <w:t>ŠVVaM</w:t>
      </w:r>
      <w:proofErr w:type="spellEnd"/>
      <w:r w:rsidRPr="00CD0497">
        <w:rPr>
          <w:rFonts w:asciiTheme="minorHAnsi" w:hAnsiTheme="minorHAnsi" w:cstheme="minorBidi"/>
          <w:iCs/>
          <w:sz w:val="22"/>
          <w:szCs w:val="22"/>
          <w:lang w:eastAsia="en-US"/>
        </w:rPr>
        <w:t xml:space="preserve"> SR m</w:t>
      </w:r>
      <w:r>
        <w:rPr>
          <w:rFonts w:asciiTheme="minorHAnsi" w:hAnsiTheme="minorHAnsi" w:cstheme="minorBidi"/>
          <w:iCs/>
          <w:sz w:val="22"/>
          <w:szCs w:val="22"/>
          <w:lang w:eastAsia="en-US"/>
        </w:rPr>
        <w:t>á</w:t>
      </w:r>
      <w:r w:rsidRPr="00CD0497">
        <w:rPr>
          <w:rFonts w:asciiTheme="minorHAnsi" w:hAnsiTheme="minorHAnsi" w:cstheme="minorBidi"/>
          <w:iCs/>
          <w:sz w:val="22"/>
          <w:szCs w:val="22"/>
          <w:lang w:eastAsia="en-US"/>
        </w:rPr>
        <w:t xml:space="preserve"> pre potreby implementácie projektu zabezpečené </w:t>
      </w:r>
      <w:r w:rsidRPr="003319C5">
        <w:rPr>
          <w:rFonts w:asciiTheme="minorHAnsi" w:hAnsiTheme="minorHAnsi" w:cstheme="minorHAnsi"/>
          <w:iCs/>
          <w:sz w:val="22"/>
          <w:szCs w:val="22"/>
          <w:lang w:eastAsia="en-US"/>
        </w:rPr>
        <w:t>priestorové vybavenie a aj základné IKT vybavenie. Ďalšie informácie sú uvedené v časti PZ „Administratívna a prevádzková kapacita žiadateľa a partnera“.</w:t>
      </w:r>
    </w:p>
    <w:p w14:paraId="127A1B29" w14:textId="77777777" w:rsidR="00E63B11" w:rsidRPr="003319C5" w:rsidRDefault="00E63B11" w:rsidP="003319C5">
      <w:pPr>
        <w:spacing w:before="120" w:after="120"/>
        <w:jc w:val="both"/>
        <w:rPr>
          <w:rFonts w:asciiTheme="minorHAnsi" w:hAnsiTheme="minorHAnsi" w:cstheme="minorHAnsi"/>
          <w:b/>
          <w:sz w:val="22"/>
        </w:rPr>
      </w:pPr>
    </w:p>
    <w:p w14:paraId="32F3AB5D" w14:textId="77777777" w:rsidR="00E63B11" w:rsidRPr="003319C5" w:rsidRDefault="00E63B11" w:rsidP="003319C5">
      <w:pPr>
        <w:tabs>
          <w:tab w:val="left" w:pos="1340"/>
        </w:tabs>
        <w:spacing w:before="120" w:after="120"/>
        <w:jc w:val="both"/>
        <w:rPr>
          <w:rFonts w:asciiTheme="minorHAnsi" w:hAnsiTheme="minorHAnsi" w:cstheme="minorHAnsi"/>
          <w:sz w:val="22"/>
          <w:szCs w:val="22"/>
        </w:rPr>
      </w:pPr>
      <w:r w:rsidRPr="003319C5">
        <w:rPr>
          <w:rFonts w:asciiTheme="minorHAnsi" w:hAnsiTheme="minorHAnsi" w:cstheme="minorHAnsi"/>
          <w:b/>
          <w:sz w:val="22"/>
          <w:szCs w:val="22"/>
        </w:rPr>
        <w:t>Doplňujúce informácie k zneniu vylučujúceho kritéria horizontálnych princípov:</w:t>
      </w:r>
      <w:r w:rsidRPr="003319C5">
        <w:rPr>
          <w:rFonts w:asciiTheme="minorHAnsi" w:hAnsiTheme="minorHAnsi" w:cstheme="minorHAnsi"/>
          <w:sz w:val="22"/>
          <w:szCs w:val="22"/>
        </w:rPr>
        <w:t xml:space="preserve"> </w:t>
      </w:r>
    </w:p>
    <w:p w14:paraId="4901DECF" w14:textId="77777777" w:rsidR="00E63B11" w:rsidRPr="003319C5" w:rsidRDefault="00E63B11" w:rsidP="003319C5">
      <w:pPr>
        <w:jc w:val="both"/>
        <w:rPr>
          <w:rFonts w:asciiTheme="minorHAnsi" w:hAnsiTheme="minorHAnsi" w:cstheme="minorHAnsi"/>
          <w:b/>
          <w:sz w:val="22"/>
          <w:szCs w:val="22"/>
          <w:u w:val="single"/>
        </w:rPr>
      </w:pPr>
      <w:r w:rsidRPr="003319C5">
        <w:rPr>
          <w:rFonts w:asciiTheme="minorHAnsi" w:hAnsiTheme="minorHAnsi" w:cstheme="minorHAnsi"/>
          <w:b/>
          <w:sz w:val="22"/>
          <w:szCs w:val="22"/>
          <w:u w:val="single"/>
        </w:rPr>
        <w:t>Dodržiavanie horizontálnych princípov</w:t>
      </w:r>
    </w:p>
    <w:p w14:paraId="4B7F4E8C" w14:textId="6426B8E8" w:rsidR="003319C5" w:rsidRPr="003319C5" w:rsidRDefault="003319C5" w:rsidP="003319C5">
      <w:pPr>
        <w:shd w:val="clear" w:color="auto" w:fill="FFFFFF"/>
        <w:jc w:val="both"/>
        <w:rPr>
          <w:rFonts w:asciiTheme="minorHAnsi" w:hAnsiTheme="minorHAnsi" w:cstheme="minorHAnsi"/>
          <w:color w:val="242424"/>
          <w:sz w:val="22"/>
          <w:szCs w:val="22"/>
        </w:rPr>
      </w:pPr>
      <w:r w:rsidRPr="003319C5">
        <w:rPr>
          <w:rFonts w:asciiTheme="minorHAnsi" w:hAnsiTheme="minorHAnsi" w:cstheme="minorHAnsi"/>
          <w:color w:val="242424"/>
          <w:sz w:val="22"/>
          <w:szCs w:val="22"/>
        </w:rPr>
        <w:t>NP bude realizovaný v súlade s horizontálnymi princípmi s povinnosťou dodržania súladu projektu s Chartou základných práv Európskej únie, rodovou rovnosťou, nediskrimináciou a prístupnosťou osôb so zdravotným postihnutím, ktoré sú definované v Partnerskej dohode SR na roky 2021-2027 a v čl. 9 nariadenie o spoločných ustanoveniach, berúc do úvahy Chartu základných práv Európskej únie a povinnosti vyplývajúce z Dohovoru OSN o právach osôb so zdravotným postihnutím a zabezpečenia prístupnosti v súlade s jeho článkom 9, ako horizontálne základné podmienky. Pri implementácii plánovaných aktivít projektu sa budú dodržiavať všetky články Charty ZP EÚ s dôrazom najmä na články Charty ZP EÚ, ktoré sa najviac vzťahujú k plánovaným intervenciám, aktivitám a cieľovým skupinám.</w:t>
      </w:r>
    </w:p>
    <w:p w14:paraId="10077237" w14:textId="2C2D6274" w:rsidR="000076F5" w:rsidRDefault="003319C5" w:rsidP="001E2A9E">
      <w:pPr>
        <w:shd w:val="clear" w:color="auto" w:fill="FFFFFF"/>
        <w:jc w:val="both"/>
        <w:rPr>
          <w:rFonts w:asciiTheme="minorHAnsi" w:hAnsiTheme="minorHAnsi" w:cstheme="minorHAnsi"/>
          <w:color w:val="242424"/>
          <w:sz w:val="22"/>
          <w:szCs w:val="22"/>
        </w:rPr>
      </w:pPr>
      <w:r w:rsidRPr="003319C5">
        <w:rPr>
          <w:rFonts w:asciiTheme="minorHAnsi" w:hAnsiTheme="minorHAnsi" w:cstheme="minorHAnsi"/>
          <w:color w:val="242424"/>
          <w:sz w:val="22"/>
          <w:szCs w:val="22"/>
        </w:rPr>
        <w:t>Pri všetkých oprávnených aktivitách realizovaných v rámci projektu bude zohľadnený princíp rovnosti mužov a žien a princíp nediskriminácie tak, aby nedochádzalo k znevýhodneným podmienkam pre akúkoľvek skupinu osôb a aby boli vytvorené podmienky prístupnosti aj pre osoby so zdravotným postihnutím k fyzickému prostrediu, k informáciám a komunikácii vrátane informačných a komunikačných technológií a systémov, ako aj k ďalším prostriedkom a službám dostupným alebo poskytovaným verejnosti, vrátane všetkých informačných a vzdelávacích aktivít.</w:t>
      </w:r>
    </w:p>
    <w:p w14:paraId="0ED96060" w14:textId="77777777" w:rsidR="001E2A9E" w:rsidRPr="001E2A9E" w:rsidRDefault="001E2A9E" w:rsidP="001E2A9E">
      <w:pPr>
        <w:shd w:val="clear" w:color="auto" w:fill="FFFFFF"/>
        <w:jc w:val="both"/>
        <w:rPr>
          <w:rFonts w:asciiTheme="minorHAnsi" w:hAnsiTheme="minorHAnsi" w:cstheme="minorHAnsi"/>
          <w:color w:val="242424"/>
          <w:sz w:val="22"/>
          <w:szCs w:val="22"/>
        </w:rPr>
      </w:pPr>
    </w:p>
    <w:p w14:paraId="0BE90BED" w14:textId="67D4E940" w:rsidR="000C0E25" w:rsidRPr="00C55AFD" w:rsidRDefault="000C0E25" w:rsidP="00AC20FD">
      <w:pPr>
        <w:pStyle w:val="Odsekzoznamu"/>
        <w:numPr>
          <w:ilvl w:val="0"/>
          <w:numId w:val="5"/>
        </w:numPr>
        <w:ind w:left="284" w:hanging="284"/>
        <w:contextualSpacing w:val="0"/>
        <w:jc w:val="both"/>
        <w:rPr>
          <w:rFonts w:asciiTheme="minorHAnsi" w:hAnsiTheme="minorHAnsi" w:cstheme="minorHAnsi"/>
          <w:b/>
          <w:sz w:val="22"/>
          <w:szCs w:val="22"/>
          <w:lang w:eastAsia="en-US"/>
        </w:rPr>
      </w:pPr>
      <w:r w:rsidRPr="00C55AFD">
        <w:rPr>
          <w:rFonts w:asciiTheme="minorHAnsi" w:hAnsiTheme="minorHAnsi" w:cstheme="minorHAnsi"/>
          <w:b/>
          <w:sz w:val="22"/>
          <w:szCs w:val="22"/>
          <w:lang w:eastAsia="en-US"/>
        </w:rPr>
        <w:t>Predpokladaný časový rámec</w:t>
      </w:r>
    </w:p>
    <w:tbl>
      <w:tblPr>
        <w:tblStyle w:val="Mriekatabuky"/>
        <w:tblW w:w="0" w:type="auto"/>
        <w:tblInd w:w="0" w:type="dxa"/>
        <w:tblLayout w:type="fixed"/>
        <w:tblLook w:val="04A0" w:firstRow="1" w:lastRow="0" w:firstColumn="1" w:lastColumn="0" w:noHBand="0" w:noVBand="1"/>
      </w:tblPr>
      <w:tblGrid>
        <w:gridCol w:w="3823"/>
        <w:gridCol w:w="5239"/>
      </w:tblGrid>
      <w:tr w:rsidR="000C0E25" w:rsidRPr="00C30E64" w14:paraId="1E3B53BA" w14:textId="77777777"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67B2CB0" w14:textId="17C25B7E" w:rsidR="000C0E25" w:rsidRPr="00C30E64" w:rsidRDefault="00CF078D" w:rsidP="00CF078D">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Predpokladaný d</w:t>
            </w:r>
            <w:r w:rsidR="000C0E25" w:rsidRPr="00C30E64">
              <w:rPr>
                <w:rFonts w:asciiTheme="minorHAnsi" w:hAnsiTheme="minorHAnsi" w:cstheme="minorHAnsi"/>
                <w:b/>
                <w:sz w:val="20"/>
                <w:szCs w:val="20"/>
                <w:lang w:eastAsia="en-US"/>
              </w:rPr>
              <w:t>átum vyhlásenia v</w:t>
            </w:r>
            <w:r w:rsidR="00736BFC" w:rsidRPr="00C30E64">
              <w:rPr>
                <w:rFonts w:asciiTheme="minorHAnsi" w:hAnsiTheme="minorHAnsi" w:cstheme="minorHAnsi"/>
                <w:b/>
                <w:sz w:val="20"/>
                <w:szCs w:val="20"/>
                <w:lang w:eastAsia="en-US"/>
              </w:rPr>
              <w:t>ýzvy</w:t>
            </w:r>
            <w:r w:rsidR="000C0E25" w:rsidRPr="00C30E64">
              <w:rPr>
                <w:rFonts w:asciiTheme="minorHAnsi" w:hAnsiTheme="minorHAnsi" w:cstheme="minorHAnsi"/>
                <w:b/>
                <w:sz w:val="20"/>
                <w:szCs w:val="20"/>
                <w:lang w:eastAsia="en-US"/>
              </w:rPr>
              <w:t xml:space="preserve"> vo formáte mesiac/rok</w:t>
            </w:r>
          </w:p>
        </w:tc>
        <w:tc>
          <w:tcPr>
            <w:tcW w:w="5239" w:type="dxa"/>
            <w:tcBorders>
              <w:top w:val="single" w:sz="4" w:space="0" w:color="auto"/>
              <w:left w:val="single" w:sz="4" w:space="0" w:color="auto"/>
              <w:bottom w:val="single" w:sz="4" w:space="0" w:color="auto"/>
              <w:right w:val="single" w:sz="4" w:space="0" w:color="auto"/>
            </w:tcBorders>
          </w:tcPr>
          <w:p w14:paraId="3E6E0825" w14:textId="5936636F" w:rsidR="000C0E25" w:rsidRPr="00E92AE0" w:rsidRDefault="00627E3F" w:rsidP="00F119D3">
            <w:pPr>
              <w:rPr>
                <w:rFonts w:asciiTheme="minorHAnsi" w:hAnsiTheme="minorHAnsi" w:cstheme="minorHAnsi"/>
                <w:sz w:val="20"/>
                <w:szCs w:val="20"/>
                <w:lang w:eastAsia="en-US"/>
              </w:rPr>
            </w:pPr>
            <w:r w:rsidRPr="00E92AE0">
              <w:rPr>
                <w:rFonts w:asciiTheme="minorHAnsi" w:hAnsiTheme="minorHAnsi" w:cstheme="minorHAnsi"/>
                <w:sz w:val="20"/>
                <w:szCs w:val="20"/>
                <w:lang w:eastAsia="en-US"/>
              </w:rPr>
              <w:t xml:space="preserve"> 2 Q/ 2025</w:t>
            </w:r>
          </w:p>
        </w:tc>
      </w:tr>
      <w:tr w:rsidR="000C0E25" w:rsidRPr="00C30E64" w14:paraId="0A58554A" w14:textId="77777777" w:rsidTr="00F119D3">
        <w:tc>
          <w:tcPr>
            <w:tcW w:w="382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1DEB85C" w14:textId="2CEC6D7F" w:rsidR="000C0E25" w:rsidRPr="00C30E64" w:rsidRDefault="000C0E25" w:rsidP="00A06DD6">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 xml:space="preserve">Predpokladaná doba realizácie </w:t>
            </w:r>
            <w:r w:rsidR="00A06DD6" w:rsidRPr="00C30E64">
              <w:rPr>
                <w:rFonts w:asciiTheme="minorHAnsi" w:hAnsiTheme="minorHAnsi" w:cstheme="minorHAnsi"/>
                <w:b/>
                <w:sz w:val="20"/>
                <w:szCs w:val="20"/>
                <w:lang w:eastAsia="en-US"/>
              </w:rPr>
              <w:t>NP</w:t>
            </w:r>
            <w:r w:rsidRPr="00C30E64">
              <w:rPr>
                <w:rFonts w:asciiTheme="minorHAnsi" w:hAnsiTheme="minorHAnsi" w:cstheme="minorHAnsi"/>
                <w:b/>
                <w:sz w:val="20"/>
                <w:szCs w:val="20"/>
                <w:lang w:eastAsia="en-US"/>
              </w:rPr>
              <w:t xml:space="preserve"> v</w:t>
            </w:r>
            <w:r w:rsidR="00A06DD6" w:rsidRPr="00C30E64">
              <w:rPr>
                <w:rFonts w:asciiTheme="minorHAnsi" w:hAnsiTheme="minorHAnsi" w:cstheme="minorHAnsi"/>
                <w:b/>
                <w:sz w:val="20"/>
                <w:szCs w:val="20"/>
                <w:lang w:eastAsia="en-US"/>
              </w:rPr>
              <w:t> </w:t>
            </w:r>
            <w:r w:rsidRPr="00C30E64">
              <w:rPr>
                <w:rFonts w:asciiTheme="minorHAnsi" w:hAnsiTheme="minorHAnsi" w:cstheme="minorHAnsi"/>
                <w:b/>
                <w:sz w:val="20"/>
                <w:szCs w:val="20"/>
                <w:lang w:eastAsia="en-US"/>
              </w:rPr>
              <w:t xml:space="preserve">mesiacoch </w:t>
            </w:r>
          </w:p>
        </w:tc>
        <w:tc>
          <w:tcPr>
            <w:tcW w:w="5239" w:type="dxa"/>
            <w:tcBorders>
              <w:top w:val="single" w:sz="4" w:space="0" w:color="auto"/>
              <w:left w:val="single" w:sz="4" w:space="0" w:color="auto"/>
              <w:bottom w:val="single" w:sz="4" w:space="0" w:color="auto"/>
              <w:right w:val="single" w:sz="4" w:space="0" w:color="auto"/>
            </w:tcBorders>
          </w:tcPr>
          <w:p w14:paraId="08539A6F" w14:textId="610DFB93" w:rsidR="000C0E25" w:rsidRPr="00E92AE0" w:rsidRDefault="00627E3F" w:rsidP="00F119D3">
            <w:pPr>
              <w:rPr>
                <w:rFonts w:asciiTheme="minorHAnsi" w:hAnsiTheme="minorHAnsi" w:cstheme="minorHAnsi"/>
                <w:sz w:val="20"/>
                <w:szCs w:val="20"/>
                <w:lang w:eastAsia="en-US"/>
              </w:rPr>
            </w:pPr>
            <w:r w:rsidRPr="00E92AE0">
              <w:rPr>
                <w:rFonts w:asciiTheme="minorHAnsi" w:hAnsiTheme="minorHAnsi" w:cstheme="minorHAnsi"/>
                <w:sz w:val="20"/>
                <w:szCs w:val="20"/>
                <w:lang w:eastAsia="en-US"/>
              </w:rPr>
              <w:t>60 mesiacov</w:t>
            </w:r>
          </w:p>
        </w:tc>
      </w:tr>
    </w:tbl>
    <w:p w14:paraId="79CCBDDD" w14:textId="796BD4C1" w:rsidR="000C0E25" w:rsidRDefault="000C0E25" w:rsidP="00D201E8">
      <w:pPr>
        <w:jc w:val="both"/>
        <w:rPr>
          <w:rFonts w:asciiTheme="minorHAnsi" w:hAnsiTheme="minorHAnsi" w:cstheme="minorHAnsi"/>
          <w:i/>
          <w:sz w:val="22"/>
        </w:rPr>
      </w:pPr>
      <w:r w:rsidRPr="00C30E64">
        <w:rPr>
          <w:rFonts w:asciiTheme="minorHAnsi" w:hAnsiTheme="minorHAnsi" w:cstheme="minorHAnsi"/>
          <w:i/>
          <w:sz w:val="22"/>
        </w:rPr>
        <w:t>Termíny v tabuľke nie sú záväzné.</w:t>
      </w:r>
    </w:p>
    <w:p w14:paraId="24E4D80C" w14:textId="6D1E2792" w:rsidR="004E039A" w:rsidRPr="00C55AFD" w:rsidRDefault="000C0E25" w:rsidP="00AC20FD">
      <w:pPr>
        <w:pStyle w:val="Odsekzoznamu"/>
        <w:numPr>
          <w:ilvl w:val="0"/>
          <w:numId w:val="5"/>
        </w:numPr>
        <w:ind w:left="284" w:hanging="284"/>
        <w:contextualSpacing w:val="0"/>
        <w:jc w:val="both"/>
        <w:rPr>
          <w:rFonts w:asciiTheme="minorHAnsi" w:hAnsiTheme="minorHAnsi" w:cstheme="minorHAnsi"/>
          <w:b/>
          <w:sz w:val="22"/>
          <w:lang w:eastAsia="en-US"/>
        </w:rPr>
      </w:pPr>
      <w:r w:rsidRPr="00C30E64">
        <w:rPr>
          <w:rFonts w:asciiTheme="minorHAnsi" w:hAnsiTheme="minorHAnsi" w:cstheme="minorHAnsi"/>
          <w:b/>
          <w:sz w:val="22"/>
          <w:szCs w:val="22"/>
          <w:lang w:eastAsia="en-US"/>
        </w:rPr>
        <w:t>Finančný</w:t>
      </w:r>
      <w:r w:rsidRPr="00CE168D">
        <w:rPr>
          <w:rFonts w:asciiTheme="minorHAnsi" w:hAnsiTheme="minorHAnsi" w:cstheme="minorHAnsi"/>
          <w:b/>
          <w:sz w:val="22"/>
          <w:szCs w:val="22"/>
          <w:lang w:eastAsia="en-US"/>
        </w:rPr>
        <w:t xml:space="preserve"> rámec</w:t>
      </w:r>
    </w:p>
    <w:tbl>
      <w:tblPr>
        <w:tblStyle w:val="Mriekatabuky"/>
        <w:tblW w:w="9067" w:type="dxa"/>
        <w:tblInd w:w="0" w:type="dxa"/>
        <w:tblLayout w:type="fixed"/>
        <w:tblLook w:val="04A0" w:firstRow="1" w:lastRow="0" w:firstColumn="1" w:lastColumn="0" w:noHBand="0" w:noVBand="1"/>
      </w:tblPr>
      <w:tblGrid>
        <w:gridCol w:w="3964"/>
        <w:gridCol w:w="2549"/>
        <w:gridCol w:w="2554"/>
      </w:tblGrid>
      <w:tr w:rsidR="000C0E25" w:rsidRPr="00C30E64" w:rsidDel="006B554C" w14:paraId="202D0746" w14:textId="4F7AEAB0" w:rsidTr="009409ED">
        <w:trPr>
          <w:del w:id="83" w:author="Minarovičová Jana" w:date="2024-12-12T08:11:00Z"/>
        </w:trPr>
        <w:tc>
          <w:tcPr>
            <w:tcW w:w="396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884B65A" w14:textId="64C8A7BF" w:rsidR="000C0E25" w:rsidRPr="00C30E64" w:rsidDel="006B554C" w:rsidRDefault="000C2EC1" w:rsidP="00C30E64">
            <w:pPr>
              <w:rPr>
                <w:del w:id="84" w:author="Minarovičová Jana" w:date="2024-12-12T08:11:00Z" w16du:dateUtc="2024-12-12T07:11:00Z"/>
                <w:rFonts w:asciiTheme="minorHAnsi" w:hAnsiTheme="minorHAnsi" w:cstheme="minorHAnsi"/>
                <w:b/>
                <w:sz w:val="20"/>
                <w:szCs w:val="20"/>
                <w:lang w:eastAsia="en-US"/>
              </w:rPr>
            </w:pPr>
            <w:del w:id="85" w:author="Minarovičová Jana" w:date="2024-12-12T08:11:00Z" w16du:dateUtc="2024-12-12T07:11:00Z">
              <w:r w:rsidRPr="00C30E64" w:rsidDel="006B554C">
                <w:rPr>
                  <w:rFonts w:asciiTheme="minorHAnsi" w:hAnsiTheme="minorHAnsi" w:cstheme="minorHAnsi"/>
                  <w:b/>
                  <w:sz w:val="20"/>
                  <w:szCs w:val="20"/>
                  <w:lang w:eastAsia="en-US"/>
                </w:rPr>
                <w:delText>Fond</w:delText>
              </w:r>
            </w:del>
          </w:p>
        </w:tc>
        <w:customXmlDelRangeStart w:id="86" w:author="Minarovičová Jana" w:date="2024-12-12T08:11:00Z"/>
        <w:sdt>
          <w:sdtPr>
            <w:rPr>
              <w:rFonts w:asciiTheme="minorHAnsi" w:hAnsiTheme="minorHAnsi" w:cstheme="minorHAnsi"/>
              <w:sz w:val="20"/>
              <w:szCs w:val="20"/>
              <w:lang w:eastAsia="en-US"/>
            </w:rPr>
            <w:id w:val="937723617"/>
            <w:placeholder>
              <w:docPart w:val="D29233FA58F94FB3AF7AC8B7FA267906"/>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Content>
            <w:customXmlDelRangeEnd w:id="86"/>
            <w:tc>
              <w:tcPr>
                <w:tcW w:w="5103" w:type="dxa"/>
                <w:gridSpan w:val="2"/>
                <w:tcBorders>
                  <w:top w:val="single" w:sz="4" w:space="0" w:color="auto"/>
                  <w:left w:val="single" w:sz="4" w:space="0" w:color="auto"/>
                  <w:bottom w:val="single" w:sz="4" w:space="0" w:color="auto"/>
                  <w:right w:val="single" w:sz="4" w:space="0" w:color="auto"/>
                </w:tcBorders>
                <w:vAlign w:val="center"/>
              </w:tcPr>
              <w:p w14:paraId="76546ED6" w14:textId="3B8DF19D" w:rsidR="000C0E25" w:rsidRPr="00C30E64" w:rsidDel="006B554C" w:rsidRDefault="006B7AB4" w:rsidP="005B0097">
                <w:pPr>
                  <w:rPr>
                    <w:del w:id="87" w:author="Minarovičová Jana" w:date="2024-12-12T08:11:00Z" w16du:dateUtc="2024-12-12T07:11:00Z"/>
                    <w:rFonts w:asciiTheme="minorHAnsi" w:hAnsiTheme="minorHAnsi" w:cstheme="minorHAnsi"/>
                    <w:sz w:val="20"/>
                    <w:szCs w:val="20"/>
                    <w:lang w:eastAsia="en-US"/>
                  </w:rPr>
                </w:pPr>
                <w:del w:id="88" w:author="Minarovičová Jana" w:date="2024-12-12T08:11:00Z" w16du:dateUtc="2024-12-12T07:11:00Z">
                  <w:r w:rsidDel="006B554C">
                    <w:rPr>
                      <w:rFonts w:asciiTheme="minorHAnsi" w:hAnsiTheme="minorHAnsi" w:cstheme="minorHAnsi"/>
                      <w:sz w:val="20"/>
                      <w:szCs w:val="20"/>
                      <w:lang w:eastAsia="en-US"/>
                    </w:rPr>
                    <w:delText>Európsky fond regionálneho rozvoja</w:delText>
                  </w:r>
                </w:del>
              </w:p>
            </w:tc>
            <w:customXmlDelRangeStart w:id="89" w:author="Minarovičová Jana" w:date="2024-12-12T08:11:00Z"/>
          </w:sdtContent>
        </w:sdt>
        <w:customXmlDelRangeEnd w:id="89"/>
      </w:tr>
      <w:tr w:rsidR="004A09B1" w:rsidRPr="00CB12A2" w:rsidDel="006B554C" w14:paraId="07F52A18" w14:textId="61F6F9B7" w:rsidTr="009409ED">
        <w:trPr>
          <w:trHeight w:val="39"/>
          <w:del w:id="90" w:author="Minarovičová Jana" w:date="2024-12-12T08:11:00Z"/>
        </w:trPr>
        <w:tc>
          <w:tcPr>
            <w:tcW w:w="3964" w:type="dxa"/>
            <w:tcBorders>
              <w:top w:val="single" w:sz="4" w:space="0" w:color="auto"/>
              <w:left w:val="single" w:sz="4" w:space="0" w:color="auto"/>
              <w:right w:val="single" w:sz="4" w:space="0" w:color="auto"/>
            </w:tcBorders>
            <w:shd w:val="clear" w:color="auto" w:fill="FFE599" w:themeFill="accent4" w:themeFillTint="66"/>
            <w:vAlign w:val="center"/>
          </w:tcPr>
          <w:p w14:paraId="0E43F3F7" w14:textId="4570FD8A" w:rsidR="004A09B1" w:rsidRPr="00C30E64" w:rsidDel="006B554C" w:rsidRDefault="004A09B1" w:rsidP="00C30E64">
            <w:pPr>
              <w:rPr>
                <w:del w:id="91" w:author="Minarovičová Jana" w:date="2024-12-12T08:11:00Z" w16du:dateUtc="2024-12-12T07:11:00Z"/>
                <w:rFonts w:asciiTheme="minorHAnsi" w:hAnsiTheme="minorHAnsi" w:cstheme="minorHAnsi"/>
                <w:b/>
                <w:sz w:val="20"/>
                <w:szCs w:val="20"/>
                <w:lang w:eastAsia="en-US"/>
              </w:rPr>
            </w:pPr>
            <w:del w:id="92" w:author="Minarovičová Jana" w:date="2024-12-12T08:11:00Z" w16du:dateUtc="2024-12-12T07:11:00Z">
              <w:r w:rsidRPr="00C30E64" w:rsidDel="006B554C">
                <w:rPr>
                  <w:rFonts w:asciiTheme="minorHAnsi" w:hAnsiTheme="minorHAnsi" w:cstheme="minorHAnsi"/>
                  <w:b/>
                  <w:sz w:val="20"/>
                  <w:szCs w:val="20"/>
                  <w:lang w:eastAsia="en-US"/>
                </w:rPr>
                <w:delText>Celkové oprávnené výdavky NP podľa kategórie regiónu</w:delText>
              </w:r>
              <w:r w:rsidR="00CE168D" w:rsidDel="006B554C">
                <w:rPr>
                  <w:rFonts w:asciiTheme="minorHAnsi" w:hAnsiTheme="minorHAnsi" w:cstheme="minorHAnsi"/>
                  <w:b/>
                  <w:sz w:val="20"/>
                  <w:szCs w:val="20"/>
                  <w:lang w:eastAsia="en-US"/>
                </w:rPr>
                <w:delText xml:space="preserve"> </w:delText>
              </w:r>
              <w:r w:rsidR="00D010B6" w:rsidRPr="00C30E64" w:rsidDel="006B554C">
                <w:rPr>
                  <w:rFonts w:asciiTheme="minorHAnsi" w:hAnsiTheme="minorHAnsi" w:cstheme="minorHAnsi"/>
                  <w:b/>
                  <w:sz w:val="20"/>
                  <w:szCs w:val="20"/>
                  <w:lang w:eastAsia="en-US"/>
                </w:rPr>
                <w:delText>(v EUR)</w:delText>
              </w:r>
            </w:del>
          </w:p>
        </w:tc>
        <w:customXmlDelRangeStart w:id="93" w:author="Minarovičová Jana" w:date="2024-12-12T08:11:00Z"/>
        <w:sdt>
          <w:sdtPr>
            <w:rPr>
              <w:rFonts w:asciiTheme="minorHAnsi" w:hAnsiTheme="minorHAnsi" w:cstheme="minorHAnsi"/>
              <w:sz w:val="20"/>
              <w:szCs w:val="20"/>
              <w:lang w:eastAsia="en-US"/>
            </w:rPr>
            <w:id w:val="949436096"/>
            <w:placeholder>
              <w:docPart w:val="A4377FC571334C5BAD22DE34D79BCA07"/>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93"/>
            <w:tc>
              <w:tcPr>
                <w:tcW w:w="2549" w:type="dxa"/>
                <w:tcBorders>
                  <w:top w:val="single" w:sz="4" w:space="0" w:color="auto"/>
                  <w:left w:val="single" w:sz="4" w:space="0" w:color="auto"/>
                  <w:bottom w:val="single" w:sz="4" w:space="0" w:color="auto"/>
                  <w:right w:val="single" w:sz="4" w:space="0" w:color="auto"/>
                </w:tcBorders>
                <w:vAlign w:val="center"/>
              </w:tcPr>
              <w:p w14:paraId="58EC97CC" w14:textId="53327BBE" w:rsidR="004A09B1" w:rsidRPr="00C30E64" w:rsidDel="006B554C" w:rsidRDefault="00825088" w:rsidP="005B0097">
                <w:pPr>
                  <w:rPr>
                    <w:del w:id="94" w:author="Minarovičová Jana" w:date="2024-12-12T08:11:00Z" w16du:dateUtc="2024-12-12T07:11:00Z"/>
                    <w:rFonts w:asciiTheme="minorHAnsi" w:hAnsiTheme="minorHAnsi" w:cstheme="minorHAnsi"/>
                    <w:sz w:val="20"/>
                    <w:szCs w:val="20"/>
                    <w:lang w:eastAsia="en-US"/>
                  </w:rPr>
                </w:pPr>
                <w:del w:id="95" w:author="Minarovičová Jana" w:date="2024-12-12T08:11:00Z" w16du:dateUtc="2024-12-12T07:11:00Z">
                  <w:r w:rsidDel="006B554C">
                    <w:rPr>
                      <w:rFonts w:asciiTheme="minorHAnsi" w:hAnsiTheme="minorHAnsi" w:cstheme="minorHAnsi"/>
                      <w:sz w:val="20"/>
                      <w:szCs w:val="20"/>
                      <w:lang w:eastAsia="en-US"/>
                    </w:rPr>
                    <w:delText>menej rozvinutý región</w:delText>
                  </w:r>
                </w:del>
              </w:p>
            </w:tc>
            <w:customXmlDelRangeStart w:id="96" w:author="Minarovičová Jana" w:date="2024-12-12T08:11:00Z"/>
          </w:sdtContent>
        </w:sdt>
        <w:customXmlDelRangeEnd w:id="96"/>
        <w:tc>
          <w:tcPr>
            <w:tcW w:w="2554" w:type="dxa"/>
            <w:tcBorders>
              <w:top w:val="single" w:sz="4" w:space="0" w:color="auto"/>
              <w:left w:val="single" w:sz="4" w:space="0" w:color="auto"/>
              <w:bottom w:val="single" w:sz="4" w:space="0" w:color="auto"/>
              <w:right w:val="single" w:sz="4" w:space="0" w:color="auto"/>
            </w:tcBorders>
            <w:vAlign w:val="center"/>
          </w:tcPr>
          <w:p w14:paraId="5FF2FD88" w14:textId="4554D187" w:rsidR="004A09B1" w:rsidRPr="00AC5C04" w:rsidDel="006B554C" w:rsidRDefault="00D62F8C" w:rsidP="00AC5C04">
            <w:pPr>
              <w:jc w:val="right"/>
              <w:rPr>
                <w:del w:id="97" w:author="Minarovičová Jana" w:date="2024-12-12T08:11:00Z" w16du:dateUtc="2024-12-12T07:11:00Z"/>
                <w:rFonts w:asciiTheme="minorHAnsi" w:hAnsiTheme="minorHAnsi" w:cstheme="minorHAnsi"/>
                <w:b/>
                <w:bCs/>
                <w:sz w:val="22"/>
                <w:szCs w:val="22"/>
                <w:lang w:eastAsia="en-US"/>
              </w:rPr>
            </w:pPr>
            <w:del w:id="98" w:author="Minarovičová Jana" w:date="2024-12-12T08:11:00Z" w16du:dateUtc="2024-12-12T07:11:00Z">
              <w:r w:rsidRPr="00D62F8C" w:rsidDel="006B554C">
                <w:rPr>
                  <w:rFonts w:asciiTheme="minorHAnsi" w:hAnsiTheme="minorHAnsi" w:cstheme="minorHAnsi"/>
                  <w:b/>
                  <w:bCs/>
                  <w:sz w:val="22"/>
                  <w:szCs w:val="22"/>
                  <w:lang w:eastAsia="en-US"/>
                </w:rPr>
                <w:delText>38</w:delText>
              </w:r>
            </w:del>
            <w:del w:id="99" w:author="Minarovičová Jana" w:date="2024-12-02T17:22:00Z" w16du:dateUtc="2024-12-02T16:22:00Z">
              <w:r w:rsidRPr="00D62F8C" w:rsidDel="00CC3A17">
                <w:rPr>
                  <w:rFonts w:asciiTheme="minorHAnsi" w:hAnsiTheme="minorHAnsi" w:cstheme="minorHAnsi"/>
                  <w:b/>
                  <w:bCs/>
                  <w:sz w:val="22"/>
                  <w:szCs w:val="22"/>
                  <w:lang w:eastAsia="en-US"/>
                </w:rPr>
                <w:delText xml:space="preserve"> 371 401,61</w:delText>
              </w:r>
            </w:del>
            <w:del w:id="100" w:author="Minarovičová Jana" w:date="2024-12-12T08:11:00Z" w16du:dateUtc="2024-12-12T07:11:00Z">
              <w:r w:rsidRPr="00D62F8C" w:rsidDel="006B554C">
                <w:rPr>
                  <w:rFonts w:asciiTheme="minorHAnsi" w:hAnsiTheme="minorHAnsi" w:cstheme="minorHAnsi"/>
                  <w:b/>
                  <w:bCs/>
                  <w:sz w:val="22"/>
                  <w:szCs w:val="22"/>
                  <w:lang w:eastAsia="en-US"/>
                </w:rPr>
                <w:delText xml:space="preserve"> €</w:delText>
              </w:r>
            </w:del>
          </w:p>
        </w:tc>
      </w:tr>
      <w:tr w:rsidR="004A09B1" w:rsidRPr="00CB12A2" w:rsidDel="006B554C" w14:paraId="1941ADD2" w14:textId="3BAE2C6C" w:rsidTr="009409ED">
        <w:trPr>
          <w:trHeight w:val="39"/>
          <w:del w:id="101" w:author="Minarovičová Jana" w:date="2024-12-12T08:11:00Z"/>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74978731" w14:textId="5AD6BADE" w:rsidR="004A09B1" w:rsidRPr="00C30E64" w:rsidDel="006B554C" w:rsidRDefault="004A09B1" w:rsidP="00C30E64">
            <w:pPr>
              <w:rPr>
                <w:del w:id="102" w:author="Minarovičová Jana" w:date="2024-12-12T08:11:00Z" w16du:dateUtc="2024-12-12T07:11:00Z"/>
                <w:rFonts w:asciiTheme="minorHAnsi" w:hAnsiTheme="minorHAnsi" w:cstheme="minorHAnsi"/>
                <w:b/>
                <w:sz w:val="20"/>
                <w:szCs w:val="20"/>
                <w:lang w:eastAsia="en-US"/>
              </w:rPr>
            </w:pPr>
          </w:p>
        </w:tc>
        <w:customXmlDelRangeStart w:id="103" w:author="Minarovičová Jana" w:date="2024-12-12T08:11:00Z"/>
        <w:sdt>
          <w:sdtPr>
            <w:rPr>
              <w:rFonts w:asciiTheme="minorHAnsi" w:hAnsiTheme="minorHAnsi" w:cstheme="minorHAnsi"/>
              <w:sz w:val="20"/>
              <w:szCs w:val="20"/>
              <w:lang w:eastAsia="en-US"/>
            </w:rPr>
            <w:id w:val="841902314"/>
            <w:placeholder>
              <w:docPart w:val="0B2AC49C61D3476F9E1021D9A539970E"/>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103"/>
            <w:tc>
              <w:tcPr>
                <w:tcW w:w="2549" w:type="dxa"/>
                <w:tcBorders>
                  <w:top w:val="single" w:sz="4" w:space="0" w:color="auto"/>
                  <w:left w:val="single" w:sz="4" w:space="0" w:color="auto"/>
                  <w:bottom w:val="single" w:sz="4" w:space="0" w:color="auto"/>
                  <w:right w:val="single" w:sz="4" w:space="0" w:color="auto"/>
                </w:tcBorders>
                <w:vAlign w:val="center"/>
              </w:tcPr>
              <w:p w14:paraId="7983670A" w14:textId="4A7F0E60" w:rsidR="004A09B1" w:rsidRPr="00C30E64" w:rsidDel="006B554C" w:rsidRDefault="009602A6" w:rsidP="003B2E66">
                <w:pPr>
                  <w:rPr>
                    <w:del w:id="104" w:author="Minarovičová Jana" w:date="2024-12-12T08:11:00Z" w16du:dateUtc="2024-12-12T07:11:00Z"/>
                    <w:rFonts w:asciiTheme="minorHAnsi" w:hAnsiTheme="minorHAnsi" w:cstheme="minorHAnsi"/>
                    <w:sz w:val="20"/>
                    <w:szCs w:val="20"/>
                    <w:lang w:eastAsia="en-US"/>
                  </w:rPr>
                </w:pPr>
                <w:del w:id="105" w:author="Minarovičová Jana" w:date="2024-12-12T08:11:00Z" w16du:dateUtc="2024-12-12T07:11:00Z">
                  <w:r w:rsidDel="006B554C">
                    <w:rPr>
                      <w:rFonts w:asciiTheme="minorHAnsi" w:hAnsiTheme="minorHAnsi" w:cstheme="minorHAnsi"/>
                      <w:sz w:val="20"/>
                      <w:szCs w:val="20"/>
                      <w:lang w:eastAsia="en-US"/>
                    </w:rPr>
                    <w:delText>neaplikuje sa</w:delText>
                  </w:r>
                </w:del>
              </w:p>
            </w:tc>
            <w:customXmlDelRangeStart w:id="106" w:author="Minarovičová Jana" w:date="2024-12-12T08:11:00Z"/>
          </w:sdtContent>
        </w:sdt>
        <w:customXmlDelRangeEnd w:id="106"/>
        <w:tc>
          <w:tcPr>
            <w:tcW w:w="2554" w:type="dxa"/>
            <w:tcBorders>
              <w:top w:val="single" w:sz="4" w:space="0" w:color="auto"/>
              <w:left w:val="single" w:sz="4" w:space="0" w:color="auto"/>
              <w:bottom w:val="single" w:sz="4" w:space="0" w:color="auto"/>
              <w:right w:val="single" w:sz="4" w:space="0" w:color="auto"/>
            </w:tcBorders>
            <w:vAlign w:val="center"/>
          </w:tcPr>
          <w:p w14:paraId="742A63C0" w14:textId="0757503F" w:rsidR="004A09B1" w:rsidRPr="00CB12A2" w:rsidDel="006B554C" w:rsidRDefault="004A09B1" w:rsidP="00C21C8B">
            <w:pPr>
              <w:jc w:val="right"/>
              <w:rPr>
                <w:del w:id="107" w:author="Minarovičová Jana" w:date="2024-12-12T08:11:00Z" w16du:dateUtc="2024-12-12T07:11:00Z"/>
                <w:rFonts w:asciiTheme="minorHAnsi" w:hAnsiTheme="minorHAnsi" w:cstheme="minorHAnsi"/>
                <w:b/>
                <w:bCs/>
                <w:sz w:val="22"/>
                <w:szCs w:val="22"/>
                <w:lang w:eastAsia="en-US"/>
              </w:rPr>
            </w:pPr>
          </w:p>
        </w:tc>
      </w:tr>
      <w:tr w:rsidR="003B2E66" w:rsidRPr="00C30E64" w:rsidDel="006B554C" w14:paraId="3E8D43B4" w14:textId="51F4E1CF" w:rsidTr="009409ED">
        <w:trPr>
          <w:trHeight w:val="39"/>
          <w:del w:id="108" w:author="Minarovičová Jana" w:date="2024-12-12T08:11:00Z"/>
        </w:trPr>
        <w:tc>
          <w:tcPr>
            <w:tcW w:w="3964" w:type="dxa"/>
            <w:vMerge w:val="restart"/>
            <w:tcBorders>
              <w:left w:val="single" w:sz="4" w:space="0" w:color="auto"/>
              <w:right w:val="single" w:sz="4" w:space="0" w:color="auto"/>
            </w:tcBorders>
            <w:shd w:val="clear" w:color="auto" w:fill="FFE599" w:themeFill="accent4" w:themeFillTint="66"/>
            <w:vAlign w:val="center"/>
          </w:tcPr>
          <w:p w14:paraId="4D4D8897" w14:textId="408AB3EC" w:rsidR="003B2E66" w:rsidRPr="00C30E64" w:rsidDel="006B554C" w:rsidRDefault="003B2E66" w:rsidP="00C30E64">
            <w:pPr>
              <w:rPr>
                <w:del w:id="109" w:author="Minarovičová Jana" w:date="2024-12-12T08:11:00Z" w16du:dateUtc="2024-12-12T07:11:00Z"/>
                <w:rFonts w:asciiTheme="minorHAnsi" w:hAnsiTheme="minorHAnsi" w:cstheme="minorHAnsi"/>
                <w:b/>
                <w:sz w:val="20"/>
                <w:szCs w:val="20"/>
                <w:lang w:eastAsia="en-US"/>
              </w:rPr>
            </w:pPr>
            <w:del w:id="110" w:author="Minarovičová Jana" w:date="2024-12-12T08:11:00Z" w16du:dateUtc="2024-12-12T07:11:00Z">
              <w:r w:rsidRPr="00C30E64" w:rsidDel="006B554C">
                <w:rPr>
                  <w:rFonts w:asciiTheme="minorHAnsi" w:hAnsiTheme="minorHAnsi" w:cstheme="minorHAnsi"/>
                  <w:b/>
                  <w:sz w:val="20"/>
                  <w:szCs w:val="20"/>
                  <w:lang w:eastAsia="en-US"/>
                </w:rPr>
                <w:delText>Zdroj EÚ podľa kategórie regiónu</w:delText>
              </w:r>
              <w:r w:rsidR="00D010B6" w:rsidRPr="00C30E64" w:rsidDel="006B554C">
                <w:rPr>
                  <w:rFonts w:asciiTheme="minorHAnsi" w:hAnsiTheme="minorHAnsi" w:cstheme="minorHAnsi"/>
                  <w:b/>
                  <w:sz w:val="20"/>
                  <w:szCs w:val="20"/>
                  <w:lang w:eastAsia="en-US"/>
                </w:rPr>
                <w:delText xml:space="preserve"> (v EUR)</w:delText>
              </w:r>
            </w:del>
          </w:p>
        </w:tc>
        <w:customXmlDelRangeStart w:id="111" w:author="Minarovičová Jana" w:date="2024-12-12T08:11:00Z"/>
        <w:sdt>
          <w:sdtPr>
            <w:rPr>
              <w:rFonts w:asciiTheme="minorHAnsi" w:hAnsiTheme="minorHAnsi" w:cstheme="minorHAnsi"/>
              <w:sz w:val="20"/>
              <w:szCs w:val="20"/>
              <w:lang w:eastAsia="en-US"/>
            </w:rPr>
            <w:id w:val="1646165975"/>
            <w:placeholder>
              <w:docPart w:val="AC3C6DC817A84DFE959C3035139116CC"/>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111"/>
            <w:tc>
              <w:tcPr>
                <w:tcW w:w="2549" w:type="dxa"/>
                <w:tcBorders>
                  <w:top w:val="single" w:sz="4" w:space="0" w:color="auto"/>
                  <w:left w:val="single" w:sz="4" w:space="0" w:color="auto"/>
                  <w:bottom w:val="single" w:sz="4" w:space="0" w:color="auto"/>
                  <w:right w:val="single" w:sz="4" w:space="0" w:color="auto"/>
                </w:tcBorders>
                <w:vAlign w:val="center"/>
              </w:tcPr>
              <w:p w14:paraId="327DF3C7" w14:textId="00659231" w:rsidR="003B2E66" w:rsidRPr="00C30E64" w:rsidDel="006B554C" w:rsidRDefault="00825088" w:rsidP="003B2E66">
                <w:pPr>
                  <w:rPr>
                    <w:del w:id="112" w:author="Minarovičová Jana" w:date="2024-12-12T08:11:00Z" w16du:dateUtc="2024-12-12T07:11:00Z"/>
                    <w:rFonts w:asciiTheme="minorHAnsi" w:hAnsiTheme="minorHAnsi" w:cstheme="minorHAnsi"/>
                    <w:sz w:val="20"/>
                    <w:szCs w:val="20"/>
                    <w:lang w:eastAsia="en-US"/>
                  </w:rPr>
                </w:pPr>
                <w:del w:id="113" w:author="Minarovičová Jana" w:date="2024-12-12T08:11:00Z" w16du:dateUtc="2024-12-12T07:11:00Z">
                  <w:r w:rsidDel="006B554C">
                    <w:rPr>
                      <w:rFonts w:asciiTheme="minorHAnsi" w:hAnsiTheme="minorHAnsi" w:cstheme="minorHAnsi"/>
                      <w:sz w:val="20"/>
                      <w:szCs w:val="20"/>
                      <w:lang w:eastAsia="en-US"/>
                    </w:rPr>
                    <w:delText>menej rozvinutý región</w:delText>
                  </w:r>
                </w:del>
              </w:p>
            </w:tc>
            <w:customXmlDelRangeStart w:id="114" w:author="Minarovičová Jana" w:date="2024-12-12T08:11:00Z"/>
          </w:sdtContent>
        </w:sdt>
        <w:customXmlDelRangeEnd w:id="114"/>
        <w:tc>
          <w:tcPr>
            <w:tcW w:w="2554" w:type="dxa"/>
            <w:tcBorders>
              <w:top w:val="single" w:sz="4" w:space="0" w:color="auto"/>
              <w:left w:val="single" w:sz="4" w:space="0" w:color="auto"/>
              <w:bottom w:val="single" w:sz="4" w:space="0" w:color="auto"/>
              <w:right w:val="single" w:sz="4" w:space="0" w:color="auto"/>
            </w:tcBorders>
            <w:vAlign w:val="center"/>
          </w:tcPr>
          <w:p w14:paraId="24FDFADA" w14:textId="0CAC8848" w:rsidR="003B2E66" w:rsidRPr="00C30E64" w:rsidDel="006B554C" w:rsidRDefault="00D62F8C" w:rsidP="009602A6">
            <w:pPr>
              <w:jc w:val="right"/>
              <w:rPr>
                <w:del w:id="115" w:author="Minarovičová Jana" w:date="2024-12-12T08:11:00Z" w16du:dateUtc="2024-12-12T07:11:00Z"/>
                <w:rFonts w:asciiTheme="minorHAnsi" w:hAnsiTheme="minorHAnsi" w:cstheme="minorHAnsi"/>
                <w:sz w:val="20"/>
                <w:szCs w:val="20"/>
                <w:lang w:eastAsia="en-US"/>
              </w:rPr>
            </w:pPr>
            <w:del w:id="116" w:author="Minarovičová Jana" w:date="2024-12-12T08:11:00Z" w16du:dateUtc="2024-12-12T07:11:00Z">
              <w:r w:rsidRPr="00D62F8C" w:rsidDel="006B554C">
                <w:rPr>
                  <w:rFonts w:asciiTheme="minorHAnsi" w:hAnsiTheme="minorHAnsi" w:cstheme="minorHAnsi"/>
                  <w:b/>
                  <w:bCs/>
                  <w:sz w:val="22"/>
                  <w:szCs w:val="22"/>
                  <w:lang w:eastAsia="en-US"/>
                </w:rPr>
                <w:delText>32</w:delText>
              </w:r>
            </w:del>
            <w:del w:id="117" w:author="Minarovičová Jana" w:date="2024-12-02T17:23:00Z" w16du:dateUtc="2024-12-02T16:23:00Z">
              <w:r w:rsidDel="00CC3A17">
                <w:rPr>
                  <w:rFonts w:asciiTheme="minorHAnsi" w:hAnsiTheme="minorHAnsi" w:cstheme="minorHAnsi"/>
                  <w:b/>
                  <w:bCs/>
                  <w:sz w:val="22"/>
                  <w:szCs w:val="22"/>
                  <w:lang w:eastAsia="en-US"/>
                </w:rPr>
                <w:delText> </w:delText>
              </w:r>
              <w:r w:rsidRPr="00D62F8C" w:rsidDel="00CC3A17">
                <w:rPr>
                  <w:rFonts w:asciiTheme="minorHAnsi" w:hAnsiTheme="minorHAnsi" w:cstheme="minorHAnsi"/>
                  <w:b/>
                  <w:bCs/>
                  <w:sz w:val="22"/>
                  <w:szCs w:val="22"/>
                  <w:lang w:eastAsia="en-US"/>
                </w:rPr>
                <w:delText>615</w:delText>
              </w:r>
              <w:r w:rsidDel="00CC3A17">
                <w:rPr>
                  <w:rFonts w:asciiTheme="minorHAnsi" w:hAnsiTheme="minorHAnsi" w:cstheme="minorHAnsi"/>
                  <w:b/>
                  <w:bCs/>
                  <w:sz w:val="22"/>
                  <w:szCs w:val="22"/>
                  <w:lang w:eastAsia="en-US"/>
                </w:rPr>
                <w:delText xml:space="preserve"> </w:delText>
              </w:r>
            </w:del>
            <w:del w:id="118" w:author="Minarovičová Jana" w:date="2024-12-02T17:22:00Z" w16du:dateUtc="2024-12-02T16:22:00Z">
              <w:r w:rsidRPr="00D62F8C" w:rsidDel="00CC3A17">
                <w:rPr>
                  <w:rFonts w:asciiTheme="minorHAnsi" w:hAnsiTheme="minorHAnsi" w:cstheme="minorHAnsi"/>
                  <w:b/>
                  <w:bCs/>
                  <w:sz w:val="22"/>
                  <w:szCs w:val="22"/>
                  <w:lang w:eastAsia="en-US"/>
                </w:rPr>
                <w:delText>691,37</w:delText>
              </w:r>
            </w:del>
            <w:del w:id="119" w:author="Minarovičová Jana" w:date="2024-12-12T08:11:00Z" w16du:dateUtc="2024-12-12T07:11:00Z">
              <w:r w:rsidDel="006B554C">
                <w:rPr>
                  <w:rFonts w:asciiTheme="minorHAnsi" w:hAnsiTheme="minorHAnsi" w:cstheme="minorHAnsi"/>
                  <w:b/>
                  <w:bCs/>
                  <w:sz w:val="22"/>
                  <w:szCs w:val="22"/>
                  <w:lang w:eastAsia="en-US"/>
                </w:rPr>
                <w:delText xml:space="preserve"> </w:delText>
              </w:r>
              <w:r w:rsidRPr="00D62F8C" w:rsidDel="006B554C">
                <w:rPr>
                  <w:rFonts w:asciiTheme="minorHAnsi" w:hAnsiTheme="minorHAnsi" w:cstheme="minorHAnsi"/>
                  <w:b/>
                  <w:bCs/>
                  <w:sz w:val="22"/>
                  <w:szCs w:val="22"/>
                  <w:lang w:eastAsia="en-US"/>
                </w:rPr>
                <w:delText>€</w:delText>
              </w:r>
            </w:del>
          </w:p>
        </w:tc>
      </w:tr>
      <w:tr w:rsidR="003B2E66" w:rsidRPr="00C30E64" w:rsidDel="006B554C" w14:paraId="72508D51" w14:textId="217ED4D0" w:rsidTr="009409ED">
        <w:trPr>
          <w:trHeight w:val="39"/>
          <w:del w:id="120" w:author="Minarovičová Jana" w:date="2024-12-12T08:11:00Z"/>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20C28F3A" w14:textId="3A87B01F" w:rsidR="003B2E66" w:rsidRPr="00C30E64" w:rsidDel="006B554C" w:rsidRDefault="003B2E66" w:rsidP="00C30E64">
            <w:pPr>
              <w:rPr>
                <w:del w:id="121" w:author="Minarovičová Jana" w:date="2024-12-12T08:11:00Z" w16du:dateUtc="2024-12-12T07:11:00Z"/>
                <w:rFonts w:asciiTheme="minorHAnsi" w:hAnsiTheme="minorHAnsi" w:cstheme="minorHAnsi"/>
                <w:b/>
                <w:sz w:val="20"/>
                <w:szCs w:val="20"/>
                <w:lang w:eastAsia="en-US"/>
              </w:rPr>
            </w:pPr>
          </w:p>
        </w:tc>
        <w:customXmlDelRangeStart w:id="122" w:author="Minarovičová Jana" w:date="2024-12-12T08:11:00Z"/>
        <w:sdt>
          <w:sdtPr>
            <w:rPr>
              <w:rFonts w:asciiTheme="minorHAnsi" w:hAnsiTheme="minorHAnsi" w:cstheme="minorHAnsi"/>
              <w:sz w:val="20"/>
              <w:szCs w:val="20"/>
              <w:lang w:eastAsia="en-US"/>
            </w:rPr>
            <w:id w:val="-1173646033"/>
            <w:placeholder>
              <w:docPart w:val="E303B25A4FA24848BF9BAE4D330EF521"/>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122"/>
            <w:tc>
              <w:tcPr>
                <w:tcW w:w="2549" w:type="dxa"/>
                <w:tcBorders>
                  <w:top w:val="single" w:sz="4" w:space="0" w:color="auto"/>
                  <w:left w:val="single" w:sz="4" w:space="0" w:color="auto"/>
                  <w:bottom w:val="single" w:sz="4" w:space="0" w:color="auto"/>
                  <w:right w:val="single" w:sz="4" w:space="0" w:color="auto"/>
                </w:tcBorders>
                <w:vAlign w:val="center"/>
              </w:tcPr>
              <w:p w14:paraId="62FD6435" w14:textId="5F7446D4" w:rsidR="003B2E66" w:rsidRPr="00C30E64" w:rsidDel="006B554C" w:rsidRDefault="009602A6" w:rsidP="003B2E66">
                <w:pPr>
                  <w:rPr>
                    <w:del w:id="123" w:author="Minarovičová Jana" w:date="2024-12-12T08:11:00Z" w16du:dateUtc="2024-12-12T07:11:00Z"/>
                    <w:rFonts w:asciiTheme="minorHAnsi" w:hAnsiTheme="minorHAnsi" w:cstheme="minorHAnsi"/>
                    <w:sz w:val="20"/>
                    <w:szCs w:val="20"/>
                    <w:lang w:eastAsia="en-US"/>
                  </w:rPr>
                </w:pPr>
                <w:del w:id="124" w:author="Minarovičová Jana" w:date="2024-12-12T08:11:00Z" w16du:dateUtc="2024-12-12T07:11:00Z">
                  <w:r w:rsidDel="006B554C">
                    <w:rPr>
                      <w:rFonts w:asciiTheme="minorHAnsi" w:hAnsiTheme="minorHAnsi" w:cstheme="minorHAnsi"/>
                      <w:sz w:val="20"/>
                      <w:szCs w:val="20"/>
                      <w:lang w:eastAsia="en-US"/>
                    </w:rPr>
                    <w:delText>neaplikuje sa</w:delText>
                  </w:r>
                </w:del>
              </w:p>
            </w:tc>
            <w:customXmlDelRangeStart w:id="125" w:author="Minarovičová Jana" w:date="2024-12-12T08:11:00Z"/>
          </w:sdtContent>
        </w:sdt>
        <w:customXmlDelRangeEnd w:id="125"/>
        <w:tc>
          <w:tcPr>
            <w:tcW w:w="2554" w:type="dxa"/>
            <w:tcBorders>
              <w:top w:val="single" w:sz="4" w:space="0" w:color="auto"/>
              <w:left w:val="single" w:sz="4" w:space="0" w:color="auto"/>
              <w:bottom w:val="single" w:sz="4" w:space="0" w:color="auto"/>
              <w:right w:val="single" w:sz="4" w:space="0" w:color="auto"/>
            </w:tcBorders>
            <w:vAlign w:val="center"/>
          </w:tcPr>
          <w:p w14:paraId="2DFA31AD" w14:textId="0ACE256F" w:rsidR="003B2E66" w:rsidRPr="00C30E64" w:rsidDel="006B554C" w:rsidRDefault="003B2E66" w:rsidP="003B2E66">
            <w:pPr>
              <w:jc w:val="right"/>
              <w:rPr>
                <w:del w:id="126" w:author="Minarovičová Jana" w:date="2024-12-12T08:11:00Z" w16du:dateUtc="2024-12-12T07:11:00Z"/>
                <w:rFonts w:asciiTheme="minorHAnsi" w:hAnsiTheme="minorHAnsi" w:cstheme="minorHAnsi"/>
                <w:sz w:val="20"/>
                <w:szCs w:val="20"/>
                <w:lang w:eastAsia="en-US"/>
              </w:rPr>
            </w:pPr>
          </w:p>
        </w:tc>
      </w:tr>
      <w:tr w:rsidR="004E039A" w:rsidRPr="00CB12A2" w:rsidDel="006B554C" w14:paraId="6CD573F5" w14:textId="142D3BE3" w:rsidTr="009409ED">
        <w:trPr>
          <w:trHeight w:val="39"/>
          <w:del w:id="127" w:author="Minarovičová Jana" w:date="2024-12-12T08:11:00Z"/>
        </w:trPr>
        <w:tc>
          <w:tcPr>
            <w:tcW w:w="3964" w:type="dxa"/>
            <w:vMerge w:val="restart"/>
            <w:tcBorders>
              <w:left w:val="single" w:sz="4" w:space="0" w:color="auto"/>
              <w:right w:val="single" w:sz="4" w:space="0" w:color="auto"/>
            </w:tcBorders>
            <w:shd w:val="clear" w:color="auto" w:fill="FFE599" w:themeFill="accent4" w:themeFillTint="66"/>
            <w:vAlign w:val="center"/>
          </w:tcPr>
          <w:p w14:paraId="4E21CE10" w14:textId="68ACDB85" w:rsidR="004E039A" w:rsidRPr="00C30E64" w:rsidDel="006B554C" w:rsidRDefault="004E039A" w:rsidP="00C30E64">
            <w:pPr>
              <w:rPr>
                <w:del w:id="128" w:author="Minarovičová Jana" w:date="2024-12-12T08:11:00Z" w16du:dateUtc="2024-12-12T07:11:00Z"/>
                <w:rFonts w:asciiTheme="minorHAnsi" w:hAnsiTheme="minorHAnsi" w:cstheme="minorHAnsi"/>
                <w:b/>
                <w:sz w:val="20"/>
                <w:szCs w:val="20"/>
                <w:lang w:eastAsia="en-US"/>
              </w:rPr>
            </w:pPr>
            <w:del w:id="129" w:author="Minarovičová Jana" w:date="2024-12-12T08:11:00Z" w16du:dateUtc="2024-12-12T07:11:00Z">
              <w:r w:rsidRPr="00C30E64" w:rsidDel="006B554C">
                <w:rPr>
                  <w:rFonts w:asciiTheme="minorHAnsi" w:hAnsiTheme="minorHAnsi" w:cstheme="minorHAnsi"/>
                  <w:b/>
                  <w:sz w:val="20"/>
                  <w:szCs w:val="20"/>
                  <w:lang w:eastAsia="en-US"/>
                </w:rPr>
                <w:lastRenderedPageBreak/>
                <w:delText>Zdroj ŠR podľa kategórie regiónu (v EUR)</w:delText>
              </w:r>
            </w:del>
          </w:p>
        </w:tc>
        <w:customXmlDelRangeStart w:id="130" w:author="Minarovičová Jana" w:date="2024-12-12T08:11:00Z"/>
        <w:sdt>
          <w:sdtPr>
            <w:rPr>
              <w:rFonts w:asciiTheme="minorHAnsi" w:hAnsiTheme="minorHAnsi" w:cstheme="minorHAnsi"/>
              <w:sz w:val="20"/>
              <w:szCs w:val="20"/>
              <w:lang w:eastAsia="en-US"/>
            </w:rPr>
            <w:id w:val="283617501"/>
            <w:placeholder>
              <w:docPart w:val="62E7ADAFAA5F47CA924300DBDD6ABA25"/>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130"/>
            <w:tc>
              <w:tcPr>
                <w:tcW w:w="2549" w:type="dxa"/>
                <w:tcBorders>
                  <w:top w:val="single" w:sz="4" w:space="0" w:color="auto"/>
                  <w:left w:val="single" w:sz="4" w:space="0" w:color="auto"/>
                  <w:bottom w:val="single" w:sz="4" w:space="0" w:color="auto"/>
                  <w:right w:val="single" w:sz="4" w:space="0" w:color="auto"/>
                </w:tcBorders>
                <w:vAlign w:val="center"/>
              </w:tcPr>
              <w:p w14:paraId="01EB0AB7" w14:textId="48A30FD8" w:rsidR="004E039A" w:rsidRPr="00C30E64" w:rsidDel="006B554C" w:rsidRDefault="009602A6" w:rsidP="004E039A">
                <w:pPr>
                  <w:rPr>
                    <w:del w:id="131" w:author="Minarovičová Jana" w:date="2024-12-12T08:11:00Z" w16du:dateUtc="2024-12-12T07:11:00Z"/>
                    <w:rFonts w:asciiTheme="minorHAnsi" w:hAnsiTheme="minorHAnsi" w:cstheme="minorHAnsi"/>
                    <w:b/>
                    <w:sz w:val="20"/>
                    <w:szCs w:val="20"/>
                    <w:lang w:eastAsia="en-US"/>
                  </w:rPr>
                </w:pPr>
                <w:del w:id="132" w:author="Minarovičová Jana" w:date="2024-12-12T08:11:00Z" w16du:dateUtc="2024-12-12T07:11:00Z">
                  <w:r w:rsidDel="006B554C">
                    <w:rPr>
                      <w:rFonts w:asciiTheme="minorHAnsi" w:hAnsiTheme="minorHAnsi" w:cstheme="minorHAnsi"/>
                      <w:sz w:val="20"/>
                      <w:szCs w:val="20"/>
                      <w:lang w:eastAsia="en-US"/>
                    </w:rPr>
                    <w:delText>menej rozvinutý región</w:delText>
                  </w:r>
                </w:del>
              </w:p>
            </w:tc>
            <w:customXmlDelRangeStart w:id="133" w:author="Minarovičová Jana" w:date="2024-12-12T08:11:00Z"/>
          </w:sdtContent>
        </w:sdt>
        <w:customXmlDelRangeEnd w:id="133"/>
        <w:tc>
          <w:tcPr>
            <w:tcW w:w="2554" w:type="dxa"/>
            <w:tcBorders>
              <w:top w:val="single" w:sz="4" w:space="0" w:color="auto"/>
              <w:left w:val="single" w:sz="4" w:space="0" w:color="auto"/>
              <w:bottom w:val="single" w:sz="4" w:space="0" w:color="auto"/>
              <w:right w:val="single" w:sz="4" w:space="0" w:color="auto"/>
            </w:tcBorders>
            <w:vAlign w:val="center"/>
          </w:tcPr>
          <w:p w14:paraId="3106CC39" w14:textId="0C64DADE" w:rsidR="004E039A" w:rsidRPr="00CB12A2" w:rsidDel="006B554C" w:rsidRDefault="00D62F8C" w:rsidP="004E039A">
            <w:pPr>
              <w:jc w:val="right"/>
              <w:rPr>
                <w:del w:id="134" w:author="Minarovičová Jana" w:date="2024-12-12T08:11:00Z" w16du:dateUtc="2024-12-12T07:11:00Z"/>
                <w:rFonts w:asciiTheme="minorHAnsi" w:hAnsiTheme="minorHAnsi" w:cstheme="minorHAnsi"/>
                <w:b/>
                <w:sz w:val="22"/>
                <w:szCs w:val="22"/>
                <w:lang w:eastAsia="en-US"/>
              </w:rPr>
            </w:pPr>
            <w:del w:id="135" w:author="Minarovičová Jana" w:date="2024-12-12T08:11:00Z" w16du:dateUtc="2024-12-12T07:11:00Z">
              <w:r w:rsidRPr="00D62F8C" w:rsidDel="006B554C">
                <w:rPr>
                  <w:rFonts w:asciiTheme="minorHAnsi" w:hAnsiTheme="minorHAnsi" w:cstheme="minorHAnsi"/>
                  <w:b/>
                  <w:sz w:val="22"/>
                  <w:szCs w:val="22"/>
                  <w:lang w:eastAsia="en-US"/>
                </w:rPr>
                <w:delText>5</w:delText>
              </w:r>
            </w:del>
            <w:del w:id="136" w:author="Minarovičová Jana" w:date="2024-12-02T17:23:00Z" w16du:dateUtc="2024-12-02T16:23:00Z">
              <w:r w:rsidDel="00CC3A17">
                <w:rPr>
                  <w:rFonts w:asciiTheme="minorHAnsi" w:hAnsiTheme="minorHAnsi" w:cstheme="minorHAnsi"/>
                  <w:b/>
                  <w:sz w:val="22"/>
                  <w:szCs w:val="22"/>
                  <w:lang w:eastAsia="en-US"/>
                </w:rPr>
                <w:delText> </w:delText>
              </w:r>
            </w:del>
            <w:del w:id="137" w:author="Minarovičová Jana" w:date="2024-12-12T08:11:00Z" w16du:dateUtc="2024-12-12T07:11:00Z">
              <w:r w:rsidRPr="00D62F8C" w:rsidDel="006B554C">
                <w:rPr>
                  <w:rFonts w:asciiTheme="minorHAnsi" w:hAnsiTheme="minorHAnsi" w:cstheme="minorHAnsi"/>
                  <w:b/>
                  <w:sz w:val="22"/>
                  <w:szCs w:val="22"/>
                  <w:lang w:eastAsia="en-US"/>
                </w:rPr>
                <w:delText>7</w:delText>
              </w:r>
            </w:del>
            <w:del w:id="138" w:author="Minarovičová Jana" w:date="2024-12-02T17:23:00Z" w16du:dateUtc="2024-12-02T16:23:00Z">
              <w:r w:rsidRPr="00D62F8C" w:rsidDel="00CC3A17">
                <w:rPr>
                  <w:rFonts w:asciiTheme="minorHAnsi" w:hAnsiTheme="minorHAnsi" w:cstheme="minorHAnsi"/>
                  <w:b/>
                  <w:sz w:val="22"/>
                  <w:szCs w:val="22"/>
                  <w:lang w:eastAsia="en-US"/>
                </w:rPr>
                <w:delText>55</w:delText>
              </w:r>
              <w:r w:rsidDel="00CC3A17">
                <w:rPr>
                  <w:rFonts w:asciiTheme="minorHAnsi" w:hAnsiTheme="minorHAnsi" w:cstheme="minorHAnsi"/>
                  <w:b/>
                  <w:sz w:val="22"/>
                  <w:szCs w:val="22"/>
                  <w:lang w:eastAsia="en-US"/>
                </w:rPr>
                <w:delText xml:space="preserve"> </w:delText>
              </w:r>
              <w:r w:rsidRPr="00D62F8C" w:rsidDel="00CC3A17">
                <w:rPr>
                  <w:rFonts w:asciiTheme="minorHAnsi" w:hAnsiTheme="minorHAnsi" w:cstheme="minorHAnsi"/>
                  <w:b/>
                  <w:sz w:val="22"/>
                  <w:szCs w:val="22"/>
                  <w:lang w:eastAsia="en-US"/>
                </w:rPr>
                <w:delText>710,24</w:delText>
              </w:r>
            </w:del>
            <w:del w:id="139" w:author="Minarovičová Jana" w:date="2024-12-12T08:11:00Z" w16du:dateUtc="2024-12-12T07:11:00Z">
              <w:r w:rsidDel="006B554C">
                <w:rPr>
                  <w:rFonts w:asciiTheme="minorHAnsi" w:hAnsiTheme="minorHAnsi" w:cstheme="minorHAnsi"/>
                  <w:b/>
                  <w:sz w:val="22"/>
                  <w:szCs w:val="22"/>
                  <w:lang w:eastAsia="en-US"/>
                </w:rPr>
                <w:delText xml:space="preserve"> </w:delText>
              </w:r>
              <w:r w:rsidR="009602A6" w:rsidRPr="009602A6" w:rsidDel="006B554C">
                <w:rPr>
                  <w:rFonts w:asciiTheme="minorHAnsi" w:hAnsiTheme="minorHAnsi" w:cstheme="minorHAnsi"/>
                  <w:b/>
                  <w:bCs/>
                  <w:sz w:val="22"/>
                  <w:szCs w:val="22"/>
                  <w:lang w:eastAsia="en-US"/>
                </w:rPr>
                <w:delText>€</w:delText>
              </w:r>
            </w:del>
          </w:p>
        </w:tc>
      </w:tr>
      <w:tr w:rsidR="004E039A" w:rsidRPr="00C30E64" w:rsidDel="006B554C" w14:paraId="7B1152BB" w14:textId="1F2798F5" w:rsidTr="009409ED">
        <w:trPr>
          <w:trHeight w:val="39"/>
          <w:del w:id="140" w:author="Minarovičová Jana" w:date="2024-12-12T08:11:00Z"/>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31B1BF5B" w14:textId="265F20A6" w:rsidR="004E039A" w:rsidRPr="00C30E64" w:rsidDel="006B554C" w:rsidRDefault="004E039A" w:rsidP="00C30E64">
            <w:pPr>
              <w:rPr>
                <w:del w:id="141" w:author="Minarovičová Jana" w:date="2024-12-12T08:11:00Z" w16du:dateUtc="2024-12-12T07:11:00Z"/>
                <w:rFonts w:asciiTheme="minorHAnsi" w:hAnsiTheme="minorHAnsi" w:cstheme="minorHAnsi"/>
                <w:b/>
                <w:sz w:val="20"/>
                <w:szCs w:val="20"/>
                <w:lang w:eastAsia="en-US"/>
              </w:rPr>
            </w:pPr>
          </w:p>
        </w:tc>
        <w:customXmlDelRangeStart w:id="142" w:author="Minarovičová Jana" w:date="2024-12-12T08:11:00Z"/>
        <w:sdt>
          <w:sdtPr>
            <w:rPr>
              <w:rFonts w:asciiTheme="minorHAnsi" w:hAnsiTheme="minorHAnsi" w:cstheme="minorHAnsi"/>
              <w:sz w:val="20"/>
              <w:szCs w:val="20"/>
              <w:lang w:eastAsia="en-US"/>
            </w:rPr>
            <w:id w:val="-2020691729"/>
            <w:placeholder>
              <w:docPart w:val="A70827FA3CBA42E78E0091C57B3E625E"/>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142"/>
            <w:tc>
              <w:tcPr>
                <w:tcW w:w="2549" w:type="dxa"/>
                <w:tcBorders>
                  <w:top w:val="single" w:sz="4" w:space="0" w:color="auto"/>
                  <w:left w:val="single" w:sz="4" w:space="0" w:color="auto"/>
                  <w:bottom w:val="single" w:sz="4" w:space="0" w:color="auto"/>
                  <w:right w:val="single" w:sz="4" w:space="0" w:color="auto"/>
                </w:tcBorders>
                <w:vAlign w:val="center"/>
              </w:tcPr>
              <w:p w14:paraId="0B06CF44" w14:textId="7E876574" w:rsidR="004E039A" w:rsidRPr="00C30E64" w:rsidDel="006B554C" w:rsidRDefault="009602A6" w:rsidP="004E039A">
                <w:pPr>
                  <w:rPr>
                    <w:del w:id="143" w:author="Minarovičová Jana" w:date="2024-12-12T08:11:00Z" w16du:dateUtc="2024-12-12T07:11:00Z"/>
                    <w:rFonts w:asciiTheme="minorHAnsi" w:hAnsiTheme="minorHAnsi" w:cstheme="minorHAnsi"/>
                    <w:b/>
                    <w:sz w:val="20"/>
                    <w:szCs w:val="20"/>
                    <w:lang w:eastAsia="en-US"/>
                  </w:rPr>
                </w:pPr>
                <w:del w:id="144" w:author="Minarovičová Jana" w:date="2024-12-12T08:11:00Z" w16du:dateUtc="2024-12-12T07:11:00Z">
                  <w:r w:rsidDel="006B554C">
                    <w:rPr>
                      <w:rFonts w:asciiTheme="minorHAnsi" w:hAnsiTheme="minorHAnsi" w:cstheme="minorHAnsi"/>
                      <w:sz w:val="20"/>
                      <w:szCs w:val="20"/>
                      <w:lang w:eastAsia="en-US"/>
                    </w:rPr>
                    <w:delText>neaplikuje sa</w:delText>
                  </w:r>
                </w:del>
              </w:p>
            </w:tc>
            <w:customXmlDelRangeStart w:id="145" w:author="Minarovičová Jana" w:date="2024-12-12T08:11:00Z"/>
          </w:sdtContent>
        </w:sdt>
        <w:customXmlDelRangeEnd w:id="145"/>
        <w:tc>
          <w:tcPr>
            <w:tcW w:w="2554" w:type="dxa"/>
            <w:tcBorders>
              <w:top w:val="single" w:sz="4" w:space="0" w:color="auto"/>
              <w:left w:val="single" w:sz="4" w:space="0" w:color="auto"/>
              <w:bottom w:val="single" w:sz="4" w:space="0" w:color="auto"/>
              <w:right w:val="single" w:sz="4" w:space="0" w:color="auto"/>
            </w:tcBorders>
            <w:vAlign w:val="center"/>
          </w:tcPr>
          <w:p w14:paraId="1F4A28F0" w14:textId="2B4C09FA" w:rsidR="004E039A" w:rsidRPr="00C30E64" w:rsidDel="006B554C" w:rsidRDefault="004E039A" w:rsidP="004E039A">
            <w:pPr>
              <w:jc w:val="right"/>
              <w:rPr>
                <w:del w:id="146" w:author="Minarovičová Jana" w:date="2024-12-12T08:11:00Z" w16du:dateUtc="2024-12-12T07:11:00Z"/>
                <w:rFonts w:asciiTheme="minorHAnsi" w:hAnsiTheme="minorHAnsi" w:cstheme="minorHAnsi"/>
                <w:b/>
                <w:sz w:val="20"/>
                <w:szCs w:val="20"/>
                <w:lang w:eastAsia="en-US"/>
              </w:rPr>
            </w:pPr>
          </w:p>
        </w:tc>
      </w:tr>
      <w:tr w:rsidR="004E039A" w:rsidRPr="00C30E64" w:rsidDel="006B554C" w14:paraId="095B9F42" w14:textId="01E7DC70" w:rsidTr="009409ED">
        <w:trPr>
          <w:trHeight w:val="39"/>
          <w:del w:id="147" w:author="Minarovičová Jana" w:date="2024-12-12T08:11:00Z"/>
        </w:trPr>
        <w:tc>
          <w:tcPr>
            <w:tcW w:w="3964" w:type="dxa"/>
            <w:vMerge w:val="restart"/>
            <w:shd w:val="clear" w:color="auto" w:fill="FFE599" w:themeFill="accent4" w:themeFillTint="66"/>
            <w:vAlign w:val="center"/>
          </w:tcPr>
          <w:p w14:paraId="5088840E" w14:textId="022180E9" w:rsidR="004E039A" w:rsidRPr="00C30E64" w:rsidDel="006B554C" w:rsidRDefault="004E039A" w:rsidP="00C30E64">
            <w:pPr>
              <w:rPr>
                <w:del w:id="148" w:author="Minarovičová Jana" w:date="2024-12-12T08:11:00Z" w16du:dateUtc="2024-12-12T07:11:00Z"/>
                <w:rFonts w:asciiTheme="minorHAnsi" w:hAnsiTheme="minorHAnsi" w:cstheme="minorHAnsi"/>
                <w:b/>
                <w:sz w:val="20"/>
                <w:szCs w:val="20"/>
                <w:lang w:eastAsia="en-US"/>
              </w:rPr>
            </w:pPr>
            <w:del w:id="149" w:author="Minarovičová Jana" w:date="2024-12-12T08:11:00Z" w16du:dateUtc="2024-12-12T07:11:00Z">
              <w:r w:rsidRPr="00C30E64" w:rsidDel="006B554C">
                <w:rPr>
                  <w:rFonts w:asciiTheme="minorHAnsi" w:hAnsiTheme="minorHAnsi" w:cstheme="minorHAnsi"/>
                  <w:b/>
                  <w:sz w:val="20"/>
                  <w:szCs w:val="20"/>
                  <w:lang w:eastAsia="en-US"/>
                </w:rPr>
                <w:delText>Vlastné zdroje prijímateľa</w:delText>
              </w:r>
              <w:r w:rsidR="00CE168D" w:rsidDel="006B554C">
                <w:rPr>
                  <w:rFonts w:asciiTheme="minorHAnsi" w:hAnsiTheme="minorHAnsi" w:cstheme="minorHAnsi"/>
                  <w:b/>
                  <w:sz w:val="20"/>
                  <w:szCs w:val="20"/>
                  <w:lang w:eastAsia="en-US"/>
                </w:rPr>
                <w:delText xml:space="preserve"> </w:delText>
              </w:r>
              <w:r w:rsidRPr="00C30E64" w:rsidDel="006B554C">
                <w:rPr>
                  <w:rFonts w:asciiTheme="minorHAnsi" w:hAnsiTheme="minorHAnsi" w:cstheme="minorHAnsi"/>
                  <w:b/>
                  <w:sz w:val="20"/>
                  <w:szCs w:val="20"/>
                  <w:lang w:eastAsia="en-US"/>
                </w:rPr>
                <w:delText>podľa kategórie regiónu (v EUR)</w:delText>
              </w:r>
            </w:del>
          </w:p>
        </w:tc>
        <w:customXmlDelRangeStart w:id="150" w:author="Minarovičová Jana" w:date="2024-12-12T08:11:00Z"/>
        <w:sdt>
          <w:sdtPr>
            <w:rPr>
              <w:rFonts w:asciiTheme="minorHAnsi" w:hAnsiTheme="minorHAnsi" w:cstheme="minorHAnsi"/>
              <w:sz w:val="20"/>
              <w:szCs w:val="20"/>
              <w:lang w:eastAsia="en-US"/>
            </w:rPr>
            <w:id w:val="-1125385470"/>
            <w:placeholder>
              <w:docPart w:val="D249CB06324547D999D70C904998AAA1"/>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150"/>
            <w:tc>
              <w:tcPr>
                <w:tcW w:w="2549" w:type="dxa"/>
              </w:tcPr>
              <w:p w14:paraId="203EEA26" w14:textId="1E617330" w:rsidR="004E039A" w:rsidRPr="00C30E64" w:rsidDel="006B554C" w:rsidRDefault="009602A6" w:rsidP="004E039A">
                <w:pPr>
                  <w:rPr>
                    <w:del w:id="151" w:author="Minarovičová Jana" w:date="2024-12-12T08:11:00Z" w16du:dateUtc="2024-12-12T07:11:00Z"/>
                    <w:rFonts w:asciiTheme="minorHAnsi" w:hAnsiTheme="minorHAnsi" w:cstheme="minorHAnsi"/>
                    <w:sz w:val="20"/>
                    <w:szCs w:val="20"/>
                    <w:lang w:eastAsia="en-US"/>
                  </w:rPr>
                </w:pPr>
                <w:del w:id="152" w:author="Minarovičová Jana" w:date="2024-12-12T08:11:00Z" w16du:dateUtc="2024-12-12T07:11:00Z">
                  <w:r w:rsidDel="006B554C">
                    <w:rPr>
                      <w:rFonts w:asciiTheme="minorHAnsi" w:hAnsiTheme="minorHAnsi" w:cstheme="minorHAnsi"/>
                      <w:sz w:val="20"/>
                      <w:szCs w:val="20"/>
                      <w:lang w:eastAsia="en-US"/>
                    </w:rPr>
                    <w:delText>neaplikuje sa</w:delText>
                  </w:r>
                </w:del>
              </w:p>
            </w:tc>
            <w:customXmlDelRangeStart w:id="153" w:author="Minarovičová Jana" w:date="2024-12-12T08:11:00Z"/>
          </w:sdtContent>
        </w:sdt>
        <w:customXmlDelRangeEnd w:id="153"/>
        <w:tc>
          <w:tcPr>
            <w:tcW w:w="2554" w:type="dxa"/>
          </w:tcPr>
          <w:p w14:paraId="28A97E36" w14:textId="1B8CC17F" w:rsidR="004E039A" w:rsidRPr="00C30E64" w:rsidDel="006B554C" w:rsidRDefault="004E039A" w:rsidP="004E039A">
            <w:pPr>
              <w:jc w:val="right"/>
              <w:rPr>
                <w:del w:id="154" w:author="Minarovičová Jana" w:date="2024-12-12T08:11:00Z" w16du:dateUtc="2024-12-12T07:11:00Z"/>
                <w:rFonts w:asciiTheme="minorHAnsi" w:hAnsiTheme="minorHAnsi" w:cstheme="minorHAnsi"/>
                <w:sz w:val="20"/>
                <w:szCs w:val="20"/>
                <w:lang w:eastAsia="en-US"/>
              </w:rPr>
            </w:pPr>
          </w:p>
        </w:tc>
      </w:tr>
      <w:tr w:rsidR="004E039A" w:rsidRPr="00C30E64" w:rsidDel="006B554C" w14:paraId="6F356C1B" w14:textId="684F1EA4" w:rsidTr="009409ED">
        <w:trPr>
          <w:trHeight w:val="39"/>
          <w:del w:id="155" w:author="Minarovičová Jana" w:date="2024-12-12T08:11:00Z"/>
        </w:trPr>
        <w:tc>
          <w:tcPr>
            <w:tcW w:w="3964" w:type="dxa"/>
            <w:vMerge/>
            <w:shd w:val="clear" w:color="auto" w:fill="FFE599" w:themeFill="accent4" w:themeFillTint="66"/>
            <w:vAlign w:val="center"/>
          </w:tcPr>
          <w:p w14:paraId="1AF95EF3" w14:textId="37006A1D" w:rsidR="004E039A" w:rsidRPr="00C30E64" w:rsidDel="006B554C" w:rsidRDefault="004E039A" w:rsidP="00C30E64">
            <w:pPr>
              <w:rPr>
                <w:del w:id="156" w:author="Minarovičová Jana" w:date="2024-12-12T08:11:00Z" w16du:dateUtc="2024-12-12T07:11:00Z"/>
                <w:rFonts w:asciiTheme="minorHAnsi" w:hAnsiTheme="minorHAnsi" w:cstheme="minorHAnsi"/>
                <w:sz w:val="20"/>
                <w:szCs w:val="20"/>
                <w:lang w:eastAsia="en-US"/>
              </w:rPr>
            </w:pPr>
          </w:p>
        </w:tc>
        <w:customXmlDelRangeStart w:id="157" w:author="Minarovičová Jana" w:date="2024-12-12T08:11:00Z"/>
        <w:sdt>
          <w:sdtPr>
            <w:rPr>
              <w:rFonts w:asciiTheme="minorHAnsi" w:hAnsiTheme="minorHAnsi" w:cstheme="minorHAnsi"/>
              <w:sz w:val="20"/>
              <w:szCs w:val="20"/>
              <w:lang w:eastAsia="en-US"/>
            </w:rPr>
            <w:id w:val="-86080750"/>
            <w:placeholder>
              <w:docPart w:val="AFDBFDDA02A74E30ADC1C46F9791FF78"/>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157"/>
            <w:tc>
              <w:tcPr>
                <w:tcW w:w="2549" w:type="dxa"/>
              </w:tcPr>
              <w:p w14:paraId="6BBC5E0D" w14:textId="26991B04" w:rsidR="004E039A" w:rsidRPr="00C30E64" w:rsidDel="006B554C" w:rsidRDefault="009602A6" w:rsidP="004E039A">
                <w:pPr>
                  <w:rPr>
                    <w:del w:id="158" w:author="Minarovičová Jana" w:date="2024-12-12T08:11:00Z" w16du:dateUtc="2024-12-12T07:11:00Z"/>
                    <w:rFonts w:asciiTheme="minorHAnsi" w:hAnsiTheme="minorHAnsi" w:cstheme="minorHAnsi"/>
                    <w:sz w:val="20"/>
                    <w:szCs w:val="20"/>
                    <w:lang w:eastAsia="en-US"/>
                  </w:rPr>
                </w:pPr>
                <w:del w:id="159" w:author="Minarovičová Jana" w:date="2024-12-12T08:11:00Z" w16du:dateUtc="2024-12-12T07:11:00Z">
                  <w:r w:rsidDel="006B554C">
                    <w:rPr>
                      <w:rFonts w:asciiTheme="minorHAnsi" w:hAnsiTheme="minorHAnsi" w:cstheme="minorHAnsi"/>
                      <w:sz w:val="20"/>
                      <w:szCs w:val="20"/>
                      <w:lang w:eastAsia="en-US"/>
                    </w:rPr>
                    <w:delText>neaplikuje sa</w:delText>
                  </w:r>
                </w:del>
              </w:p>
            </w:tc>
            <w:customXmlDelRangeStart w:id="160" w:author="Minarovičová Jana" w:date="2024-12-12T08:11:00Z"/>
          </w:sdtContent>
        </w:sdt>
        <w:customXmlDelRangeEnd w:id="160"/>
        <w:tc>
          <w:tcPr>
            <w:tcW w:w="2554" w:type="dxa"/>
          </w:tcPr>
          <w:p w14:paraId="34710765" w14:textId="5AAE35B4" w:rsidR="004E039A" w:rsidRPr="00C30E64" w:rsidDel="006B554C" w:rsidRDefault="004E039A" w:rsidP="004E039A">
            <w:pPr>
              <w:jc w:val="right"/>
              <w:rPr>
                <w:del w:id="161" w:author="Minarovičová Jana" w:date="2024-12-12T08:11:00Z" w16du:dateUtc="2024-12-12T07:11:00Z"/>
                <w:rFonts w:asciiTheme="minorHAnsi" w:hAnsiTheme="minorHAnsi" w:cstheme="minorHAnsi"/>
                <w:sz w:val="20"/>
                <w:szCs w:val="20"/>
                <w:lang w:eastAsia="en-US"/>
              </w:rPr>
            </w:pPr>
          </w:p>
        </w:tc>
      </w:tr>
      <w:tr w:rsidR="006E457F" w:rsidRPr="00C30E64" w:rsidDel="006B554C" w14:paraId="32D1F2CA" w14:textId="1C7655C8" w:rsidTr="009409ED">
        <w:trPr>
          <w:trHeight w:val="39"/>
          <w:del w:id="162" w:author="Minarovičová Jana" w:date="2024-12-12T08:11:00Z"/>
        </w:trPr>
        <w:tc>
          <w:tcPr>
            <w:tcW w:w="3964" w:type="dxa"/>
            <w:vMerge w:val="restart"/>
            <w:shd w:val="clear" w:color="auto" w:fill="FFE599" w:themeFill="accent4" w:themeFillTint="66"/>
            <w:vAlign w:val="center"/>
          </w:tcPr>
          <w:p w14:paraId="43892341" w14:textId="0C0D57A0" w:rsidR="006E457F" w:rsidRPr="00C30E64" w:rsidDel="006B554C" w:rsidRDefault="006E457F" w:rsidP="00C30E64">
            <w:pPr>
              <w:rPr>
                <w:del w:id="163" w:author="Minarovičová Jana" w:date="2024-12-12T08:11:00Z" w16du:dateUtc="2024-12-12T07:11:00Z"/>
                <w:rFonts w:asciiTheme="minorHAnsi" w:hAnsiTheme="minorHAnsi" w:cstheme="minorHAnsi"/>
                <w:b/>
                <w:sz w:val="20"/>
                <w:szCs w:val="20"/>
                <w:lang w:eastAsia="en-US"/>
              </w:rPr>
            </w:pPr>
            <w:del w:id="164" w:author="Minarovičová Jana" w:date="2024-12-12T08:11:00Z" w16du:dateUtc="2024-12-12T07:11:00Z">
              <w:r w:rsidRPr="00C30E64" w:rsidDel="006B554C">
                <w:rPr>
                  <w:rFonts w:asciiTheme="minorHAnsi" w:hAnsiTheme="minorHAnsi" w:cstheme="minorHAnsi"/>
                  <w:b/>
                  <w:sz w:val="20"/>
                  <w:szCs w:val="20"/>
                  <w:lang w:eastAsia="en-US"/>
                </w:rPr>
                <w:delText xml:space="preserve">Miera spolufinancovania </w:delText>
              </w:r>
              <w:r w:rsidR="00C30E64" w:rsidDel="006B554C">
                <w:rPr>
                  <w:rFonts w:asciiTheme="minorHAnsi" w:hAnsiTheme="minorHAnsi" w:cstheme="minorHAnsi"/>
                  <w:b/>
                  <w:sz w:val="20"/>
                  <w:szCs w:val="20"/>
                  <w:lang w:eastAsia="en-US"/>
                </w:rPr>
                <w:delText>(</w:delText>
              </w:r>
              <w:r w:rsidRPr="00C30E64" w:rsidDel="006B554C">
                <w:rPr>
                  <w:rFonts w:asciiTheme="minorHAnsi" w:hAnsiTheme="minorHAnsi" w:cstheme="minorHAnsi"/>
                  <w:b/>
                  <w:sz w:val="20"/>
                  <w:szCs w:val="20"/>
                  <w:lang w:eastAsia="en-US"/>
                </w:rPr>
                <w:delText>v %</w:delText>
              </w:r>
              <w:r w:rsidR="00C30E64" w:rsidDel="006B554C">
                <w:rPr>
                  <w:rFonts w:asciiTheme="minorHAnsi" w:hAnsiTheme="minorHAnsi" w:cstheme="minorHAnsi"/>
                  <w:b/>
                  <w:sz w:val="20"/>
                  <w:szCs w:val="20"/>
                  <w:lang w:eastAsia="en-US"/>
                </w:rPr>
                <w:delText>)</w:delText>
              </w:r>
            </w:del>
          </w:p>
        </w:tc>
        <w:tc>
          <w:tcPr>
            <w:tcW w:w="2549" w:type="dxa"/>
          </w:tcPr>
          <w:p w14:paraId="7F1A4455" w14:textId="21ADEF8F" w:rsidR="006E457F" w:rsidRPr="00C30E64" w:rsidDel="006B554C" w:rsidRDefault="006E457F" w:rsidP="004E039A">
            <w:pPr>
              <w:rPr>
                <w:del w:id="165" w:author="Minarovičová Jana" w:date="2024-12-12T08:11:00Z" w16du:dateUtc="2024-12-12T07:11:00Z"/>
                <w:rFonts w:asciiTheme="minorHAnsi" w:hAnsiTheme="minorHAnsi" w:cstheme="minorHAnsi"/>
                <w:sz w:val="20"/>
                <w:szCs w:val="20"/>
                <w:lang w:eastAsia="en-US"/>
              </w:rPr>
            </w:pPr>
            <w:del w:id="166" w:author="Minarovičová Jana" w:date="2024-12-12T08:11:00Z" w16du:dateUtc="2024-12-12T07:11:00Z">
              <w:r w:rsidRPr="00C30E64" w:rsidDel="006B554C">
                <w:rPr>
                  <w:rFonts w:asciiTheme="minorHAnsi" w:hAnsiTheme="minorHAnsi" w:cstheme="minorHAnsi"/>
                  <w:sz w:val="20"/>
                  <w:szCs w:val="20"/>
                  <w:lang w:eastAsia="en-US"/>
                </w:rPr>
                <w:delText>Zdroj EÚ</w:delText>
              </w:r>
            </w:del>
          </w:p>
        </w:tc>
        <w:tc>
          <w:tcPr>
            <w:tcW w:w="2554" w:type="dxa"/>
          </w:tcPr>
          <w:p w14:paraId="2DBC7B46" w14:textId="36E22370" w:rsidR="006E457F" w:rsidRPr="00C30E64" w:rsidDel="006B554C" w:rsidRDefault="00087900" w:rsidP="004E039A">
            <w:pPr>
              <w:jc w:val="right"/>
              <w:rPr>
                <w:del w:id="167" w:author="Minarovičová Jana" w:date="2024-12-12T08:11:00Z" w16du:dateUtc="2024-12-12T07:11:00Z"/>
                <w:rFonts w:asciiTheme="minorHAnsi" w:hAnsiTheme="minorHAnsi" w:cstheme="minorHAnsi"/>
                <w:sz w:val="20"/>
                <w:szCs w:val="20"/>
                <w:lang w:eastAsia="en-US"/>
              </w:rPr>
            </w:pPr>
            <w:del w:id="168" w:author="Minarovičová Jana" w:date="2024-12-12T08:11:00Z" w16du:dateUtc="2024-12-12T07:11:00Z">
              <w:r w:rsidDel="006B554C">
                <w:rPr>
                  <w:rFonts w:asciiTheme="minorHAnsi" w:hAnsiTheme="minorHAnsi" w:cstheme="minorHAnsi"/>
                  <w:sz w:val="20"/>
                  <w:szCs w:val="20"/>
                  <w:lang w:eastAsia="en-US"/>
                </w:rPr>
                <w:delText>85%</w:delText>
              </w:r>
            </w:del>
          </w:p>
        </w:tc>
      </w:tr>
      <w:tr w:rsidR="006E457F" w:rsidRPr="00C30E64" w:rsidDel="006B554C" w14:paraId="448CF35F" w14:textId="55EC5508" w:rsidTr="009409ED">
        <w:trPr>
          <w:trHeight w:val="39"/>
          <w:del w:id="169" w:author="Minarovičová Jana" w:date="2024-12-12T08:11:00Z"/>
        </w:trPr>
        <w:tc>
          <w:tcPr>
            <w:tcW w:w="3964" w:type="dxa"/>
            <w:vMerge/>
            <w:shd w:val="clear" w:color="auto" w:fill="FFE599" w:themeFill="accent4" w:themeFillTint="66"/>
            <w:vAlign w:val="center"/>
          </w:tcPr>
          <w:p w14:paraId="2F9CD101" w14:textId="02C5A82F" w:rsidR="006E457F" w:rsidRPr="00C30E64" w:rsidDel="006B554C" w:rsidRDefault="006E457F" w:rsidP="00C30E64">
            <w:pPr>
              <w:rPr>
                <w:del w:id="170" w:author="Minarovičová Jana" w:date="2024-12-12T08:11:00Z" w16du:dateUtc="2024-12-12T07:11:00Z"/>
                <w:rFonts w:asciiTheme="minorHAnsi" w:hAnsiTheme="minorHAnsi" w:cstheme="minorHAnsi"/>
                <w:sz w:val="20"/>
                <w:szCs w:val="20"/>
                <w:lang w:eastAsia="en-US"/>
              </w:rPr>
            </w:pPr>
          </w:p>
        </w:tc>
        <w:tc>
          <w:tcPr>
            <w:tcW w:w="2549" w:type="dxa"/>
          </w:tcPr>
          <w:p w14:paraId="2E0AE8A2" w14:textId="53CBC91A" w:rsidR="006E457F" w:rsidRPr="00C30E64" w:rsidDel="006B554C" w:rsidRDefault="006E457F" w:rsidP="004E039A">
            <w:pPr>
              <w:rPr>
                <w:del w:id="171" w:author="Minarovičová Jana" w:date="2024-12-12T08:11:00Z" w16du:dateUtc="2024-12-12T07:11:00Z"/>
                <w:rFonts w:asciiTheme="minorHAnsi" w:hAnsiTheme="minorHAnsi" w:cstheme="minorHAnsi"/>
                <w:sz w:val="20"/>
                <w:szCs w:val="20"/>
                <w:lang w:eastAsia="en-US"/>
              </w:rPr>
            </w:pPr>
            <w:del w:id="172" w:author="Minarovičová Jana" w:date="2024-12-12T08:11:00Z" w16du:dateUtc="2024-12-12T07:11:00Z">
              <w:r w:rsidRPr="00C30E64" w:rsidDel="006B554C">
                <w:rPr>
                  <w:rFonts w:asciiTheme="minorHAnsi" w:hAnsiTheme="minorHAnsi" w:cstheme="minorHAnsi"/>
                  <w:sz w:val="20"/>
                  <w:szCs w:val="20"/>
                  <w:lang w:eastAsia="en-US"/>
                </w:rPr>
                <w:delText>Štátny rozpočet SR</w:delText>
              </w:r>
            </w:del>
          </w:p>
        </w:tc>
        <w:tc>
          <w:tcPr>
            <w:tcW w:w="2554" w:type="dxa"/>
          </w:tcPr>
          <w:p w14:paraId="738B5D73" w14:textId="20EA41D5" w:rsidR="006E457F" w:rsidRPr="00C30E64" w:rsidDel="006B554C" w:rsidRDefault="00087900" w:rsidP="004E039A">
            <w:pPr>
              <w:jc w:val="right"/>
              <w:rPr>
                <w:del w:id="173" w:author="Minarovičová Jana" w:date="2024-12-12T08:11:00Z" w16du:dateUtc="2024-12-12T07:11:00Z"/>
                <w:rFonts w:asciiTheme="minorHAnsi" w:hAnsiTheme="minorHAnsi" w:cstheme="minorHAnsi"/>
                <w:sz w:val="20"/>
                <w:szCs w:val="20"/>
                <w:lang w:eastAsia="en-US"/>
              </w:rPr>
            </w:pPr>
            <w:del w:id="174" w:author="Minarovičová Jana" w:date="2024-12-12T08:11:00Z" w16du:dateUtc="2024-12-12T07:11:00Z">
              <w:r w:rsidDel="006B554C">
                <w:rPr>
                  <w:rFonts w:asciiTheme="minorHAnsi" w:hAnsiTheme="minorHAnsi" w:cstheme="minorHAnsi"/>
                  <w:sz w:val="20"/>
                  <w:szCs w:val="20"/>
                  <w:lang w:eastAsia="en-US"/>
                </w:rPr>
                <w:delText>15%</w:delText>
              </w:r>
            </w:del>
          </w:p>
        </w:tc>
      </w:tr>
      <w:tr w:rsidR="006E457F" w:rsidRPr="00C30E64" w:rsidDel="006B554C" w14:paraId="48BD7C2C" w14:textId="288A12EB" w:rsidTr="009409ED">
        <w:trPr>
          <w:trHeight w:val="39"/>
          <w:del w:id="175" w:author="Minarovičová Jana" w:date="2024-12-12T08:11:00Z"/>
        </w:trPr>
        <w:tc>
          <w:tcPr>
            <w:tcW w:w="3964" w:type="dxa"/>
            <w:vMerge/>
            <w:shd w:val="clear" w:color="auto" w:fill="FFE599" w:themeFill="accent4" w:themeFillTint="66"/>
            <w:vAlign w:val="center"/>
          </w:tcPr>
          <w:p w14:paraId="3B662782" w14:textId="6686E6C6" w:rsidR="006E457F" w:rsidRPr="00C30E64" w:rsidDel="006B554C" w:rsidRDefault="006E457F" w:rsidP="00C30E64">
            <w:pPr>
              <w:rPr>
                <w:del w:id="176" w:author="Minarovičová Jana" w:date="2024-12-12T08:11:00Z" w16du:dateUtc="2024-12-12T07:11:00Z"/>
                <w:rFonts w:asciiTheme="minorHAnsi" w:hAnsiTheme="minorHAnsi" w:cstheme="minorHAnsi"/>
                <w:sz w:val="20"/>
                <w:szCs w:val="20"/>
                <w:lang w:eastAsia="en-US"/>
              </w:rPr>
            </w:pPr>
          </w:p>
        </w:tc>
        <w:tc>
          <w:tcPr>
            <w:tcW w:w="2549" w:type="dxa"/>
          </w:tcPr>
          <w:p w14:paraId="59067E0B" w14:textId="0037C303" w:rsidR="006E457F" w:rsidRPr="00C30E64" w:rsidDel="006B554C" w:rsidRDefault="006E457F" w:rsidP="004E039A">
            <w:pPr>
              <w:rPr>
                <w:del w:id="177" w:author="Minarovičová Jana" w:date="2024-12-12T08:11:00Z" w16du:dateUtc="2024-12-12T07:11:00Z"/>
                <w:rFonts w:asciiTheme="minorHAnsi" w:hAnsiTheme="minorHAnsi" w:cstheme="minorHAnsi"/>
                <w:sz w:val="20"/>
                <w:szCs w:val="20"/>
                <w:lang w:eastAsia="en-US"/>
              </w:rPr>
            </w:pPr>
            <w:del w:id="178" w:author="Minarovičová Jana" w:date="2024-12-12T08:11:00Z" w16du:dateUtc="2024-12-12T07:11:00Z">
              <w:r w:rsidRPr="00C30E64" w:rsidDel="006B554C">
                <w:rPr>
                  <w:rFonts w:asciiTheme="minorHAnsi" w:hAnsiTheme="minorHAnsi" w:cstheme="minorHAnsi"/>
                  <w:sz w:val="20"/>
                  <w:szCs w:val="20"/>
                  <w:lang w:eastAsia="en-US"/>
                </w:rPr>
                <w:delText xml:space="preserve">Prijímateľ </w:delText>
              </w:r>
            </w:del>
          </w:p>
        </w:tc>
        <w:tc>
          <w:tcPr>
            <w:tcW w:w="2554" w:type="dxa"/>
          </w:tcPr>
          <w:p w14:paraId="691E4156" w14:textId="35160351" w:rsidR="006E457F" w:rsidRPr="00C30E64" w:rsidDel="006B554C" w:rsidRDefault="00087900" w:rsidP="004E039A">
            <w:pPr>
              <w:jc w:val="right"/>
              <w:rPr>
                <w:del w:id="179" w:author="Minarovičová Jana" w:date="2024-12-12T08:11:00Z" w16du:dateUtc="2024-12-12T07:11:00Z"/>
                <w:rFonts w:asciiTheme="minorHAnsi" w:hAnsiTheme="minorHAnsi" w:cstheme="minorHAnsi"/>
                <w:sz w:val="20"/>
                <w:szCs w:val="20"/>
                <w:lang w:eastAsia="en-US"/>
              </w:rPr>
            </w:pPr>
            <w:del w:id="180" w:author="Minarovičová Jana" w:date="2024-12-12T08:11:00Z" w16du:dateUtc="2024-12-12T07:11:00Z">
              <w:r w:rsidDel="006B554C">
                <w:rPr>
                  <w:rFonts w:asciiTheme="minorHAnsi" w:hAnsiTheme="minorHAnsi" w:cstheme="minorHAnsi"/>
                  <w:sz w:val="20"/>
                  <w:szCs w:val="20"/>
                  <w:lang w:eastAsia="en-US"/>
                </w:rPr>
                <w:delText>0%</w:delText>
              </w:r>
            </w:del>
          </w:p>
        </w:tc>
      </w:tr>
      <w:tr w:rsidR="0061610A" w:rsidRPr="00C30E64" w:rsidDel="006B554C" w14:paraId="39E8F8F9" w14:textId="3F19F3A4" w:rsidTr="009409ED">
        <w:trPr>
          <w:trHeight w:val="39"/>
          <w:del w:id="181" w:author="Minarovičová Jana" w:date="2024-12-12T08:11:00Z"/>
        </w:trPr>
        <w:tc>
          <w:tcPr>
            <w:tcW w:w="3964" w:type="dxa"/>
            <w:shd w:val="clear" w:color="auto" w:fill="FFE599" w:themeFill="accent4" w:themeFillTint="66"/>
            <w:vAlign w:val="center"/>
          </w:tcPr>
          <w:p w14:paraId="2007A05B" w14:textId="4CFD383B" w:rsidR="0061610A" w:rsidRPr="00C30E64" w:rsidDel="006B554C" w:rsidRDefault="0061610A" w:rsidP="00C30E64">
            <w:pPr>
              <w:rPr>
                <w:del w:id="182" w:author="Minarovičová Jana" w:date="2024-12-12T08:11:00Z" w16du:dateUtc="2024-12-12T07:11:00Z"/>
                <w:rFonts w:asciiTheme="minorHAnsi" w:hAnsiTheme="minorHAnsi" w:cstheme="minorHAnsi"/>
                <w:b/>
                <w:sz w:val="20"/>
                <w:szCs w:val="20"/>
                <w:lang w:eastAsia="en-US"/>
              </w:rPr>
            </w:pPr>
            <w:del w:id="183" w:author="Minarovičová Jana" w:date="2024-12-12T08:11:00Z" w16du:dateUtc="2024-12-12T07:11:00Z">
              <w:r w:rsidRPr="00C30E64" w:rsidDel="006B554C">
                <w:rPr>
                  <w:rFonts w:asciiTheme="minorHAnsi" w:hAnsiTheme="minorHAnsi" w:cstheme="minorHAnsi"/>
                  <w:b/>
                  <w:sz w:val="20"/>
                  <w:szCs w:val="20"/>
                  <w:lang w:eastAsia="en-US"/>
                </w:rPr>
                <w:delText>Uplatňovanie špecifického pravidla financovania (ak relevantné)</w:delText>
              </w:r>
            </w:del>
          </w:p>
        </w:tc>
        <w:tc>
          <w:tcPr>
            <w:tcW w:w="5103" w:type="dxa"/>
            <w:gridSpan w:val="2"/>
          </w:tcPr>
          <w:p w14:paraId="036AF942" w14:textId="5A671192" w:rsidR="0061610A" w:rsidRPr="00C30E64" w:rsidDel="006B554C" w:rsidRDefault="00087900" w:rsidP="00DE5B57">
            <w:pPr>
              <w:jc w:val="both"/>
              <w:rPr>
                <w:del w:id="184" w:author="Minarovičová Jana" w:date="2024-12-12T08:11:00Z" w16du:dateUtc="2024-12-12T07:11:00Z"/>
                <w:rFonts w:asciiTheme="minorHAnsi" w:hAnsiTheme="minorHAnsi" w:cstheme="minorHAnsi"/>
                <w:sz w:val="20"/>
                <w:szCs w:val="20"/>
                <w:lang w:eastAsia="en-US"/>
              </w:rPr>
            </w:pPr>
            <w:del w:id="185" w:author="Minarovičová Jana" w:date="2024-12-12T08:11:00Z" w16du:dateUtc="2024-12-12T07:11:00Z">
              <w:r w:rsidDel="006B554C">
                <w:rPr>
                  <w:rFonts w:asciiTheme="minorHAnsi" w:hAnsiTheme="minorHAnsi" w:cstheme="minorHAnsi"/>
                  <w:sz w:val="20"/>
                  <w:szCs w:val="20"/>
                  <w:lang w:eastAsia="en-US"/>
                </w:rPr>
                <w:delText>nie</w:delText>
              </w:r>
            </w:del>
          </w:p>
        </w:tc>
      </w:tr>
      <w:tr w:rsidR="00FC3A62" w:rsidRPr="00C30E64" w:rsidDel="006B554C" w14:paraId="77A7708F" w14:textId="4D86C76B" w:rsidTr="009409ED">
        <w:trPr>
          <w:trHeight w:val="39"/>
          <w:del w:id="186" w:author="Minarovičová Jana" w:date="2024-12-12T08:11:00Z"/>
        </w:trPr>
        <w:tc>
          <w:tcPr>
            <w:tcW w:w="3964" w:type="dxa"/>
            <w:tcBorders>
              <w:left w:val="single" w:sz="4" w:space="0" w:color="auto"/>
              <w:right w:val="single" w:sz="4" w:space="0" w:color="auto"/>
            </w:tcBorders>
            <w:shd w:val="clear" w:color="auto" w:fill="FFE599" w:themeFill="accent4" w:themeFillTint="66"/>
            <w:vAlign w:val="center"/>
          </w:tcPr>
          <w:p w14:paraId="765E78AE" w14:textId="7145E49D" w:rsidR="00FC3A62" w:rsidRPr="00C30E64" w:rsidDel="006B554C" w:rsidRDefault="00FC3A62" w:rsidP="00C30E64">
            <w:pPr>
              <w:rPr>
                <w:del w:id="187" w:author="Minarovičová Jana" w:date="2024-12-12T08:11:00Z" w16du:dateUtc="2024-12-12T07:11:00Z"/>
                <w:rFonts w:asciiTheme="minorHAnsi" w:hAnsiTheme="minorHAnsi" w:cstheme="minorHAnsi"/>
                <w:b/>
                <w:sz w:val="20"/>
                <w:szCs w:val="20"/>
                <w:lang w:eastAsia="en-US"/>
              </w:rPr>
            </w:pPr>
            <w:del w:id="188" w:author="Minarovičová Jana" w:date="2024-12-12T08:11:00Z" w16du:dateUtc="2024-12-12T07:11:00Z">
              <w:r w:rsidRPr="00C30E64" w:rsidDel="006B554C">
                <w:rPr>
                  <w:rFonts w:asciiTheme="minorHAnsi" w:hAnsiTheme="minorHAnsi" w:cstheme="minorHAnsi"/>
                  <w:b/>
                  <w:sz w:val="20"/>
                  <w:szCs w:val="20"/>
                  <w:lang w:eastAsia="en-US"/>
                </w:rPr>
                <w:delText xml:space="preserve">Zdroj pro-rata </w:delText>
              </w:r>
              <w:r w:rsidR="00C30E64" w:rsidDel="006B554C">
                <w:rPr>
                  <w:rFonts w:asciiTheme="minorHAnsi" w:hAnsiTheme="minorHAnsi" w:cstheme="minorHAnsi"/>
                  <w:b/>
                  <w:sz w:val="20"/>
                  <w:szCs w:val="20"/>
                  <w:lang w:eastAsia="en-US"/>
                </w:rPr>
                <w:delText>(</w:delText>
              </w:r>
              <w:r w:rsidRPr="00C30E64" w:rsidDel="006B554C">
                <w:rPr>
                  <w:rFonts w:asciiTheme="minorHAnsi" w:hAnsiTheme="minorHAnsi" w:cstheme="minorHAnsi"/>
                  <w:b/>
                  <w:sz w:val="20"/>
                  <w:szCs w:val="20"/>
                  <w:lang w:eastAsia="en-US"/>
                </w:rPr>
                <w:delText>v %</w:delText>
              </w:r>
              <w:r w:rsidR="00C30E64" w:rsidDel="006B554C">
                <w:rPr>
                  <w:rFonts w:asciiTheme="minorHAnsi" w:hAnsiTheme="minorHAnsi" w:cstheme="minorHAnsi"/>
                  <w:b/>
                  <w:sz w:val="20"/>
                  <w:szCs w:val="20"/>
                  <w:lang w:eastAsia="en-US"/>
                </w:rPr>
                <w:delText>)</w:delText>
              </w:r>
            </w:del>
          </w:p>
        </w:tc>
        <w:customXmlDelRangeStart w:id="189" w:author="Minarovičová Jana" w:date="2024-12-12T08:11:00Z"/>
        <w:sdt>
          <w:sdtPr>
            <w:rPr>
              <w:rFonts w:asciiTheme="minorHAnsi" w:hAnsiTheme="minorHAnsi" w:cstheme="minorHAnsi"/>
              <w:sz w:val="20"/>
              <w:szCs w:val="20"/>
              <w:lang w:eastAsia="en-US"/>
            </w:rPr>
            <w:id w:val="-805619282"/>
            <w:placeholder>
              <w:docPart w:val="D5D71038AA9B40AC9F8ABF9CA11866EF"/>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DelRangeEnd w:id="189"/>
            <w:tc>
              <w:tcPr>
                <w:tcW w:w="2549" w:type="dxa"/>
                <w:tcBorders>
                  <w:top w:val="single" w:sz="4" w:space="0" w:color="auto"/>
                  <w:left w:val="single" w:sz="4" w:space="0" w:color="auto"/>
                  <w:bottom w:val="single" w:sz="4" w:space="0" w:color="auto"/>
                  <w:right w:val="single" w:sz="4" w:space="0" w:color="auto"/>
                </w:tcBorders>
                <w:vAlign w:val="center"/>
              </w:tcPr>
              <w:p w14:paraId="21489191" w14:textId="32365FF6" w:rsidR="00FC3A62" w:rsidRPr="00C30E64" w:rsidDel="006B554C" w:rsidRDefault="00CE168D" w:rsidP="00D137B4">
                <w:pPr>
                  <w:rPr>
                    <w:del w:id="190" w:author="Minarovičová Jana" w:date="2024-12-12T08:11:00Z" w16du:dateUtc="2024-12-12T07:11:00Z"/>
                    <w:rFonts w:asciiTheme="minorHAnsi" w:hAnsiTheme="minorHAnsi" w:cstheme="minorHAnsi"/>
                    <w:sz w:val="20"/>
                    <w:szCs w:val="20"/>
                    <w:lang w:eastAsia="en-US"/>
                  </w:rPr>
                </w:pPr>
                <w:del w:id="191" w:author="Minarovičová Jana" w:date="2024-12-12T08:11:00Z" w16du:dateUtc="2024-12-12T07:11:00Z">
                  <w:r w:rsidDel="006B554C">
                    <w:rPr>
                      <w:rFonts w:asciiTheme="minorHAnsi" w:hAnsiTheme="minorHAnsi" w:cstheme="minorHAnsi"/>
                      <w:sz w:val="20"/>
                      <w:szCs w:val="20"/>
                      <w:lang w:eastAsia="en-US"/>
                    </w:rPr>
                    <w:delText>neaplikuje sa</w:delText>
                  </w:r>
                </w:del>
              </w:p>
            </w:tc>
            <w:customXmlDelRangeStart w:id="192" w:author="Minarovičová Jana" w:date="2024-12-12T08:11:00Z"/>
          </w:sdtContent>
        </w:sdt>
        <w:customXmlDelRangeEnd w:id="192"/>
        <w:tc>
          <w:tcPr>
            <w:tcW w:w="2554" w:type="dxa"/>
            <w:tcBorders>
              <w:top w:val="single" w:sz="4" w:space="0" w:color="auto"/>
              <w:left w:val="single" w:sz="4" w:space="0" w:color="auto"/>
              <w:bottom w:val="single" w:sz="4" w:space="0" w:color="auto"/>
              <w:right w:val="single" w:sz="4" w:space="0" w:color="auto"/>
            </w:tcBorders>
            <w:vAlign w:val="center"/>
          </w:tcPr>
          <w:p w14:paraId="78051FF2" w14:textId="6B0C2F7D" w:rsidR="00FC3A62" w:rsidRPr="00C30E64" w:rsidDel="006B554C" w:rsidRDefault="00FC3A62" w:rsidP="00D137B4">
            <w:pPr>
              <w:jc w:val="right"/>
              <w:rPr>
                <w:del w:id="193" w:author="Minarovičová Jana" w:date="2024-12-12T08:11:00Z" w16du:dateUtc="2024-12-12T07:11:00Z"/>
                <w:rFonts w:asciiTheme="minorHAnsi" w:hAnsiTheme="minorHAnsi" w:cstheme="minorHAnsi"/>
                <w:sz w:val="20"/>
                <w:szCs w:val="20"/>
                <w:lang w:eastAsia="en-US"/>
              </w:rPr>
            </w:pPr>
          </w:p>
        </w:tc>
      </w:tr>
    </w:tbl>
    <w:p w14:paraId="73B54813" w14:textId="77777777" w:rsidR="004E039A" w:rsidRDefault="004E039A" w:rsidP="00DE5B57">
      <w:pPr>
        <w:keepNext/>
        <w:spacing w:before="120" w:after="120"/>
        <w:jc w:val="both"/>
        <w:rPr>
          <w:ins w:id="194" w:author="Minarovičová Jana" w:date="2024-12-12T08:13:00Z" w16du:dateUtc="2024-12-12T07:13:00Z"/>
          <w:rFonts w:asciiTheme="minorHAnsi" w:hAnsiTheme="minorHAnsi" w:cstheme="minorHAnsi"/>
          <w:b/>
          <w:sz w:val="22"/>
          <w:szCs w:val="22"/>
          <w:lang w:eastAsia="en-US"/>
        </w:rPr>
      </w:pPr>
    </w:p>
    <w:tbl>
      <w:tblPr>
        <w:tblStyle w:val="Mriekatabuky"/>
        <w:tblW w:w="9067" w:type="dxa"/>
        <w:tblInd w:w="0" w:type="dxa"/>
        <w:tblLayout w:type="fixed"/>
        <w:tblLook w:val="04A0" w:firstRow="1" w:lastRow="0" w:firstColumn="1" w:lastColumn="0" w:noHBand="0" w:noVBand="1"/>
      </w:tblPr>
      <w:tblGrid>
        <w:gridCol w:w="3964"/>
        <w:gridCol w:w="2549"/>
        <w:gridCol w:w="2554"/>
      </w:tblGrid>
      <w:tr w:rsidR="006B554C" w:rsidRPr="00C30E64" w14:paraId="191100BF" w14:textId="77777777" w:rsidTr="006B3357">
        <w:trPr>
          <w:ins w:id="195" w:author="Minarovičová Jana" w:date="2024-12-12T08:13:00Z"/>
        </w:trPr>
        <w:tc>
          <w:tcPr>
            <w:tcW w:w="396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E6F784C" w14:textId="77777777" w:rsidR="006B554C" w:rsidRPr="00C30E64" w:rsidRDefault="006B554C" w:rsidP="006B3357">
            <w:pPr>
              <w:rPr>
                <w:ins w:id="196" w:author="Minarovičová Jana" w:date="2024-12-12T08:13:00Z" w16du:dateUtc="2024-12-12T07:13:00Z"/>
                <w:rFonts w:asciiTheme="minorHAnsi" w:hAnsiTheme="minorHAnsi" w:cstheme="minorHAnsi"/>
                <w:b/>
                <w:sz w:val="20"/>
                <w:szCs w:val="20"/>
                <w:lang w:eastAsia="en-US"/>
              </w:rPr>
            </w:pPr>
            <w:ins w:id="197" w:author="Minarovičová Jana" w:date="2024-12-12T08:13:00Z" w16du:dateUtc="2024-12-12T07:13:00Z">
              <w:r w:rsidRPr="00C30E64">
                <w:rPr>
                  <w:rFonts w:asciiTheme="minorHAnsi" w:hAnsiTheme="minorHAnsi" w:cstheme="minorHAnsi"/>
                  <w:b/>
                  <w:sz w:val="20"/>
                  <w:szCs w:val="20"/>
                  <w:lang w:eastAsia="en-US"/>
                </w:rPr>
                <w:t>Fond</w:t>
              </w:r>
            </w:ins>
          </w:p>
        </w:tc>
        <w:customXmlInsRangeStart w:id="198" w:author="Minarovičová Jana" w:date="2024-12-12T08:13:00Z"/>
        <w:sdt>
          <w:sdtPr>
            <w:rPr>
              <w:rFonts w:asciiTheme="minorHAnsi" w:hAnsiTheme="minorHAnsi" w:cstheme="minorHAnsi"/>
              <w:sz w:val="20"/>
              <w:szCs w:val="20"/>
              <w:lang w:eastAsia="en-US"/>
            </w:rPr>
            <w:id w:val="623051914"/>
            <w:placeholder>
              <w:docPart w:val="20BF423B37EE48BBBBACBA9B724EA4CC"/>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Content>
            <w:customXmlInsRangeEnd w:id="198"/>
            <w:tc>
              <w:tcPr>
                <w:tcW w:w="5103" w:type="dxa"/>
                <w:gridSpan w:val="2"/>
                <w:tcBorders>
                  <w:top w:val="single" w:sz="4" w:space="0" w:color="auto"/>
                  <w:left w:val="single" w:sz="4" w:space="0" w:color="auto"/>
                  <w:bottom w:val="single" w:sz="4" w:space="0" w:color="auto"/>
                  <w:right w:val="single" w:sz="4" w:space="0" w:color="auto"/>
                </w:tcBorders>
                <w:vAlign w:val="center"/>
              </w:tcPr>
              <w:p w14:paraId="4566EFF9" w14:textId="278F1531" w:rsidR="006B554C" w:rsidRPr="00C30E64" w:rsidRDefault="006B554C" w:rsidP="006B3357">
                <w:pPr>
                  <w:rPr>
                    <w:ins w:id="199" w:author="Minarovičová Jana" w:date="2024-12-12T08:13:00Z" w16du:dateUtc="2024-12-12T07:13:00Z"/>
                    <w:rFonts w:asciiTheme="minorHAnsi" w:hAnsiTheme="minorHAnsi" w:cstheme="minorHAnsi"/>
                    <w:sz w:val="20"/>
                    <w:szCs w:val="20"/>
                    <w:lang w:eastAsia="en-US"/>
                  </w:rPr>
                </w:pPr>
                <w:ins w:id="200" w:author="Minarovičová Jana" w:date="2024-12-12T08:14:00Z" w16du:dateUtc="2024-12-12T07:14:00Z">
                  <w:r>
                    <w:rPr>
                      <w:rFonts w:asciiTheme="minorHAnsi" w:hAnsiTheme="minorHAnsi" w:cstheme="minorHAnsi"/>
                      <w:sz w:val="20"/>
                      <w:szCs w:val="20"/>
                      <w:lang w:eastAsia="en-US"/>
                    </w:rPr>
                    <w:t>Európsky fond regionálneho rozvoja</w:t>
                  </w:r>
                </w:ins>
              </w:p>
            </w:tc>
            <w:customXmlInsRangeStart w:id="201" w:author="Minarovičová Jana" w:date="2024-12-12T08:13:00Z"/>
          </w:sdtContent>
        </w:sdt>
        <w:customXmlInsRangeEnd w:id="201"/>
      </w:tr>
      <w:tr w:rsidR="006B554C" w:rsidRPr="00C30E64" w14:paraId="0D8360B9" w14:textId="77777777" w:rsidTr="006B3357">
        <w:trPr>
          <w:trHeight w:val="39"/>
          <w:ins w:id="202" w:author="Minarovičová Jana" w:date="2024-12-12T08:13:00Z"/>
        </w:trPr>
        <w:tc>
          <w:tcPr>
            <w:tcW w:w="3964" w:type="dxa"/>
            <w:vMerge w:val="restart"/>
            <w:tcBorders>
              <w:top w:val="single" w:sz="4" w:space="0" w:color="auto"/>
              <w:left w:val="single" w:sz="4" w:space="0" w:color="auto"/>
              <w:right w:val="single" w:sz="4" w:space="0" w:color="auto"/>
            </w:tcBorders>
            <w:shd w:val="clear" w:color="auto" w:fill="FFE599" w:themeFill="accent4" w:themeFillTint="66"/>
            <w:vAlign w:val="center"/>
          </w:tcPr>
          <w:p w14:paraId="3C565855" w14:textId="7B706AE9" w:rsidR="006B554C" w:rsidRPr="00C30E64" w:rsidRDefault="006B554C" w:rsidP="006B3357">
            <w:pPr>
              <w:rPr>
                <w:ins w:id="203" w:author="Minarovičová Jana" w:date="2024-12-12T08:13:00Z" w16du:dateUtc="2024-12-12T07:13:00Z"/>
                <w:rFonts w:asciiTheme="minorHAnsi" w:hAnsiTheme="minorHAnsi" w:cstheme="minorHAnsi"/>
                <w:b/>
                <w:sz w:val="20"/>
                <w:szCs w:val="20"/>
                <w:lang w:eastAsia="en-US"/>
              </w:rPr>
            </w:pPr>
            <w:ins w:id="204" w:author="Minarovičová Jana" w:date="2024-12-12T08:13:00Z" w16du:dateUtc="2024-12-12T07:13:00Z">
              <w:r w:rsidRPr="00C30E64">
                <w:rPr>
                  <w:rFonts w:asciiTheme="minorHAnsi" w:hAnsiTheme="minorHAnsi" w:cstheme="minorHAnsi"/>
                  <w:b/>
                  <w:sz w:val="20"/>
                  <w:szCs w:val="20"/>
                  <w:lang w:eastAsia="en-US"/>
                </w:rPr>
                <w:t>Celkové oprávnené výdavky NP podľa kategórie regiónu (v EUR)</w:t>
              </w:r>
            </w:ins>
          </w:p>
        </w:tc>
        <w:customXmlInsRangeStart w:id="205" w:author="Minarovičová Jana" w:date="2024-12-12T08:13:00Z"/>
        <w:sdt>
          <w:sdtPr>
            <w:rPr>
              <w:rFonts w:asciiTheme="minorHAnsi" w:hAnsiTheme="minorHAnsi" w:cstheme="minorHAnsi"/>
              <w:sz w:val="20"/>
              <w:szCs w:val="20"/>
              <w:lang w:eastAsia="en-US"/>
            </w:rPr>
            <w:id w:val="1664051525"/>
            <w:placeholder>
              <w:docPart w:val="12DD0C424A8C45958EF4F9B22D492DCB"/>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205"/>
            <w:tc>
              <w:tcPr>
                <w:tcW w:w="2549" w:type="dxa"/>
                <w:tcBorders>
                  <w:top w:val="single" w:sz="4" w:space="0" w:color="auto"/>
                  <w:left w:val="single" w:sz="4" w:space="0" w:color="auto"/>
                  <w:bottom w:val="single" w:sz="4" w:space="0" w:color="auto"/>
                  <w:right w:val="single" w:sz="4" w:space="0" w:color="auto"/>
                </w:tcBorders>
                <w:vAlign w:val="center"/>
              </w:tcPr>
              <w:p w14:paraId="57879084" w14:textId="3C579CBC" w:rsidR="006B554C" w:rsidRPr="00C30E64" w:rsidRDefault="006B554C" w:rsidP="006B3357">
                <w:pPr>
                  <w:rPr>
                    <w:ins w:id="206" w:author="Minarovičová Jana" w:date="2024-12-12T08:13:00Z" w16du:dateUtc="2024-12-12T07:13:00Z"/>
                    <w:rFonts w:asciiTheme="minorHAnsi" w:hAnsiTheme="minorHAnsi" w:cstheme="minorHAnsi"/>
                    <w:sz w:val="20"/>
                    <w:szCs w:val="20"/>
                    <w:lang w:eastAsia="en-US"/>
                  </w:rPr>
                </w:pPr>
                <w:ins w:id="207" w:author="Minarovičová Jana" w:date="2024-12-12T08:15:00Z" w16du:dateUtc="2024-12-12T07:15:00Z">
                  <w:r>
                    <w:rPr>
                      <w:rFonts w:asciiTheme="minorHAnsi" w:hAnsiTheme="minorHAnsi" w:cstheme="minorHAnsi"/>
                      <w:sz w:val="20"/>
                      <w:szCs w:val="20"/>
                      <w:lang w:eastAsia="en-US"/>
                    </w:rPr>
                    <w:t>menej rozvinutý región</w:t>
                  </w:r>
                </w:ins>
              </w:p>
            </w:tc>
            <w:customXmlInsRangeStart w:id="208" w:author="Minarovičová Jana" w:date="2024-12-12T08:13:00Z"/>
          </w:sdtContent>
        </w:sdt>
        <w:customXmlInsRangeEnd w:id="208"/>
        <w:tc>
          <w:tcPr>
            <w:tcW w:w="2554" w:type="dxa"/>
            <w:tcBorders>
              <w:top w:val="single" w:sz="4" w:space="0" w:color="auto"/>
              <w:left w:val="single" w:sz="4" w:space="0" w:color="auto"/>
              <w:bottom w:val="single" w:sz="4" w:space="0" w:color="auto"/>
              <w:right w:val="single" w:sz="4" w:space="0" w:color="auto"/>
            </w:tcBorders>
            <w:vAlign w:val="center"/>
          </w:tcPr>
          <w:p w14:paraId="06BFF76A" w14:textId="5866931B" w:rsidR="006B554C" w:rsidRPr="00C30E64" w:rsidRDefault="006B554C" w:rsidP="006B3357">
            <w:pPr>
              <w:jc w:val="right"/>
              <w:rPr>
                <w:ins w:id="209" w:author="Minarovičová Jana" w:date="2024-12-12T08:13:00Z" w16du:dateUtc="2024-12-12T07:13:00Z"/>
                <w:rFonts w:asciiTheme="minorHAnsi" w:hAnsiTheme="minorHAnsi" w:cstheme="minorHAnsi"/>
                <w:sz w:val="20"/>
                <w:szCs w:val="20"/>
                <w:lang w:eastAsia="en-US"/>
              </w:rPr>
            </w:pPr>
            <w:ins w:id="210" w:author="Minarovičová Jana" w:date="2024-12-12T08:16:00Z" w16du:dateUtc="2024-12-12T07:16:00Z">
              <w:r>
                <w:rPr>
                  <w:rFonts w:asciiTheme="minorHAnsi" w:hAnsiTheme="minorHAnsi" w:cstheme="minorHAnsi"/>
                  <w:sz w:val="20"/>
                  <w:szCs w:val="20"/>
                  <w:lang w:eastAsia="en-US"/>
                </w:rPr>
                <w:t>38 257 896</w:t>
              </w:r>
            </w:ins>
            <w:ins w:id="211" w:author="Minarovičová Jana" w:date="2024-12-12T08:15:00Z" w16du:dateUtc="2024-12-12T07:15:00Z">
              <w:r>
                <w:rPr>
                  <w:rFonts w:asciiTheme="minorHAnsi" w:hAnsiTheme="minorHAnsi" w:cstheme="minorHAnsi"/>
                  <w:sz w:val="20"/>
                  <w:szCs w:val="20"/>
                  <w:lang w:eastAsia="en-US"/>
                </w:rPr>
                <w:t>,00</w:t>
              </w:r>
            </w:ins>
          </w:p>
        </w:tc>
      </w:tr>
      <w:tr w:rsidR="006B554C" w:rsidRPr="00C30E64" w14:paraId="2B8F7BEC" w14:textId="77777777" w:rsidTr="006B3357">
        <w:trPr>
          <w:trHeight w:val="39"/>
          <w:ins w:id="212" w:author="Minarovičová Jana" w:date="2024-12-12T08:13:00Z"/>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04224A10" w14:textId="77777777" w:rsidR="006B554C" w:rsidRPr="00C30E64" w:rsidRDefault="006B554C" w:rsidP="006B3357">
            <w:pPr>
              <w:rPr>
                <w:ins w:id="213" w:author="Minarovičová Jana" w:date="2024-12-12T08:13:00Z" w16du:dateUtc="2024-12-12T07:13:00Z"/>
                <w:rFonts w:asciiTheme="minorHAnsi" w:hAnsiTheme="minorHAnsi" w:cstheme="minorHAnsi"/>
                <w:b/>
                <w:sz w:val="20"/>
                <w:szCs w:val="20"/>
                <w:lang w:eastAsia="en-US"/>
              </w:rPr>
            </w:pPr>
          </w:p>
        </w:tc>
        <w:customXmlInsRangeStart w:id="214" w:author="Minarovičová Jana" w:date="2024-12-12T08:13:00Z"/>
        <w:sdt>
          <w:sdtPr>
            <w:rPr>
              <w:rFonts w:asciiTheme="minorHAnsi" w:hAnsiTheme="minorHAnsi" w:cstheme="minorHAnsi"/>
              <w:sz w:val="20"/>
              <w:szCs w:val="20"/>
              <w:lang w:eastAsia="en-US"/>
            </w:rPr>
            <w:id w:val="-789663171"/>
            <w:placeholder>
              <w:docPart w:val="A080427695AD49E1857AAD13E882351C"/>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214"/>
            <w:tc>
              <w:tcPr>
                <w:tcW w:w="2549" w:type="dxa"/>
                <w:tcBorders>
                  <w:top w:val="single" w:sz="4" w:space="0" w:color="auto"/>
                  <w:left w:val="single" w:sz="4" w:space="0" w:color="auto"/>
                  <w:bottom w:val="single" w:sz="4" w:space="0" w:color="auto"/>
                  <w:right w:val="single" w:sz="4" w:space="0" w:color="auto"/>
                </w:tcBorders>
                <w:vAlign w:val="center"/>
              </w:tcPr>
              <w:p w14:paraId="32800BC6" w14:textId="3E5F0162" w:rsidR="006B554C" w:rsidRPr="00C30E64" w:rsidRDefault="006B554C" w:rsidP="006B3357">
                <w:pPr>
                  <w:rPr>
                    <w:ins w:id="215" w:author="Minarovičová Jana" w:date="2024-12-12T08:13:00Z" w16du:dateUtc="2024-12-12T07:13:00Z"/>
                    <w:rFonts w:asciiTheme="minorHAnsi" w:hAnsiTheme="minorHAnsi" w:cstheme="minorHAnsi"/>
                    <w:sz w:val="20"/>
                    <w:szCs w:val="20"/>
                    <w:lang w:eastAsia="en-US"/>
                  </w:rPr>
                </w:pPr>
                <w:ins w:id="216" w:author="Minarovičová Jana" w:date="2024-12-12T08:15:00Z" w16du:dateUtc="2024-12-12T07:15:00Z">
                  <w:r>
                    <w:rPr>
                      <w:rFonts w:asciiTheme="minorHAnsi" w:hAnsiTheme="minorHAnsi" w:cstheme="minorHAnsi"/>
                      <w:sz w:val="20"/>
                      <w:szCs w:val="20"/>
                      <w:lang w:eastAsia="en-US"/>
                    </w:rPr>
                    <w:t>neaplikuje sa</w:t>
                  </w:r>
                </w:ins>
              </w:p>
            </w:tc>
            <w:customXmlInsRangeStart w:id="217" w:author="Minarovičová Jana" w:date="2024-12-12T08:13:00Z"/>
          </w:sdtContent>
        </w:sdt>
        <w:customXmlInsRangeEnd w:id="217"/>
        <w:tc>
          <w:tcPr>
            <w:tcW w:w="2554" w:type="dxa"/>
            <w:tcBorders>
              <w:top w:val="single" w:sz="4" w:space="0" w:color="auto"/>
              <w:left w:val="single" w:sz="4" w:space="0" w:color="auto"/>
              <w:bottom w:val="single" w:sz="4" w:space="0" w:color="auto"/>
              <w:right w:val="single" w:sz="4" w:space="0" w:color="auto"/>
            </w:tcBorders>
            <w:vAlign w:val="center"/>
          </w:tcPr>
          <w:p w14:paraId="75507B1A" w14:textId="77777777" w:rsidR="006B554C" w:rsidRPr="00C30E64" w:rsidRDefault="006B554C" w:rsidP="006B3357">
            <w:pPr>
              <w:jc w:val="right"/>
              <w:rPr>
                <w:ins w:id="218" w:author="Minarovičová Jana" w:date="2024-12-12T08:13:00Z" w16du:dateUtc="2024-12-12T07:13:00Z"/>
                <w:rFonts w:asciiTheme="minorHAnsi" w:hAnsiTheme="minorHAnsi" w:cstheme="minorHAnsi"/>
                <w:sz w:val="20"/>
                <w:szCs w:val="20"/>
                <w:lang w:eastAsia="en-US"/>
              </w:rPr>
            </w:pPr>
          </w:p>
        </w:tc>
      </w:tr>
      <w:tr w:rsidR="006B554C" w:rsidRPr="00C30E64" w14:paraId="651224A7" w14:textId="77777777" w:rsidTr="006B3357">
        <w:trPr>
          <w:trHeight w:val="39"/>
          <w:ins w:id="219" w:author="Minarovičová Jana" w:date="2024-12-12T08:13:00Z"/>
        </w:trPr>
        <w:tc>
          <w:tcPr>
            <w:tcW w:w="3964" w:type="dxa"/>
            <w:vMerge w:val="restart"/>
            <w:tcBorders>
              <w:left w:val="single" w:sz="4" w:space="0" w:color="auto"/>
              <w:right w:val="single" w:sz="4" w:space="0" w:color="auto"/>
            </w:tcBorders>
            <w:shd w:val="clear" w:color="auto" w:fill="FFE599" w:themeFill="accent4" w:themeFillTint="66"/>
            <w:vAlign w:val="center"/>
          </w:tcPr>
          <w:p w14:paraId="3A91E0BB" w14:textId="711304E3" w:rsidR="006B554C" w:rsidRPr="00C30E64" w:rsidRDefault="006B554C" w:rsidP="006B3357">
            <w:pPr>
              <w:rPr>
                <w:ins w:id="220" w:author="Minarovičová Jana" w:date="2024-12-12T08:13:00Z" w16du:dateUtc="2024-12-12T07:13:00Z"/>
                <w:rFonts w:asciiTheme="minorHAnsi" w:hAnsiTheme="minorHAnsi" w:cstheme="minorHAnsi"/>
                <w:b/>
                <w:sz w:val="20"/>
                <w:szCs w:val="20"/>
                <w:lang w:eastAsia="en-US"/>
              </w:rPr>
            </w:pPr>
            <w:ins w:id="221" w:author="Minarovičová Jana" w:date="2024-12-12T08:13:00Z" w16du:dateUtc="2024-12-12T07:13:00Z">
              <w:r w:rsidRPr="00C30E64">
                <w:rPr>
                  <w:rFonts w:asciiTheme="minorHAnsi" w:hAnsiTheme="minorHAnsi" w:cstheme="minorHAnsi"/>
                  <w:b/>
                  <w:sz w:val="20"/>
                  <w:szCs w:val="20"/>
                  <w:lang w:eastAsia="en-US"/>
                </w:rPr>
                <w:t>Zdroj EÚ podľa kategórie regiónu</w:t>
              </w:r>
            </w:ins>
            <w:ins w:id="222" w:author="Minarovičová Jana" w:date="2024-12-12T08:14:00Z" w16du:dateUtc="2024-12-12T07:14:00Z">
              <w:r w:rsidRPr="00C30E64">
                <w:rPr>
                  <w:rFonts w:asciiTheme="minorHAnsi" w:hAnsiTheme="minorHAnsi" w:cstheme="minorHAnsi"/>
                  <w:b/>
                  <w:sz w:val="20"/>
                  <w:szCs w:val="20"/>
                  <w:lang w:eastAsia="en-US"/>
                </w:rPr>
                <w:t xml:space="preserve"> </w:t>
              </w:r>
            </w:ins>
            <w:ins w:id="223" w:author="Minarovičová Jana" w:date="2024-12-12T08:13:00Z" w16du:dateUtc="2024-12-12T07:13:00Z">
              <w:r w:rsidRPr="00C30E64">
                <w:rPr>
                  <w:rFonts w:asciiTheme="minorHAnsi" w:hAnsiTheme="minorHAnsi" w:cstheme="minorHAnsi"/>
                  <w:b/>
                  <w:sz w:val="20"/>
                  <w:szCs w:val="20"/>
                  <w:lang w:eastAsia="en-US"/>
                </w:rPr>
                <w:t>(v EUR)</w:t>
              </w:r>
            </w:ins>
          </w:p>
        </w:tc>
        <w:customXmlInsRangeStart w:id="224" w:author="Minarovičová Jana" w:date="2024-12-12T08:13:00Z"/>
        <w:sdt>
          <w:sdtPr>
            <w:rPr>
              <w:rFonts w:asciiTheme="minorHAnsi" w:hAnsiTheme="minorHAnsi" w:cstheme="minorHAnsi"/>
              <w:sz w:val="20"/>
              <w:szCs w:val="20"/>
              <w:lang w:eastAsia="en-US"/>
            </w:rPr>
            <w:id w:val="1073943672"/>
            <w:placeholder>
              <w:docPart w:val="09D3337AA40F4C2F85420289B2966C8A"/>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224"/>
            <w:tc>
              <w:tcPr>
                <w:tcW w:w="2549" w:type="dxa"/>
                <w:tcBorders>
                  <w:top w:val="single" w:sz="4" w:space="0" w:color="auto"/>
                  <w:left w:val="single" w:sz="4" w:space="0" w:color="auto"/>
                  <w:bottom w:val="single" w:sz="4" w:space="0" w:color="auto"/>
                  <w:right w:val="single" w:sz="4" w:space="0" w:color="auto"/>
                </w:tcBorders>
                <w:vAlign w:val="center"/>
              </w:tcPr>
              <w:p w14:paraId="0967312A" w14:textId="6DC3B33F" w:rsidR="006B554C" w:rsidRPr="00C30E64" w:rsidRDefault="006B554C" w:rsidP="006B3357">
                <w:pPr>
                  <w:rPr>
                    <w:ins w:id="225" w:author="Minarovičová Jana" w:date="2024-12-12T08:13:00Z" w16du:dateUtc="2024-12-12T07:13:00Z"/>
                    <w:rFonts w:asciiTheme="minorHAnsi" w:hAnsiTheme="minorHAnsi" w:cstheme="minorHAnsi"/>
                    <w:sz w:val="20"/>
                    <w:szCs w:val="20"/>
                    <w:lang w:eastAsia="en-US"/>
                  </w:rPr>
                </w:pPr>
                <w:ins w:id="226" w:author="Minarovičová Jana" w:date="2024-12-12T08:16:00Z" w16du:dateUtc="2024-12-12T07:16:00Z">
                  <w:r>
                    <w:rPr>
                      <w:rFonts w:asciiTheme="minorHAnsi" w:hAnsiTheme="minorHAnsi" w:cstheme="minorHAnsi"/>
                      <w:sz w:val="20"/>
                      <w:szCs w:val="20"/>
                      <w:lang w:eastAsia="en-US"/>
                    </w:rPr>
                    <w:t>menej rozvinutý región</w:t>
                  </w:r>
                </w:ins>
              </w:p>
            </w:tc>
            <w:customXmlInsRangeStart w:id="227" w:author="Minarovičová Jana" w:date="2024-12-12T08:13:00Z"/>
          </w:sdtContent>
        </w:sdt>
        <w:customXmlInsRangeEnd w:id="227"/>
        <w:tc>
          <w:tcPr>
            <w:tcW w:w="2554" w:type="dxa"/>
            <w:tcBorders>
              <w:top w:val="single" w:sz="4" w:space="0" w:color="auto"/>
              <w:left w:val="single" w:sz="4" w:space="0" w:color="auto"/>
              <w:bottom w:val="single" w:sz="4" w:space="0" w:color="auto"/>
              <w:right w:val="single" w:sz="4" w:space="0" w:color="auto"/>
            </w:tcBorders>
            <w:vAlign w:val="center"/>
          </w:tcPr>
          <w:p w14:paraId="56D5D9D2" w14:textId="02662944" w:rsidR="006B554C" w:rsidRPr="00C30E64" w:rsidRDefault="006B554C" w:rsidP="006B3357">
            <w:pPr>
              <w:jc w:val="right"/>
              <w:rPr>
                <w:ins w:id="228" w:author="Minarovičová Jana" w:date="2024-12-12T08:13:00Z" w16du:dateUtc="2024-12-12T07:13:00Z"/>
                <w:rFonts w:asciiTheme="minorHAnsi" w:hAnsiTheme="minorHAnsi" w:cstheme="minorHAnsi"/>
                <w:sz w:val="20"/>
                <w:szCs w:val="20"/>
                <w:lang w:eastAsia="en-US"/>
              </w:rPr>
            </w:pPr>
            <w:ins w:id="229" w:author="Minarovičová Jana" w:date="2024-12-12T08:16:00Z" w16du:dateUtc="2024-12-12T07:16:00Z">
              <w:r>
                <w:rPr>
                  <w:rFonts w:asciiTheme="minorHAnsi" w:hAnsiTheme="minorHAnsi" w:cstheme="minorHAnsi"/>
                  <w:sz w:val="20"/>
                  <w:szCs w:val="20"/>
                  <w:lang w:eastAsia="en-US"/>
                </w:rPr>
                <w:t>32 519 21</w:t>
              </w:r>
            </w:ins>
            <w:ins w:id="230" w:author="Minarovičová Jana" w:date="2024-12-18T09:15:00Z" w16du:dateUtc="2024-12-18T08:15:00Z">
              <w:r w:rsidR="0095015F">
                <w:rPr>
                  <w:rFonts w:asciiTheme="minorHAnsi" w:hAnsiTheme="minorHAnsi" w:cstheme="minorHAnsi"/>
                  <w:sz w:val="20"/>
                  <w:szCs w:val="20"/>
                  <w:lang w:eastAsia="en-US"/>
                </w:rPr>
                <w:t>1</w:t>
              </w:r>
            </w:ins>
            <w:ins w:id="231" w:author="Minarovičová Jana" w:date="2024-12-12T08:16:00Z" w16du:dateUtc="2024-12-12T07:16:00Z">
              <w:r>
                <w:rPr>
                  <w:rFonts w:asciiTheme="minorHAnsi" w:hAnsiTheme="minorHAnsi" w:cstheme="minorHAnsi"/>
                  <w:sz w:val="20"/>
                  <w:szCs w:val="20"/>
                  <w:lang w:eastAsia="en-US"/>
                </w:rPr>
                <w:t>,00</w:t>
              </w:r>
            </w:ins>
          </w:p>
        </w:tc>
      </w:tr>
      <w:tr w:rsidR="006B554C" w:rsidRPr="00C30E64" w14:paraId="23C8C477" w14:textId="77777777" w:rsidTr="006B3357">
        <w:trPr>
          <w:trHeight w:val="39"/>
          <w:ins w:id="232" w:author="Minarovičová Jana" w:date="2024-12-12T08:13:00Z"/>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041512EF" w14:textId="77777777" w:rsidR="006B554C" w:rsidRPr="00C30E64" w:rsidRDefault="006B554C" w:rsidP="006B3357">
            <w:pPr>
              <w:rPr>
                <w:ins w:id="233" w:author="Minarovičová Jana" w:date="2024-12-12T08:13:00Z" w16du:dateUtc="2024-12-12T07:13:00Z"/>
                <w:rFonts w:asciiTheme="minorHAnsi" w:hAnsiTheme="minorHAnsi" w:cstheme="minorHAnsi"/>
                <w:b/>
                <w:sz w:val="20"/>
                <w:szCs w:val="20"/>
                <w:lang w:eastAsia="en-US"/>
              </w:rPr>
            </w:pPr>
          </w:p>
        </w:tc>
        <w:customXmlInsRangeStart w:id="234" w:author="Minarovičová Jana" w:date="2024-12-12T08:13:00Z"/>
        <w:sdt>
          <w:sdtPr>
            <w:rPr>
              <w:rFonts w:asciiTheme="minorHAnsi" w:hAnsiTheme="minorHAnsi" w:cstheme="minorHAnsi"/>
              <w:sz w:val="20"/>
              <w:szCs w:val="20"/>
              <w:lang w:eastAsia="en-US"/>
            </w:rPr>
            <w:id w:val="-2028014258"/>
            <w:placeholder>
              <w:docPart w:val="AA61033673F341CAB47BB82C13BBEF29"/>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234"/>
            <w:tc>
              <w:tcPr>
                <w:tcW w:w="2549" w:type="dxa"/>
                <w:tcBorders>
                  <w:top w:val="single" w:sz="4" w:space="0" w:color="auto"/>
                  <w:left w:val="single" w:sz="4" w:space="0" w:color="auto"/>
                  <w:bottom w:val="single" w:sz="4" w:space="0" w:color="auto"/>
                  <w:right w:val="single" w:sz="4" w:space="0" w:color="auto"/>
                </w:tcBorders>
                <w:vAlign w:val="center"/>
              </w:tcPr>
              <w:p w14:paraId="3783FC65" w14:textId="3571D5D4" w:rsidR="006B554C" w:rsidRPr="00C30E64" w:rsidRDefault="006B554C" w:rsidP="006B3357">
                <w:pPr>
                  <w:rPr>
                    <w:ins w:id="235" w:author="Minarovičová Jana" w:date="2024-12-12T08:13:00Z" w16du:dateUtc="2024-12-12T07:13:00Z"/>
                    <w:rFonts w:asciiTheme="minorHAnsi" w:hAnsiTheme="minorHAnsi" w:cstheme="minorHAnsi"/>
                    <w:sz w:val="20"/>
                    <w:szCs w:val="20"/>
                    <w:lang w:eastAsia="en-US"/>
                  </w:rPr>
                </w:pPr>
                <w:ins w:id="236" w:author="Minarovičová Jana" w:date="2024-12-12T08:18:00Z" w16du:dateUtc="2024-12-12T07:18:00Z">
                  <w:r>
                    <w:rPr>
                      <w:rFonts w:asciiTheme="minorHAnsi" w:hAnsiTheme="minorHAnsi" w:cstheme="minorHAnsi"/>
                      <w:sz w:val="20"/>
                      <w:szCs w:val="20"/>
                      <w:lang w:eastAsia="en-US"/>
                    </w:rPr>
                    <w:t>neaplikuje sa</w:t>
                  </w:r>
                </w:ins>
              </w:p>
            </w:tc>
            <w:customXmlInsRangeStart w:id="237" w:author="Minarovičová Jana" w:date="2024-12-12T08:13:00Z"/>
          </w:sdtContent>
        </w:sdt>
        <w:customXmlInsRangeEnd w:id="237"/>
        <w:tc>
          <w:tcPr>
            <w:tcW w:w="2554" w:type="dxa"/>
            <w:tcBorders>
              <w:top w:val="single" w:sz="4" w:space="0" w:color="auto"/>
              <w:left w:val="single" w:sz="4" w:space="0" w:color="auto"/>
              <w:bottom w:val="single" w:sz="4" w:space="0" w:color="auto"/>
              <w:right w:val="single" w:sz="4" w:space="0" w:color="auto"/>
            </w:tcBorders>
            <w:vAlign w:val="center"/>
          </w:tcPr>
          <w:p w14:paraId="5D76708D" w14:textId="77777777" w:rsidR="006B554C" w:rsidRPr="00C30E64" w:rsidRDefault="006B554C" w:rsidP="006B3357">
            <w:pPr>
              <w:jc w:val="right"/>
              <w:rPr>
                <w:ins w:id="238" w:author="Minarovičová Jana" w:date="2024-12-12T08:13:00Z" w16du:dateUtc="2024-12-12T07:13:00Z"/>
                <w:rFonts w:asciiTheme="minorHAnsi" w:hAnsiTheme="minorHAnsi" w:cstheme="minorHAnsi"/>
                <w:sz w:val="20"/>
                <w:szCs w:val="20"/>
                <w:lang w:eastAsia="en-US"/>
              </w:rPr>
            </w:pPr>
          </w:p>
        </w:tc>
      </w:tr>
      <w:tr w:rsidR="006B554C" w:rsidRPr="00C30E64" w14:paraId="44F898DA" w14:textId="77777777" w:rsidTr="006B3357">
        <w:trPr>
          <w:trHeight w:val="39"/>
          <w:ins w:id="239" w:author="Minarovičová Jana" w:date="2024-12-12T08:13:00Z"/>
        </w:trPr>
        <w:tc>
          <w:tcPr>
            <w:tcW w:w="3964" w:type="dxa"/>
            <w:vMerge w:val="restart"/>
            <w:tcBorders>
              <w:left w:val="single" w:sz="4" w:space="0" w:color="auto"/>
              <w:right w:val="single" w:sz="4" w:space="0" w:color="auto"/>
            </w:tcBorders>
            <w:shd w:val="clear" w:color="auto" w:fill="FFE599" w:themeFill="accent4" w:themeFillTint="66"/>
            <w:vAlign w:val="center"/>
          </w:tcPr>
          <w:p w14:paraId="6825CAA4" w14:textId="0DD2DB75" w:rsidR="006B554C" w:rsidRPr="00C30E64" w:rsidRDefault="006B554C" w:rsidP="006B3357">
            <w:pPr>
              <w:rPr>
                <w:ins w:id="240" w:author="Minarovičová Jana" w:date="2024-12-12T08:13:00Z" w16du:dateUtc="2024-12-12T07:13:00Z"/>
                <w:rFonts w:asciiTheme="minorHAnsi" w:hAnsiTheme="minorHAnsi" w:cstheme="minorHAnsi"/>
                <w:b/>
                <w:sz w:val="20"/>
                <w:szCs w:val="20"/>
                <w:lang w:eastAsia="en-US"/>
              </w:rPr>
            </w:pPr>
            <w:ins w:id="241" w:author="Minarovičová Jana" w:date="2024-12-12T08:13:00Z" w16du:dateUtc="2024-12-12T07:13:00Z">
              <w:r w:rsidRPr="00C30E64">
                <w:rPr>
                  <w:rFonts w:asciiTheme="minorHAnsi" w:hAnsiTheme="minorHAnsi" w:cstheme="minorHAnsi"/>
                  <w:b/>
                  <w:sz w:val="20"/>
                  <w:szCs w:val="20"/>
                  <w:lang w:eastAsia="en-US"/>
                </w:rPr>
                <w:t>Zdroj ŠR podľa kategórie regiónu (v EUR)</w:t>
              </w:r>
            </w:ins>
          </w:p>
        </w:tc>
        <w:customXmlInsRangeStart w:id="242" w:author="Minarovičová Jana" w:date="2024-12-12T08:13:00Z"/>
        <w:sdt>
          <w:sdtPr>
            <w:rPr>
              <w:rFonts w:asciiTheme="minorHAnsi" w:hAnsiTheme="minorHAnsi" w:cstheme="minorHAnsi"/>
              <w:sz w:val="20"/>
              <w:szCs w:val="20"/>
              <w:lang w:eastAsia="en-US"/>
            </w:rPr>
            <w:id w:val="481362239"/>
            <w:placeholder>
              <w:docPart w:val="1532DED7025C4DE9B48CB54B9A8C8C86"/>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242"/>
            <w:tc>
              <w:tcPr>
                <w:tcW w:w="2549" w:type="dxa"/>
                <w:tcBorders>
                  <w:top w:val="single" w:sz="4" w:space="0" w:color="auto"/>
                  <w:left w:val="single" w:sz="4" w:space="0" w:color="auto"/>
                  <w:bottom w:val="single" w:sz="4" w:space="0" w:color="auto"/>
                  <w:right w:val="single" w:sz="4" w:space="0" w:color="auto"/>
                </w:tcBorders>
                <w:vAlign w:val="center"/>
              </w:tcPr>
              <w:p w14:paraId="0CDBE560" w14:textId="481179EA" w:rsidR="006B554C" w:rsidRPr="00C30E64" w:rsidRDefault="006B554C" w:rsidP="006B3357">
                <w:pPr>
                  <w:rPr>
                    <w:ins w:id="243" w:author="Minarovičová Jana" w:date="2024-12-12T08:13:00Z" w16du:dateUtc="2024-12-12T07:13:00Z"/>
                    <w:rFonts w:asciiTheme="minorHAnsi" w:hAnsiTheme="minorHAnsi" w:cstheme="minorHAnsi"/>
                    <w:b/>
                    <w:sz w:val="20"/>
                    <w:szCs w:val="20"/>
                    <w:lang w:eastAsia="en-US"/>
                  </w:rPr>
                </w:pPr>
                <w:ins w:id="244" w:author="Minarovičová Jana" w:date="2024-12-12T08:16:00Z" w16du:dateUtc="2024-12-12T07:16:00Z">
                  <w:r>
                    <w:rPr>
                      <w:rFonts w:asciiTheme="minorHAnsi" w:hAnsiTheme="minorHAnsi" w:cstheme="minorHAnsi"/>
                      <w:sz w:val="20"/>
                      <w:szCs w:val="20"/>
                      <w:lang w:eastAsia="en-US"/>
                    </w:rPr>
                    <w:t>menej rozvinutý región</w:t>
                  </w:r>
                </w:ins>
              </w:p>
            </w:tc>
            <w:customXmlInsRangeStart w:id="245" w:author="Minarovičová Jana" w:date="2024-12-12T08:13:00Z"/>
          </w:sdtContent>
        </w:sdt>
        <w:customXmlInsRangeEnd w:id="245"/>
        <w:tc>
          <w:tcPr>
            <w:tcW w:w="2554" w:type="dxa"/>
            <w:tcBorders>
              <w:top w:val="single" w:sz="4" w:space="0" w:color="auto"/>
              <w:left w:val="single" w:sz="4" w:space="0" w:color="auto"/>
              <w:bottom w:val="single" w:sz="4" w:space="0" w:color="auto"/>
              <w:right w:val="single" w:sz="4" w:space="0" w:color="auto"/>
            </w:tcBorders>
            <w:vAlign w:val="center"/>
          </w:tcPr>
          <w:p w14:paraId="6AFB47A6" w14:textId="3D554545" w:rsidR="006B554C" w:rsidRPr="00C30E64" w:rsidRDefault="006B554C" w:rsidP="006B3357">
            <w:pPr>
              <w:jc w:val="right"/>
              <w:rPr>
                <w:ins w:id="246" w:author="Minarovičová Jana" w:date="2024-12-12T08:13:00Z" w16du:dateUtc="2024-12-12T07:13:00Z"/>
                <w:rFonts w:asciiTheme="minorHAnsi" w:hAnsiTheme="minorHAnsi" w:cstheme="minorHAnsi"/>
                <w:b/>
                <w:sz w:val="20"/>
                <w:szCs w:val="20"/>
                <w:lang w:eastAsia="en-US"/>
              </w:rPr>
            </w:pPr>
            <w:ins w:id="247" w:author="Minarovičová Jana" w:date="2024-12-12T08:16:00Z" w16du:dateUtc="2024-12-12T07:16:00Z">
              <w:r>
                <w:rPr>
                  <w:rFonts w:asciiTheme="minorHAnsi" w:hAnsiTheme="minorHAnsi" w:cstheme="minorHAnsi"/>
                  <w:b/>
                  <w:sz w:val="20"/>
                  <w:szCs w:val="20"/>
                  <w:lang w:eastAsia="en-US"/>
                </w:rPr>
                <w:t>5 738</w:t>
              </w:r>
            </w:ins>
            <w:ins w:id="248" w:author="Minarovičová Jana" w:date="2024-12-12T08:18:00Z" w16du:dateUtc="2024-12-12T07:18:00Z">
              <w:r>
                <w:rPr>
                  <w:rFonts w:asciiTheme="minorHAnsi" w:hAnsiTheme="minorHAnsi" w:cstheme="minorHAnsi"/>
                  <w:b/>
                  <w:sz w:val="20"/>
                  <w:szCs w:val="20"/>
                  <w:lang w:eastAsia="en-US"/>
                </w:rPr>
                <w:t> </w:t>
              </w:r>
            </w:ins>
            <w:ins w:id="249" w:author="Minarovičová Jana" w:date="2024-12-12T08:16:00Z" w16du:dateUtc="2024-12-12T07:16:00Z">
              <w:r>
                <w:rPr>
                  <w:rFonts w:asciiTheme="minorHAnsi" w:hAnsiTheme="minorHAnsi" w:cstheme="minorHAnsi"/>
                  <w:b/>
                  <w:sz w:val="20"/>
                  <w:szCs w:val="20"/>
                  <w:lang w:eastAsia="en-US"/>
                </w:rPr>
                <w:t>68</w:t>
              </w:r>
            </w:ins>
            <w:ins w:id="250" w:author="Minarovičová Jana" w:date="2024-12-18T09:15:00Z" w16du:dateUtc="2024-12-18T08:15:00Z">
              <w:r w:rsidR="0095015F">
                <w:rPr>
                  <w:rFonts w:asciiTheme="minorHAnsi" w:hAnsiTheme="minorHAnsi" w:cstheme="minorHAnsi"/>
                  <w:b/>
                  <w:sz w:val="20"/>
                  <w:szCs w:val="20"/>
                  <w:lang w:eastAsia="en-US"/>
                </w:rPr>
                <w:t>5,</w:t>
              </w:r>
            </w:ins>
            <w:ins w:id="251" w:author="Minarovičová Jana" w:date="2024-12-12T08:18:00Z" w16du:dateUtc="2024-12-12T07:18:00Z">
              <w:r>
                <w:rPr>
                  <w:rFonts w:asciiTheme="minorHAnsi" w:hAnsiTheme="minorHAnsi" w:cstheme="minorHAnsi"/>
                  <w:b/>
                  <w:sz w:val="20"/>
                  <w:szCs w:val="20"/>
                  <w:lang w:eastAsia="en-US"/>
                </w:rPr>
                <w:t>00</w:t>
              </w:r>
            </w:ins>
          </w:p>
        </w:tc>
      </w:tr>
      <w:tr w:rsidR="006B554C" w:rsidRPr="00C30E64" w14:paraId="71C0C75B" w14:textId="77777777" w:rsidTr="006B3357">
        <w:trPr>
          <w:trHeight w:val="39"/>
          <w:ins w:id="252" w:author="Minarovičová Jana" w:date="2024-12-12T08:13:00Z"/>
        </w:trPr>
        <w:tc>
          <w:tcPr>
            <w:tcW w:w="3964" w:type="dxa"/>
            <w:vMerge/>
            <w:tcBorders>
              <w:left w:val="single" w:sz="4" w:space="0" w:color="auto"/>
              <w:bottom w:val="single" w:sz="4" w:space="0" w:color="auto"/>
              <w:right w:val="single" w:sz="4" w:space="0" w:color="auto"/>
            </w:tcBorders>
            <w:shd w:val="clear" w:color="auto" w:fill="FFE599" w:themeFill="accent4" w:themeFillTint="66"/>
            <w:vAlign w:val="center"/>
          </w:tcPr>
          <w:p w14:paraId="100CAC41" w14:textId="77777777" w:rsidR="006B554C" w:rsidRPr="00C30E64" w:rsidRDefault="006B554C" w:rsidP="006B3357">
            <w:pPr>
              <w:rPr>
                <w:ins w:id="253" w:author="Minarovičová Jana" w:date="2024-12-12T08:13:00Z" w16du:dateUtc="2024-12-12T07:13:00Z"/>
                <w:rFonts w:asciiTheme="minorHAnsi" w:hAnsiTheme="minorHAnsi" w:cstheme="minorHAnsi"/>
                <w:b/>
                <w:sz w:val="20"/>
                <w:szCs w:val="20"/>
                <w:lang w:eastAsia="en-US"/>
              </w:rPr>
            </w:pPr>
          </w:p>
        </w:tc>
        <w:customXmlInsRangeStart w:id="254" w:author="Minarovičová Jana" w:date="2024-12-12T08:13:00Z"/>
        <w:sdt>
          <w:sdtPr>
            <w:rPr>
              <w:rFonts w:asciiTheme="minorHAnsi" w:hAnsiTheme="minorHAnsi" w:cstheme="minorHAnsi"/>
              <w:sz w:val="20"/>
              <w:szCs w:val="20"/>
              <w:lang w:eastAsia="en-US"/>
            </w:rPr>
            <w:id w:val="462318777"/>
            <w:placeholder>
              <w:docPart w:val="844DD26D0A254DF88E9FC2B1FA33A83B"/>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254"/>
            <w:tc>
              <w:tcPr>
                <w:tcW w:w="2549" w:type="dxa"/>
                <w:tcBorders>
                  <w:top w:val="single" w:sz="4" w:space="0" w:color="auto"/>
                  <w:left w:val="single" w:sz="4" w:space="0" w:color="auto"/>
                  <w:bottom w:val="single" w:sz="4" w:space="0" w:color="auto"/>
                  <w:right w:val="single" w:sz="4" w:space="0" w:color="auto"/>
                </w:tcBorders>
                <w:vAlign w:val="center"/>
              </w:tcPr>
              <w:p w14:paraId="5138F0E9" w14:textId="2C4A5E48" w:rsidR="006B554C" w:rsidRPr="00C30E64" w:rsidRDefault="006B554C" w:rsidP="006B3357">
                <w:pPr>
                  <w:rPr>
                    <w:ins w:id="255" w:author="Minarovičová Jana" w:date="2024-12-12T08:13:00Z" w16du:dateUtc="2024-12-12T07:13:00Z"/>
                    <w:rFonts w:asciiTheme="minorHAnsi" w:hAnsiTheme="minorHAnsi" w:cstheme="minorHAnsi"/>
                    <w:b/>
                    <w:sz w:val="20"/>
                    <w:szCs w:val="20"/>
                    <w:lang w:eastAsia="en-US"/>
                  </w:rPr>
                </w:pPr>
                <w:ins w:id="256" w:author="Minarovičová Jana" w:date="2024-12-12T08:18:00Z" w16du:dateUtc="2024-12-12T07:18:00Z">
                  <w:r>
                    <w:rPr>
                      <w:rFonts w:asciiTheme="minorHAnsi" w:hAnsiTheme="minorHAnsi" w:cstheme="minorHAnsi"/>
                      <w:sz w:val="20"/>
                      <w:szCs w:val="20"/>
                      <w:lang w:eastAsia="en-US"/>
                    </w:rPr>
                    <w:t>neaplikuje sa</w:t>
                  </w:r>
                </w:ins>
              </w:p>
            </w:tc>
            <w:customXmlInsRangeStart w:id="257" w:author="Minarovičová Jana" w:date="2024-12-12T08:13:00Z"/>
          </w:sdtContent>
        </w:sdt>
        <w:customXmlInsRangeEnd w:id="257"/>
        <w:tc>
          <w:tcPr>
            <w:tcW w:w="2554" w:type="dxa"/>
            <w:tcBorders>
              <w:top w:val="single" w:sz="4" w:space="0" w:color="auto"/>
              <w:left w:val="single" w:sz="4" w:space="0" w:color="auto"/>
              <w:bottom w:val="single" w:sz="4" w:space="0" w:color="auto"/>
              <w:right w:val="single" w:sz="4" w:space="0" w:color="auto"/>
            </w:tcBorders>
            <w:vAlign w:val="center"/>
          </w:tcPr>
          <w:p w14:paraId="107EF66F" w14:textId="77777777" w:rsidR="006B554C" w:rsidRPr="00C30E64" w:rsidRDefault="006B554C" w:rsidP="006B3357">
            <w:pPr>
              <w:jc w:val="right"/>
              <w:rPr>
                <w:ins w:id="258" w:author="Minarovičová Jana" w:date="2024-12-12T08:13:00Z" w16du:dateUtc="2024-12-12T07:13:00Z"/>
                <w:rFonts w:asciiTheme="minorHAnsi" w:hAnsiTheme="minorHAnsi" w:cstheme="minorHAnsi"/>
                <w:b/>
                <w:sz w:val="20"/>
                <w:szCs w:val="20"/>
                <w:lang w:eastAsia="en-US"/>
              </w:rPr>
            </w:pPr>
          </w:p>
        </w:tc>
      </w:tr>
      <w:tr w:rsidR="006B554C" w:rsidRPr="00C30E64" w14:paraId="4F609169" w14:textId="77777777" w:rsidTr="006B3357">
        <w:trPr>
          <w:trHeight w:val="39"/>
          <w:ins w:id="259" w:author="Minarovičová Jana" w:date="2024-12-12T08:13:00Z"/>
        </w:trPr>
        <w:tc>
          <w:tcPr>
            <w:tcW w:w="3964" w:type="dxa"/>
            <w:vMerge w:val="restart"/>
            <w:shd w:val="clear" w:color="auto" w:fill="FFE599" w:themeFill="accent4" w:themeFillTint="66"/>
            <w:vAlign w:val="center"/>
          </w:tcPr>
          <w:p w14:paraId="0BACCF65" w14:textId="7408DAC9" w:rsidR="006B554C" w:rsidRPr="00C30E64" w:rsidRDefault="006B554C" w:rsidP="006B3357">
            <w:pPr>
              <w:rPr>
                <w:ins w:id="260" w:author="Minarovičová Jana" w:date="2024-12-12T08:13:00Z" w16du:dateUtc="2024-12-12T07:13:00Z"/>
                <w:rFonts w:asciiTheme="minorHAnsi" w:hAnsiTheme="minorHAnsi" w:cstheme="minorHAnsi"/>
                <w:b/>
                <w:sz w:val="20"/>
                <w:szCs w:val="20"/>
                <w:lang w:eastAsia="en-US"/>
              </w:rPr>
            </w:pPr>
            <w:ins w:id="261" w:author="Minarovičová Jana" w:date="2024-12-12T08:13:00Z" w16du:dateUtc="2024-12-12T07:13:00Z">
              <w:r w:rsidRPr="00C30E64">
                <w:rPr>
                  <w:rFonts w:asciiTheme="minorHAnsi" w:hAnsiTheme="minorHAnsi" w:cstheme="minorHAnsi"/>
                  <w:b/>
                  <w:sz w:val="20"/>
                  <w:szCs w:val="20"/>
                  <w:lang w:eastAsia="en-US"/>
                </w:rPr>
                <w:t>Vlastné zdroje prijímateľa</w:t>
              </w:r>
            </w:ins>
            <w:ins w:id="262" w:author="Minarovičová Jana" w:date="2024-12-12T08:14:00Z" w16du:dateUtc="2024-12-12T07:14:00Z">
              <w:r>
                <w:rPr>
                  <w:rFonts w:asciiTheme="minorHAnsi" w:hAnsiTheme="minorHAnsi" w:cstheme="minorHAnsi"/>
                  <w:b/>
                  <w:sz w:val="20"/>
                  <w:szCs w:val="20"/>
                  <w:lang w:eastAsia="en-US"/>
                </w:rPr>
                <w:t xml:space="preserve"> </w:t>
              </w:r>
            </w:ins>
            <w:ins w:id="263" w:author="Minarovičová Jana" w:date="2024-12-12T08:13:00Z" w16du:dateUtc="2024-12-12T07:13:00Z">
              <w:r w:rsidRPr="00C30E64">
                <w:rPr>
                  <w:rFonts w:asciiTheme="minorHAnsi" w:hAnsiTheme="minorHAnsi" w:cstheme="minorHAnsi"/>
                  <w:b/>
                  <w:sz w:val="20"/>
                  <w:szCs w:val="20"/>
                  <w:lang w:eastAsia="en-US"/>
                </w:rPr>
                <w:t>podľa kategórie regiónu (v EUR)</w:t>
              </w:r>
            </w:ins>
          </w:p>
        </w:tc>
        <w:customXmlInsRangeStart w:id="264" w:author="Minarovičová Jana" w:date="2024-12-12T08:13:00Z"/>
        <w:sdt>
          <w:sdtPr>
            <w:rPr>
              <w:rFonts w:asciiTheme="minorHAnsi" w:hAnsiTheme="minorHAnsi" w:cstheme="minorHAnsi"/>
              <w:sz w:val="20"/>
              <w:szCs w:val="20"/>
              <w:lang w:eastAsia="en-US"/>
            </w:rPr>
            <w:id w:val="1437487488"/>
            <w:placeholder>
              <w:docPart w:val="EB790257468B47379E0E9E54EED1D7F7"/>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264"/>
            <w:tc>
              <w:tcPr>
                <w:tcW w:w="2549" w:type="dxa"/>
              </w:tcPr>
              <w:p w14:paraId="7F9D075E" w14:textId="1AF3F2A1" w:rsidR="006B554C" w:rsidRPr="00C30E64" w:rsidRDefault="000E6BF9" w:rsidP="006B3357">
                <w:pPr>
                  <w:rPr>
                    <w:ins w:id="265" w:author="Minarovičová Jana" w:date="2024-12-12T08:13:00Z" w16du:dateUtc="2024-12-12T07:13:00Z"/>
                    <w:rFonts w:asciiTheme="minorHAnsi" w:hAnsiTheme="minorHAnsi" w:cstheme="minorHAnsi"/>
                    <w:sz w:val="20"/>
                    <w:szCs w:val="20"/>
                    <w:lang w:eastAsia="en-US"/>
                  </w:rPr>
                </w:pPr>
                <w:ins w:id="266" w:author="Minarovičová Jana" w:date="2024-12-12T08:21:00Z" w16du:dateUtc="2024-12-12T07:21:00Z">
                  <w:r>
                    <w:rPr>
                      <w:rFonts w:asciiTheme="minorHAnsi" w:hAnsiTheme="minorHAnsi" w:cstheme="minorHAnsi"/>
                      <w:sz w:val="20"/>
                      <w:szCs w:val="20"/>
                      <w:lang w:eastAsia="en-US"/>
                    </w:rPr>
                    <w:t>menej rozvinutý región</w:t>
                  </w:r>
                </w:ins>
              </w:p>
            </w:tc>
            <w:customXmlInsRangeStart w:id="267" w:author="Minarovičová Jana" w:date="2024-12-12T08:13:00Z"/>
          </w:sdtContent>
        </w:sdt>
        <w:customXmlInsRangeEnd w:id="267"/>
        <w:tc>
          <w:tcPr>
            <w:tcW w:w="2554" w:type="dxa"/>
          </w:tcPr>
          <w:p w14:paraId="46308B66" w14:textId="263B8B45" w:rsidR="006B554C" w:rsidRPr="00C30E64" w:rsidRDefault="000E6BF9" w:rsidP="006B3357">
            <w:pPr>
              <w:jc w:val="right"/>
              <w:rPr>
                <w:ins w:id="268" w:author="Minarovičová Jana" w:date="2024-12-12T08:13:00Z" w16du:dateUtc="2024-12-12T07:13:00Z"/>
                <w:rFonts w:asciiTheme="minorHAnsi" w:hAnsiTheme="minorHAnsi" w:cstheme="minorHAnsi"/>
                <w:sz w:val="20"/>
                <w:szCs w:val="20"/>
                <w:lang w:eastAsia="en-US"/>
              </w:rPr>
            </w:pPr>
            <w:ins w:id="269" w:author="Minarovičová Jana" w:date="2024-12-12T08:21:00Z" w16du:dateUtc="2024-12-12T07:21:00Z">
              <w:r>
                <w:rPr>
                  <w:rFonts w:asciiTheme="minorHAnsi" w:hAnsiTheme="minorHAnsi" w:cstheme="minorHAnsi"/>
                  <w:sz w:val="20"/>
                  <w:szCs w:val="20"/>
                  <w:lang w:eastAsia="en-US"/>
                </w:rPr>
                <w:t>0,00</w:t>
              </w:r>
            </w:ins>
          </w:p>
        </w:tc>
      </w:tr>
      <w:tr w:rsidR="006B554C" w:rsidRPr="00C30E64" w14:paraId="4442887A" w14:textId="77777777" w:rsidTr="006B3357">
        <w:trPr>
          <w:trHeight w:val="39"/>
          <w:ins w:id="270" w:author="Minarovičová Jana" w:date="2024-12-12T08:13:00Z"/>
        </w:trPr>
        <w:tc>
          <w:tcPr>
            <w:tcW w:w="3964" w:type="dxa"/>
            <w:vMerge/>
            <w:shd w:val="clear" w:color="auto" w:fill="FFE599" w:themeFill="accent4" w:themeFillTint="66"/>
            <w:vAlign w:val="center"/>
          </w:tcPr>
          <w:p w14:paraId="46B73C51" w14:textId="77777777" w:rsidR="006B554C" w:rsidRPr="00C30E64" w:rsidRDefault="006B554C" w:rsidP="006B3357">
            <w:pPr>
              <w:rPr>
                <w:ins w:id="271" w:author="Minarovičová Jana" w:date="2024-12-12T08:13:00Z" w16du:dateUtc="2024-12-12T07:13:00Z"/>
                <w:rFonts w:asciiTheme="minorHAnsi" w:hAnsiTheme="minorHAnsi" w:cstheme="minorHAnsi"/>
                <w:sz w:val="20"/>
                <w:szCs w:val="20"/>
                <w:lang w:eastAsia="en-US"/>
              </w:rPr>
            </w:pPr>
          </w:p>
        </w:tc>
        <w:customXmlInsRangeStart w:id="272" w:author="Minarovičová Jana" w:date="2024-12-12T08:13:00Z"/>
        <w:sdt>
          <w:sdtPr>
            <w:rPr>
              <w:rFonts w:asciiTheme="minorHAnsi" w:hAnsiTheme="minorHAnsi" w:cstheme="minorHAnsi"/>
              <w:sz w:val="20"/>
              <w:szCs w:val="20"/>
              <w:lang w:eastAsia="en-US"/>
            </w:rPr>
            <w:id w:val="-156696728"/>
            <w:placeholder>
              <w:docPart w:val="6FEECED4796C4C9EACE9ADCA4C668791"/>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272"/>
            <w:tc>
              <w:tcPr>
                <w:tcW w:w="2549" w:type="dxa"/>
              </w:tcPr>
              <w:p w14:paraId="7E91BABA" w14:textId="6AF2B0A5" w:rsidR="006B554C" w:rsidRPr="00C30E64" w:rsidRDefault="006B554C" w:rsidP="006B3357">
                <w:pPr>
                  <w:rPr>
                    <w:ins w:id="273" w:author="Minarovičová Jana" w:date="2024-12-12T08:13:00Z" w16du:dateUtc="2024-12-12T07:13:00Z"/>
                    <w:rFonts w:asciiTheme="minorHAnsi" w:hAnsiTheme="minorHAnsi" w:cstheme="minorHAnsi"/>
                    <w:sz w:val="20"/>
                    <w:szCs w:val="20"/>
                    <w:lang w:eastAsia="en-US"/>
                  </w:rPr>
                </w:pPr>
                <w:ins w:id="274" w:author="Minarovičová Jana" w:date="2024-12-12T08:18:00Z" w16du:dateUtc="2024-12-12T07:18:00Z">
                  <w:r>
                    <w:rPr>
                      <w:rFonts w:asciiTheme="minorHAnsi" w:hAnsiTheme="minorHAnsi" w:cstheme="minorHAnsi"/>
                      <w:sz w:val="20"/>
                      <w:szCs w:val="20"/>
                      <w:lang w:eastAsia="en-US"/>
                    </w:rPr>
                    <w:t>neaplikuje sa</w:t>
                  </w:r>
                </w:ins>
              </w:p>
            </w:tc>
            <w:customXmlInsRangeStart w:id="275" w:author="Minarovičová Jana" w:date="2024-12-12T08:13:00Z"/>
          </w:sdtContent>
        </w:sdt>
        <w:customXmlInsRangeEnd w:id="275"/>
        <w:tc>
          <w:tcPr>
            <w:tcW w:w="2554" w:type="dxa"/>
          </w:tcPr>
          <w:p w14:paraId="37B56077" w14:textId="77777777" w:rsidR="006B554C" w:rsidRPr="00C30E64" w:rsidRDefault="006B554C" w:rsidP="006B3357">
            <w:pPr>
              <w:jc w:val="right"/>
              <w:rPr>
                <w:ins w:id="276" w:author="Minarovičová Jana" w:date="2024-12-12T08:13:00Z" w16du:dateUtc="2024-12-12T07:13:00Z"/>
                <w:rFonts w:asciiTheme="minorHAnsi" w:hAnsiTheme="minorHAnsi" w:cstheme="minorHAnsi"/>
                <w:sz w:val="20"/>
                <w:szCs w:val="20"/>
                <w:lang w:eastAsia="en-US"/>
              </w:rPr>
            </w:pPr>
          </w:p>
        </w:tc>
      </w:tr>
      <w:tr w:rsidR="006B554C" w:rsidRPr="00C30E64" w14:paraId="763151EB" w14:textId="77777777" w:rsidTr="006B3357">
        <w:trPr>
          <w:trHeight w:val="39"/>
          <w:ins w:id="277" w:author="Minarovičová Jana" w:date="2024-12-12T08:13:00Z"/>
        </w:trPr>
        <w:tc>
          <w:tcPr>
            <w:tcW w:w="3964" w:type="dxa"/>
            <w:vMerge w:val="restart"/>
            <w:shd w:val="clear" w:color="auto" w:fill="FFE599" w:themeFill="accent4" w:themeFillTint="66"/>
            <w:vAlign w:val="center"/>
          </w:tcPr>
          <w:p w14:paraId="477A8297" w14:textId="77777777" w:rsidR="006B554C" w:rsidRPr="00C30E64" w:rsidRDefault="006B554C" w:rsidP="006B3357">
            <w:pPr>
              <w:rPr>
                <w:ins w:id="278" w:author="Minarovičová Jana" w:date="2024-12-12T08:13:00Z" w16du:dateUtc="2024-12-12T07:13:00Z"/>
                <w:rFonts w:asciiTheme="minorHAnsi" w:hAnsiTheme="minorHAnsi" w:cstheme="minorHAnsi"/>
                <w:b/>
                <w:sz w:val="20"/>
                <w:szCs w:val="20"/>
                <w:lang w:eastAsia="en-US"/>
              </w:rPr>
            </w:pPr>
            <w:ins w:id="279" w:author="Minarovičová Jana" w:date="2024-12-12T08:13:00Z" w16du:dateUtc="2024-12-12T07:13:00Z">
              <w:r w:rsidRPr="00C30E64">
                <w:rPr>
                  <w:rFonts w:asciiTheme="minorHAnsi" w:hAnsiTheme="minorHAnsi" w:cstheme="minorHAnsi"/>
                  <w:b/>
                  <w:sz w:val="20"/>
                  <w:szCs w:val="20"/>
                  <w:lang w:eastAsia="en-US"/>
                </w:rPr>
                <w:t xml:space="preserve">Miera spolufinancovania </w:t>
              </w:r>
              <w:r>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Pr>
                  <w:rFonts w:asciiTheme="minorHAnsi" w:hAnsiTheme="minorHAnsi" w:cstheme="minorHAnsi"/>
                  <w:b/>
                  <w:sz w:val="20"/>
                  <w:szCs w:val="20"/>
                  <w:lang w:eastAsia="en-US"/>
                </w:rPr>
                <w:t>)</w:t>
              </w:r>
            </w:ins>
          </w:p>
        </w:tc>
        <w:tc>
          <w:tcPr>
            <w:tcW w:w="2549" w:type="dxa"/>
          </w:tcPr>
          <w:p w14:paraId="41F0C5A1" w14:textId="77777777" w:rsidR="006B554C" w:rsidRPr="00C30E64" w:rsidRDefault="006B554C" w:rsidP="006B3357">
            <w:pPr>
              <w:rPr>
                <w:ins w:id="280" w:author="Minarovičová Jana" w:date="2024-12-12T08:13:00Z" w16du:dateUtc="2024-12-12T07:13:00Z"/>
                <w:rFonts w:asciiTheme="minorHAnsi" w:hAnsiTheme="minorHAnsi" w:cstheme="minorHAnsi"/>
                <w:sz w:val="20"/>
                <w:szCs w:val="20"/>
                <w:lang w:eastAsia="en-US"/>
              </w:rPr>
            </w:pPr>
            <w:ins w:id="281" w:author="Minarovičová Jana" w:date="2024-12-12T08:13:00Z" w16du:dateUtc="2024-12-12T07:13:00Z">
              <w:r w:rsidRPr="00C30E64">
                <w:rPr>
                  <w:rFonts w:asciiTheme="minorHAnsi" w:hAnsiTheme="minorHAnsi" w:cstheme="minorHAnsi"/>
                  <w:sz w:val="20"/>
                  <w:szCs w:val="20"/>
                  <w:lang w:eastAsia="en-US"/>
                </w:rPr>
                <w:t>Zdroj EÚ</w:t>
              </w:r>
            </w:ins>
          </w:p>
        </w:tc>
        <w:tc>
          <w:tcPr>
            <w:tcW w:w="2554" w:type="dxa"/>
          </w:tcPr>
          <w:p w14:paraId="4CDA851C" w14:textId="409499D3" w:rsidR="006B554C" w:rsidRPr="00C30E64" w:rsidRDefault="006B554C" w:rsidP="006B3357">
            <w:pPr>
              <w:jc w:val="right"/>
              <w:rPr>
                <w:ins w:id="282" w:author="Minarovičová Jana" w:date="2024-12-12T08:13:00Z" w16du:dateUtc="2024-12-12T07:13:00Z"/>
                <w:rFonts w:asciiTheme="minorHAnsi" w:hAnsiTheme="minorHAnsi" w:cstheme="minorHAnsi"/>
                <w:sz w:val="20"/>
                <w:szCs w:val="20"/>
                <w:lang w:eastAsia="en-US"/>
              </w:rPr>
            </w:pPr>
            <w:ins w:id="283" w:author="Minarovičová Jana" w:date="2024-12-12T08:19:00Z" w16du:dateUtc="2024-12-12T07:19:00Z">
              <w:r>
                <w:rPr>
                  <w:rFonts w:asciiTheme="minorHAnsi" w:hAnsiTheme="minorHAnsi" w:cstheme="minorHAnsi"/>
                  <w:sz w:val="20"/>
                  <w:szCs w:val="20"/>
                  <w:lang w:eastAsia="en-US"/>
                </w:rPr>
                <w:t>85%</w:t>
              </w:r>
            </w:ins>
          </w:p>
        </w:tc>
      </w:tr>
      <w:tr w:rsidR="006B554C" w:rsidRPr="00C30E64" w14:paraId="6C7DC451" w14:textId="77777777" w:rsidTr="006B3357">
        <w:trPr>
          <w:trHeight w:val="39"/>
          <w:ins w:id="284" w:author="Minarovičová Jana" w:date="2024-12-12T08:13:00Z"/>
        </w:trPr>
        <w:tc>
          <w:tcPr>
            <w:tcW w:w="3964" w:type="dxa"/>
            <w:vMerge/>
            <w:shd w:val="clear" w:color="auto" w:fill="FFE599" w:themeFill="accent4" w:themeFillTint="66"/>
            <w:vAlign w:val="center"/>
          </w:tcPr>
          <w:p w14:paraId="5D20A0E7" w14:textId="77777777" w:rsidR="006B554C" w:rsidRPr="00C30E64" w:rsidRDefault="006B554C" w:rsidP="006B3357">
            <w:pPr>
              <w:rPr>
                <w:ins w:id="285" w:author="Minarovičová Jana" w:date="2024-12-12T08:13:00Z" w16du:dateUtc="2024-12-12T07:13:00Z"/>
                <w:rFonts w:asciiTheme="minorHAnsi" w:hAnsiTheme="minorHAnsi" w:cstheme="minorHAnsi"/>
                <w:sz w:val="20"/>
                <w:szCs w:val="20"/>
                <w:lang w:eastAsia="en-US"/>
              </w:rPr>
            </w:pPr>
          </w:p>
        </w:tc>
        <w:tc>
          <w:tcPr>
            <w:tcW w:w="2549" w:type="dxa"/>
          </w:tcPr>
          <w:p w14:paraId="47C99390" w14:textId="77777777" w:rsidR="006B554C" w:rsidRPr="00C30E64" w:rsidRDefault="006B554C" w:rsidP="006B3357">
            <w:pPr>
              <w:rPr>
                <w:ins w:id="286" w:author="Minarovičová Jana" w:date="2024-12-12T08:13:00Z" w16du:dateUtc="2024-12-12T07:13:00Z"/>
                <w:rFonts w:asciiTheme="minorHAnsi" w:hAnsiTheme="minorHAnsi" w:cstheme="minorHAnsi"/>
                <w:sz w:val="20"/>
                <w:szCs w:val="20"/>
                <w:lang w:eastAsia="en-US"/>
              </w:rPr>
            </w:pPr>
            <w:ins w:id="287" w:author="Minarovičová Jana" w:date="2024-12-12T08:13:00Z" w16du:dateUtc="2024-12-12T07:13:00Z">
              <w:r w:rsidRPr="00C30E64">
                <w:rPr>
                  <w:rFonts w:asciiTheme="minorHAnsi" w:hAnsiTheme="minorHAnsi" w:cstheme="minorHAnsi"/>
                  <w:sz w:val="20"/>
                  <w:szCs w:val="20"/>
                  <w:lang w:eastAsia="en-US"/>
                </w:rPr>
                <w:t>Štátny rozpočet SR</w:t>
              </w:r>
            </w:ins>
          </w:p>
        </w:tc>
        <w:tc>
          <w:tcPr>
            <w:tcW w:w="2554" w:type="dxa"/>
          </w:tcPr>
          <w:p w14:paraId="1B2EC665" w14:textId="5D399386" w:rsidR="006B554C" w:rsidRPr="00C30E64" w:rsidRDefault="006B554C" w:rsidP="006B3357">
            <w:pPr>
              <w:jc w:val="right"/>
              <w:rPr>
                <w:ins w:id="288" w:author="Minarovičová Jana" w:date="2024-12-12T08:13:00Z" w16du:dateUtc="2024-12-12T07:13:00Z"/>
                <w:rFonts w:asciiTheme="minorHAnsi" w:hAnsiTheme="minorHAnsi" w:cstheme="minorHAnsi"/>
                <w:sz w:val="20"/>
                <w:szCs w:val="20"/>
                <w:lang w:eastAsia="en-US"/>
              </w:rPr>
            </w:pPr>
            <w:ins w:id="289" w:author="Minarovičová Jana" w:date="2024-12-12T08:19:00Z" w16du:dateUtc="2024-12-12T07:19:00Z">
              <w:r>
                <w:rPr>
                  <w:rFonts w:asciiTheme="minorHAnsi" w:hAnsiTheme="minorHAnsi" w:cstheme="minorHAnsi"/>
                  <w:sz w:val="20"/>
                  <w:szCs w:val="20"/>
                  <w:lang w:eastAsia="en-US"/>
                </w:rPr>
                <w:t>15%</w:t>
              </w:r>
            </w:ins>
          </w:p>
        </w:tc>
      </w:tr>
      <w:tr w:rsidR="006B554C" w:rsidRPr="00C30E64" w14:paraId="7D1071B0" w14:textId="77777777" w:rsidTr="006B3357">
        <w:trPr>
          <w:trHeight w:val="39"/>
          <w:ins w:id="290" w:author="Minarovičová Jana" w:date="2024-12-12T08:13:00Z"/>
        </w:trPr>
        <w:tc>
          <w:tcPr>
            <w:tcW w:w="3964" w:type="dxa"/>
            <w:vMerge/>
            <w:shd w:val="clear" w:color="auto" w:fill="FFE599" w:themeFill="accent4" w:themeFillTint="66"/>
            <w:vAlign w:val="center"/>
          </w:tcPr>
          <w:p w14:paraId="2FE13709" w14:textId="77777777" w:rsidR="006B554C" w:rsidRPr="00C30E64" w:rsidRDefault="006B554C" w:rsidP="006B3357">
            <w:pPr>
              <w:rPr>
                <w:ins w:id="291" w:author="Minarovičová Jana" w:date="2024-12-12T08:13:00Z" w16du:dateUtc="2024-12-12T07:13:00Z"/>
                <w:rFonts w:asciiTheme="minorHAnsi" w:hAnsiTheme="minorHAnsi" w:cstheme="minorHAnsi"/>
                <w:sz w:val="20"/>
                <w:szCs w:val="20"/>
                <w:lang w:eastAsia="en-US"/>
              </w:rPr>
            </w:pPr>
          </w:p>
        </w:tc>
        <w:tc>
          <w:tcPr>
            <w:tcW w:w="2549" w:type="dxa"/>
          </w:tcPr>
          <w:p w14:paraId="6E09256A" w14:textId="77777777" w:rsidR="006B554C" w:rsidRPr="00C30E64" w:rsidRDefault="006B554C" w:rsidP="006B3357">
            <w:pPr>
              <w:rPr>
                <w:ins w:id="292" w:author="Minarovičová Jana" w:date="2024-12-12T08:13:00Z" w16du:dateUtc="2024-12-12T07:13:00Z"/>
                <w:rFonts w:asciiTheme="minorHAnsi" w:hAnsiTheme="minorHAnsi" w:cstheme="minorHAnsi"/>
                <w:sz w:val="20"/>
                <w:szCs w:val="20"/>
                <w:lang w:eastAsia="en-US"/>
              </w:rPr>
            </w:pPr>
            <w:ins w:id="293" w:author="Minarovičová Jana" w:date="2024-12-12T08:13:00Z" w16du:dateUtc="2024-12-12T07:13:00Z">
              <w:r w:rsidRPr="00C30E64">
                <w:rPr>
                  <w:rFonts w:asciiTheme="minorHAnsi" w:hAnsiTheme="minorHAnsi" w:cstheme="minorHAnsi"/>
                  <w:sz w:val="20"/>
                  <w:szCs w:val="20"/>
                  <w:lang w:eastAsia="en-US"/>
                </w:rPr>
                <w:t xml:space="preserve">Prijímateľ </w:t>
              </w:r>
            </w:ins>
          </w:p>
        </w:tc>
        <w:tc>
          <w:tcPr>
            <w:tcW w:w="2554" w:type="dxa"/>
          </w:tcPr>
          <w:p w14:paraId="6FED48D8" w14:textId="42F8E421" w:rsidR="006B554C" w:rsidRPr="00C30E64" w:rsidRDefault="006B554C" w:rsidP="006B3357">
            <w:pPr>
              <w:jc w:val="right"/>
              <w:rPr>
                <w:ins w:id="294" w:author="Minarovičová Jana" w:date="2024-12-12T08:13:00Z" w16du:dateUtc="2024-12-12T07:13:00Z"/>
                <w:rFonts w:asciiTheme="minorHAnsi" w:hAnsiTheme="minorHAnsi" w:cstheme="minorHAnsi"/>
                <w:sz w:val="20"/>
                <w:szCs w:val="20"/>
                <w:lang w:eastAsia="en-US"/>
              </w:rPr>
            </w:pPr>
            <w:ins w:id="295" w:author="Minarovičová Jana" w:date="2024-12-12T08:19:00Z" w16du:dateUtc="2024-12-12T07:19:00Z">
              <w:r>
                <w:rPr>
                  <w:rFonts w:asciiTheme="minorHAnsi" w:hAnsiTheme="minorHAnsi" w:cstheme="minorHAnsi"/>
                  <w:sz w:val="20"/>
                  <w:szCs w:val="20"/>
                  <w:lang w:eastAsia="en-US"/>
                </w:rPr>
                <w:t>0%</w:t>
              </w:r>
            </w:ins>
          </w:p>
        </w:tc>
      </w:tr>
      <w:tr w:rsidR="006B554C" w:rsidRPr="00C30E64" w14:paraId="134BCE06" w14:textId="77777777" w:rsidTr="006B3357">
        <w:trPr>
          <w:trHeight w:val="39"/>
          <w:ins w:id="296" w:author="Minarovičová Jana" w:date="2024-12-12T08:13:00Z"/>
        </w:trPr>
        <w:tc>
          <w:tcPr>
            <w:tcW w:w="3964" w:type="dxa"/>
            <w:shd w:val="clear" w:color="auto" w:fill="FFE599" w:themeFill="accent4" w:themeFillTint="66"/>
            <w:vAlign w:val="center"/>
          </w:tcPr>
          <w:p w14:paraId="7AE66A70" w14:textId="4A0EAEFC" w:rsidR="006B554C" w:rsidRPr="00C30E64" w:rsidRDefault="006B554C" w:rsidP="006B3357">
            <w:pPr>
              <w:rPr>
                <w:ins w:id="297" w:author="Minarovičová Jana" w:date="2024-12-12T08:13:00Z" w16du:dateUtc="2024-12-12T07:13:00Z"/>
                <w:rFonts w:asciiTheme="minorHAnsi" w:hAnsiTheme="minorHAnsi" w:cstheme="minorHAnsi"/>
                <w:b/>
                <w:sz w:val="20"/>
                <w:szCs w:val="20"/>
                <w:lang w:eastAsia="en-US"/>
              </w:rPr>
            </w:pPr>
            <w:ins w:id="298" w:author="Minarovičová Jana" w:date="2024-12-12T08:13:00Z" w16du:dateUtc="2024-12-12T07:13:00Z">
              <w:r w:rsidRPr="00C30E64">
                <w:rPr>
                  <w:rFonts w:asciiTheme="minorHAnsi" w:hAnsiTheme="minorHAnsi" w:cstheme="minorHAnsi"/>
                  <w:b/>
                  <w:sz w:val="20"/>
                  <w:szCs w:val="20"/>
                  <w:lang w:eastAsia="en-US"/>
                </w:rPr>
                <w:t>Uplatňovanie špecifického pravidla financovania</w:t>
              </w:r>
            </w:ins>
            <w:ins w:id="299" w:author="Minarovičová Jana" w:date="2024-12-12T08:14:00Z" w16du:dateUtc="2024-12-12T07:14:00Z">
              <w:r w:rsidRPr="00C30E64">
                <w:rPr>
                  <w:rFonts w:asciiTheme="minorHAnsi" w:hAnsiTheme="minorHAnsi" w:cstheme="minorHAnsi"/>
                  <w:b/>
                  <w:sz w:val="20"/>
                  <w:szCs w:val="20"/>
                  <w:lang w:eastAsia="en-US"/>
                </w:rPr>
                <w:t xml:space="preserve"> </w:t>
              </w:r>
            </w:ins>
            <w:ins w:id="300" w:author="Minarovičová Jana" w:date="2024-12-12T08:13:00Z" w16du:dateUtc="2024-12-12T07:13:00Z">
              <w:r w:rsidRPr="00C30E64">
                <w:rPr>
                  <w:rFonts w:asciiTheme="minorHAnsi" w:hAnsiTheme="minorHAnsi" w:cstheme="minorHAnsi"/>
                  <w:b/>
                  <w:sz w:val="20"/>
                  <w:szCs w:val="20"/>
                  <w:lang w:eastAsia="en-US"/>
                </w:rPr>
                <w:t>(ak relevantné)</w:t>
              </w:r>
            </w:ins>
          </w:p>
        </w:tc>
        <w:tc>
          <w:tcPr>
            <w:tcW w:w="5103" w:type="dxa"/>
            <w:gridSpan w:val="2"/>
          </w:tcPr>
          <w:p w14:paraId="748E547A" w14:textId="73B6A18B" w:rsidR="006B554C" w:rsidRPr="00C30E64" w:rsidRDefault="006B554C" w:rsidP="006B3357">
            <w:pPr>
              <w:jc w:val="both"/>
              <w:rPr>
                <w:ins w:id="301" w:author="Minarovičová Jana" w:date="2024-12-12T08:13:00Z" w16du:dateUtc="2024-12-12T07:13:00Z"/>
                <w:rFonts w:asciiTheme="minorHAnsi" w:hAnsiTheme="minorHAnsi" w:cstheme="minorHAnsi"/>
                <w:sz w:val="20"/>
                <w:szCs w:val="20"/>
                <w:lang w:eastAsia="en-US"/>
              </w:rPr>
            </w:pPr>
            <w:ins w:id="302" w:author="Minarovičová Jana" w:date="2024-12-12T08:19:00Z" w16du:dateUtc="2024-12-12T07:19:00Z">
              <w:r>
                <w:rPr>
                  <w:rFonts w:asciiTheme="minorHAnsi" w:hAnsiTheme="minorHAnsi" w:cstheme="minorHAnsi"/>
                  <w:sz w:val="20"/>
                  <w:szCs w:val="20"/>
                  <w:lang w:eastAsia="en-US"/>
                </w:rPr>
                <w:t>nie</w:t>
              </w:r>
            </w:ins>
          </w:p>
        </w:tc>
      </w:tr>
      <w:tr w:rsidR="006B554C" w:rsidRPr="00C30E64" w14:paraId="4C1D55AE" w14:textId="77777777" w:rsidTr="006B3357">
        <w:trPr>
          <w:trHeight w:val="39"/>
          <w:ins w:id="303" w:author="Minarovičová Jana" w:date="2024-12-12T08:13:00Z"/>
        </w:trPr>
        <w:tc>
          <w:tcPr>
            <w:tcW w:w="3964" w:type="dxa"/>
            <w:vMerge w:val="restart"/>
            <w:tcBorders>
              <w:left w:val="single" w:sz="4" w:space="0" w:color="auto"/>
              <w:right w:val="single" w:sz="4" w:space="0" w:color="auto"/>
            </w:tcBorders>
            <w:shd w:val="clear" w:color="auto" w:fill="FFE599" w:themeFill="accent4" w:themeFillTint="66"/>
            <w:vAlign w:val="center"/>
          </w:tcPr>
          <w:p w14:paraId="5E2B7FD7" w14:textId="77777777" w:rsidR="006B554C" w:rsidRPr="00C30E64" w:rsidRDefault="006B554C" w:rsidP="006B3357">
            <w:pPr>
              <w:rPr>
                <w:ins w:id="304" w:author="Minarovičová Jana" w:date="2024-12-12T08:13:00Z" w16du:dateUtc="2024-12-12T07:13:00Z"/>
                <w:rFonts w:asciiTheme="minorHAnsi" w:hAnsiTheme="minorHAnsi" w:cstheme="minorHAnsi"/>
                <w:b/>
                <w:sz w:val="20"/>
                <w:szCs w:val="20"/>
                <w:lang w:eastAsia="en-US"/>
              </w:rPr>
            </w:pPr>
            <w:ins w:id="305" w:author="Minarovičová Jana" w:date="2024-12-12T08:13:00Z" w16du:dateUtc="2024-12-12T07:13:00Z">
              <w:r w:rsidRPr="00C30E64">
                <w:rPr>
                  <w:rFonts w:asciiTheme="minorHAnsi" w:hAnsiTheme="minorHAnsi" w:cstheme="minorHAnsi"/>
                  <w:b/>
                  <w:sz w:val="20"/>
                  <w:szCs w:val="20"/>
                  <w:lang w:eastAsia="en-US"/>
                </w:rPr>
                <w:t xml:space="preserve">Zdroj pro-rata </w:t>
              </w:r>
              <w:r>
                <w:rPr>
                  <w:rFonts w:asciiTheme="minorHAnsi" w:hAnsiTheme="minorHAnsi" w:cstheme="minorHAnsi"/>
                  <w:b/>
                  <w:sz w:val="20"/>
                  <w:szCs w:val="20"/>
                  <w:lang w:eastAsia="en-US"/>
                </w:rPr>
                <w:t>(</w:t>
              </w:r>
              <w:r w:rsidRPr="00C30E64">
                <w:rPr>
                  <w:rFonts w:asciiTheme="minorHAnsi" w:hAnsiTheme="minorHAnsi" w:cstheme="minorHAnsi"/>
                  <w:b/>
                  <w:sz w:val="20"/>
                  <w:szCs w:val="20"/>
                  <w:lang w:eastAsia="en-US"/>
                </w:rPr>
                <w:t>v %</w:t>
              </w:r>
              <w:r>
                <w:rPr>
                  <w:rFonts w:asciiTheme="minorHAnsi" w:hAnsiTheme="minorHAnsi" w:cstheme="minorHAnsi"/>
                  <w:b/>
                  <w:sz w:val="20"/>
                  <w:szCs w:val="20"/>
                  <w:lang w:eastAsia="en-US"/>
                </w:rPr>
                <w:t>)</w:t>
              </w:r>
            </w:ins>
          </w:p>
        </w:tc>
        <w:customXmlInsRangeStart w:id="306" w:author="Minarovičová Jana" w:date="2024-12-12T08:13:00Z"/>
        <w:sdt>
          <w:sdtPr>
            <w:rPr>
              <w:rFonts w:asciiTheme="minorHAnsi" w:hAnsiTheme="minorHAnsi" w:cstheme="minorHAnsi"/>
              <w:sz w:val="20"/>
              <w:szCs w:val="20"/>
              <w:lang w:eastAsia="en-US"/>
            </w:rPr>
            <w:id w:val="-1705936456"/>
            <w:placeholder>
              <w:docPart w:val="D71FCE0ADD864370BC2A86FC746458B4"/>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06"/>
            <w:tc>
              <w:tcPr>
                <w:tcW w:w="2549" w:type="dxa"/>
                <w:tcBorders>
                  <w:top w:val="single" w:sz="4" w:space="0" w:color="auto"/>
                  <w:left w:val="single" w:sz="4" w:space="0" w:color="auto"/>
                  <w:bottom w:val="single" w:sz="4" w:space="0" w:color="auto"/>
                  <w:right w:val="single" w:sz="4" w:space="0" w:color="auto"/>
                </w:tcBorders>
                <w:vAlign w:val="center"/>
              </w:tcPr>
              <w:p w14:paraId="45D435C5" w14:textId="5AF567FE" w:rsidR="006B554C" w:rsidRPr="00C30E64" w:rsidRDefault="006B554C" w:rsidP="006B3357">
                <w:pPr>
                  <w:rPr>
                    <w:ins w:id="307" w:author="Minarovičová Jana" w:date="2024-12-12T08:13:00Z" w16du:dateUtc="2024-12-12T07:13:00Z"/>
                    <w:rFonts w:asciiTheme="minorHAnsi" w:hAnsiTheme="minorHAnsi" w:cstheme="minorHAnsi"/>
                    <w:sz w:val="20"/>
                    <w:szCs w:val="20"/>
                    <w:lang w:eastAsia="en-US"/>
                  </w:rPr>
                </w:pPr>
                <w:ins w:id="308" w:author="Minarovičová Jana" w:date="2024-12-12T08:19:00Z" w16du:dateUtc="2024-12-12T07:19:00Z">
                  <w:r>
                    <w:rPr>
                      <w:rFonts w:asciiTheme="minorHAnsi" w:hAnsiTheme="minorHAnsi" w:cstheme="minorHAnsi"/>
                      <w:sz w:val="20"/>
                      <w:szCs w:val="20"/>
                      <w:lang w:eastAsia="en-US"/>
                    </w:rPr>
                    <w:t>neaplikuje sa</w:t>
                  </w:r>
                </w:ins>
              </w:p>
            </w:tc>
            <w:customXmlInsRangeStart w:id="309" w:author="Minarovičová Jana" w:date="2024-12-12T08:13:00Z"/>
          </w:sdtContent>
        </w:sdt>
        <w:customXmlInsRangeEnd w:id="309"/>
        <w:tc>
          <w:tcPr>
            <w:tcW w:w="2554" w:type="dxa"/>
            <w:tcBorders>
              <w:top w:val="single" w:sz="4" w:space="0" w:color="auto"/>
              <w:left w:val="single" w:sz="4" w:space="0" w:color="auto"/>
              <w:bottom w:val="single" w:sz="4" w:space="0" w:color="auto"/>
              <w:right w:val="single" w:sz="4" w:space="0" w:color="auto"/>
            </w:tcBorders>
            <w:vAlign w:val="center"/>
          </w:tcPr>
          <w:p w14:paraId="791F9829" w14:textId="77777777" w:rsidR="006B554C" w:rsidRPr="00C30E64" w:rsidRDefault="006B554C" w:rsidP="006B3357">
            <w:pPr>
              <w:jc w:val="right"/>
              <w:rPr>
                <w:ins w:id="310" w:author="Minarovičová Jana" w:date="2024-12-12T08:13:00Z" w16du:dateUtc="2024-12-12T07:13:00Z"/>
                <w:rFonts w:asciiTheme="minorHAnsi" w:hAnsiTheme="minorHAnsi" w:cstheme="minorHAnsi"/>
                <w:sz w:val="20"/>
                <w:szCs w:val="20"/>
                <w:lang w:eastAsia="en-US"/>
              </w:rPr>
            </w:pPr>
          </w:p>
        </w:tc>
      </w:tr>
      <w:tr w:rsidR="006B554C" w:rsidRPr="00C30E64" w14:paraId="0C2F1595" w14:textId="77777777" w:rsidTr="006B3357">
        <w:trPr>
          <w:trHeight w:val="39"/>
          <w:ins w:id="311" w:author="Minarovičová Jana" w:date="2024-12-12T08:13:00Z"/>
        </w:trPr>
        <w:tc>
          <w:tcPr>
            <w:tcW w:w="3964" w:type="dxa"/>
            <w:vMerge/>
            <w:tcBorders>
              <w:left w:val="single" w:sz="4" w:space="0" w:color="auto"/>
              <w:right w:val="single" w:sz="4" w:space="0" w:color="auto"/>
            </w:tcBorders>
            <w:shd w:val="clear" w:color="auto" w:fill="FFE599" w:themeFill="accent4" w:themeFillTint="66"/>
            <w:vAlign w:val="center"/>
          </w:tcPr>
          <w:p w14:paraId="1C6CC68F" w14:textId="77777777" w:rsidR="006B554C" w:rsidRPr="00C30E64" w:rsidRDefault="006B554C" w:rsidP="006B3357">
            <w:pPr>
              <w:rPr>
                <w:ins w:id="312" w:author="Minarovičová Jana" w:date="2024-12-12T08:13:00Z" w16du:dateUtc="2024-12-12T07:13:00Z"/>
                <w:rFonts w:asciiTheme="minorHAnsi" w:hAnsiTheme="minorHAnsi" w:cstheme="minorHAnsi"/>
                <w:b/>
                <w:sz w:val="20"/>
                <w:szCs w:val="20"/>
                <w:lang w:eastAsia="en-US"/>
              </w:rPr>
            </w:pPr>
          </w:p>
        </w:tc>
        <w:customXmlInsRangeStart w:id="313" w:author="Minarovičová Jana" w:date="2024-12-12T08:13:00Z"/>
        <w:sdt>
          <w:sdtPr>
            <w:rPr>
              <w:rFonts w:asciiTheme="minorHAnsi" w:hAnsiTheme="minorHAnsi" w:cstheme="minorHAnsi"/>
              <w:sz w:val="20"/>
              <w:szCs w:val="20"/>
              <w:lang w:eastAsia="en-US"/>
            </w:rPr>
            <w:id w:val="847832429"/>
            <w:placeholder>
              <w:docPart w:val="7305C83819894671812972112B96A364"/>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Content>
            <w:customXmlInsRangeEnd w:id="313"/>
            <w:tc>
              <w:tcPr>
                <w:tcW w:w="2549" w:type="dxa"/>
                <w:tcBorders>
                  <w:top w:val="single" w:sz="4" w:space="0" w:color="auto"/>
                  <w:left w:val="single" w:sz="4" w:space="0" w:color="auto"/>
                  <w:bottom w:val="single" w:sz="4" w:space="0" w:color="auto"/>
                  <w:right w:val="single" w:sz="4" w:space="0" w:color="auto"/>
                </w:tcBorders>
                <w:vAlign w:val="center"/>
              </w:tcPr>
              <w:p w14:paraId="140A2755" w14:textId="5A59E3F8" w:rsidR="006B554C" w:rsidRPr="00C30E64" w:rsidRDefault="006B554C" w:rsidP="006B3357">
                <w:pPr>
                  <w:rPr>
                    <w:ins w:id="314" w:author="Minarovičová Jana" w:date="2024-12-12T08:13:00Z" w16du:dateUtc="2024-12-12T07:13:00Z"/>
                    <w:rFonts w:asciiTheme="minorHAnsi" w:hAnsiTheme="minorHAnsi" w:cstheme="minorHAnsi"/>
                    <w:sz w:val="20"/>
                    <w:szCs w:val="20"/>
                    <w:lang w:eastAsia="en-US"/>
                  </w:rPr>
                </w:pPr>
                <w:ins w:id="315" w:author="Minarovičová Jana" w:date="2024-12-12T08:19:00Z" w16du:dateUtc="2024-12-12T07:19:00Z">
                  <w:r>
                    <w:rPr>
                      <w:rFonts w:asciiTheme="minorHAnsi" w:hAnsiTheme="minorHAnsi" w:cstheme="minorHAnsi"/>
                      <w:sz w:val="20"/>
                      <w:szCs w:val="20"/>
                      <w:lang w:eastAsia="en-US"/>
                    </w:rPr>
                    <w:t>neaplikuje sa</w:t>
                  </w:r>
                </w:ins>
              </w:p>
            </w:tc>
            <w:customXmlInsRangeStart w:id="316" w:author="Minarovičová Jana" w:date="2024-12-12T08:13:00Z"/>
          </w:sdtContent>
        </w:sdt>
        <w:customXmlInsRangeEnd w:id="316"/>
        <w:tc>
          <w:tcPr>
            <w:tcW w:w="2554" w:type="dxa"/>
            <w:tcBorders>
              <w:top w:val="single" w:sz="4" w:space="0" w:color="auto"/>
              <w:left w:val="single" w:sz="4" w:space="0" w:color="auto"/>
              <w:bottom w:val="single" w:sz="4" w:space="0" w:color="auto"/>
              <w:right w:val="single" w:sz="4" w:space="0" w:color="auto"/>
            </w:tcBorders>
            <w:vAlign w:val="center"/>
          </w:tcPr>
          <w:p w14:paraId="64939103" w14:textId="77777777" w:rsidR="006B554C" w:rsidRPr="00C30E64" w:rsidRDefault="006B554C" w:rsidP="006B3357">
            <w:pPr>
              <w:jc w:val="right"/>
              <w:rPr>
                <w:ins w:id="317" w:author="Minarovičová Jana" w:date="2024-12-12T08:13:00Z" w16du:dateUtc="2024-12-12T07:13:00Z"/>
                <w:rFonts w:asciiTheme="minorHAnsi" w:hAnsiTheme="minorHAnsi" w:cstheme="minorHAnsi"/>
                <w:sz w:val="20"/>
                <w:szCs w:val="20"/>
                <w:lang w:eastAsia="en-US"/>
              </w:rPr>
            </w:pPr>
          </w:p>
        </w:tc>
      </w:tr>
      <w:tr w:rsidR="006B554C" w:rsidRPr="00C30E64" w14:paraId="2E83A812" w14:textId="77777777" w:rsidTr="006B3357">
        <w:trPr>
          <w:trHeight w:val="39"/>
          <w:ins w:id="318" w:author="Minarovičová Jana" w:date="2024-12-12T08:13:00Z"/>
        </w:trPr>
        <w:tc>
          <w:tcPr>
            <w:tcW w:w="3964" w:type="dxa"/>
            <w:tcBorders>
              <w:left w:val="single" w:sz="4" w:space="0" w:color="auto"/>
              <w:bottom w:val="single" w:sz="4" w:space="0" w:color="auto"/>
              <w:right w:val="single" w:sz="4" w:space="0" w:color="auto"/>
            </w:tcBorders>
            <w:shd w:val="clear" w:color="auto" w:fill="FFE599" w:themeFill="accent4" w:themeFillTint="66"/>
            <w:vAlign w:val="center"/>
          </w:tcPr>
          <w:p w14:paraId="055BA16A" w14:textId="77777777" w:rsidR="006B554C" w:rsidRPr="00C30E64" w:rsidRDefault="006B554C" w:rsidP="006B3357">
            <w:pPr>
              <w:rPr>
                <w:ins w:id="319" w:author="Minarovičová Jana" w:date="2024-12-12T08:13:00Z" w16du:dateUtc="2024-12-12T07:13:00Z"/>
                <w:rFonts w:asciiTheme="minorHAnsi" w:hAnsiTheme="minorHAnsi" w:cstheme="minorHAnsi"/>
                <w:b/>
                <w:sz w:val="20"/>
                <w:szCs w:val="20"/>
                <w:lang w:eastAsia="en-US"/>
              </w:rPr>
            </w:pPr>
            <w:ins w:id="320" w:author="Minarovičová Jana" w:date="2024-12-12T08:13:00Z" w16du:dateUtc="2024-12-12T07:13:00Z">
              <w:r w:rsidRPr="00C30E64">
                <w:rPr>
                  <w:rFonts w:asciiTheme="minorHAnsi" w:hAnsiTheme="minorHAnsi" w:cstheme="minorHAnsi"/>
                  <w:b/>
                  <w:sz w:val="20"/>
                  <w:szCs w:val="20"/>
                  <w:lang w:eastAsia="en-US"/>
                </w:rPr>
                <w:t xml:space="preserve">V prípade uplatňovania systému pro-rata uveďte spôsob jeho stanovenia  (pomer medzi VRR a MRR), ktorý sa uplatňuje v prípade realizácie operácií s prínosom pre oba kategórie regiónov, vrátane názvu dokumentu v akom bol stanovený. </w:t>
              </w:r>
            </w:ins>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274C2066" w14:textId="43ECED3C" w:rsidR="006B554C" w:rsidRPr="00C30E64" w:rsidRDefault="006B554C" w:rsidP="006B3357">
            <w:pPr>
              <w:jc w:val="both"/>
              <w:rPr>
                <w:ins w:id="321" w:author="Minarovičová Jana" w:date="2024-12-12T08:13:00Z" w16du:dateUtc="2024-12-12T07:13:00Z"/>
                <w:rFonts w:asciiTheme="minorHAnsi" w:hAnsiTheme="minorHAnsi" w:cstheme="minorHAnsi"/>
                <w:sz w:val="20"/>
                <w:szCs w:val="20"/>
                <w:lang w:eastAsia="en-US"/>
              </w:rPr>
            </w:pPr>
            <w:ins w:id="322" w:author="Minarovičová Jana" w:date="2024-12-12T08:20:00Z" w16du:dateUtc="2024-12-12T07:20:00Z">
              <w:r>
                <w:rPr>
                  <w:rFonts w:asciiTheme="minorHAnsi" w:hAnsiTheme="minorHAnsi" w:cstheme="minorHAnsi"/>
                  <w:sz w:val="20"/>
                  <w:szCs w:val="20"/>
                  <w:lang w:eastAsia="en-US"/>
                </w:rPr>
                <w:t>-</w:t>
              </w:r>
            </w:ins>
          </w:p>
        </w:tc>
      </w:tr>
    </w:tbl>
    <w:p w14:paraId="604D5E45" w14:textId="77777777" w:rsidR="006B554C" w:rsidRDefault="006B554C" w:rsidP="00DE5B57">
      <w:pPr>
        <w:keepNext/>
        <w:spacing w:before="120" w:after="120"/>
        <w:jc w:val="both"/>
        <w:rPr>
          <w:ins w:id="323" w:author="Minarovičová Jana" w:date="2024-12-12T08:11:00Z" w16du:dateUtc="2024-12-12T07:11:00Z"/>
          <w:rFonts w:asciiTheme="minorHAnsi" w:hAnsiTheme="minorHAnsi" w:cstheme="minorHAnsi"/>
          <w:b/>
          <w:sz w:val="22"/>
          <w:szCs w:val="22"/>
          <w:lang w:eastAsia="en-US"/>
        </w:rPr>
      </w:pPr>
    </w:p>
    <w:p w14:paraId="612ECE6C" w14:textId="77777777" w:rsidR="006B554C" w:rsidRPr="00C30E64" w:rsidRDefault="006B554C" w:rsidP="00DE5B57">
      <w:pPr>
        <w:keepNext/>
        <w:spacing w:before="120" w:after="120"/>
        <w:jc w:val="both"/>
        <w:rPr>
          <w:rFonts w:asciiTheme="minorHAnsi" w:hAnsiTheme="minorHAnsi" w:cstheme="minorHAnsi"/>
          <w:b/>
          <w:sz w:val="22"/>
          <w:szCs w:val="22"/>
          <w:lang w:eastAsia="en-US"/>
        </w:rPr>
      </w:pPr>
    </w:p>
    <w:p w14:paraId="33442EF5" w14:textId="4C3DA379" w:rsidR="00517A82" w:rsidRPr="00C30E64" w:rsidRDefault="00517A82" w:rsidP="00AC20FD">
      <w:pPr>
        <w:pStyle w:val="Odsekzoznamu"/>
        <w:numPr>
          <w:ilvl w:val="0"/>
          <w:numId w:val="5"/>
        </w:numPr>
        <w:ind w:left="284" w:hanging="284"/>
        <w:contextualSpacing w:val="0"/>
        <w:jc w:val="both"/>
        <w:rPr>
          <w:rFonts w:asciiTheme="minorHAnsi" w:hAnsiTheme="minorHAnsi" w:cstheme="minorHAnsi"/>
          <w:b/>
          <w:sz w:val="22"/>
          <w:szCs w:val="22"/>
          <w:lang w:eastAsia="en-US"/>
        </w:rPr>
      </w:pPr>
      <w:r w:rsidRPr="00C30E64">
        <w:rPr>
          <w:rFonts w:asciiTheme="minorHAnsi" w:hAnsiTheme="minorHAnsi" w:cstheme="minorHAnsi"/>
          <w:b/>
          <w:sz w:val="22"/>
          <w:szCs w:val="22"/>
          <w:lang w:eastAsia="en-US"/>
        </w:rPr>
        <w:t xml:space="preserve">Rozpočet </w:t>
      </w:r>
    </w:p>
    <w:p w14:paraId="1457C78B" w14:textId="0C89C544" w:rsidR="00A06DD6" w:rsidRPr="00C30E64" w:rsidRDefault="00A06DD6" w:rsidP="00EC33B2">
      <w:pPr>
        <w:keepNext/>
        <w:jc w:val="both"/>
        <w:rPr>
          <w:rFonts w:asciiTheme="minorHAnsi" w:hAnsiTheme="minorHAnsi" w:cstheme="minorHAnsi"/>
          <w:b/>
          <w:sz w:val="22"/>
          <w:szCs w:val="22"/>
        </w:rPr>
      </w:pPr>
      <w:r w:rsidRPr="00C30E64">
        <w:rPr>
          <w:rFonts w:asciiTheme="minorHAnsi" w:hAnsiTheme="minorHAnsi" w:cstheme="minorHAnsi"/>
          <w:b/>
          <w:sz w:val="22"/>
          <w:szCs w:val="22"/>
          <w:lang w:eastAsia="en-US"/>
        </w:rPr>
        <w:t>Indikatívna výška finančných prostriedkov určených na realizáciu národného projektu a</w:t>
      </w:r>
      <w:r w:rsidR="00BE1025" w:rsidRPr="00C30E64">
        <w:rPr>
          <w:rFonts w:asciiTheme="minorHAnsi" w:hAnsiTheme="minorHAnsi" w:cstheme="minorHAnsi"/>
          <w:b/>
          <w:sz w:val="22"/>
          <w:szCs w:val="22"/>
          <w:lang w:eastAsia="en-US"/>
        </w:rPr>
        <w:t> </w:t>
      </w:r>
      <w:r w:rsidRPr="00C30E64">
        <w:rPr>
          <w:rFonts w:asciiTheme="minorHAnsi" w:hAnsiTheme="minorHAnsi" w:cstheme="minorHAnsi"/>
          <w:b/>
          <w:sz w:val="22"/>
          <w:szCs w:val="22"/>
          <w:lang w:eastAsia="en-US"/>
        </w:rPr>
        <w:t>ich výstižné zdôvodnenie</w:t>
      </w:r>
    </w:p>
    <w:tbl>
      <w:tblPr>
        <w:tblStyle w:val="Mriekatabuky"/>
        <w:tblW w:w="0" w:type="auto"/>
        <w:tblInd w:w="0" w:type="dxa"/>
        <w:tblLayout w:type="fixed"/>
        <w:tblLook w:val="04A0" w:firstRow="1" w:lastRow="0" w:firstColumn="1" w:lastColumn="0" w:noHBand="0" w:noVBand="1"/>
      </w:tblPr>
      <w:tblGrid>
        <w:gridCol w:w="2265"/>
        <w:gridCol w:w="1954"/>
        <w:gridCol w:w="4843"/>
      </w:tblGrid>
      <w:tr w:rsidR="00517A82" w:rsidRPr="00C30E64" w14:paraId="476D9680" w14:textId="77777777" w:rsidTr="128C96FD">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CFAABD2" w14:textId="0BD3736F" w:rsidR="00517A82" w:rsidRPr="00C30E64" w:rsidRDefault="00517A82" w:rsidP="00EC33B2">
            <w:pPr>
              <w:jc w:val="cente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Predpokladané finančné prostriedky na aktivity</w:t>
            </w:r>
            <w:r w:rsidR="00A06DD6" w:rsidRPr="00C30E64">
              <w:rPr>
                <w:rFonts w:asciiTheme="minorHAnsi" w:hAnsiTheme="minorHAnsi" w:cstheme="minorHAnsi"/>
                <w:b/>
                <w:sz w:val="20"/>
                <w:szCs w:val="20"/>
                <w:lang w:eastAsia="en-US"/>
              </w:rPr>
              <w:t xml:space="preserve"> NP</w:t>
            </w:r>
          </w:p>
        </w:tc>
        <w:tc>
          <w:tcPr>
            <w:tcW w:w="1954"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79E8DAE" w14:textId="48D24C3E" w:rsidR="00517A82" w:rsidRPr="00C30E64" w:rsidRDefault="00517A82"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Celkov</w:t>
            </w:r>
            <w:r w:rsidR="00A06DD6" w:rsidRPr="00C30E64">
              <w:rPr>
                <w:rFonts w:asciiTheme="minorHAnsi" w:hAnsiTheme="minorHAnsi" w:cstheme="minorHAnsi"/>
                <w:b/>
                <w:sz w:val="20"/>
                <w:szCs w:val="20"/>
                <w:lang w:eastAsia="en-US"/>
              </w:rPr>
              <w:t>é oprávnené výdavky</w:t>
            </w:r>
          </w:p>
          <w:p w14:paraId="38ADFF63" w14:textId="20F70D4D" w:rsidR="00517A82" w:rsidRPr="00C30E64" w:rsidRDefault="004A09B1"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(v EUR)</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62B5521" w14:textId="02606A82" w:rsidR="00517A82" w:rsidRPr="00C30E64" w:rsidRDefault="00A06DD6" w:rsidP="00EC33B2">
            <w:pPr>
              <w:jc w:val="cente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P</w:t>
            </w:r>
            <w:r w:rsidR="00517A82" w:rsidRPr="00C30E64">
              <w:rPr>
                <w:rFonts w:asciiTheme="minorHAnsi" w:hAnsiTheme="minorHAnsi" w:cstheme="minorHAnsi"/>
                <w:b/>
                <w:sz w:val="20"/>
                <w:szCs w:val="20"/>
                <w:lang w:eastAsia="en-US"/>
              </w:rPr>
              <w:t>lánované vecné vymedzenie</w:t>
            </w:r>
          </w:p>
        </w:tc>
      </w:tr>
      <w:tr w:rsidR="00FE6371" w:rsidRPr="00C30E64" w14:paraId="406CB4DD" w14:textId="77777777" w:rsidTr="128C96FD">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B283457" w14:textId="6D54E9F4" w:rsidR="00FE6371" w:rsidRPr="00C30E64" w:rsidRDefault="00FE6371" w:rsidP="00F119D3">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Hlavné aktivity</w:t>
            </w:r>
          </w:p>
        </w:tc>
      </w:tr>
      <w:tr w:rsidR="00517A82" w:rsidRPr="00C30E64" w14:paraId="3EACFFD1" w14:textId="77777777" w:rsidTr="128C96FD">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233793A" w14:textId="64B9944A" w:rsidR="00517A82" w:rsidRPr="00C30E64" w:rsidRDefault="00517A82" w:rsidP="00F119D3">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Aktivita 1</w:t>
            </w:r>
            <w:r w:rsidR="00B65347">
              <w:rPr>
                <w:rFonts w:asciiTheme="minorHAnsi" w:hAnsiTheme="minorHAnsi" w:cstheme="minorHAnsi"/>
                <w:b/>
                <w:sz w:val="20"/>
                <w:szCs w:val="20"/>
                <w:lang w:eastAsia="en-US"/>
              </w:rPr>
              <w:t xml:space="preserve"> - </w:t>
            </w:r>
            <w:r w:rsidR="00B65347" w:rsidRPr="00091CC2">
              <w:rPr>
                <w:rFonts w:asciiTheme="minorHAnsi" w:hAnsiTheme="minorHAnsi" w:cstheme="minorHAnsi"/>
                <w:b/>
                <w:sz w:val="20"/>
                <w:szCs w:val="20"/>
                <w:lang w:eastAsia="en-US"/>
              </w:rPr>
              <w:t>Poskytovanie štipendií domácim talentovaným študentom a zahraničný</w:t>
            </w:r>
            <w:r w:rsidR="007116EA">
              <w:rPr>
                <w:rFonts w:asciiTheme="minorHAnsi" w:hAnsiTheme="minorHAnsi" w:cstheme="minorHAnsi"/>
                <w:b/>
                <w:sz w:val="20"/>
                <w:szCs w:val="20"/>
                <w:lang w:eastAsia="en-US"/>
              </w:rPr>
              <w:t xml:space="preserve">m talentovaným študentom </w:t>
            </w:r>
          </w:p>
        </w:tc>
        <w:tc>
          <w:tcPr>
            <w:tcW w:w="1954" w:type="dxa"/>
            <w:tcBorders>
              <w:top w:val="single" w:sz="4" w:space="0" w:color="auto"/>
              <w:left w:val="single" w:sz="4" w:space="0" w:color="auto"/>
              <w:bottom w:val="single" w:sz="4" w:space="0" w:color="auto"/>
              <w:right w:val="single" w:sz="4" w:space="0" w:color="auto"/>
            </w:tcBorders>
          </w:tcPr>
          <w:p w14:paraId="1BBE7FE9" w14:textId="1F0FEC26" w:rsidR="00517A82" w:rsidRPr="00D62F8C" w:rsidRDefault="00D62F8C" w:rsidP="00A93B11">
            <w:pPr>
              <w:jc w:val="right"/>
              <w:rPr>
                <w:rFonts w:asciiTheme="minorHAnsi" w:hAnsiTheme="minorHAnsi" w:cstheme="minorHAnsi"/>
                <w:b/>
                <w:bCs/>
                <w:sz w:val="22"/>
                <w:szCs w:val="22"/>
              </w:rPr>
            </w:pPr>
            <w:r w:rsidRPr="00D62F8C">
              <w:rPr>
                <w:rFonts w:asciiTheme="minorHAnsi" w:hAnsiTheme="minorHAnsi" w:cstheme="minorHAnsi"/>
                <w:b/>
                <w:sz w:val="22"/>
                <w:szCs w:val="22"/>
                <w:lang w:eastAsia="en-US"/>
              </w:rPr>
              <w:t>35</w:t>
            </w:r>
            <w:del w:id="324" w:author="Minarovičová Jana" w:date="2024-12-02T17:24:00Z" w16du:dateUtc="2024-12-02T16:24:00Z">
              <w:r w:rsidRPr="00D62F8C" w:rsidDel="00CC3A17">
                <w:rPr>
                  <w:rFonts w:asciiTheme="minorHAnsi" w:hAnsiTheme="minorHAnsi" w:cstheme="minorHAnsi"/>
                  <w:b/>
                  <w:sz w:val="22"/>
                  <w:szCs w:val="22"/>
                  <w:lang w:eastAsia="en-US"/>
                </w:rPr>
                <w:delText xml:space="preserve"> </w:delText>
              </w:r>
            </w:del>
            <w:ins w:id="325" w:author="Minarovičová Jana" w:date="2024-12-02T17:24:00Z" w16du:dateUtc="2024-12-02T16:24:00Z">
              <w:r w:rsidR="00CC3A17">
                <w:rPr>
                  <w:rFonts w:asciiTheme="minorHAnsi" w:hAnsiTheme="minorHAnsi" w:cstheme="minorHAnsi"/>
                  <w:b/>
                  <w:sz w:val="22"/>
                  <w:szCs w:val="22"/>
                  <w:lang w:eastAsia="en-US"/>
                </w:rPr>
                <w:t> 755 043,00</w:t>
              </w:r>
            </w:ins>
            <w:del w:id="326" w:author="Minarovičová Jana" w:date="2024-12-02T17:24:00Z" w16du:dateUtc="2024-12-02T16:24:00Z">
              <w:r w:rsidRPr="00D62F8C" w:rsidDel="00CC3A17">
                <w:rPr>
                  <w:rFonts w:asciiTheme="minorHAnsi" w:hAnsiTheme="minorHAnsi" w:cstheme="minorHAnsi"/>
                  <w:b/>
                  <w:sz w:val="22"/>
                  <w:szCs w:val="22"/>
                  <w:lang w:eastAsia="en-US"/>
                </w:rPr>
                <w:delText>861 123,00</w:delText>
              </w:r>
            </w:del>
            <w:r w:rsidRPr="00D62F8C">
              <w:rPr>
                <w:rFonts w:asciiTheme="minorHAnsi" w:hAnsiTheme="minorHAnsi" w:cstheme="minorHAnsi"/>
                <w:b/>
                <w:sz w:val="22"/>
                <w:szCs w:val="22"/>
                <w:lang w:eastAsia="en-US"/>
              </w:rPr>
              <w:t xml:space="preserve"> </w:t>
            </w:r>
            <w:r w:rsidR="00A93B11" w:rsidRPr="00D62F8C">
              <w:rPr>
                <w:rFonts w:asciiTheme="minorHAnsi" w:hAnsiTheme="minorHAnsi" w:cstheme="minorHAnsi"/>
                <w:b/>
                <w:sz w:val="22"/>
                <w:szCs w:val="22"/>
                <w:lang w:eastAsia="en-US"/>
              </w:rPr>
              <w:t>€</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63DDF50" w14:textId="07066CB0" w:rsidR="00517A82" w:rsidRPr="00C30E64" w:rsidRDefault="009C7AD0" w:rsidP="00B65347">
            <w:pPr>
              <w:rPr>
                <w:rFonts w:asciiTheme="minorHAnsi" w:hAnsiTheme="minorHAnsi" w:cstheme="minorHAnsi"/>
                <w:sz w:val="20"/>
                <w:szCs w:val="20"/>
                <w:lang w:eastAsia="en-US"/>
              </w:rPr>
            </w:pPr>
            <w:r>
              <w:rPr>
                <w:rFonts w:asciiTheme="minorHAnsi" w:hAnsiTheme="minorHAnsi" w:cstheme="minorHAnsi"/>
                <w:sz w:val="20"/>
                <w:szCs w:val="20"/>
                <w:lang w:eastAsia="en-US"/>
              </w:rPr>
              <w:t>Poskytovanie</w:t>
            </w:r>
            <w:r w:rsidR="00B65347">
              <w:rPr>
                <w:rFonts w:asciiTheme="minorHAnsi" w:hAnsiTheme="minorHAnsi" w:cstheme="minorHAnsi"/>
                <w:sz w:val="20"/>
                <w:szCs w:val="20"/>
                <w:lang w:eastAsia="en-US"/>
              </w:rPr>
              <w:t xml:space="preserve"> štipendií pre domácich a zahraničnýc</w:t>
            </w:r>
            <w:r w:rsidR="007116EA">
              <w:rPr>
                <w:rFonts w:asciiTheme="minorHAnsi" w:hAnsiTheme="minorHAnsi" w:cstheme="minorHAnsi"/>
                <w:sz w:val="20"/>
                <w:szCs w:val="20"/>
                <w:lang w:eastAsia="en-US"/>
              </w:rPr>
              <w:t xml:space="preserve">h študentov </w:t>
            </w:r>
          </w:p>
        </w:tc>
      </w:tr>
      <w:tr w:rsidR="00517A82" w:rsidRPr="00C30E64" w14:paraId="4CB42634" w14:textId="77777777" w:rsidTr="128C96FD">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B1C0F6B" w14:textId="1B0B2E6F" w:rsidR="00C55AFD" w:rsidRDefault="00C55AFD" w:rsidP="00F119D3">
            <w:pPr>
              <w:rPr>
                <w:rFonts w:asciiTheme="minorHAnsi" w:hAnsiTheme="minorHAnsi" w:cstheme="minorHAnsi"/>
                <w:sz w:val="20"/>
                <w:szCs w:val="20"/>
                <w:lang w:eastAsia="en-US"/>
              </w:rPr>
            </w:pPr>
            <w:r>
              <w:rPr>
                <w:rFonts w:asciiTheme="minorHAnsi" w:hAnsiTheme="minorHAnsi" w:cstheme="minorHAnsi"/>
                <w:sz w:val="20"/>
                <w:szCs w:val="20"/>
                <w:lang w:eastAsia="en-US"/>
              </w:rPr>
              <w:lastRenderedPageBreak/>
              <w:t>skupina výdavkov</w:t>
            </w:r>
          </w:p>
          <w:p w14:paraId="0DDEC33B" w14:textId="533D93E1" w:rsidR="00517A82" w:rsidRPr="00C30E64" w:rsidRDefault="00B0528C" w:rsidP="00F119D3">
            <w:pPr>
              <w:rPr>
                <w:rFonts w:asciiTheme="minorHAnsi" w:hAnsiTheme="minorHAnsi" w:cstheme="minorHAnsi"/>
                <w:sz w:val="20"/>
                <w:szCs w:val="20"/>
                <w:lang w:eastAsia="en-US"/>
              </w:rPr>
            </w:pPr>
            <w:r w:rsidRPr="00B0528C">
              <w:rPr>
                <w:rFonts w:asciiTheme="minorHAnsi" w:hAnsiTheme="minorHAnsi" w:cstheme="minorHAnsi"/>
                <w:sz w:val="20"/>
                <w:szCs w:val="20"/>
                <w:lang w:eastAsia="en-US"/>
              </w:rPr>
              <w:t>352 - Poskytnutie dotácií, príspevkov voči tretím osobám</w:t>
            </w:r>
            <w:r w:rsidR="00C55AFD">
              <w:rPr>
                <w:rFonts w:asciiTheme="minorHAnsi" w:hAnsiTheme="minorHAnsi" w:cstheme="minorHAnsi"/>
                <w:sz w:val="20"/>
                <w:szCs w:val="20"/>
                <w:lang w:eastAsia="en-US"/>
              </w:rPr>
              <w:t xml:space="preserve"> </w:t>
            </w:r>
          </w:p>
        </w:tc>
        <w:tc>
          <w:tcPr>
            <w:tcW w:w="1954" w:type="dxa"/>
            <w:tcBorders>
              <w:top w:val="single" w:sz="4" w:space="0" w:color="auto"/>
              <w:left w:val="single" w:sz="4" w:space="0" w:color="auto"/>
              <w:bottom w:val="single" w:sz="4" w:space="0" w:color="auto"/>
              <w:right w:val="single" w:sz="4" w:space="0" w:color="auto"/>
            </w:tcBorders>
          </w:tcPr>
          <w:p w14:paraId="35F45ACB" w14:textId="3EBB2861" w:rsidR="00517A82" w:rsidRPr="00D62F8C" w:rsidRDefault="00FD2178" w:rsidP="7D46842E">
            <w:pPr>
              <w:jc w:val="right"/>
              <w:rPr>
                <w:rFonts w:asciiTheme="minorHAnsi" w:hAnsiTheme="minorHAnsi" w:cstheme="minorBidi"/>
                <w:b/>
                <w:bCs/>
                <w:sz w:val="22"/>
                <w:szCs w:val="22"/>
              </w:rPr>
            </w:pPr>
            <w:r w:rsidRPr="00FD2178">
              <w:rPr>
                <w:rFonts w:asciiTheme="minorHAnsi" w:hAnsiTheme="minorHAnsi" w:cstheme="minorBidi"/>
                <w:b/>
                <w:bCs/>
                <w:sz w:val="22"/>
                <w:szCs w:val="22"/>
              </w:rPr>
              <w:t>31</w:t>
            </w:r>
            <w:del w:id="327" w:author="Minarovičová Jana" w:date="2024-12-02T17:24:00Z" w16du:dateUtc="2024-12-02T16:24:00Z">
              <w:r w:rsidRPr="00FD2178" w:rsidDel="00CC3A17">
                <w:rPr>
                  <w:rFonts w:asciiTheme="minorHAnsi" w:hAnsiTheme="minorHAnsi" w:cstheme="minorBidi"/>
                  <w:b/>
                  <w:bCs/>
                  <w:sz w:val="22"/>
                  <w:szCs w:val="22"/>
                </w:rPr>
                <w:delText xml:space="preserve"> </w:delText>
              </w:r>
            </w:del>
            <w:ins w:id="328" w:author="Minarovičová Jana" w:date="2024-12-02T17:24:00Z" w16du:dateUtc="2024-12-02T16:24:00Z">
              <w:r w:rsidR="00CC3A17">
                <w:rPr>
                  <w:rFonts w:asciiTheme="minorHAnsi" w:hAnsiTheme="minorHAnsi" w:cstheme="minorBidi"/>
                  <w:b/>
                  <w:bCs/>
                  <w:sz w:val="22"/>
                  <w:szCs w:val="22"/>
                </w:rPr>
                <w:t> 477 600</w:t>
              </w:r>
            </w:ins>
            <w:del w:id="329" w:author="Minarovičová Jana" w:date="2024-12-02T17:24:00Z" w16du:dateUtc="2024-12-02T16:24:00Z">
              <w:r w:rsidRPr="00FD2178" w:rsidDel="00CC3A17">
                <w:rPr>
                  <w:rFonts w:asciiTheme="minorHAnsi" w:hAnsiTheme="minorHAnsi" w:cstheme="minorBidi"/>
                  <w:b/>
                  <w:bCs/>
                  <w:sz w:val="22"/>
                  <w:szCs w:val="22"/>
                </w:rPr>
                <w:delText>583 680</w:delText>
              </w:r>
            </w:del>
            <w:r w:rsidRPr="00FD2178">
              <w:rPr>
                <w:rFonts w:asciiTheme="minorHAnsi" w:hAnsiTheme="minorHAnsi" w:cstheme="minorBidi"/>
                <w:b/>
                <w:bCs/>
                <w:sz w:val="22"/>
                <w:szCs w:val="22"/>
              </w:rPr>
              <w:t>,00</w:t>
            </w:r>
            <w:r w:rsidR="00A93B11" w:rsidRPr="7D46842E">
              <w:rPr>
                <w:rFonts w:asciiTheme="minorHAnsi" w:hAnsiTheme="minorHAnsi" w:cstheme="minorBidi"/>
                <w:b/>
                <w:bCs/>
                <w:sz w:val="22"/>
                <w:szCs w:val="22"/>
              </w:rPr>
              <w:t>€</w:t>
            </w:r>
          </w:p>
        </w:tc>
        <w:tc>
          <w:tcPr>
            <w:tcW w:w="4843" w:type="dxa"/>
            <w:tcBorders>
              <w:top w:val="single" w:sz="4" w:space="0" w:color="auto"/>
              <w:left w:val="single" w:sz="4" w:space="0" w:color="auto"/>
              <w:bottom w:val="single" w:sz="4" w:space="0" w:color="auto"/>
              <w:right w:val="single" w:sz="4" w:space="0" w:color="auto"/>
            </w:tcBorders>
          </w:tcPr>
          <w:p w14:paraId="7A4BE599" w14:textId="28495965" w:rsidR="00517A82" w:rsidRPr="00C30E64" w:rsidRDefault="006B4B31" w:rsidP="128C96FD">
            <w:pPr>
              <w:rPr>
                <w:rFonts w:asciiTheme="minorHAnsi" w:hAnsiTheme="minorHAnsi" w:cstheme="minorBidi"/>
                <w:sz w:val="20"/>
                <w:szCs w:val="20"/>
                <w:lang w:eastAsia="en-US"/>
              </w:rPr>
            </w:pPr>
            <w:r w:rsidRPr="128C96FD">
              <w:rPr>
                <w:rFonts w:asciiTheme="minorHAnsi" w:hAnsiTheme="minorHAnsi" w:cstheme="minorBidi"/>
                <w:sz w:val="20"/>
                <w:szCs w:val="20"/>
                <w:lang w:eastAsia="en-US"/>
              </w:rPr>
              <w:t>Poskytovanie štipendií študentom</w:t>
            </w:r>
            <w:r w:rsidR="00FD2178">
              <w:rPr>
                <w:rFonts w:asciiTheme="minorHAnsi" w:hAnsiTheme="minorHAnsi" w:cstheme="minorBidi"/>
                <w:sz w:val="20"/>
                <w:szCs w:val="20"/>
                <w:lang w:eastAsia="en-US"/>
              </w:rPr>
              <w:t xml:space="preserve"> a </w:t>
            </w:r>
            <w:r w:rsidR="00FD2178" w:rsidRPr="00FD2178">
              <w:rPr>
                <w:rFonts w:asciiTheme="minorHAnsi" w:hAnsiTheme="minorHAnsi" w:cstheme="minorBidi"/>
                <w:sz w:val="20"/>
                <w:szCs w:val="20"/>
                <w:lang w:eastAsia="en-US"/>
              </w:rPr>
              <w:t>úhrada mzdových výdavkov zamestnancov užívateľov</w:t>
            </w:r>
          </w:p>
        </w:tc>
      </w:tr>
      <w:tr w:rsidR="00B65347" w:rsidRPr="00C30E64" w14:paraId="2B591BA2" w14:textId="77777777" w:rsidTr="128C96FD">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169FE35" w14:textId="77777777" w:rsidR="00B65347" w:rsidRDefault="00B65347" w:rsidP="00B65347">
            <w:pPr>
              <w:rPr>
                <w:rFonts w:asciiTheme="minorHAnsi" w:hAnsiTheme="minorHAnsi" w:cstheme="minorHAnsi"/>
                <w:sz w:val="20"/>
                <w:szCs w:val="20"/>
                <w:lang w:eastAsia="en-US"/>
              </w:rPr>
            </w:pPr>
            <w:r w:rsidRPr="00C30E64">
              <w:rPr>
                <w:rFonts w:asciiTheme="minorHAnsi" w:hAnsiTheme="minorHAnsi" w:cstheme="minorHAnsi"/>
                <w:sz w:val="20"/>
                <w:szCs w:val="20"/>
                <w:lang w:eastAsia="en-US"/>
              </w:rPr>
              <w:t>skupina výdavkov</w:t>
            </w:r>
          </w:p>
          <w:p w14:paraId="59F1BC83" w14:textId="2A4A0302" w:rsidR="00B65347" w:rsidRPr="00C30E64" w:rsidRDefault="00B65347" w:rsidP="00B65347">
            <w:pPr>
              <w:rPr>
                <w:rFonts w:asciiTheme="minorHAnsi" w:hAnsiTheme="minorHAnsi" w:cstheme="minorHAnsi"/>
                <w:sz w:val="20"/>
                <w:szCs w:val="20"/>
                <w:lang w:eastAsia="en-US"/>
              </w:rPr>
            </w:pPr>
            <w:r>
              <w:rPr>
                <w:rFonts w:asciiTheme="minorHAnsi" w:hAnsiTheme="minorHAnsi" w:cstheme="minorHAnsi"/>
                <w:sz w:val="20"/>
                <w:szCs w:val="20"/>
                <w:lang w:eastAsia="en-US"/>
              </w:rPr>
              <w:t>521 – Mzdové výdavky</w:t>
            </w:r>
          </w:p>
        </w:tc>
        <w:tc>
          <w:tcPr>
            <w:tcW w:w="1954" w:type="dxa"/>
            <w:tcBorders>
              <w:top w:val="single" w:sz="4" w:space="0" w:color="auto"/>
              <w:left w:val="single" w:sz="4" w:space="0" w:color="auto"/>
              <w:bottom w:val="single" w:sz="4" w:space="0" w:color="auto"/>
              <w:right w:val="single" w:sz="4" w:space="0" w:color="auto"/>
            </w:tcBorders>
          </w:tcPr>
          <w:p w14:paraId="29D9E600" w14:textId="0F45ADCC" w:rsidR="00B65347" w:rsidRPr="00D62F8C" w:rsidRDefault="00FD2178" w:rsidP="128C96FD">
            <w:pPr>
              <w:jc w:val="right"/>
              <w:rPr>
                <w:rFonts w:asciiTheme="minorHAnsi" w:hAnsiTheme="minorHAnsi" w:cstheme="minorBidi"/>
                <w:b/>
                <w:bCs/>
                <w:sz w:val="22"/>
                <w:szCs w:val="22"/>
              </w:rPr>
            </w:pPr>
            <w:r w:rsidRPr="00FD2178">
              <w:rPr>
                <w:rFonts w:asciiTheme="minorHAnsi" w:hAnsiTheme="minorHAnsi" w:cstheme="minorBidi"/>
                <w:b/>
                <w:bCs/>
                <w:sz w:val="22"/>
                <w:szCs w:val="22"/>
              </w:rPr>
              <w:t>3 616 293,00</w:t>
            </w:r>
            <w:r w:rsidR="00A93B11" w:rsidRPr="128C96FD">
              <w:rPr>
                <w:rFonts w:asciiTheme="minorHAnsi" w:hAnsiTheme="minorHAnsi" w:cstheme="minorBidi"/>
                <w:b/>
                <w:bCs/>
                <w:sz w:val="22"/>
                <w:szCs w:val="22"/>
              </w:rPr>
              <w:t>€</w:t>
            </w:r>
          </w:p>
        </w:tc>
        <w:tc>
          <w:tcPr>
            <w:tcW w:w="4843" w:type="dxa"/>
            <w:tcBorders>
              <w:top w:val="single" w:sz="4" w:space="0" w:color="auto"/>
              <w:left w:val="single" w:sz="4" w:space="0" w:color="auto"/>
              <w:bottom w:val="single" w:sz="4" w:space="0" w:color="auto"/>
              <w:right w:val="single" w:sz="4" w:space="0" w:color="auto"/>
            </w:tcBorders>
          </w:tcPr>
          <w:p w14:paraId="275963DF" w14:textId="7F2934E9" w:rsidR="00B65347" w:rsidRDefault="00A93B11" w:rsidP="4E7758E2">
            <w:pPr>
              <w:rPr>
                <w:rFonts w:asciiTheme="minorHAnsi" w:hAnsiTheme="minorHAnsi" w:cstheme="minorBidi"/>
                <w:sz w:val="20"/>
                <w:szCs w:val="20"/>
                <w:lang w:eastAsia="en-US"/>
              </w:rPr>
            </w:pPr>
            <w:r w:rsidRPr="128C96FD">
              <w:rPr>
                <w:rFonts w:asciiTheme="minorHAnsi" w:hAnsiTheme="minorHAnsi" w:cstheme="minorBidi"/>
                <w:sz w:val="20"/>
                <w:szCs w:val="20"/>
                <w:lang w:eastAsia="en-US"/>
              </w:rPr>
              <w:t xml:space="preserve">Výdavky na mzdové zabezpečenie </w:t>
            </w:r>
            <w:r w:rsidR="5AEFC93F" w:rsidRPr="128C96FD">
              <w:rPr>
                <w:rFonts w:asciiTheme="minorHAnsi" w:hAnsiTheme="minorHAnsi" w:cstheme="minorBidi"/>
                <w:sz w:val="20"/>
                <w:szCs w:val="20"/>
                <w:lang w:eastAsia="en-US"/>
              </w:rPr>
              <w:t>15</w:t>
            </w:r>
            <w:r w:rsidRPr="128C96FD">
              <w:rPr>
                <w:rFonts w:asciiTheme="minorHAnsi" w:hAnsiTheme="minorHAnsi" w:cstheme="minorBidi"/>
                <w:sz w:val="20"/>
                <w:szCs w:val="20"/>
                <w:lang w:eastAsia="en-US"/>
              </w:rPr>
              <w:t xml:space="preserve"> zamestnancov </w:t>
            </w:r>
            <w:proofErr w:type="spellStart"/>
            <w:r w:rsidRPr="128C96FD">
              <w:rPr>
                <w:rFonts w:asciiTheme="minorHAnsi" w:hAnsiTheme="minorHAnsi" w:cstheme="minorBidi"/>
                <w:sz w:val="20"/>
                <w:szCs w:val="20"/>
                <w:lang w:eastAsia="en-US"/>
              </w:rPr>
              <w:t>MŠVVaM</w:t>
            </w:r>
            <w:proofErr w:type="spellEnd"/>
            <w:r w:rsidRPr="128C96FD">
              <w:rPr>
                <w:rFonts w:asciiTheme="minorHAnsi" w:hAnsiTheme="minorHAnsi" w:cstheme="minorBidi"/>
                <w:sz w:val="20"/>
                <w:szCs w:val="20"/>
                <w:lang w:eastAsia="en-US"/>
              </w:rPr>
              <w:t xml:space="preserve"> SR na obdobie trvania projektu</w:t>
            </w:r>
            <w:r w:rsidR="6EFC4A48" w:rsidRPr="128C96FD">
              <w:rPr>
                <w:rFonts w:asciiTheme="minorHAnsi" w:hAnsiTheme="minorHAnsi" w:cstheme="minorBidi"/>
                <w:sz w:val="20"/>
                <w:szCs w:val="20"/>
                <w:lang w:eastAsia="en-US"/>
              </w:rPr>
              <w:t xml:space="preserve"> </w:t>
            </w:r>
          </w:p>
        </w:tc>
      </w:tr>
      <w:tr w:rsidR="00B65347" w:rsidRPr="00C30E64" w14:paraId="742C833B" w14:textId="77777777" w:rsidTr="128C96FD">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E175F26" w14:textId="77777777" w:rsidR="00B65347" w:rsidRPr="0001211B" w:rsidRDefault="00B65347" w:rsidP="00B65347">
            <w:pPr>
              <w:rPr>
                <w:rFonts w:asciiTheme="minorHAnsi" w:hAnsiTheme="minorHAnsi" w:cstheme="minorHAnsi"/>
                <w:bCs/>
                <w:sz w:val="20"/>
                <w:szCs w:val="20"/>
                <w:lang w:eastAsia="en-US"/>
              </w:rPr>
            </w:pPr>
            <w:r w:rsidRPr="0001211B">
              <w:rPr>
                <w:rFonts w:asciiTheme="minorHAnsi" w:hAnsiTheme="minorHAnsi" w:cstheme="minorHAnsi"/>
                <w:bCs/>
                <w:sz w:val="20"/>
                <w:szCs w:val="20"/>
                <w:lang w:eastAsia="en-US"/>
              </w:rPr>
              <w:t>skupina výdavkov</w:t>
            </w:r>
          </w:p>
          <w:p w14:paraId="6320562D" w14:textId="11AA39E1" w:rsidR="00B65347" w:rsidRPr="00C30E64" w:rsidRDefault="00B65347" w:rsidP="00B65347">
            <w:pPr>
              <w:rPr>
                <w:rFonts w:asciiTheme="minorHAnsi" w:hAnsiTheme="minorHAnsi" w:cstheme="minorHAnsi"/>
                <w:sz w:val="20"/>
                <w:szCs w:val="20"/>
                <w:lang w:eastAsia="en-US"/>
              </w:rPr>
            </w:pPr>
            <w:r w:rsidRPr="0001211B">
              <w:rPr>
                <w:rFonts w:asciiTheme="minorHAnsi" w:hAnsiTheme="minorHAnsi" w:cstheme="minorHAnsi"/>
                <w:bCs/>
                <w:sz w:val="20"/>
                <w:szCs w:val="20"/>
                <w:lang w:eastAsia="en-US"/>
              </w:rPr>
              <w:t>518 – Ostatné služby (Publicita)</w:t>
            </w:r>
          </w:p>
        </w:tc>
        <w:tc>
          <w:tcPr>
            <w:tcW w:w="1954" w:type="dxa"/>
            <w:tcBorders>
              <w:top w:val="single" w:sz="4" w:space="0" w:color="auto"/>
              <w:left w:val="single" w:sz="4" w:space="0" w:color="auto"/>
              <w:bottom w:val="single" w:sz="4" w:space="0" w:color="auto"/>
              <w:right w:val="single" w:sz="4" w:space="0" w:color="auto"/>
            </w:tcBorders>
          </w:tcPr>
          <w:p w14:paraId="6A96F282" w14:textId="1E11DB64" w:rsidR="00B65347" w:rsidRPr="00D62F8C" w:rsidRDefault="00627E5B" w:rsidP="00627E5B">
            <w:pPr>
              <w:jc w:val="right"/>
              <w:rPr>
                <w:rFonts w:asciiTheme="minorHAnsi" w:hAnsiTheme="minorHAnsi" w:cstheme="minorHAnsi"/>
                <w:b/>
                <w:bCs/>
                <w:sz w:val="22"/>
                <w:szCs w:val="22"/>
              </w:rPr>
            </w:pPr>
            <w:r w:rsidRPr="00D62F8C">
              <w:rPr>
                <w:rFonts w:asciiTheme="minorHAnsi" w:hAnsiTheme="minorHAnsi" w:cstheme="minorHAnsi"/>
                <w:b/>
                <w:bCs/>
                <w:sz w:val="22"/>
                <w:szCs w:val="22"/>
              </w:rPr>
              <w:t>661 150,00 €</w:t>
            </w:r>
          </w:p>
        </w:tc>
        <w:tc>
          <w:tcPr>
            <w:tcW w:w="4843" w:type="dxa"/>
            <w:tcBorders>
              <w:top w:val="single" w:sz="4" w:space="0" w:color="auto"/>
              <w:left w:val="single" w:sz="4" w:space="0" w:color="auto"/>
              <w:bottom w:val="single" w:sz="4" w:space="0" w:color="auto"/>
              <w:right w:val="single" w:sz="4" w:space="0" w:color="auto"/>
            </w:tcBorders>
          </w:tcPr>
          <w:p w14:paraId="3BE2503A" w14:textId="23A98639" w:rsidR="00B65347" w:rsidRDefault="006B4B31" w:rsidP="00F119D3">
            <w:pPr>
              <w:rPr>
                <w:rFonts w:asciiTheme="minorHAnsi" w:hAnsiTheme="minorHAnsi" w:cstheme="minorHAnsi"/>
                <w:sz w:val="20"/>
                <w:szCs w:val="20"/>
                <w:lang w:eastAsia="en-US"/>
              </w:rPr>
            </w:pPr>
            <w:r>
              <w:rPr>
                <w:rFonts w:asciiTheme="minorHAnsi" w:hAnsiTheme="minorHAnsi" w:cstheme="minorHAnsi"/>
                <w:sz w:val="20"/>
                <w:szCs w:val="20"/>
                <w:lang w:eastAsia="en-US"/>
              </w:rPr>
              <w:t>Výdavky na zabezpečenie</w:t>
            </w:r>
            <w:r w:rsidR="00A93B11">
              <w:rPr>
                <w:rFonts w:asciiTheme="minorHAnsi" w:hAnsiTheme="minorHAnsi" w:cstheme="minorHAnsi"/>
                <w:sz w:val="20"/>
                <w:szCs w:val="20"/>
                <w:lang w:eastAsia="en-US"/>
              </w:rPr>
              <w:t xml:space="preserve"> mediálnej kampane p</w:t>
            </w:r>
            <w:r>
              <w:rPr>
                <w:rFonts w:asciiTheme="minorHAnsi" w:hAnsiTheme="minorHAnsi" w:cstheme="minorHAnsi"/>
                <w:sz w:val="20"/>
                <w:szCs w:val="20"/>
                <w:lang w:eastAsia="en-US"/>
              </w:rPr>
              <w:t>očas doby trvania projektu</w:t>
            </w:r>
          </w:p>
        </w:tc>
      </w:tr>
      <w:tr w:rsidR="000B5BCB" w:rsidRPr="00C30E64" w14:paraId="7209D575" w14:textId="77777777" w:rsidTr="128C96FD">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C7D1447" w14:textId="41F74C7D" w:rsidR="000B5BCB" w:rsidRPr="000B5BCB" w:rsidRDefault="000B5BCB" w:rsidP="00B65347">
            <w:pPr>
              <w:rPr>
                <w:rFonts w:asciiTheme="minorHAnsi" w:hAnsiTheme="minorHAnsi" w:cstheme="minorHAnsi"/>
                <w:b/>
                <w:bCs/>
                <w:sz w:val="20"/>
                <w:szCs w:val="20"/>
                <w:lang w:eastAsia="en-US"/>
              </w:rPr>
            </w:pPr>
            <w:r>
              <w:rPr>
                <w:rFonts w:asciiTheme="minorHAnsi" w:hAnsiTheme="minorHAnsi" w:cstheme="minorHAnsi"/>
                <w:b/>
                <w:bCs/>
                <w:sz w:val="20"/>
                <w:szCs w:val="20"/>
                <w:lang w:eastAsia="en-US"/>
              </w:rPr>
              <w:t>Hlavn</w:t>
            </w:r>
            <w:r w:rsidR="00D62F8C">
              <w:rPr>
                <w:rFonts w:asciiTheme="minorHAnsi" w:hAnsiTheme="minorHAnsi" w:cstheme="minorHAnsi"/>
                <w:b/>
                <w:bCs/>
                <w:sz w:val="20"/>
                <w:szCs w:val="20"/>
                <w:lang w:eastAsia="en-US"/>
              </w:rPr>
              <w:t>á</w:t>
            </w:r>
            <w:r>
              <w:rPr>
                <w:rFonts w:asciiTheme="minorHAnsi" w:hAnsiTheme="minorHAnsi" w:cstheme="minorHAnsi"/>
                <w:b/>
                <w:bCs/>
                <w:sz w:val="20"/>
                <w:szCs w:val="20"/>
                <w:lang w:eastAsia="en-US"/>
              </w:rPr>
              <w:t xml:space="preserve"> aktivit</w:t>
            </w:r>
            <w:r w:rsidR="00D62F8C">
              <w:rPr>
                <w:rFonts w:asciiTheme="minorHAnsi" w:hAnsiTheme="minorHAnsi" w:cstheme="minorHAnsi"/>
                <w:b/>
                <w:bCs/>
                <w:sz w:val="20"/>
                <w:szCs w:val="20"/>
                <w:lang w:eastAsia="en-US"/>
              </w:rPr>
              <w:t>a</w:t>
            </w:r>
            <w:r>
              <w:rPr>
                <w:rFonts w:asciiTheme="minorHAnsi" w:hAnsiTheme="minorHAnsi" w:cstheme="minorHAnsi"/>
                <w:b/>
                <w:bCs/>
                <w:sz w:val="20"/>
                <w:szCs w:val="20"/>
                <w:lang w:eastAsia="en-US"/>
              </w:rPr>
              <w:t xml:space="preserve"> spolu</w:t>
            </w:r>
          </w:p>
        </w:tc>
        <w:tc>
          <w:tcPr>
            <w:tcW w:w="1954" w:type="dxa"/>
            <w:tcBorders>
              <w:top w:val="single" w:sz="4" w:space="0" w:color="auto"/>
              <w:left w:val="single" w:sz="4" w:space="0" w:color="auto"/>
              <w:bottom w:val="single" w:sz="4" w:space="0" w:color="auto"/>
              <w:right w:val="single" w:sz="4" w:space="0" w:color="auto"/>
            </w:tcBorders>
          </w:tcPr>
          <w:p w14:paraId="257FC41B" w14:textId="376FAB8F" w:rsidR="000B5BCB" w:rsidRPr="00D62F8C" w:rsidRDefault="00D62F8C" w:rsidP="00627E5B">
            <w:pPr>
              <w:jc w:val="right"/>
              <w:rPr>
                <w:rFonts w:asciiTheme="minorHAnsi" w:hAnsiTheme="minorHAnsi" w:cstheme="minorHAnsi"/>
                <w:b/>
                <w:bCs/>
                <w:sz w:val="22"/>
                <w:szCs w:val="22"/>
              </w:rPr>
            </w:pPr>
            <w:r w:rsidRPr="00D62F8C">
              <w:rPr>
                <w:rFonts w:asciiTheme="minorHAnsi" w:hAnsiTheme="minorHAnsi" w:cstheme="minorHAnsi"/>
                <w:b/>
                <w:sz w:val="22"/>
                <w:szCs w:val="22"/>
                <w:lang w:eastAsia="en-US"/>
              </w:rPr>
              <w:t>35</w:t>
            </w:r>
            <w:del w:id="330" w:author="Minarovičová Jana" w:date="2024-12-02T17:24:00Z" w16du:dateUtc="2024-12-02T16:24:00Z">
              <w:r w:rsidRPr="00D62F8C" w:rsidDel="00CC3A17">
                <w:rPr>
                  <w:rFonts w:asciiTheme="minorHAnsi" w:hAnsiTheme="minorHAnsi" w:cstheme="minorHAnsi"/>
                  <w:b/>
                  <w:sz w:val="22"/>
                  <w:szCs w:val="22"/>
                  <w:lang w:eastAsia="en-US"/>
                </w:rPr>
                <w:delText xml:space="preserve"> </w:delText>
              </w:r>
            </w:del>
            <w:ins w:id="331" w:author="Minarovičová Jana" w:date="2024-12-02T17:24:00Z" w16du:dateUtc="2024-12-02T16:24:00Z">
              <w:r w:rsidR="00CC3A17">
                <w:rPr>
                  <w:rFonts w:asciiTheme="minorHAnsi" w:hAnsiTheme="minorHAnsi" w:cstheme="minorHAnsi"/>
                  <w:b/>
                  <w:sz w:val="22"/>
                  <w:szCs w:val="22"/>
                  <w:lang w:eastAsia="en-US"/>
                </w:rPr>
                <w:t> 755 043</w:t>
              </w:r>
            </w:ins>
            <w:del w:id="332" w:author="Minarovičová Jana" w:date="2024-12-02T17:24:00Z" w16du:dateUtc="2024-12-02T16:24:00Z">
              <w:r w:rsidRPr="00D62F8C" w:rsidDel="00CC3A17">
                <w:rPr>
                  <w:rFonts w:asciiTheme="minorHAnsi" w:hAnsiTheme="minorHAnsi" w:cstheme="minorHAnsi"/>
                  <w:b/>
                  <w:sz w:val="22"/>
                  <w:szCs w:val="22"/>
                  <w:lang w:eastAsia="en-US"/>
                </w:rPr>
                <w:delText>861 123</w:delText>
              </w:r>
            </w:del>
            <w:r w:rsidRPr="00D62F8C">
              <w:rPr>
                <w:rFonts w:asciiTheme="minorHAnsi" w:hAnsiTheme="minorHAnsi" w:cstheme="minorHAnsi"/>
                <w:b/>
                <w:sz w:val="22"/>
                <w:szCs w:val="22"/>
                <w:lang w:eastAsia="en-US"/>
              </w:rPr>
              <w:t xml:space="preserve">,00 </w:t>
            </w:r>
            <w:r w:rsidR="00A93B11" w:rsidRPr="00D62F8C">
              <w:rPr>
                <w:rFonts w:asciiTheme="minorHAnsi" w:hAnsiTheme="minorHAnsi" w:cstheme="minorHAnsi"/>
                <w:b/>
                <w:bCs/>
                <w:sz w:val="22"/>
                <w:szCs w:val="22"/>
              </w:rPr>
              <w:t>€</w:t>
            </w:r>
          </w:p>
        </w:tc>
        <w:tc>
          <w:tcPr>
            <w:tcW w:w="4843" w:type="dxa"/>
            <w:tcBorders>
              <w:top w:val="single" w:sz="4" w:space="0" w:color="auto"/>
              <w:left w:val="single" w:sz="4" w:space="0" w:color="auto"/>
              <w:bottom w:val="single" w:sz="4" w:space="0" w:color="auto"/>
              <w:right w:val="single" w:sz="4" w:space="0" w:color="auto"/>
            </w:tcBorders>
          </w:tcPr>
          <w:p w14:paraId="31931142" w14:textId="77777777" w:rsidR="000B5BCB" w:rsidRDefault="000B5BCB" w:rsidP="00F119D3">
            <w:pPr>
              <w:rPr>
                <w:rFonts w:asciiTheme="minorHAnsi" w:hAnsiTheme="minorHAnsi" w:cstheme="minorHAnsi"/>
                <w:sz w:val="20"/>
                <w:szCs w:val="20"/>
                <w:lang w:eastAsia="en-US"/>
              </w:rPr>
            </w:pPr>
          </w:p>
        </w:tc>
      </w:tr>
      <w:tr w:rsidR="00FE6371" w:rsidRPr="00C30E64" w14:paraId="381DA664" w14:textId="77777777" w:rsidTr="128C96FD">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F8122B8" w14:textId="3344A0DD" w:rsidR="00FE6371" w:rsidRPr="00C30E64" w:rsidRDefault="000B5BCB" w:rsidP="00F119D3">
            <w:pPr>
              <w:rPr>
                <w:rFonts w:asciiTheme="minorHAnsi" w:hAnsiTheme="minorHAnsi" w:cstheme="minorHAnsi"/>
                <w:sz w:val="20"/>
                <w:szCs w:val="20"/>
                <w:lang w:eastAsia="en-US"/>
              </w:rPr>
            </w:pPr>
            <w:r>
              <w:rPr>
                <w:rFonts w:asciiTheme="minorHAnsi" w:hAnsiTheme="minorHAnsi" w:cstheme="minorHAnsi"/>
                <w:b/>
                <w:sz w:val="20"/>
                <w:szCs w:val="20"/>
                <w:lang w:eastAsia="en-US"/>
              </w:rPr>
              <w:t xml:space="preserve"> </w:t>
            </w:r>
            <w:r w:rsidR="00FE6371" w:rsidRPr="00C30E64">
              <w:rPr>
                <w:rFonts w:asciiTheme="minorHAnsi" w:hAnsiTheme="minorHAnsi" w:cstheme="minorHAnsi"/>
                <w:b/>
                <w:sz w:val="20"/>
                <w:szCs w:val="20"/>
                <w:lang w:eastAsia="en-US"/>
              </w:rPr>
              <w:t xml:space="preserve">Podporné aktivity </w:t>
            </w:r>
          </w:p>
        </w:tc>
      </w:tr>
      <w:tr w:rsidR="00517A82" w:rsidRPr="00C30E64" w14:paraId="58295488" w14:textId="77777777" w:rsidTr="128C96FD">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48510FC" w14:textId="5DDD8BBA" w:rsidR="00517A82" w:rsidRPr="00C30E64" w:rsidRDefault="00A93B11" w:rsidP="00F119D3">
            <w:pPr>
              <w:rPr>
                <w:rFonts w:asciiTheme="minorHAnsi" w:hAnsiTheme="minorHAnsi" w:cstheme="minorHAnsi"/>
                <w:sz w:val="20"/>
                <w:szCs w:val="20"/>
                <w:lang w:eastAsia="en-US"/>
              </w:rPr>
            </w:pPr>
            <w:r w:rsidRPr="00A93B11">
              <w:rPr>
                <w:rFonts w:asciiTheme="minorHAnsi" w:hAnsiTheme="minorHAnsi" w:cstheme="minorBidi"/>
                <w:sz w:val="20"/>
                <w:szCs w:val="20"/>
                <w:lang w:eastAsia="en-US"/>
              </w:rPr>
              <w:t xml:space="preserve">907 - </w:t>
            </w:r>
            <w:ins w:id="333" w:author="Minarovičová Jana" w:date="2024-12-12T08:24:00Z" w16du:dateUtc="2024-12-12T07:24:00Z">
              <w:r w:rsidR="000E6BF9" w:rsidRPr="000E6BF9">
                <w:rPr>
                  <w:rFonts w:asciiTheme="minorHAnsi" w:hAnsiTheme="minorHAnsi" w:cstheme="minorBidi"/>
                  <w:sz w:val="20"/>
                  <w:szCs w:val="20"/>
                  <w:lang w:eastAsia="en-US"/>
                </w:rPr>
                <w:t xml:space="preserve"> Paušálna sadzba na nepriame výdavky podľa článku 54 písm. a) NSU</w:t>
              </w:r>
            </w:ins>
            <w:del w:id="334" w:author="Minarovičová Jana" w:date="2024-12-12T08:24:00Z" w16du:dateUtc="2024-12-12T07:24:00Z">
              <w:r w:rsidRPr="00A93B11" w:rsidDel="000E6BF9">
                <w:rPr>
                  <w:rFonts w:asciiTheme="minorHAnsi" w:hAnsiTheme="minorHAnsi" w:cstheme="minorBidi"/>
                  <w:sz w:val="20"/>
                  <w:szCs w:val="20"/>
                  <w:lang w:eastAsia="en-US"/>
                </w:rPr>
                <w:delText>Paušálna sadzba na pokrytie zostávajúcich oprávnených výdavkov projektu podľa článku 54 NSU</w:delText>
              </w:r>
            </w:del>
          </w:p>
        </w:tc>
        <w:tc>
          <w:tcPr>
            <w:tcW w:w="1954" w:type="dxa"/>
            <w:tcBorders>
              <w:top w:val="single" w:sz="4" w:space="0" w:color="auto"/>
              <w:left w:val="single" w:sz="4" w:space="0" w:color="auto"/>
              <w:bottom w:val="single" w:sz="4" w:space="0" w:color="auto"/>
              <w:right w:val="single" w:sz="4" w:space="0" w:color="auto"/>
            </w:tcBorders>
          </w:tcPr>
          <w:p w14:paraId="5FE97866" w14:textId="44018DF6" w:rsidR="00517A82" w:rsidRPr="00A93B11" w:rsidRDefault="00D62F8C" w:rsidP="00627E5B">
            <w:pPr>
              <w:jc w:val="right"/>
              <w:rPr>
                <w:rFonts w:asciiTheme="minorHAnsi" w:hAnsiTheme="minorHAnsi" w:cstheme="minorHAnsi"/>
                <w:b/>
                <w:sz w:val="22"/>
                <w:szCs w:val="22"/>
                <w:lang w:eastAsia="en-US"/>
              </w:rPr>
            </w:pPr>
            <w:r w:rsidRPr="00D62F8C">
              <w:rPr>
                <w:rFonts w:asciiTheme="minorHAnsi" w:hAnsiTheme="minorHAnsi" w:cstheme="minorHAnsi"/>
                <w:b/>
                <w:sz w:val="22"/>
                <w:szCs w:val="22"/>
                <w:lang w:eastAsia="en-US"/>
              </w:rPr>
              <w:t>2</w:t>
            </w:r>
            <w:del w:id="335" w:author="Minarovičová Jana" w:date="2024-12-02T17:25:00Z" w16du:dateUtc="2024-12-02T16:25:00Z">
              <w:r w:rsidRPr="00D62F8C" w:rsidDel="00CC3A17">
                <w:rPr>
                  <w:rFonts w:asciiTheme="minorHAnsi" w:hAnsiTheme="minorHAnsi" w:cstheme="minorHAnsi"/>
                  <w:b/>
                  <w:sz w:val="22"/>
                  <w:szCs w:val="22"/>
                  <w:lang w:eastAsia="en-US"/>
                </w:rPr>
                <w:delText xml:space="preserve"> </w:delText>
              </w:r>
            </w:del>
            <w:ins w:id="336" w:author="Minarovičová Jana" w:date="2024-12-02T17:25:00Z" w16du:dateUtc="2024-12-02T16:25:00Z">
              <w:r w:rsidR="00CC3A17">
                <w:rPr>
                  <w:rFonts w:asciiTheme="minorHAnsi" w:hAnsiTheme="minorHAnsi" w:cstheme="minorHAnsi"/>
                  <w:b/>
                  <w:sz w:val="22"/>
                  <w:szCs w:val="22"/>
                  <w:lang w:eastAsia="en-US"/>
                </w:rPr>
                <w:t> </w:t>
              </w:r>
            </w:ins>
            <w:r w:rsidRPr="00D62F8C">
              <w:rPr>
                <w:rFonts w:asciiTheme="minorHAnsi" w:hAnsiTheme="minorHAnsi" w:cstheme="minorHAnsi"/>
                <w:b/>
                <w:sz w:val="22"/>
                <w:szCs w:val="22"/>
                <w:lang w:eastAsia="en-US"/>
              </w:rPr>
              <w:t>5</w:t>
            </w:r>
            <w:ins w:id="337" w:author="Minarovičová Jana" w:date="2024-12-02T17:25:00Z" w16du:dateUtc="2024-12-02T16:25:00Z">
              <w:r w:rsidR="00CC3A17">
                <w:rPr>
                  <w:rFonts w:asciiTheme="minorHAnsi" w:hAnsiTheme="minorHAnsi" w:cstheme="minorHAnsi"/>
                  <w:b/>
                  <w:sz w:val="22"/>
                  <w:szCs w:val="22"/>
                  <w:lang w:eastAsia="en-US"/>
                </w:rPr>
                <w:t>02 853,0</w:t>
              </w:r>
            </w:ins>
            <w:ins w:id="338" w:author="Minarovičová Jana" w:date="2024-12-12T08:26:00Z" w16du:dateUtc="2024-12-12T07:26:00Z">
              <w:r w:rsidR="000E6BF9">
                <w:rPr>
                  <w:rFonts w:asciiTheme="minorHAnsi" w:hAnsiTheme="minorHAnsi" w:cstheme="minorHAnsi"/>
                  <w:b/>
                  <w:sz w:val="22"/>
                  <w:szCs w:val="22"/>
                  <w:lang w:eastAsia="en-US"/>
                </w:rPr>
                <w:t>0</w:t>
              </w:r>
            </w:ins>
            <w:del w:id="339" w:author="Minarovičová Jana" w:date="2024-12-02T17:25:00Z" w16du:dateUtc="2024-12-02T16:25:00Z">
              <w:r w:rsidRPr="00D62F8C" w:rsidDel="00CC3A17">
                <w:rPr>
                  <w:rFonts w:asciiTheme="minorHAnsi" w:hAnsiTheme="minorHAnsi" w:cstheme="minorHAnsi"/>
                  <w:b/>
                  <w:sz w:val="22"/>
                  <w:szCs w:val="22"/>
                  <w:lang w:eastAsia="en-US"/>
                </w:rPr>
                <w:delText>10 278,61</w:delText>
              </w:r>
            </w:del>
            <w:r w:rsidRPr="00D62F8C">
              <w:rPr>
                <w:rFonts w:asciiTheme="minorHAnsi" w:hAnsiTheme="minorHAnsi" w:cstheme="minorHAnsi"/>
                <w:b/>
                <w:sz w:val="22"/>
                <w:szCs w:val="22"/>
                <w:lang w:eastAsia="en-US"/>
              </w:rPr>
              <w:t xml:space="preserve"> </w:t>
            </w:r>
            <w:r w:rsidR="00A93B11" w:rsidRPr="00A93B11">
              <w:rPr>
                <w:rFonts w:asciiTheme="minorHAnsi" w:hAnsiTheme="minorHAnsi" w:cstheme="minorHAnsi"/>
                <w:b/>
                <w:sz w:val="22"/>
                <w:szCs w:val="22"/>
                <w:lang w:eastAsia="en-US"/>
              </w:rPr>
              <w:t>€</w:t>
            </w:r>
          </w:p>
        </w:tc>
        <w:tc>
          <w:tcPr>
            <w:tcW w:w="4843" w:type="dxa"/>
            <w:tcBorders>
              <w:top w:val="single" w:sz="4" w:space="0" w:color="auto"/>
              <w:left w:val="single" w:sz="4" w:space="0" w:color="auto"/>
              <w:bottom w:val="single" w:sz="4" w:space="0" w:color="auto"/>
              <w:right w:val="single" w:sz="4" w:space="0" w:color="auto"/>
            </w:tcBorders>
          </w:tcPr>
          <w:p w14:paraId="1ABCCDA1" w14:textId="60902D90" w:rsidR="00517A82" w:rsidRPr="00C30E64" w:rsidRDefault="000E6BF9" w:rsidP="00F119D3">
            <w:pPr>
              <w:rPr>
                <w:rFonts w:asciiTheme="minorHAnsi" w:hAnsiTheme="minorHAnsi" w:cstheme="minorHAnsi"/>
                <w:sz w:val="20"/>
                <w:szCs w:val="20"/>
                <w:lang w:eastAsia="en-US"/>
              </w:rPr>
            </w:pPr>
            <w:ins w:id="340" w:author="Minarovičová Jana" w:date="2024-12-12T08:24:00Z" w16du:dateUtc="2024-12-12T07:24:00Z">
              <w:r w:rsidRPr="000E6BF9">
                <w:rPr>
                  <w:rFonts w:asciiTheme="minorHAnsi" w:hAnsiTheme="minorHAnsi" w:cstheme="minorBidi"/>
                  <w:sz w:val="20"/>
                  <w:szCs w:val="20"/>
                  <w:lang w:eastAsia="en-US"/>
                </w:rPr>
                <w:t>Nepriame výdavky deklarované na základe paušálnej sadzby</w:t>
              </w:r>
            </w:ins>
            <w:del w:id="341" w:author="Minarovičová Jana" w:date="2024-12-12T08:24:00Z" w16du:dateUtc="2024-12-12T07:24:00Z">
              <w:r w:rsidR="000B5BCB" w:rsidRPr="00336152" w:rsidDel="000E6BF9">
                <w:rPr>
                  <w:rFonts w:asciiTheme="minorHAnsi" w:hAnsiTheme="minorHAnsi" w:cstheme="minorBidi"/>
                  <w:sz w:val="20"/>
                  <w:szCs w:val="20"/>
                  <w:lang w:eastAsia="en-US"/>
                </w:rPr>
                <w:delText>Paušálna sadzba na pokrytie zostávajúcich oprávnených výdavkov</w:delText>
              </w:r>
              <w:r w:rsidR="000B5BCB" w:rsidDel="000E6BF9">
                <w:rPr>
                  <w:rFonts w:asciiTheme="minorHAnsi" w:hAnsiTheme="minorHAnsi" w:cstheme="minorBidi"/>
                  <w:sz w:val="20"/>
                  <w:szCs w:val="20"/>
                  <w:lang w:eastAsia="en-US"/>
                </w:rPr>
                <w:delText xml:space="preserve"> </w:delText>
              </w:r>
              <w:r w:rsidR="000B5BCB" w:rsidRPr="00336152" w:rsidDel="000E6BF9">
                <w:rPr>
                  <w:rFonts w:asciiTheme="minorHAnsi" w:hAnsiTheme="minorHAnsi" w:cstheme="minorBidi"/>
                  <w:sz w:val="20"/>
                  <w:szCs w:val="20"/>
                  <w:lang w:eastAsia="en-US"/>
                </w:rPr>
                <w:delText>projektu podľa článku 54 NSU vo výške 7% z priamych nákladov.</w:delText>
              </w:r>
            </w:del>
          </w:p>
        </w:tc>
      </w:tr>
      <w:tr w:rsidR="000B5BCB" w:rsidRPr="00C30E64" w14:paraId="007A3D59" w14:textId="77777777" w:rsidTr="128C96FD">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757FF39" w14:textId="77777777" w:rsidR="000B5BCB" w:rsidRPr="00C30E64" w:rsidRDefault="000B5BCB" w:rsidP="000B5BCB">
            <w:pPr>
              <w:rPr>
                <w:rFonts w:asciiTheme="minorHAnsi" w:hAnsiTheme="minorHAnsi" w:cstheme="minorHAnsi"/>
                <w:sz w:val="20"/>
                <w:szCs w:val="20"/>
                <w:lang w:eastAsia="en-US"/>
              </w:rPr>
            </w:pPr>
            <w:r w:rsidRPr="00C30E64">
              <w:rPr>
                <w:rFonts w:asciiTheme="minorHAnsi" w:hAnsiTheme="minorHAnsi" w:cstheme="minorHAnsi"/>
                <w:b/>
                <w:sz w:val="20"/>
                <w:szCs w:val="20"/>
                <w:lang w:eastAsia="en-US"/>
              </w:rPr>
              <w:t>Podporné aktivity SPOLU</w:t>
            </w:r>
          </w:p>
        </w:tc>
        <w:tc>
          <w:tcPr>
            <w:tcW w:w="1954" w:type="dxa"/>
            <w:tcBorders>
              <w:top w:val="single" w:sz="4" w:space="0" w:color="auto"/>
              <w:left w:val="single" w:sz="4" w:space="0" w:color="auto"/>
              <w:bottom w:val="single" w:sz="4" w:space="0" w:color="auto"/>
              <w:right w:val="single" w:sz="4" w:space="0" w:color="auto"/>
            </w:tcBorders>
          </w:tcPr>
          <w:p w14:paraId="35E70BF8" w14:textId="22A41FBC" w:rsidR="000B5BCB" w:rsidRPr="00A93B11" w:rsidRDefault="00D62F8C" w:rsidP="00627E5B">
            <w:pPr>
              <w:jc w:val="right"/>
              <w:rPr>
                <w:rFonts w:asciiTheme="minorHAnsi" w:hAnsiTheme="minorHAnsi" w:cstheme="minorHAnsi"/>
                <w:b/>
                <w:sz w:val="22"/>
                <w:szCs w:val="22"/>
                <w:lang w:eastAsia="en-US"/>
              </w:rPr>
            </w:pPr>
            <w:r w:rsidRPr="00D62F8C">
              <w:rPr>
                <w:rFonts w:asciiTheme="minorHAnsi" w:hAnsiTheme="minorHAnsi" w:cstheme="minorHAnsi"/>
                <w:b/>
                <w:sz w:val="22"/>
                <w:szCs w:val="22"/>
                <w:lang w:eastAsia="en-US"/>
              </w:rPr>
              <w:t>2</w:t>
            </w:r>
            <w:del w:id="342" w:author="Minarovičová Jana" w:date="2024-12-02T17:25:00Z" w16du:dateUtc="2024-12-02T16:25:00Z">
              <w:r w:rsidRPr="00D62F8C" w:rsidDel="00CC3A17">
                <w:rPr>
                  <w:rFonts w:asciiTheme="minorHAnsi" w:hAnsiTheme="minorHAnsi" w:cstheme="minorHAnsi"/>
                  <w:b/>
                  <w:sz w:val="22"/>
                  <w:szCs w:val="22"/>
                  <w:lang w:eastAsia="en-US"/>
                </w:rPr>
                <w:delText xml:space="preserve"> </w:delText>
              </w:r>
            </w:del>
            <w:ins w:id="343" w:author="Minarovičová Jana" w:date="2024-12-02T17:25:00Z" w16du:dateUtc="2024-12-02T16:25:00Z">
              <w:r w:rsidR="00CC3A17">
                <w:rPr>
                  <w:rFonts w:asciiTheme="minorHAnsi" w:hAnsiTheme="minorHAnsi" w:cstheme="minorHAnsi"/>
                  <w:b/>
                  <w:sz w:val="22"/>
                  <w:szCs w:val="22"/>
                  <w:lang w:eastAsia="en-US"/>
                </w:rPr>
                <w:t> </w:t>
              </w:r>
            </w:ins>
            <w:r w:rsidRPr="00D62F8C">
              <w:rPr>
                <w:rFonts w:asciiTheme="minorHAnsi" w:hAnsiTheme="minorHAnsi" w:cstheme="minorHAnsi"/>
                <w:b/>
                <w:sz w:val="22"/>
                <w:szCs w:val="22"/>
                <w:lang w:eastAsia="en-US"/>
              </w:rPr>
              <w:t>5</w:t>
            </w:r>
            <w:ins w:id="344" w:author="Minarovičová Jana" w:date="2024-12-02T17:25:00Z" w16du:dateUtc="2024-12-02T16:25:00Z">
              <w:r w:rsidR="00CC3A17">
                <w:rPr>
                  <w:rFonts w:asciiTheme="minorHAnsi" w:hAnsiTheme="minorHAnsi" w:cstheme="minorHAnsi"/>
                  <w:b/>
                  <w:sz w:val="22"/>
                  <w:szCs w:val="22"/>
                  <w:lang w:eastAsia="en-US"/>
                </w:rPr>
                <w:t>02 853,0</w:t>
              </w:r>
            </w:ins>
            <w:ins w:id="345" w:author="Minarovičová Jana" w:date="2024-12-12T08:26:00Z" w16du:dateUtc="2024-12-12T07:26:00Z">
              <w:r w:rsidR="000E6BF9">
                <w:rPr>
                  <w:rFonts w:asciiTheme="minorHAnsi" w:hAnsiTheme="minorHAnsi" w:cstheme="minorHAnsi"/>
                  <w:b/>
                  <w:sz w:val="22"/>
                  <w:szCs w:val="22"/>
                  <w:lang w:eastAsia="en-US"/>
                </w:rPr>
                <w:t>0</w:t>
              </w:r>
            </w:ins>
            <w:del w:id="346" w:author="Minarovičová Jana" w:date="2024-12-02T17:25:00Z" w16du:dateUtc="2024-12-02T16:25:00Z">
              <w:r w:rsidRPr="00D62F8C" w:rsidDel="00CC3A17">
                <w:rPr>
                  <w:rFonts w:asciiTheme="minorHAnsi" w:hAnsiTheme="minorHAnsi" w:cstheme="minorHAnsi"/>
                  <w:b/>
                  <w:sz w:val="22"/>
                  <w:szCs w:val="22"/>
                  <w:lang w:eastAsia="en-US"/>
                </w:rPr>
                <w:delText>10 278,61</w:delText>
              </w:r>
            </w:del>
            <w:r w:rsidRPr="00D62F8C">
              <w:rPr>
                <w:rFonts w:asciiTheme="minorHAnsi" w:hAnsiTheme="minorHAnsi" w:cstheme="minorHAnsi"/>
                <w:b/>
                <w:sz w:val="22"/>
                <w:szCs w:val="22"/>
                <w:lang w:eastAsia="en-US"/>
              </w:rPr>
              <w:t xml:space="preserve"> </w:t>
            </w:r>
            <w:r w:rsidR="00A93B11" w:rsidRPr="00A93B11">
              <w:rPr>
                <w:rFonts w:asciiTheme="minorHAnsi" w:hAnsiTheme="minorHAnsi" w:cstheme="minorHAnsi"/>
                <w:b/>
                <w:sz w:val="22"/>
                <w:szCs w:val="22"/>
                <w:lang w:eastAsia="en-US"/>
              </w:rPr>
              <w:t>€</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BC2EFE6" w14:textId="77777777" w:rsidR="000B5BCB" w:rsidRPr="00C30E64" w:rsidRDefault="000B5BCB" w:rsidP="000B5BCB">
            <w:pPr>
              <w:rPr>
                <w:rFonts w:asciiTheme="minorHAnsi" w:hAnsiTheme="minorHAnsi" w:cstheme="minorHAnsi"/>
                <w:sz w:val="20"/>
                <w:szCs w:val="20"/>
                <w:lang w:eastAsia="en-US"/>
              </w:rPr>
            </w:pPr>
          </w:p>
        </w:tc>
      </w:tr>
      <w:tr w:rsidR="000B5BCB" w:rsidRPr="00C30E64" w14:paraId="00C37A31" w14:textId="77777777" w:rsidTr="128C96FD">
        <w:trPr>
          <w:cantSplit/>
        </w:trPr>
        <w:tc>
          <w:tcPr>
            <w:tcW w:w="226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C903D4C" w14:textId="77777777" w:rsidR="000B5BCB" w:rsidRPr="00C30E64" w:rsidRDefault="000B5BCB" w:rsidP="000B5BCB">
            <w:pPr>
              <w:rPr>
                <w:rFonts w:asciiTheme="minorHAnsi" w:hAnsiTheme="minorHAnsi" w:cstheme="minorHAnsi"/>
                <w:b/>
                <w:sz w:val="20"/>
                <w:szCs w:val="20"/>
                <w:lang w:eastAsia="en-US"/>
              </w:rPr>
            </w:pPr>
            <w:r w:rsidRPr="00C30E64">
              <w:rPr>
                <w:rFonts w:asciiTheme="minorHAnsi" w:hAnsiTheme="minorHAnsi" w:cstheme="minorHAnsi"/>
                <w:b/>
                <w:sz w:val="20"/>
                <w:szCs w:val="20"/>
                <w:lang w:eastAsia="en-US"/>
              </w:rPr>
              <w:t>CELKOM</w:t>
            </w:r>
          </w:p>
        </w:tc>
        <w:tc>
          <w:tcPr>
            <w:tcW w:w="1954" w:type="dxa"/>
            <w:tcBorders>
              <w:top w:val="single" w:sz="4" w:space="0" w:color="auto"/>
              <w:left w:val="single" w:sz="4" w:space="0" w:color="auto"/>
              <w:bottom w:val="single" w:sz="4" w:space="0" w:color="auto"/>
              <w:right w:val="single" w:sz="4" w:space="0" w:color="auto"/>
            </w:tcBorders>
          </w:tcPr>
          <w:p w14:paraId="748C6EC4" w14:textId="214E61D4" w:rsidR="000B5BCB" w:rsidRPr="00C30E64" w:rsidRDefault="00D62F8C" w:rsidP="00627E5B">
            <w:pPr>
              <w:jc w:val="right"/>
              <w:rPr>
                <w:rFonts w:asciiTheme="minorHAnsi" w:hAnsiTheme="minorHAnsi" w:cstheme="minorHAnsi"/>
                <w:sz w:val="20"/>
                <w:szCs w:val="20"/>
                <w:lang w:eastAsia="en-US"/>
              </w:rPr>
            </w:pPr>
            <w:r w:rsidRPr="00D62F8C">
              <w:rPr>
                <w:rFonts w:asciiTheme="minorHAnsi" w:hAnsiTheme="minorHAnsi" w:cstheme="minorHAnsi"/>
                <w:b/>
                <w:bCs/>
                <w:sz w:val="22"/>
                <w:szCs w:val="22"/>
                <w:lang w:eastAsia="en-US"/>
              </w:rPr>
              <w:t>38</w:t>
            </w:r>
            <w:del w:id="347" w:author="Minarovičová Jana" w:date="2024-12-02T17:25:00Z" w16du:dateUtc="2024-12-02T16:25:00Z">
              <w:r w:rsidRPr="00D62F8C" w:rsidDel="00CC3A17">
                <w:rPr>
                  <w:rFonts w:asciiTheme="minorHAnsi" w:hAnsiTheme="minorHAnsi" w:cstheme="minorHAnsi"/>
                  <w:b/>
                  <w:bCs/>
                  <w:sz w:val="22"/>
                  <w:szCs w:val="22"/>
                  <w:lang w:eastAsia="en-US"/>
                </w:rPr>
                <w:delText xml:space="preserve"> </w:delText>
              </w:r>
            </w:del>
            <w:ins w:id="348" w:author="Minarovičová Jana" w:date="2024-12-02T17:25:00Z" w16du:dateUtc="2024-12-02T16:25:00Z">
              <w:r w:rsidR="00CC3A17">
                <w:rPr>
                  <w:rFonts w:asciiTheme="minorHAnsi" w:hAnsiTheme="minorHAnsi" w:cstheme="minorHAnsi"/>
                  <w:b/>
                  <w:bCs/>
                  <w:sz w:val="22"/>
                  <w:szCs w:val="22"/>
                  <w:lang w:eastAsia="en-US"/>
                </w:rPr>
                <w:t> 257 896,0</w:t>
              </w:r>
            </w:ins>
            <w:ins w:id="349" w:author="Minarovičová Jana" w:date="2024-12-12T08:26:00Z" w16du:dateUtc="2024-12-12T07:26:00Z">
              <w:r w:rsidR="000E6BF9">
                <w:rPr>
                  <w:rFonts w:asciiTheme="minorHAnsi" w:hAnsiTheme="minorHAnsi" w:cstheme="minorHAnsi"/>
                  <w:b/>
                  <w:bCs/>
                  <w:sz w:val="22"/>
                  <w:szCs w:val="22"/>
                  <w:lang w:eastAsia="en-US"/>
                </w:rPr>
                <w:t>0</w:t>
              </w:r>
            </w:ins>
            <w:del w:id="350" w:author="Minarovičová Jana" w:date="2024-12-02T17:25:00Z" w16du:dateUtc="2024-12-02T16:25:00Z">
              <w:r w:rsidRPr="00D62F8C" w:rsidDel="00CC3A17">
                <w:rPr>
                  <w:rFonts w:asciiTheme="minorHAnsi" w:hAnsiTheme="minorHAnsi" w:cstheme="minorHAnsi"/>
                  <w:b/>
                  <w:bCs/>
                  <w:sz w:val="22"/>
                  <w:szCs w:val="22"/>
                  <w:lang w:eastAsia="en-US"/>
                </w:rPr>
                <w:delText>371 401,61</w:delText>
              </w:r>
            </w:del>
            <w:r w:rsidRPr="00D62F8C">
              <w:rPr>
                <w:rFonts w:asciiTheme="minorHAnsi" w:hAnsiTheme="minorHAnsi" w:cstheme="minorHAnsi"/>
                <w:b/>
                <w:bCs/>
                <w:sz w:val="22"/>
                <w:szCs w:val="22"/>
                <w:lang w:eastAsia="en-US"/>
              </w:rPr>
              <w:t xml:space="preserve"> </w:t>
            </w:r>
            <w:r w:rsidR="006B4B31" w:rsidRPr="00F21831">
              <w:rPr>
                <w:rFonts w:asciiTheme="minorHAnsi" w:hAnsiTheme="minorHAnsi" w:cstheme="minorHAnsi"/>
                <w:b/>
                <w:bCs/>
                <w:sz w:val="22"/>
                <w:szCs w:val="22"/>
                <w:lang w:eastAsia="en-US"/>
              </w:rPr>
              <w:t>€</w:t>
            </w:r>
          </w:p>
        </w:tc>
        <w:tc>
          <w:tcPr>
            <w:tcW w:w="4843"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8238A2" w14:textId="77777777" w:rsidR="000B5BCB" w:rsidRPr="00C30E64" w:rsidRDefault="000B5BCB" w:rsidP="000B5BCB">
            <w:pPr>
              <w:rPr>
                <w:rFonts w:asciiTheme="minorHAnsi" w:hAnsiTheme="minorHAnsi" w:cstheme="minorHAnsi"/>
                <w:sz w:val="20"/>
                <w:szCs w:val="20"/>
                <w:lang w:eastAsia="en-US"/>
              </w:rPr>
            </w:pPr>
          </w:p>
        </w:tc>
      </w:tr>
    </w:tbl>
    <w:p w14:paraId="2EBE28C7" w14:textId="77777777" w:rsidR="00A666FF" w:rsidRPr="009B1937" w:rsidRDefault="00A666FF" w:rsidP="00A666FF">
      <w:pPr>
        <w:jc w:val="both"/>
        <w:rPr>
          <w:rFonts w:asciiTheme="minorHAnsi" w:hAnsiTheme="minorHAnsi" w:cstheme="minorHAnsi"/>
          <w:iCs/>
          <w:sz w:val="22"/>
        </w:rPr>
      </w:pPr>
      <w:r>
        <w:rPr>
          <w:rFonts w:asciiTheme="minorHAnsi" w:hAnsiTheme="minorHAnsi" w:cstheme="minorHAnsi"/>
          <w:iCs/>
          <w:sz w:val="22"/>
        </w:rPr>
        <w:t xml:space="preserve">Vzhľadom na súbeh oboch finančných intervencií z POO a PSK v rokoch 2025 až 2027 budú dôsledne monitorované výdavky súvisiace s realizáciou oboch projektov v snahe zabrániť duplicitnému financovaniu toho istého výdavku z POO a zároveň z PSK. </w:t>
      </w:r>
    </w:p>
    <w:p w14:paraId="502F37CE" w14:textId="77777777" w:rsidR="00A666FF" w:rsidRDefault="00A666FF" w:rsidP="00A666FF">
      <w:pPr>
        <w:tabs>
          <w:tab w:val="left" w:pos="1340"/>
        </w:tabs>
        <w:jc w:val="both"/>
        <w:rPr>
          <w:rFonts w:asciiTheme="minorHAnsi" w:hAnsiTheme="minorHAnsi" w:cstheme="minorBidi"/>
          <w:iCs/>
          <w:sz w:val="22"/>
          <w:szCs w:val="22"/>
          <w:lang w:eastAsia="en-US"/>
        </w:rPr>
      </w:pPr>
    </w:p>
    <w:p w14:paraId="3E7CA7B0" w14:textId="10843117" w:rsidR="00A666FF" w:rsidRDefault="00A666FF" w:rsidP="00A666FF">
      <w:pPr>
        <w:tabs>
          <w:tab w:val="left" w:pos="1340"/>
        </w:tabs>
        <w:jc w:val="both"/>
        <w:rPr>
          <w:rFonts w:asciiTheme="minorHAnsi" w:hAnsiTheme="minorHAnsi" w:cstheme="minorBidi"/>
          <w:iCs/>
          <w:sz w:val="22"/>
          <w:szCs w:val="22"/>
          <w:lang w:eastAsia="en-US"/>
        </w:rPr>
      </w:pPr>
      <w:r w:rsidRPr="00DD6B19">
        <w:rPr>
          <w:rFonts w:asciiTheme="minorHAnsi" w:hAnsiTheme="minorHAnsi" w:cstheme="minorBidi"/>
          <w:iCs/>
          <w:sz w:val="22"/>
          <w:szCs w:val="22"/>
          <w:lang w:eastAsia="en-US"/>
        </w:rPr>
        <w:t xml:space="preserve">Rozpočet </w:t>
      </w:r>
      <w:r>
        <w:rPr>
          <w:rFonts w:asciiTheme="minorHAnsi" w:hAnsiTheme="minorHAnsi" w:cstheme="minorBidi"/>
          <w:iCs/>
          <w:sz w:val="22"/>
          <w:szCs w:val="22"/>
          <w:lang w:eastAsia="en-US"/>
        </w:rPr>
        <w:t xml:space="preserve">pripravovaného NP je </w:t>
      </w:r>
      <w:r w:rsidR="00D62F8C" w:rsidRPr="00D62F8C">
        <w:rPr>
          <w:rFonts w:asciiTheme="minorHAnsi" w:hAnsiTheme="minorHAnsi" w:cstheme="minorBidi"/>
          <w:iCs/>
          <w:sz w:val="22"/>
          <w:szCs w:val="22"/>
          <w:lang w:eastAsia="en-US"/>
        </w:rPr>
        <w:t>38</w:t>
      </w:r>
      <w:del w:id="351" w:author="Minarovičová Jana" w:date="2024-12-02T17:26:00Z" w16du:dateUtc="2024-12-02T16:26:00Z">
        <w:r w:rsidR="00D62F8C" w:rsidRPr="00D62F8C" w:rsidDel="00CA0655">
          <w:rPr>
            <w:rFonts w:asciiTheme="minorHAnsi" w:hAnsiTheme="minorHAnsi" w:cstheme="minorBidi"/>
            <w:iCs/>
            <w:sz w:val="22"/>
            <w:szCs w:val="22"/>
            <w:lang w:eastAsia="en-US"/>
          </w:rPr>
          <w:delText xml:space="preserve"> </w:delText>
        </w:r>
      </w:del>
      <w:ins w:id="352" w:author="Minarovičová Jana" w:date="2024-12-02T17:26:00Z" w16du:dateUtc="2024-12-02T16:26:00Z">
        <w:r w:rsidR="00CA0655">
          <w:rPr>
            <w:rFonts w:asciiTheme="minorHAnsi" w:hAnsiTheme="minorHAnsi" w:cstheme="minorBidi"/>
            <w:iCs/>
            <w:sz w:val="22"/>
            <w:szCs w:val="22"/>
            <w:lang w:eastAsia="en-US"/>
          </w:rPr>
          <w:t> </w:t>
        </w:r>
        <w:r w:rsidR="00CC3A17">
          <w:rPr>
            <w:rFonts w:asciiTheme="minorHAnsi" w:hAnsiTheme="minorHAnsi" w:cstheme="minorBidi"/>
            <w:iCs/>
            <w:sz w:val="22"/>
            <w:szCs w:val="22"/>
            <w:lang w:eastAsia="en-US"/>
          </w:rPr>
          <w:t>257</w:t>
        </w:r>
        <w:r w:rsidR="00CA0655">
          <w:rPr>
            <w:rFonts w:asciiTheme="minorHAnsi" w:hAnsiTheme="minorHAnsi" w:cstheme="minorBidi"/>
            <w:iCs/>
            <w:sz w:val="22"/>
            <w:szCs w:val="22"/>
            <w:lang w:eastAsia="en-US"/>
          </w:rPr>
          <w:t> 896,0</w:t>
        </w:r>
      </w:ins>
      <w:ins w:id="353" w:author="Minarovičová Jana" w:date="2024-12-12T08:26:00Z" w16du:dateUtc="2024-12-12T07:26:00Z">
        <w:r w:rsidR="000E6BF9">
          <w:rPr>
            <w:rFonts w:asciiTheme="minorHAnsi" w:hAnsiTheme="minorHAnsi" w:cstheme="minorBidi"/>
            <w:iCs/>
            <w:sz w:val="22"/>
            <w:szCs w:val="22"/>
            <w:lang w:eastAsia="en-US"/>
          </w:rPr>
          <w:t>0</w:t>
        </w:r>
      </w:ins>
      <w:del w:id="354" w:author="Minarovičová Jana" w:date="2024-12-02T17:26:00Z" w16du:dateUtc="2024-12-02T16:26:00Z">
        <w:r w:rsidR="00D62F8C" w:rsidRPr="00D62F8C" w:rsidDel="00CC3A17">
          <w:rPr>
            <w:rFonts w:asciiTheme="minorHAnsi" w:hAnsiTheme="minorHAnsi" w:cstheme="minorBidi"/>
            <w:iCs/>
            <w:sz w:val="22"/>
            <w:szCs w:val="22"/>
            <w:lang w:eastAsia="en-US"/>
          </w:rPr>
          <w:delText>37</w:delText>
        </w:r>
      </w:del>
      <w:del w:id="355" w:author="Minarovičová Jana" w:date="2024-12-02T17:25:00Z" w16du:dateUtc="2024-12-02T16:25:00Z">
        <w:r w:rsidR="00D62F8C" w:rsidRPr="00D62F8C" w:rsidDel="00CC3A17">
          <w:rPr>
            <w:rFonts w:asciiTheme="minorHAnsi" w:hAnsiTheme="minorHAnsi" w:cstheme="minorBidi"/>
            <w:iCs/>
            <w:sz w:val="22"/>
            <w:szCs w:val="22"/>
            <w:lang w:eastAsia="en-US"/>
          </w:rPr>
          <w:delText>1 401,61</w:delText>
        </w:r>
      </w:del>
      <w:r w:rsidR="00D62F8C" w:rsidRPr="00D62F8C">
        <w:rPr>
          <w:rFonts w:asciiTheme="minorHAnsi" w:hAnsiTheme="minorHAnsi" w:cstheme="minorBidi"/>
          <w:iCs/>
          <w:sz w:val="22"/>
          <w:szCs w:val="22"/>
          <w:lang w:eastAsia="en-US"/>
        </w:rPr>
        <w:t xml:space="preserve"> </w:t>
      </w:r>
      <w:r w:rsidRPr="00514904">
        <w:rPr>
          <w:rFonts w:asciiTheme="minorHAnsi" w:hAnsiTheme="minorHAnsi" w:cstheme="minorBidi"/>
          <w:iCs/>
          <w:sz w:val="22"/>
          <w:szCs w:val="22"/>
          <w:lang w:eastAsia="en-US"/>
        </w:rPr>
        <w:t>EUR</w:t>
      </w:r>
      <w:r w:rsidRPr="00DD6B19">
        <w:rPr>
          <w:rFonts w:asciiTheme="minorHAnsi" w:hAnsiTheme="minorHAnsi" w:cstheme="minorBidi"/>
          <w:iCs/>
          <w:sz w:val="22"/>
          <w:szCs w:val="22"/>
          <w:lang w:eastAsia="en-US"/>
        </w:rPr>
        <w:t xml:space="preserve"> (celkové zdroje) </w:t>
      </w:r>
      <w:r>
        <w:rPr>
          <w:rFonts w:asciiTheme="minorHAnsi" w:hAnsiTheme="minorHAnsi" w:cstheme="minorBidi"/>
          <w:iCs/>
          <w:sz w:val="22"/>
          <w:szCs w:val="22"/>
          <w:lang w:eastAsia="en-US"/>
        </w:rPr>
        <w:t xml:space="preserve">a </w:t>
      </w:r>
      <w:r w:rsidRPr="00DD6B19">
        <w:rPr>
          <w:rFonts w:asciiTheme="minorHAnsi" w:hAnsiTheme="minorHAnsi" w:cstheme="minorBidi"/>
          <w:iCs/>
          <w:sz w:val="22"/>
          <w:szCs w:val="22"/>
          <w:lang w:eastAsia="en-US"/>
        </w:rPr>
        <w:t xml:space="preserve">pozostáva z dvoch časti: </w:t>
      </w:r>
    </w:p>
    <w:p w14:paraId="4F39DA36" w14:textId="77777777" w:rsidR="00A666FF" w:rsidRDefault="00A666FF" w:rsidP="00A666FF">
      <w:pPr>
        <w:tabs>
          <w:tab w:val="left" w:pos="1340"/>
        </w:tabs>
        <w:jc w:val="both"/>
        <w:rPr>
          <w:rFonts w:asciiTheme="minorHAnsi" w:hAnsiTheme="minorHAnsi" w:cstheme="minorBidi"/>
          <w:iCs/>
          <w:sz w:val="22"/>
          <w:szCs w:val="22"/>
          <w:lang w:eastAsia="en-US"/>
        </w:rPr>
      </w:pPr>
      <w:r w:rsidRPr="00DD6B19">
        <w:rPr>
          <w:rFonts w:asciiTheme="minorHAnsi" w:hAnsiTheme="minorHAnsi" w:cstheme="minorBidi"/>
          <w:iCs/>
          <w:sz w:val="22"/>
          <w:szCs w:val="22"/>
          <w:lang w:eastAsia="en-US"/>
        </w:rPr>
        <w:t xml:space="preserve">a) Rozpočet hlavnej aktivity </w:t>
      </w:r>
      <w:r>
        <w:rPr>
          <w:rFonts w:asciiTheme="minorHAnsi" w:hAnsiTheme="minorHAnsi" w:cstheme="minorBidi"/>
          <w:iCs/>
          <w:sz w:val="22"/>
          <w:szCs w:val="22"/>
          <w:lang w:eastAsia="en-US"/>
        </w:rPr>
        <w:t>a </w:t>
      </w:r>
      <w:proofErr w:type="spellStart"/>
      <w:r>
        <w:rPr>
          <w:rFonts w:asciiTheme="minorHAnsi" w:hAnsiTheme="minorHAnsi" w:cstheme="minorBidi"/>
          <w:iCs/>
          <w:sz w:val="22"/>
          <w:szCs w:val="22"/>
          <w:lang w:eastAsia="en-US"/>
        </w:rPr>
        <w:t>podaktivít</w:t>
      </w:r>
      <w:proofErr w:type="spellEnd"/>
      <w:r>
        <w:rPr>
          <w:rFonts w:asciiTheme="minorHAnsi" w:hAnsiTheme="minorHAnsi" w:cstheme="minorBidi"/>
          <w:iCs/>
          <w:sz w:val="22"/>
          <w:szCs w:val="22"/>
          <w:lang w:eastAsia="en-US"/>
        </w:rPr>
        <w:t>.</w:t>
      </w:r>
    </w:p>
    <w:p w14:paraId="79752A32" w14:textId="77777777" w:rsidR="00A666FF" w:rsidRDefault="00A666FF" w:rsidP="00A666FF">
      <w:pPr>
        <w:tabs>
          <w:tab w:val="left" w:pos="1340"/>
        </w:tabs>
        <w:jc w:val="both"/>
        <w:rPr>
          <w:rFonts w:asciiTheme="minorHAnsi" w:hAnsiTheme="minorHAnsi" w:cstheme="minorBidi"/>
          <w:iCs/>
          <w:sz w:val="22"/>
          <w:szCs w:val="22"/>
          <w:lang w:eastAsia="en-US"/>
        </w:rPr>
      </w:pPr>
      <w:r w:rsidRPr="00DD6B19">
        <w:rPr>
          <w:rFonts w:asciiTheme="minorHAnsi" w:hAnsiTheme="minorHAnsi" w:cstheme="minorBidi"/>
          <w:iCs/>
          <w:sz w:val="22"/>
          <w:szCs w:val="22"/>
          <w:lang w:eastAsia="en-US"/>
        </w:rPr>
        <w:t>b</w:t>
      </w:r>
      <w:r>
        <w:rPr>
          <w:rFonts w:asciiTheme="minorHAnsi" w:hAnsiTheme="minorHAnsi" w:cstheme="minorBidi"/>
          <w:iCs/>
          <w:sz w:val="22"/>
          <w:szCs w:val="22"/>
          <w:lang w:eastAsia="en-US"/>
        </w:rPr>
        <w:t>) Rozpočet na podporné aktivity.</w:t>
      </w:r>
    </w:p>
    <w:p w14:paraId="1EE0C58A" w14:textId="2ED0FB9E" w:rsidR="00A666FF" w:rsidRDefault="00A666FF" w:rsidP="00A666FF">
      <w:pPr>
        <w:tabs>
          <w:tab w:val="left" w:pos="1340"/>
        </w:tabs>
        <w:jc w:val="both"/>
        <w:rPr>
          <w:rFonts w:asciiTheme="minorHAnsi" w:hAnsiTheme="minorHAnsi" w:cstheme="minorBidi"/>
          <w:iCs/>
          <w:sz w:val="22"/>
          <w:szCs w:val="22"/>
          <w:lang w:eastAsia="en-US"/>
        </w:rPr>
      </w:pPr>
      <w:r>
        <w:rPr>
          <w:rFonts w:asciiTheme="minorHAnsi" w:hAnsiTheme="minorHAnsi" w:cstheme="minorBidi"/>
          <w:iCs/>
          <w:sz w:val="22"/>
          <w:szCs w:val="22"/>
          <w:lang w:eastAsia="en-US"/>
        </w:rPr>
        <w:t>Nakoľko projekt je realizovaný iba v rámci jednej kategórie regiónu – menej rozvinutý región (MRR) – neuplatňuje sa rozdelenie výdavkov podľa regiónov a všetky výdavky sú financované v rámci finančnej alokácie pre MRR:</w:t>
      </w:r>
    </w:p>
    <w:p w14:paraId="3006FEE6" w14:textId="77777777" w:rsidR="00A666FF" w:rsidRDefault="00A666FF" w:rsidP="00A666FF">
      <w:pPr>
        <w:tabs>
          <w:tab w:val="left" w:pos="1340"/>
        </w:tabs>
        <w:jc w:val="both"/>
        <w:rPr>
          <w:rFonts w:asciiTheme="minorHAnsi" w:hAnsiTheme="minorHAnsi" w:cstheme="minorBidi"/>
          <w:iCs/>
          <w:sz w:val="22"/>
          <w:szCs w:val="22"/>
          <w:lang w:eastAsia="en-US"/>
        </w:rPr>
      </w:pPr>
    </w:p>
    <w:p w14:paraId="176D8723" w14:textId="77777777" w:rsidR="00A666FF" w:rsidRPr="00CD0497" w:rsidRDefault="00A666FF" w:rsidP="00A666FF">
      <w:pPr>
        <w:pStyle w:val="Nadpis3"/>
        <w:rPr>
          <w:lang w:eastAsia="en-US"/>
        </w:rPr>
      </w:pPr>
      <w:r>
        <w:rPr>
          <w:lang w:eastAsia="en-US"/>
        </w:rPr>
        <w:t>A</w:t>
      </w:r>
      <w:r w:rsidRPr="00CD0497">
        <w:rPr>
          <w:lang w:eastAsia="en-US"/>
        </w:rPr>
        <w:t>d a) Rozpočet na hlavnú aktivitu</w:t>
      </w:r>
      <w:r>
        <w:rPr>
          <w:lang w:eastAsia="en-US"/>
        </w:rPr>
        <w:t>.</w:t>
      </w:r>
      <w:r w:rsidRPr="00CD0497">
        <w:rPr>
          <w:lang w:eastAsia="en-US"/>
        </w:rPr>
        <w:t xml:space="preserve"> </w:t>
      </w:r>
    </w:p>
    <w:p w14:paraId="5FE60B6D" w14:textId="47A8DEA6" w:rsidR="00A666FF" w:rsidRDefault="00A666FF" w:rsidP="00A666FF">
      <w:pPr>
        <w:tabs>
          <w:tab w:val="left" w:pos="1340"/>
        </w:tabs>
        <w:spacing w:after="240"/>
        <w:jc w:val="both"/>
        <w:rPr>
          <w:rFonts w:asciiTheme="minorHAnsi" w:hAnsiTheme="minorHAnsi" w:cstheme="minorBidi"/>
          <w:b/>
          <w:bCs/>
          <w:iCs/>
          <w:sz w:val="22"/>
          <w:szCs w:val="22"/>
          <w:lang w:eastAsia="en-US"/>
        </w:rPr>
      </w:pPr>
      <w:r w:rsidRPr="00DD6B19">
        <w:rPr>
          <w:rFonts w:asciiTheme="minorHAnsi" w:hAnsiTheme="minorHAnsi" w:cstheme="minorBidi"/>
          <w:iCs/>
          <w:sz w:val="22"/>
          <w:szCs w:val="22"/>
          <w:lang w:eastAsia="en-US"/>
        </w:rPr>
        <w:t xml:space="preserve">Na hlavnú aktivitu je v rámci projektu vyčlenených </w:t>
      </w:r>
      <w:r w:rsidR="00D62F8C" w:rsidRPr="00D62F8C">
        <w:rPr>
          <w:rFonts w:asciiTheme="minorHAnsi" w:hAnsiTheme="minorHAnsi" w:cstheme="minorBidi"/>
          <w:iCs/>
          <w:sz w:val="22"/>
          <w:szCs w:val="22"/>
          <w:lang w:eastAsia="en-US"/>
        </w:rPr>
        <w:t>35</w:t>
      </w:r>
      <w:del w:id="356" w:author="Minarovičová Jana" w:date="2024-12-02T17:26:00Z" w16du:dateUtc="2024-12-02T16:26:00Z">
        <w:r w:rsidR="00D62F8C" w:rsidRPr="00D62F8C" w:rsidDel="00CA0655">
          <w:rPr>
            <w:rFonts w:asciiTheme="minorHAnsi" w:hAnsiTheme="minorHAnsi" w:cstheme="minorBidi"/>
            <w:iCs/>
            <w:sz w:val="22"/>
            <w:szCs w:val="22"/>
            <w:lang w:eastAsia="en-US"/>
          </w:rPr>
          <w:delText xml:space="preserve"> </w:delText>
        </w:r>
      </w:del>
      <w:ins w:id="357" w:author="Minarovičová Jana" w:date="2024-12-02T17:26:00Z" w16du:dateUtc="2024-12-02T16:26:00Z">
        <w:r w:rsidR="00CA0655">
          <w:rPr>
            <w:rFonts w:asciiTheme="minorHAnsi" w:hAnsiTheme="minorHAnsi" w:cstheme="minorBidi"/>
            <w:iCs/>
            <w:sz w:val="22"/>
            <w:szCs w:val="22"/>
            <w:lang w:eastAsia="en-US"/>
          </w:rPr>
          <w:t> 755 043,00</w:t>
        </w:r>
      </w:ins>
      <w:del w:id="358" w:author="Minarovičová Jana" w:date="2024-12-02T17:26:00Z" w16du:dateUtc="2024-12-02T16:26:00Z">
        <w:r w:rsidR="00D62F8C" w:rsidRPr="00D62F8C" w:rsidDel="00CA0655">
          <w:rPr>
            <w:rFonts w:asciiTheme="minorHAnsi" w:hAnsiTheme="minorHAnsi" w:cstheme="minorBidi"/>
            <w:iCs/>
            <w:sz w:val="22"/>
            <w:szCs w:val="22"/>
            <w:lang w:eastAsia="en-US"/>
          </w:rPr>
          <w:delText>861 123</w:delText>
        </w:r>
        <w:r w:rsidRPr="005F2556" w:rsidDel="00CA0655">
          <w:rPr>
            <w:rFonts w:asciiTheme="minorHAnsi" w:hAnsiTheme="minorHAnsi" w:cstheme="minorBidi"/>
            <w:iCs/>
            <w:sz w:val="22"/>
            <w:szCs w:val="22"/>
            <w:lang w:eastAsia="en-US"/>
          </w:rPr>
          <w:delText>,00</w:delText>
        </w:r>
      </w:del>
      <w:r w:rsidRPr="005F2556">
        <w:rPr>
          <w:rFonts w:asciiTheme="minorHAnsi" w:hAnsiTheme="minorHAnsi" w:cstheme="minorBidi"/>
          <w:iCs/>
          <w:sz w:val="22"/>
          <w:szCs w:val="22"/>
          <w:lang w:eastAsia="en-US"/>
        </w:rPr>
        <w:t xml:space="preserve"> </w:t>
      </w:r>
      <w:r>
        <w:rPr>
          <w:rFonts w:asciiTheme="minorHAnsi" w:hAnsiTheme="minorHAnsi" w:cstheme="minorBidi"/>
          <w:iCs/>
          <w:sz w:val="22"/>
          <w:szCs w:val="22"/>
          <w:lang w:eastAsia="en-US"/>
        </w:rPr>
        <w:t>EUR</w:t>
      </w:r>
      <w:r w:rsidRPr="00E63B11">
        <w:rPr>
          <w:rFonts w:asciiTheme="minorHAnsi" w:hAnsiTheme="minorHAnsi" w:cstheme="minorBidi"/>
          <w:iCs/>
          <w:sz w:val="22"/>
          <w:szCs w:val="22"/>
          <w:lang w:eastAsia="en-US"/>
        </w:rPr>
        <w:t xml:space="preserve"> </w:t>
      </w:r>
      <w:r w:rsidRPr="00DD6B19">
        <w:rPr>
          <w:rFonts w:asciiTheme="minorHAnsi" w:hAnsiTheme="minorHAnsi" w:cstheme="minorBidi"/>
          <w:iCs/>
          <w:sz w:val="22"/>
          <w:szCs w:val="22"/>
          <w:lang w:eastAsia="en-US"/>
        </w:rPr>
        <w:t xml:space="preserve">(celkové zdroje). </w:t>
      </w:r>
    </w:p>
    <w:p w14:paraId="175139E7" w14:textId="77777777" w:rsidR="00A666FF" w:rsidRDefault="00A666FF" w:rsidP="00A666FF">
      <w:pPr>
        <w:pStyle w:val="Nadpis1"/>
        <w:rPr>
          <w:lang w:eastAsia="en-US"/>
        </w:rPr>
      </w:pPr>
      <w:proofErr w:type="spellStart"/>
      <w:r>
        <w:rPr>
          <w:lang w:eastAsia="en-US"/>
        </w:rPr>
        <w:t>Podaktivita</w:t>
      </w:r>
      <w:proofErr w:type="spellEnd"/>
      <w:r>
        <w:rPr>
          <w:lang w:eastAsia="en-US"/>
        </w:rPr>
        <w:t xml:space="preserve"> 1</w:t>
      </w:r>
    </w:p>
    <w:p w14:paraId="22271C93" w14:textId="77777777" w:rsidR="00A666FF" w:rsidRPr="008D7C78" w:rsidRDefault="00A666FF" w:rsidP="00A666FF">
      <w:pPr>
        <w:tabs>
          <w:tab w:val="left" w:pos="1340"/>
        </w:tabs>
        <w:jc w:val="both"/>
        <w:rPr>
          <w:rFonts w:asciiTheme="minorHAnsi" w:hAnsiTheme="minorHAnsi" w:cstheme="minorBidi"/>
          <w:bCs/>
          <w:iCs/>
          <w:sz w:val="22"/>
          <w:szCs w:val="22"/>
          <w:lang w:eastAsia="en-US"/>
        </w:rPr>
      </w:pPr>
      <w:r w:rsidRPr="008D7C78">
        <w:rPr>
          <w:rFonts w:asciiTheme="minorHAnsi" w:hAnsiTheme="minorHAnsi" w:cstheme="minorBidi"/>
          <w:bCs/>
          <w:iCs/>
          <w:sz w:val="22"/>
          <w:szCs w:val="22"/>
          <w:lang w:eastAsia="en-US"/>
        </w:rPr>
        <w:t>Rozpočet je nastavený podľa konkrétneho výpočtu v súlade s počtom alokovaných štipendií pre domácich aj zahraničných študentov v konkrétnej sume.</w:t>
      </w:r>
    </w:p>
    <w:p w14:paraId="517FFC15" w14:textId="77777777" w:rsidR="00A666FF" w:rsidRDefault="00A666FF" w:rsidP="00A666FF">
      <w:pPr>
        <w:tabs>
          <w:tab w:val="left" w:pos="1340"/>
        </w:tabs>
        <w:jc w:val="both"/>
        <w:rPr>
          <w:rFonts w:asciiTheme="minorHAnsi" w:hAnsiTheme="minorHAnsi" w:cstheme="minorBidi"/>
          <w:bCs/>
          <w:iCs/>
          <w:sz w:val="22"/>
          <w:szCs w:val="22"/>
          <w:lang w:eastAsia="en-US"/>
        </w:rPr>
      </w:pPr>
    </w:p>
    <w:p w14:paraId="35F692D0" w14:textId="77777777" w:rsidR="00A666FF" w:rsidRPr="00A03266" w:rsidRDefault="00A666FF" w:rsidP="00A666FF">
      <w:pPr>
        <w:spacing w:before="120"/>
        <w:jc w:val="both"/>
        <w:rPr>
          <w:rFonts w:asciiTheme="minorHAnsi" w:hAnsiTheme="minorHAnsi" w:cstheme="minorHAnsi"/>
          <w:b/>
          <w:sz w:val="22"/>
          <w:szCs w:val="22"/>
        </w:rPr>
      </w:pPr>
      <w:r w:rsidRPr="00A03266">
        <w:rPr>
          <w:rFonts w:asciiTheme="minorHAnsi" w:hAnsiTheme="minorHAnsi" w:cstheme="minorHAnsi"/>
          <w:b/>
          <w:sz w:val="22"/>
          <w:szCs w:val="22"/>
        </w:rPr>
        <w:t>Stanovené sumy štipendií podľa skupín študentov:</w:t>
      </w:r>
    </w:p>
    <w:tbl>
      <w:tblPr>
        <w:tblStyle w:val="Mriekatabuky"/>
        <w:tblW w:w="9067" w:type="dxa"/>
        <w:tblInd w:w="0" w:type="dxa"/>
        <w:tblLook w:val="04A0" w:firstRow="1" w:lastRow="0" w:firstColumn="1" w:lastColumn="0" w:noHBand="0" w:noVBand="1"/>
      </w:tblPr>
      <w:tblGrid>
        <w:gridCol w:w="5949"/>
        <w:gridCol w:w="3118"/>
      </w:tblGrid>
      <w:tr w:rsidR="00A666FF" w:rsidRPr="004D6BD7" w14:paraId="554BE5D4" w14:textId="77777777" w:rsidTr="00BE006F">
        <w:trPr>
          <w:trHeight w:val="576"/>
        </w:trPr>
        <w:tc>
          <w:tcPr>
            <w:tcW w:w="5949" w:type="dxa"/>
            <w:shd w:val="clear" w:color="auto" w:fill="D0CECE" w:themeFill="background2" w:themeFillShade="E6"/>
            <w:noWrap/>
            <w:hideMark/>
          </w:tcPr>
          <w:p w14:paraId="4F6AFF97" w14:textId="77777777" w:rsidR="00A666FF" w:rsidRPr="004D6BD7" w:rsidRDefault="00A666FF" w:rsidP="00BE006F">
            <w:pPr>
              <w:spacing w:before="120" w:after="120"/>
              <w:jc w:val="both"/>
              <w:rPr>
                <w:rFonts w:asciiTheme="minorHAnsi" w:hAnsiTheme="minorHAnsi" w:cstheme="minorHAnsi"/>
                <w:b/>
                <w:sz w:val="22"/>
                <w:szCs w:val="22"/>
              </w:rPr>
            </w:pPr>
            <w:r>
              <w:rPr>
                <w:rFonts w:asciiTheme="minorHAnsi" w:hAnsiTheme="minorHAnsi" w:cstheme="minorHAnsi"/>
                <w:b/>
                <w:sz w:val="22"/>
                <w:szCs w:val="22"/>
              </w:rPr>
              <w:t xml:space="preserve">Skupina </w:t>
            </w:r>
            <w:r w:rsidRPr="004D6BD7">
              <w:rPr>
                <w:rFonts w:asciiTheme="minorHAnsi" w:hAnsiTheme="minorHAnsi" w:cstheme="minorHAnsi"/>
                <w:b/>
                <w:sz w:val="22"/>
                <w:szCs w:val="22"/>
              </w:rPr>
              <w:t>štipendistov</w:t>
            </w:r>
          </w:p>
        </w:tc>
        <w:tc>
          <w:tcPr>
            <w:tcW w:w="3118" w:type="dxa"/>
            <w:shd w:val="clear" w:color="auto" w:fill="D0CECE" w:themeFill="background2" w:themeFillShade="E6"/>
            <w:hideMark/>
          </w:tcPr>
          <w:p w14:paraId="56DC2F60" w14:textId="77777777" w:rsidR="00A666FF" w:rsidRDefault="00A666FF" w:rsidP="00BE006F">
            <w:pPr>
              <w:spacing w:before="120" w:after="120"/>
              <w:jc w:val="both"/>
              <w:rPr>
                <w:rFonts w:asciiTheme="minorHAnsi" w:hAnsiTheme="minorHAnsi" w:cstheme="minorHAnsi"/>
                <w:b/>
                <w:sz w:val="22"/>
                <w:szCs w:val="22"/>
              </w:rPr>
            </w:pPr>
            <w:r>
              <w:rPr>
                <w:rFonts w:asciiTheme="minorHAnsi" w:hAnsiTheme="minorHAnsi" w:cstheme="minorHAnsi"/>
                <w:b/>
                <w:sz w:val="22"/>
                <w:szCs w:val="22"/>
              </w:rPr>
              <w:t>V</w:t>
            </w:r>
            <w:r w:rsidRPr="004D6BD7">
              <w:rPr>
                <w:rFonts w:asciiTheme="minorHAnsi" w:hAnsiTheme="minorHAnsi" w:cstheme="minorHAnsi"/>
                <w:b/>
                <w:sz w:val="22"/>
                <w:szCs w:val="22"/>
              </w:rPr>
              <w:t xml:space="preserve">ýška štipendia </w:t>
            </w:r>
          </w:p>
          <w:p w14:paraId="581268D0" w14:textId="77777777" w:rsidR="00A666FF" w:rsidRPr="004D6BD7" w:rsidRDefault="00A666FF" w:rsidP="00BE006F">
            <w:pPr>
              <w:spacing w:before="120" w:after="120"/>
              <w:jc w:val="both"/>
              <w:rPr>
                <w:rFonts w:asciiTheme="minorHAnsi" w:hAnsiTheme="minorHAnsi" w:cstheme="minorHAnsi"/>
                <w:b/>
                <w:sz w:val="22"/>
                <w:szCs w:val="22"/>
              </w:rPr>
            </w:pPr>
            <w:r w:rsidRPr="004D6BD7">
              <w:rPr>
                <w:rFonts w:asciiTheme="minorHAnsi" w:hAnsiTheme="minorHAnsi" w:cstheme="minorHAnsi"/>
                <w:b/>
                <w:sz w:val="22"/>
                <w:szCs w:val="22"/>
              </w:rPr>
              <w:t xml:space="preserve">na </w:t>
            </w:r>
            <w:r>
              <w:rPr>
                <w:rFonts w:asciiTheme="minorHAnsi" w:hAnsiTheme="minorHAnsi" w:cstheme="minorHAnsi"/>
                <w:b/>
                <w:sz w:val="22"/>
                <w:szCs w:val="22"/>
              </w:rPr>
              <w:t xml:space="preserve"> jeden a</w:t>
            </w:r>
            <w:r w:rsidRPr="004D6BD7">
              <w:rPr>
                <w:rFonts w:asciiTheme="minorHAnsi" w:hAnsiTheme="minorHAnsi" w:cstheme="minorHAnsi"/>
                <w:b/>
                <w:sz w:val="22"/>
                <w:szCs w:val="22"/>
              </w:rPr>
              <w:t>kademický rok</w:t>
            </w:r>
          </w:p>
        </w:tc>
      </w:tr>
      <w:tr w:rsidR="00A666FF" w:rsidRPr="004D6BD7" w14:paraId="0C33D8B8" w14:textId="77777777" w:rsidTr="00BE006F">
        <w:trPr>
          <w:trHeight w:val="288"/>
        </w:trPr>
        <w:tc>
          <w:tcPr>
            <w:tcW w:w="5949" w:type="dxa"/>
            <w:noWrap/>
          </w:tcPr>
          <w:p w14:paraId="5BBCCFEE" w14:textId="77777777" w:rsidR="00A666FF" w:rsidRPr="004D6BD7" w:rsidRDefault="00A666FF" w:rsidP="00BE006F">
            <w:pPr>
              <w:spacing w:before="120" w:after="120"/>
              <w:jc w:val="both"/>
              <w:rPr>
                <w:rFonts w:asciiTheme="minorHAnsi" w:hAnsiTheme="minorHAnsi" w:cstheme="minorHAnsi"/>
                <w:bCs/>
                <w:sz w:val="22"/>
                <w:szCs w:val="22"/>
              </w:rPr>
            </w:pPr>
            <w:r>
              <w:rPr>
                <w:rFonts w:asciiTheme="minorHAnsi" w:hAnsiTheme="minorHAnsi" w:cstheme="minorHAnsi"/>
                <w:b/>
                <w:bCs/>
                <w:sz w:val="22"/>
                <w:szCs w:val="22"/>
              </w:rPr>
              <w:t>A: Domáci talentovaní študenti</w:t>
            </w:r>
          </w:p>
        </w:tc>
        <w:tc>
          <w:tcPr>
            <w:tcW w:w="3118" w:type="dxa"/>
            <w:noWrap/>
          </w:tcPr>
          <w:p w14:paraId="7581B619" w14:textId="77777777" w:rsidR="00A666FF" w:rsidRPr="004D6BD7" w:rsidRDefault="00A666FF" w:rsidP="00BE006F">
            <w:pPr>
              <w:spacing w:before="120" w:after="120"/>
              <w:jc w:val="both"/>
              <w:rPr>
                <w:rFonts w:asciiTheme="minorHAnsi" w:hAnsiTheme="minorHAnsi" w:cstheme="minorHAnsi"/>
                <w:bCs/>
                <w:sz w:val="22"/>
                <w:szCs w:val="22"/>
              </w:rPr>
            </w:pPr>
            <w:r>
              <w:rPr>
                <w:rFonts w:asciiTheme="minorHAnsi" w:hAnsiTheme="minorHAnsi" w:cstheme="minorHAnsi"/>
                <w:bCs/>
                <w:sz w:val="22"/>
                <w:szCs w:val="22"/>
              </w:rPr>
              <w:t>4 000 EUR (10 x 400 EUR)</w:t>
            </w:r>
          </w:p>
        </w:tc>
      </w:tr>
      <w:tr w:rsidR="00A666FF" w:rsidRPr="004D6BD7" w14:paraId="7A9A4D6F" w14:textId="77777777" w:rsidTr="00BE006F">
        <w:trPr>
          <w:trHeight w:val="288"/>
        </w:trPr>
        <w:tc>
          <w:tcPr>
            <w:tcW w:w="5949" w:type="dxa"/>
            <w:noWrap/>
          </w:tcPr>
          <w:p w14:paraId="3C0DB33B" w14:textId="77777777" w:rsidR="00A666FF" w:rsidRPr="004D6BD7" w:rsidRDefault="00A666FF" w:rsidP="00BE006F">
            <w:pPr>
              <w:spacing w:before="120" w:after="120"/>
              <w:jc w:val="both"/>
              <w:rPr>
                <w:rFonts w:asciiTheme="minorHAnsi" w:hAnsiTheme="minorHAnsi" w:cstheme="minorHAnsi"/>
                <w:bCs/>
                <w:sz w:val="22"/>
                <w:szCs w:val="22"/>
              </w:rPr>
            </w:pPr>
            <w:r w:rsidRPr="004D6BD7">
              <w:rPr>
                <w:rFonts w:asciiTheme="minorHAnsi" w:hAnsiTheme="minorHAnsi" w:cstheme="minorHAnsi"/>
                <w:b/>
                <w:bCs/>
                <w:sz w:val="22"/>
                <w:szCs w:val="22"/>
              </w:rPr>
              <w:lastRenderedPageBreak/>
              <w:t>B:</w:t>
            </w:r>
            <w:r>
              <w:rPr>
                <w:rFonts w:asciiTheme="minorHAnsi" w:hAnsiTheme="minorHAnsi" w:cstheme="minorHAnsi"/>
                <w:bCs/>
                <w:sz w:val="22"/>
                <w:szCs w:val="22"/>
              </w:rPr>
              <w:t xml:space="preserve"> </w:t>
            </w:r>
            <w:r w:rsidRPr="00056FD6">
              <w:rPr>
                <w:rFonts w:asciiTheme="minorHAnsi" w:hAnsiTheme="minorHAnsi" w:cstheme="minorHAnsi"/>
                <w:b/>
                <w:sz w:val="22"/>
                <w:szCs w:val="22"/>
              </w:rPr>
              <w:t xml:space="preserve">Talentovaní študenti </w:t>
            </w:r>
            <w:r>
              <w:rPr>
                <w:rFonts w:asciiTheme="minorHAnsi" w:hAnsiTheme="minorHAnsi" w:cstheme="minorHAnsi"/>
                <w:b/>
                <w:sz w:val="22"/>
                <w:szCs w:val="22"/>
              </w:rPr>
              <w:t>zo zahraničia</w:t>
            </w:r>
          </w:p>
        </w:tc>
        <w:tc>
          <w:tcPr>
            <w:tcW w:w="3118" w:type="dxa"/>
            <w:noWrap/>
          </w:tcPr>
          <w:p w14:paraId="74A1B499" w14:textId="77777777" w:rsidR="00A666FF" w:rsidRPr="004D6BD7" w:rsidRDefault="00A666FF" w:rsidP="00BE006F">
            <w:pPr>
              <w:spacing w:before="120" w:after="120"/>
              <w:jc w:val="both"/>
              <w:rPr>
                <w:rFonts w:asciiTheme="minorHAnsi" w:hAnsiTheme="minorHAnsi" w:cstheme="minorHAnsi"/>
                <w:bCs/>
                <w:sz w:val="22"/>
                <w:szCs w:val="22"/>
              </w:rPr>
            </w:pPr>
            <w:r>
              <w:rPr>
                <w:rFonts w:asciiTheme="minorHAnsi" w:hAnsiTheme="minorHAnsi" w:cstheme="minorHAnsi"/>
                <w:bCs/>
                <w:sz w:val="22"/>
                <w:szCs w:val="22"/>
              </w:rPr>
              <w:t>5 000 EUR (10x 500 EUR)</w:t>
            </w:r>
          </w:p>
        </w:tc>
      </w:tr>
      <w:tr w:rsidR="00A666FF" w:rsidRPr="004D6BD7" w14:paraId="4EBFFA87" w14:textId="77777777" w:rsidTr="00BE006F">
        <w:trPr>
          <w:trHeight w:val="288"/>
        </w:trPr>
        <w:tc>
          <w:tcPr>
            <w:tcW w:w="5949" w:type="dxa"/>
            <w:noWrap/>
          </w:tcPr>
          <w:p w14:paraId="0C99A545" w14:textId="77777777" w:rsidR="00A666FF" w:rsidRPr="004D6BD7" w:rsidRDefault="00A666FF" w:rsidP="00BE006F">
            <w:pPr>
              <w:spacing w:before="120" w:after="120"/>
              <w:jc w:val="both"/>
              <w:rPr>
                <w:rFonts w:asciiTheme="minorHAnsi" w:hAnsiTheme="minorHAnsi" w:cstheme="minorHAnsi"/>
                <w:bCs/>
                <w:sz w:val="22"/>
                <w:szCs w:val="22"/>
              </w:rPr>
            </w:pPr>
            <w:r>
              <w:rPr>
                <w:rFonts w:asciiTheme="minorHAnsi" w:hAnsiTheme="minorHAnsi" w:cstheme="minorHAnsi"/>
                <w:b/>
                <w:bCs/>
                <w:sz w:val="22"/>
                <w:szCs w:val="22"/>
              </w:rPr>
              <w:t>C: Domáci talentovaní študenti zo znevýhodneného prostredia</w:t>
            </w:r>
          </w:p>
        </w:tc>
        <w:tc>
          <w:tcPr>
            <w:tcW w:w="3118" w:type="dxa"/>
            <w:noWrap/>
          </w:tcPr>
          <w:p w14:paraId="7D660AF9" w14:textId="77777777" w:rsidR="00A666FF" w:rsidRPr="004D6BD7" w:rsidRDefault="00A666FF" w:rsidP="00BE006F">
            <w:pPr>
              <w:spacing w:before="120" w:after="120"/>
              <w:jc w:val="both"/>
              <w:rPr>
                <w:rFonts w:asciiTheme="minorHAnsi" w:hAnsiTheme="minorHAnsi" w:cstheme="minorHAnsi"/>
                <w:bCs/>
                <w:sz w:val="22"/>
                <w:szCs w:val="22"/>
              </w:rPr>
            </w:pPr>
            <w:r>
              <w:rPr>
                <w:rFonts w:asciiTheme="minorHAnsi" w:hAnsiTheme="minorHAnsi" w:cstheme="minorHAnsi"/>
                <w:bCs/>
                <w:sz w:val="22"/>
                <w:szCs w:val="22"/>
              </w:rPr>
              <w:t>4 000 EUR (10x 400 EUR)</w:t>
            </w:r>
          </w:p>
        </w:tc>
      </w:tr>
    </w:tbl>
    <w:p w14:paraId="35FAE17D" w14:textId="0C28572C" w:rsidR="00A666FF" w:rsidRDefault="00A666FF" w:rsidP="00A666FF">
      <w:pPr>
        <w:spacing w:before="120" w:after="120"/>
        <w:jc w:val="both"/>
        <w:rPr>
          <w:rFonts w:asciiTheme="minorHAnsi" w:hAnsiTheme="minorHAnsi" w:cstheme="minorHAnsi"/>
          <w:sz w:val="22"/>
          <w:szCs w:val="22"/>
        </w:rPr>
      </w:pPr>
      <w:r w:rsidRPr="004D6BD7">
        <w:rPr>
          <w:rFonts w:asciiTheme="minorHAnsi" w:hAnsiTheme="minorHAnsi" w:cstheme="minorHAnsi"/>
          <w:sz w:val="22"/>
          <w:szCs w:val="22"/>
        </w:rPr>
        <w:t xml:space="preserve">Úspešnému štipendistovi bude vyplácaná </w:t>
      </w:r>
      <w:r>
        <w:rPr>
          <w:rFonts w:asciiTheme="minorHAnsi" w:hAnsiTheme="minorHAnsi" w:cstheme="minorHAnsi"/>
          <w:sz w:val="22"/>
          <w:szCs w:val="22"/>
        </w:rPr>
        <w:t xml:space="preserve">uvedená </w:t>
      </w:r>
      <w:r w:rsidRPr="004D6BD7">
        <w:rPr>
          <w:rFonts w:asciiTheme="minorHAnsi" w:hAnsiTheme="minorHAnsi" w:cstheme="minorHAnsi"/>
          <w:sz w:val="22"/>
          <w:szCs w:val="22"/>
        </w:rPr>
        <w:t>suma</w:t>
      </w:r>
      <w:r>
        <w:rPr>
          <w:rFonts w:asciiTheme="minorHAnsi" w:hAnsiTheme="minorHAnsi" w:cstheme="minorHAnsi"/>
          <w:sz w:val="22"/>
          <w:szCs w:val="22"/>
        </w:rPr>
        <w:t xml:space="preserve"> </w:t>
      </w:r>
      <w:r w:rsidRPr="004D6BD7">
        <w:rPr>
          <w:rFonts w:asciiTheme="minorHAnsi" w:hAnsiTheme="minorHAnsi" w:cstheme="minorHAnsi"/>
          <w:sz w:val="22"/>
          <w:szCs w:val="22"/>
        </w:rPr>
        <w:t xml:space="preserve">počas </w:t>
      </w:r>
      <w:r>
        <w:rPr>
          <w:rFonts w:asciiTheme="minorHAnsi" w:hAnsiTheme="minorHAnsi" w:cstheme="minorHAnsi"/>
          <w:sz w:val="22"/>
          <w:szCs w:val="22"/>
        </w:rPr>
        <w:t xml:space="preserve">maximálne </w:t>
      </w:r>
      <w:r w:rsidRPr="004D6BD7">
        <w:rPr>
          <w:rFonts w:asciiTheme="minorHAnsi" w:hAnsiTheme="minorHAnsi" w:cstheme="minorHAnsi"/>
          <w:sz w:val="22"/>
          <w:szCs w:val="22"/>
        </w:rPr>
        <w:t xml:space="preserve">3 rokov I. stupňa štúdia alebo </w:t>
      </w:r>
      <w:r>
        <w:rPr>
          <w:rFonts w:asciiTheme="minorHAnsi" w:hAnsiTheme="minorHAnsi" w:cstheme="minorHAnsi"/>
          <w:sz w:val="22"/>
          <w:szCs w:val="22"/>
        </w:rPr>
        <w:t xml:space="preserve">počas maximálne 2 rokov </w:t>
      </w:r>
      <w:r w:rsidRPr="004D6BD7">
        <w:rPr>
          <w:rFonts w:asciiTheme="minorHAnsi" w:hAnsiTheme="minorHAnsi" w:cstheme="minorHAnsi"/>
          <w:sz w:val="22"/>
          <w:szCs w:val="22"/>
        </w:rPr>
        <w:t>II. stup</w:t>
      </w:r>
      <w:r>
        <w:rPr>
          <w:rFonts w:asciiTheme="minorHAnsi" w:hAnsiTheme="minorHAnsi" w:cstheme="minorHAnsi"/>
          <w:sz w:val="22"/>
          <w:szCs w:val="22"/>
        </w:rPr>
        <w:t xml:space="preserve">ňa štúdia. Pripravovaný projekt nadväzuje na obdobný projekt realizovaný z POO, preberá z neho väčšinu metodiky a aj nastavenia výšky sumy štipendia. V prípade zahraničných štipendistov je suma mierne navýšená oproti domácim štipendistom z dôvodu potreby zabezpečenia konkurencieschopnosti vo vzťahu k iným krajinám, ktoré taktiež lákajú </w:t>
      </w:r>
      <w:r w:rsidRPr="009565D1">
        <w:rPr>
          <w:rFonts w:asciiTheme="minorHAnsi" w:hAnsiTheme="minorHAnsi" w:cstheme="minorHAnsi"/>
          <w:sz w:val="22"/>
          <w:szCs w:val="22"/>
        </w:rPr>
        <w:t>študentov zo zahraničia</w:t>
      </w:r>
      <w:r>
        <w:rPr>
          <w:rFonts w:asciiTheme="minorHAnsi" w:hAnsiTheme="minorHAnsi" w:cstheme="minorHAnsi"/>
          <w:sz w:val="22"/>
          <w:szCs w:val="22"/>
        </w:rPr>
        <w:t xml:space="preserve"> na štúdium na ich vysokých školách a zohľadnená je aj potreba cestovania zo zahraničia a ďalšie náklady spojené s príchodom do novej krajiny. </w:t>
      </w:r>
    </w:p>
    <w:p w14:paraId="1D18E632" w14:textId="763FF443" w:rsidR="00A666FF" w:rsidRDefault="00A666FF" w:rsidP="00A666FF">
      <w:pPr>
        <w:tabs>
          <w:tab w:val="left" w:pos="1340"/>
        </w:tabs>
        <w:jc w:val="both"/>
        <w:rPr>
          <w:rFonts w:asciiTheme="minorHAnsi" w:hAnsiTheme="minorHAnsi" w:cstheme="minorBidi"/>
          <w:bCs/>
          <w:iCs/>
          <w:sz w:val="22"/>
          <w:szCs w:val="22"/>
          <w:lang w:eastAsia="en-US"/>
        </w:rPr>
      </w:pPr>
      <w:r>
        <w:rPr>
          <w:rFonts w:asciiTheme="minorHAnsi" w:hAnsiTheme="minorHAnsi" w:cstheme="minorBidi"/>
          <w:bCs/>
          <w:iCs/>
          <w:sz w:val="22"/>
          <w:szCs w:val="22"/>
          <w:lang w:eastAsia="en-US"/>
        </w:rPr>
        <w:t xml:space="preserve">Rovnako ako v projekte POO aj v NP budú stanovené podmienky pre študentov, za ktorých sú oprávnení  získať štipendium počas štúdia na VŠ, vrátane zadefinovania oprávnenosti v prípade prerušenia štúdia, dlhodobej PN, zanechania štúdia počas roka apod. </w:t>
      </w:r>
    </w:p>
    <w:p w14:paraId="5F43BF7D" w14:textId="77777777" w:rsidR="00A666FF" w:rsidRDefault="00A666FF" w:rsidP="00A666FF">
      <w:pPr>
        <w:tabs>
          <w:tab w:val="left" w:pos="1340"/>
        </w:tabs>
        <w:jc w:val="both"/>
        <w:rPr>
          <w:rFonts w:asciiTheme="minorHAnsi" w:hAnsiTheme="minorHAnsi" w:cstheme="minorBidi"/>
          <w:bCs/>
          <w:iCs/>
          <w:sz w:val="22"/>
          <w:szCs w:val="22"/>
          <w:lang w:eastAsia="en-US"/>
        </w:rPr>
      </w:pPr>
    </w:p>
    <w:p w14:paraId="45160882" w14:textId="77777777" w:rsidR="00A666FF" w:rsidRPr="0093279D" w:rsidRDefault="00A666FF" w:rsidP="00A666FF">
      <w:pPr>
        <w:tabs>
          <w:tab w:val="left" w:pos="1340"/>
        </w:tabs>
        <w:jc w:val="both"/>
        <w:rPr>
          <w:rFonts w:asciiTheme="minorHAnsi" w:hAnsiTheme="minorHAnsi" w:cstheme="minorBidi"/>
          <w:b/>
          <w:iCs/>
          <w:sz w:val="22"/>
          <w:szCs w:val="22"/>
          <w:lang w:eastAsia="en-US"/>
        </w:rPr>
      </w:pPr>
      <w:r w:rsidRPr="0093279D">
        <w:rPr>
          <w:rFonts w:asciiTheme="minorHAnsi" w:hAnsiTheme="minorHAnsi" w:cstheme="minorBidi"/>
          <w:b/>
          <w:iCs/>
          <w:sz w:val="22"/>
          <w:szCs w:val="22"/>
          <w:lang w:eastAsia="en-US"/>
        </w:rPr>
        <w:t>Výpočet finančných prostriedkov na poskytovanie štipendií</w:t>
      </w:r>
    </w:p>
    <w:p w14:paraId="795144DB" w14:textId="6ADFCB9F" w:rsidR="00A666FF" w:rsidRPr="0093279D" w:rsidRDefault="4FD5DA74" w:rsidP="2B78A32E">
      <w:pPr>
        <w:tabs>
          <w:tab w:val="left" w:pos="1340"/>
        </w:tabs>
        <w:jc w:val="both"/>
        <w:rPr>
          <w:rFonts w:asciiTheme="minorHAnsi" w:hAnsiTheme="minorHAnsi" w:cstheme="minorBidi"/>
          <w:i/>
          <w:iCs/>
          <w:sz w:val="22"/>
          <w:szCs w:val="22"/>
          <w:u w:val="single"/>
          <w:lang w:eastAsia="en-US"/>
        </w:rPr>
      </w:pPr>
      <w:r w:rsidRPr="2B78A32E">
        <w:rPr>
          <w:rFonts w:asciiTheme="minorHAnsi" w:hAnsiTheme="minorHAnsi" w:cstheme="minorBidi"/>
          <w:i/>
          <w:iCs/>
          <w:sz w:val="22"/>
          <w:szCs w:val="22"/>
          <w:u w:val="single"/>
          <w:lang w:eastAsia="en-US"/>
        </w:rPr>
        <w:t xml:space="preserve">A: </w:t>
      </w:r>
      <w:r w:rsidR="413E90DC" w:rsidRPr="2B78A32E">
        <w:rPr>
          <w:rFonts w:asciiTheme="minorHAnsi" w:hAnsiTheme="minorHAnsi" w:cstheme="minorBidi"/>
          <w:i/>
          <w:iCs/>
          <w:sz w:val="22"/>
          <w:szCs w:val="22"/>
          <w:u w:val="single"/>
          <w:lang w:eastAsia="en-US"/>
        </w:rPr>
        <w:t xml:space="preserve">I. stupeň vysokoškolského štúdia </w:t>
      </w:r>
      <w:proofErr w:type="spellStart"/>
      <w:r w:rsidRPr="2B78A32E">
        <w:rPr>
          <w:rFonts w:asciiTheme="minorHAnsi" w:hAnsiTheme="minorHAnsi" w:cstheme="minorBidi"/>
          <w:i/>
          <w:iCs/>
          <w:sz w:val="22"/>
          <w:szCs w:val="22"/>
          <w:u w:val="single"/>
          <w:lang w:eastAsia="en-US"/>
        </w:rPr>
        <w:t>túdium</w:t>
      </w:r>
      <w:proofErr w:type="spellEnd"/>
    </w:p>
    <w:p w14:paraId="3DCB7966" w14:textId="77777777" w:rsidR="00A666FF" w:rsidRDefault="00A666FF" w:rsidP="00A666FF">
      <w:pPr>
        <w:tabs>
          <w:tab w:val="left" w:pos="1340"/>
        </w:tabs>
        <w:spacing w:after="240"/>
        <w:jc w:val="both"/>
        <w:rPr>
          <w:rFonts w:asciiTheme="minorHAnsi" w:hAnsiTheme="minorHAnsi" w:cstheme="minorBidi"/>
          <w:bCs/>
          <w:iCs/>
          <w:sz w:val="22"/>
          <w:szCs w:val="22"/>
          <w:lang w:eastAsia="en-US"/>
        </w:rPr>
      </w:pPr>
      <w:r>
        <w:rPr>
          <w:rFonts w:asciiTheme="minorHAnsi" w:hAnsiTheme="minorHAnsi" w:cstheme="minorBidi"/>
          <w:bCs/>
          <w:iCs/>
          <w:sz w:val="22"/>
          <w:szCs w:val="22"/>
          <w:lang w:eastAsia="en-US"/>
        </w:rPr>
        <w:t xml:space="preserve">Štipendiá sa budú z finančných prostriedkov NP poskytovať na maximálne 3 roky štúdia na I. stupni vysokoškolského štúdia a to pre študentov, ktorí nastúpia na štúdium na VŠ najneskôr v akademickom roku 2026/2027. V ďalšom akademickom roku 2027/2028 bude možné poskytnúť štipendium študentom z NP na maximálne 2 nasledujúce akademické roky + 4 mesiace.  Dôvodom postupného znižovania počtu rokov je skončenie oprávnenosti výdavkov programového obdobia 2021-2027, ktoré končí 31.12.2029.   </w:t>
      </w:r>
    </w:p>
    <w:p w14:paraId="41FD1100" w14:textId="77777777" w:rsidR="00A666FF" w:rsidRDefault="00A666FF" w:rsidP="00A666FF">
      <w:pPr>
        <w:tabs>
          <w:tab w:val="left" w:pos="1340"/>
        </w:tabs>
        <w:jc w:val="both"/>
        <w:rPr>
          <w:rFonts w:asciiTheme="minorHAnsi" w:hAnsiTheme="minorHAnsi" w:cstheme="minorBidi"/>
          <w:bCs/>
          <w:iCs/>
          <w:sz w:val="22"/>
          <w:szCs w:val="22"/>
          <w:lang w:eastAsia="en-US"/>
        </w:rPr>
      </w:pPr>
      <w:r>
        <w:rPr>
          <w:rFonts w:asciiTheme="minorHAnsi" w:hAnsiTheme="minorHAnsi" w:cstheme="minorBidi"/>
          <w:bCs/>
          <w:iCs/>
          <w:sz w:val="22"/>
          <w:szCs w:val="22"/>
          <w:lang w:eastAsia="en-US"/>
        </w:rPr>
        <w:t xml:space="preserve">V nasledujúcich tabuľkách je uvedený prehľad počtu plánovaných štipendií pre jednotlivé skupiny študentov na celé obdobie trvania projektu. Sumárne sa predpokladá, že na štipendiá pre bakalársky stupeň štúdia bude poskytnutých 21 mil. EUR za celé obdobie projektu. </w:t>
      </w:r>
    </w:p>
    <w:p w14:paraId="248209C3" w14:textId="77777777" w:rsidR="00A666FF" w:rsidRDefault="00A666FF" w:rsidP="2B78A32E">
      <w:pPr>
        <w:tabs>
          <w:tab w:val="left" w:pos="1340"/>
        </w:tabs>
        <w:jc w:val="both"/>
        <w:rPr>
          <w:rFonts w:asciiTheme="minorHAnsi" w:hAnsiTheme="minorHAnsi" w:cstheme="minorBidi"/>
          <w:sz w:val="22"/>
          <w:szCs w:val="22"/>
          <w:lang w:eastAsia="en-US"/>
        </w:rPr>
      </w:pPr>
    </w:p>
    <w:p w14:paraId="02EDE6D3" w14:textId="0528BCC6" w:rsidR="2B78A32E" w:rsidRDefault="2B78A32E" w:rsidP="2B78A32E">
      <w:pPr>
        <w:tabs>
          <w:tab w:val="left" w:pos="1340"/>
        </w:tabs>
        <w:jc w:val="both"/>
        <w:rPr>
          <w:rFonts w:asciiTheme="minorHAnsi" w:hAnsiTheme="minorHAnsi" w:cstheme="minorBidi"/>
          <w:sz w:val="22"/>
          <w:szCs w:val="22"/>
          <w:lang w:eastAsia="en-US"/>
        </w:rPr>
      </w:pPr>
    </w:p>
    <w:p w14:paraId="2BBD52BC" w14:textId="4BD08A81" w:rsidR="00A666FF" w:rsidRDefault="009D4108" w:rsidP="2B78A32E">
      <w:pPr>
        <w:tabs>
          <w:tab w:val="left" w:pos="1340"/>
        </w:tabs>
        <w:jc w:val="both"/>
        <w:rPr>
          <w:rFonts w:asciiTheme="minorHAnsi" w:hAnsiTheme="minorHAnsi" w:cstheme="minorBidi"/>
          <w:sz w:val="22"/>
          <w:szCs w:val="22"/>
          <w:lang w:eastAsia="en-US"/>
        </w:rPr>
      </w:pPr>
      <w:r w:rsidRPr="009D4108">
        <w:rPr>
          <w:noProof/>
        </w:rPr>
        <w:drawing>
          <wp:inline distT="0" distB="0" distL="0" distR="0" wp14:anchorId="73EF2BCF" wp14:editId="1317F80F">
            <wp:extent cx="5760720" cy="883285"/>
            <wp:effectExtent l="0" t="0" r="0" b="0"/>
            <wp:docPr id="1670914278"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883285"/>
                    </a:xfrm>
                    <a:prstGeom prst="rect">
                      <a:avLst/>
                    </a:prstGeom>
                    <a:noFill/>
                    <a:ln>
                      <a:noFill/>
                    </a:ln>
                  </pic:spPr>
                </pic:pic>
              </a:graphicData>
            </a:graphic>
          </wp:inline>
        </w:drawing>
      </w:r>
    </w:p>
    <w:p w14:paraId="191BC86C" w14:textId="77777777" w:rsidR="00A666FF" w:rsidRDefault="00A666FF" w:rsidP="00A666FF">
      <w:pPr>
        <w:tabs>
          <w:tab w:val="left" w:pos="1340"/>
        </w:tabs>
        <w:jc w:val="both"/>
        <w:rPr>
          <w:rFonts w:asciiTheme="minorHAnsi" w:hAnsiTheme="minorHAnsi" w:cstheme="minorBidi"/>
          <w:bCs/>
          <w:iCs/>
          <w:sz w:val="22"/>
          <w:szCs w:val="22"/>
          <w:lang w:eastAsia="en-US"/>
        </w:rPr>
      </w:pPr>
    </w:p>
    <w:p w14:paraId="59E48DB5" w14:textId="13A9C888" w:rsidR="00A666FF" w:rsidRDefault="009D4108" w:rsidP="2B78A32E">
      <w:pPr>
        <w:tabs>
          <w:tab w:val="left" w:pos="1340"/>
        </w:tabs>
        <w:jc w:val="both"/>
        <w:rPr>
          <w:rFonts w:asciiTheme="minorHAnsi" w:hAnsiTheme="minorHAnsi" w:cstheme="minorBidi"/>
          <w:sz w:val="22"/>
          <w:szCs w:val="22"/>
          <w:lang w:eastAsia="en-US"/>
        </w:rPr>
      </w:pPr>
      <w:r w:rsidRPr="009D4108">
        <w:rPr>
          <w:noProof/>
        </w:rPr>
        <w:drawing>
          <wp:inline distT="0" distB="0" distL="0" distR="0" wp14:anchorId="138393B5" wp14:editId="02789E0C">
            <wp:extent cx="5760720" cy="883285"/>
            <wp:effectExtent l="0" t="0" r="0" b="0"/>
            <wp:docPr id="906501927"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883285"/>
                    </a:xfrm>
                    <a:prstGeom prst="rect">
                      <a:avLst/>
                    </a:prstGeom>
                    <a:noFill/>
                    <a:ln>
                      <a:noFill/>
                    </a:ln>
                  </pic:spPr>
                </pic:pic>
              </a:graphicData>
            </a:graphic>
          </wp:inline>
        </w:drawing>
      </w:r>
    </w:p>
    <w:p w14:paraId="301D349E" w14:textId="77777777" w:rsidR="00A666FF" w:rsidRDefault="00A666FF" w:rsidP="00A666FF">
      <w:pPr>
        <w:tabs>
          <w:tab w:val="left" w:pos="1340"/>
        </w:tabs>
        <w:jc w:val="both"/>
        <w:rPr>
          <w:rFonts w:asciiTheme="minorHAnsi" w:hAnsiTheme="minorHAnsi" w:cstheme="minorBidi"/>
          <w:bCs/>
          <w:iCs/>
          <w:sz w:val="22"/>
          <w:szCs w:val="22"/>
          <w:lang w:eastAsia="en-US"/>
        </w:rPr>
      </w:pPr>
    </w:p>
    <w:p w14:paraId="6B785F65" w14:textId="3C6EB4CE" w:rsidR="00A666FF" w:rsidRDefault="009D4108" w:rsidP="2B78A32E">
      <w:pPr>
        <w:tabs>
          <w:tab w:val="left" w:pos="1340"/>
        </w:tabs>
        <w:jc w:val="both"/>
        <w:rPr>
          <w:rFonts w:asciiTheme="minorHAnsi" w:hAnsiTheme="minorHAnsi" w:cstheme="minorBidi"/>
          <w:sz w:val="22"/>
          <w:szCs w:val="22"/>
          <w:lang w:eastAsia="en-US"/>
        </w:rPr>
      </w:pPr>
      <w:r w:rsidRPr="009D4108">
        <w:rPr>
          <w:noProof/>
        </w:rPr>
        <w:drawing>
          <wp:inline distT="0" distB="0" distL="0" distR="0" wp14:anchorId="5C9DC2C2" wp14:editId="697BF6C6">
            <wp:extent cx="5760720" cy="883285"/>
            <wp:effectExtent l="0" t="0" r="0" b="0"/>
            <wp:docPr id="148694785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883285"/>
                    </a:xfrm>
                    <a:prstGeom prst="rect">
                      <a:avLst/>
                    </a:prstGeom>
                    <a:noFill/>
                    <a:ln>
                      <a:noFill/>
                    </a:ln>
                  </pic:spPr>
                </pic:pic>
              </a:graphicData>
            </a:graphic>
          </wp:inline>
        </w:drawing>
      </w:r>
    </w:p>
    <w:p w14:paraId="03F0A945" w14:textId="77777777" w:rsidR="00A666FF" w:rsidRDefault="00A666FF" w:rsidP="00A666FF">
      <w:pPr>
        <w:tabs>
          <w:tab w:val="left" w:pos="1340"/>
        </w:tabs>
        <w:jc w:val="both"/>
        <w:rPr>
          <w:rFonts w:asciiTheme="minorHAnsi" w:hAnsiTheme="minorHAnsi" w:cstheme="minorBidi"/>
          <w:bCs/>
          <w:iCs/>
          <w:sz w:val="22"/>
          <w:szCs w:val="22"/>
          <w:lang w:eastAsia="en-US"/>
        </w:rPr>
      </w:pPr>
    </w:p>
    <w:p w14:paraId="429A6E0B" w14:textId="701C2384" w:rsidR="00A666FF" w:rsidRDefault="009D4108" w:rsidP="2B78A32E">
      <w:pPr>
        <w:tabs>
          <w:tab w:val="left" w:pos="1340"/>
        </w:tabs>
        <w:jc w:val="both"/>
        <w:rPr>
          <w:rFonts w:asciiTheme="minorHAnsi" w:hAnsiTheme="minorHAnsi" w:cstheme="minorBidi"/>
          <w:sz w:val="22"/>
          <w:szCs w:val="22"/>
          <w:lang w:eastAsia="en-US"/>
        </w:rPr>
      </w:pPr>
      <w:r w:rsidRPr="009D4108">
        <w:rPr>
          <w:noProof/>
        </w:rPr>
        <w:lastRenderedPageBreak/>
        <w:drawing>
          <wp:inline distT="0" distB="0" distL="0" distR="0" wp14:anchorId="049E9925" wp14:editId="1E23B29A">
            <wp:extent cx="5760720" cy="883285"/>
            <wp:effectExtent l="0" t="0" r="0" b="0"/>
            <wp:docPr id="1584478486"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883285"/>
                    </a:xfrm>
                    <a:prstGeom prst="rect">
                      <a:avLst/>
                    </a:prstGeom>
                    <a:noFill/>
                    <a:ln>
                      <a:noFill/>
                    </a:ln>
                  </pic:spPr>
                </pic:pic>
              </a:graphicData>
            </a:graphic>
          </wp:inline>
        </w:drawing>
      </w:r>
    </w:p>
    <w:p w14:paraId="397C7BC1" w14:textId="77777777" w:rsidR="00A666FF" w:rsidRDefault="00A666FF" w:rsidP="00A666FF">
      <w:pPr>
        <w:tabs>
          <w:tab w:val="left" w:pos="1340"/>
        </w:tabs>
        <w:jc w:val="both"/>
        <w:rPr>
          <w:rFonts w:asciiTheme="minorHAnsi" w:hAnsiTheme="minorHAnsi" w:cstheme="minorBidi"/>
          <w:bCs/>
          <w:iCs/>
          <w:sz w:val="22"/>
          <w:szCs w:val="22"/>
          <w:lang w:eastAsia="en-US"/>
        </w:rPr>
      </w:pPr>
    </w:p>
    <w:p w14:paraId="77A47A32" w14:textId="26939211" w:rsidR="00A666FF" w:rsidRPr="0093279D" w:rsidRDefault="4FD5DA74" w:rsidP="2B78A32E">
      <w:pPr>
        <w:tabs>
          <w:tab w:val="left" w:pos="1340"/>
        </w:tabs>
        <w:jc w:val="both"/>
        <w:rPr>
          <w:rFonts w:asciiTheme="minorHAnsi" w:hAnsiTheme="minorHAnsi" w:cstheme="minorBidi"/>
          <w:i/>
          <w:iCs/>
          <w:sz w:val="22"/>
          <w:szCs w:val="22"/>
          <w:u w:val="single"/>
          <w:lang w:eastAsia="en-US"/>
        </w:rPr>
      </w:pPr>
      <w:r w:rsidRPr="2B78A32E">
        <w:rPr>
          <w:rFonts w:asciiTheme="minorHAnsi" w:hAnsiTheme="minorHAnsi" w:cstheme="minorBidi"/>
          <w:i/>
          <w:iCs/>
          <w:sz w:val="22"/>
          <w:szCs w:val="22"/>
          <w:u w:val="single"/>
          <w:lang w:eastAsia="en-US"/>
        </w:rPr>
        <w:t xml:space="preserve">B: </w:t>
      </w:r>
      <w:r w:rsidR="3A47A0D5" w:rsidRPr="2B78A32E">
        <w:rPr>
          <w:rFonts w:asciiTheme="minorHAnsi" w:hAnsiTheme="minorHAnsi" w:cstheme="minorBidi"/>
          <w:i/>
          <w:iCs/>
          <w:sz w:val="22"/>
          <w:szCs w:val="22"/>
          <w:u w:val="single"/>
          <w:lang w:eastAsia="en-US"/>
        </w:rPr>
        <w:t>II. Stupeň vysokoškolského štúdia</w:t>
      </w:r>
    </w:p>
    <w:p w14:paraId="7BF0BD42" w14:textId="77777777" w:rsidR="00A666FF" w:rsidRDefault="00A666FF" w:rsidP="00A666FF">
      <w:pPr>
        <w:tabs>
          <w:tab w:val="left" w:pos="1340"/>
        </w:tabs>
        <w:spacing w:after="240"/>
        <w:jc w:val="both"/>
        <w:rPr>
          <w:rFonts w:asciiTheme="minorHAnsi" w:hAnsiTheme="minorHAnsi" w:cstheme="minorBidi"/>
          <w:bCs/>
          <w:iCs/>
          <w:sz w:val="22"/>
          <w:szCs w:val="22"/>
          <w:lang w:eastAsia="en-US"/>
        </w:rPr>
      </w:pPr>
      <w:r>
        <w:rPr>
          <w:rFonts w:asciiTheme="minorHAnsi" w:hAnsiTheme="minorHAnsi" w:cstheme="minorBidi"/>
          <w:bCs/>
          <w:iCs/>
          <w:sz w:val="22"/>
          <w:szCs w:val="22"/>
          <w:lang w:eastAsia="en-US"/>
        </w:rPr>
        <w:t xml:space="preserve">Štipendiá sa budú z finančných prostriedkov NP poskytovať na maximálne 2 roky štúdia na II. stupni vysokoškolského štúdia a to pre študentov, ktorí nastúpia na štúdium na VŠ najneskôr v akademickom roku 2027/2028. V ďalšom akademickom roku 2028/2029 bude možné poskytnúť štipendium študentom z NP na maximálne 1 nasledujúci akademický rok + 4 mesiace. Dôvodom zníženia obdobia vyplácania štipendií je skončenie oprávnenosti výdavkov programového obdobia 2021-2027, ktoré končí 31.12.2029.   </w:t>
      </w:r>
    </w:p>
    <w:p w14:paraId="5D9978CC" w14:textId="77777777" w:rsidR="00A666FF" w:rsidRDefault="00A666FF" w:rsidP="00A666FF">
      <w:pPr>
        <w:tabs>
          <w:tab w:val="left" w:pos="1340"/>
        </w:tabs>
        <w:jc w:val="both"/>
        <w:rPr>
          <w:rFonts w:asciiTheme="minorHAnsi" w:hAnsiTheme="minorHAnsi" w:cstheme="minorBidi"/>
          <w:bCs/>
          <w:iCs/>
          <w:sz w:val="22"/>
          <w:szCs w:val="22"/>
          <w:lang w:eastAsia="en-US"/>
        </w:rPr>
      </w:pPr>
      <w:r>
        <w:rPr>
          <w:rFonts w:asciiTheme="minorHAnsi" w:hAnsiTheme="minorHAnsi" w:cstheme="minorBidi"/>
          <w:bCs/>
          <w:iCs/>
          <w:sz w:val="22"/>
          <w:szCs w:val="22"/>
          <w:lang w:eastAsia="en-US"/>
        </w:rPr>
        <w:t xml:space="preserve">V nasledujúcich tabuľkách je uvedený prehľad počtu plánovaných štipendií pre jednotlivé skupiny študentov na celé obdobie trvania projektu. Sumárne sa predpokladá, že na štipendiá pre magisterský/inžiniersky stupeň štúdia bude poskytnutých 7,03 mil. EUR za celé obdobie projektu. </w:t>
      </w:r>
    </w:p>
    <w:p w14:paraId="63BC12A2" w14:textId="77777777" w:rsidR="00A666FF" w:rsidRPr="008A263E" w:rsidRDefault="00A666FF" w:rsidP="00A666FF">
      <w:pPr>
        <w:tabs>
          <w:tab w:val="left" w:pos="1340"/>
        </w:tabs>
        <w:jc w:val="both"/>
        <w:rPr>
          <w:rFonts w:asciiTheme="minorHAnsi" w:hAnsiTheme="minorHAnsi" w:cstheme="minorBidi"/>
          <w:iCs/>
          <w:sz w:val="22"/>
          <w:szCs w:val="22"/>
          <w:lang w:eastAsia="en-US"/>
        </w:rPr>
      </w:pPr>
      <w:r w:rsidRPr="008A263E">
        <w:rPr>
          <w:rFonts w:asciiTheme="minorHAnsi" w:hAnsiTheme="minorHAnsi" w:cstheme="minorBidi"/>
          <w:iCs/>
          <w:sz w:val="22"/>
          <w:szCs w:val="22"/>
          <w:lang w:eastAsia="en-US"/>
        </w:rPr>
        <w:t xml:space="preserve">Finančné prostriedky budú poskytované formou transferov zo strany </w:t>
      </w:r>
      <w:proofErr w:type="spellStart"/>
      <w:r w:rsidRPr="008A263E">
        <w:rPr>
          <w:rFonts w:asciiTheme="minorHAnsi" w:hAnsiTheme="minorHAnsi" w:cstheme="minorBidi"/>
          <w:iCs/>
          <w:sz w:val="22"/>
          <w:szCs w:val="22"/>
          <w:lang w:eastAsia="en-US"/>
        </w:rPr>
        <w:t>MŠVVaM</w:t>
      </w:r>
      <w:proofErr w:type="spellEnd"/>
      <w:r w:rsidRPr="008A263E">
        <w:rPr>
          <w:rFonts w:asciiTheme="minorHAnsi" w:hAnsiTheme="minorHAnsi" w:cstheme="minorBidi"/>
          <w:iCs/>
          <w:sz w:val="22"/>
          <w:szCs w:val="22"/>
          <w:lang w:eastAsia="en-US"/>
        </w:rPr>
        <w:t xml:space="preserve"> SR –  v prípade štipendií sa vysoká škola bude správať ako „sprostredkovateľ“ transakcie, kedy finančné prostriedky na štipendiá budú zaslané vysokej škole, ktorá následne vyplatí štipendiá</w:t>
      </w:r>
      <w:r>
        <w:rPr>
          <w:rFonts w:asciiTheme="minorHAnsi" w:hAnsiTheme="minorHAnsi" w:cstheme="minorBidi"/>
          <w:iCs/>
          <w:sz w:val="22"/>
          <w:szCs w:val="22"/>
          <w:lang w:eastAsia="en-US"/>
        </w:rPr>
        <w:t xml:space="preserve"> štipendistom. </w:t>
      </w:r>
    </w:p>
    <w:p w14:paraId="4123B99A" w14:textId="77777777" w:rsidR="00A666FF" w:rsidRPr="008A263E" w:rsidRDefault="00A666FF" w:rsidP="00A666FF">
      <w:pPr>
        <w:tabs>
          <w:tab w:val="left" w:pos="1340"/>
        </w:tabs>
        <w:jc w:val="both"/>
        <w:rPr>
          <w:rFonts w:asciiTheme="minorHAnsi" w:hAnsiTheme="minorHAnsi" w:cstheme="minorBidi"/>
          <w:iCs/>
          <w:sz w:val="22"/>
          <w:szCs w:val="22"/>
          <w:lang w:eastAsia="en-US"/>
        </w:rPr>
      </w:pPr>
    </w:p>
    <w:p w14:paraId="1294203D" w14:textId="77777777" w:rsidR="00A666FF" w:rsidRDefault="00A666FF" w:rsidP="00A666FF">
      <w:pPr>
        <w:tabs>
          <w:tab w:val="left" w:pos="1340"/>
        </w:tabs>
        <w:jc w:val="both"/>
        <w:rPr>
          <w:rFonts w:asciiTheme="minorHAnsi" w:hAnsiTheme="minorHAnsi" w:cstheme="minorBidi"/>
          <w:iCs/>
          <w:sz w:val="22"/>
          <w:szCs w:val="22"/>
          <w:lang w:eastAsia="en-US"/>
        </w:rPr>
      </w:pPr>
      <w:r w:rsidRPr="008A263E">
        <w:rPr>
          <w:rFonts w:asciiTheme="minorHAnsi" w:hAnsiTheme="minorHAnsi" w:cstheme="minorBidi"/>
          <w:iCs/>
          <w:sz w:val="22"/>
          <w:szCs w:val="22"/>
          <w:lang w:eastAsia="en-US"/>
        </w:rPr>
        <w:t xml:space="preserve">Oprávnenosť výdavkov užívateľov bude zadefinovaná v príručke pre užívateľa v zmysle Príručky k oprávnenosti výdavkov v jeho aktuálne platnej verzii vydanej zo strany MIRRI SR/RO PSK. </w:t>
      </w:r>
    </w:p>
    <w:p w14:paraId="0D3721BC" w14:textId="77777777" w:rsidR="00D15C2F" w:rsidRPr="008A263E" w:rsidRDefault="00D15C2F" w:rsidP="2B78A32E">
      <w:pPr>
        <w:tabs>
          <w:tab w:val="left" w:pos="1340"/>
        </w:tabs>
        <w:jc w:val="both"/>
        <w:rPr>
          <w:rFonts w:asciiTheme="minorHAnsi" w:hAnsiTheme="minorHAnsi" w:cstheme="minorBidi"/>
          <w:sz w:val="22"/>
          <w:szCs w:val="22"/>
          <w:lang w:eastAsia="en-US"/>
        </w:rPr>
      </w:pPr>
    </w:p>
    <w:p w14:paraId="5A07C6A5" w14:textId="0505737C" w:rsidR="2B78A32E" w:rsidRDefault="2B78A32E" w:rsidP="2B78A32E">
      <w:pPr>
        <w:tabs>
          <w:tab w:val="left" w:pos="1340"/>
        </w:tabs>
        <w:jc w:val="both"/>
        <w:rPr>
          <w:rFonts w:asciiTheme="minorHAnsi" w:hAnsiTheme="minorHAnsi" w:cstheme="minorBidi"/>
          <w:sz w:val="22"/>
          <w:szCs w:val="22"/>
          <w:lang w:eastAsia="en-US"/>
        </w:rPr>
      </w:pPr>
    </w:p>
    <w:p w14:paraId="57A58F16" w14:textId="1090D66C" w:rsidR="00A666FF" w:rsidRDefault="009D4108" w:rsidP="2B78A32E">
      <w:pPr>
        <w:tabs>
          <w:tab w:val="left" w:pos="1340"/>
        </w:tabs>
        <w:jc w:val="both"/>
        <w:rPr>
          <w:rFonts w:asciiTheme="minorHAnsi" w:hAnsiTheme="minorHAnsi" w:cstheme="minorBidi"/>
          <w:sz w:val="22"/>
          <w:szCs w:val="22"/>
          <w:lang w:eastAsia="en-US"/>
        </w:rPr>
      </w:pPr>
      <w:r w:rsidRPr="009D4108">
        <w:rPr>
          <w:noProof/>
        </w:rPr>
        <w:drawing>
          <wp:inline distT="0" distB="0" distL="0" distR="0" wp14:anchorId="2D5B45A5" wp14:editId="4CAD1DC1">
            <wp:extent cx="5760720" cy="1025525"/>
            <wp:effectExtent l="0" t="0" r="0" b="3175"/>
            <wp:docPr id="1064383074"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1025525"/>
                    </a:xfrm>
                    <a:prstGeom prst="rect">
                      <a:avLst/>
                    </a:prstGeom>
                    <a:noFill/>
                    <a:ln>
                      <a:noFill/>
                    </a:ln>
                  </pic:spPr>
                </pic:pic>
              </a:graphicData>
            </a:graphic>
          </wp:inline>
        </w:drawing>
      </w:r>
    </w:p>
    <w:p w14:paraId="3C4AAF09" w14:textId="77777777" w:rsidR="00D15C2F" w:rsidRDefault="00D15C2F" w:rsidP="00A666FF">
      <w:pPr>
        <w:tabs>
          <w:tab w:val="left" w:pos="1340"/>
        </w:tabs>
        <w:jc w:val="both"/>
        <w:rPr>
          <w:rFonts w:asciiTheme="minorHAnsi" w:hAnsiTheme="minorHAnsi" w:cstheme="minorBidi"/>
          <w:bCs/>
          <w:iCs/>
          <w:sz w:val="22"/>
          <w:szCs w:val="22"/>
          <w:lang w:eastAsia="en-US"/>
        </w:rPr>
      </w:pPr>
    </w:p>
    <w:p w14:paraId="15C74AA2" w14:textId="38925A00" w:rsidR="00A666FF" w:rsidRDefault="009D4108" w:rsidP="2B78A32E">
      <w:pPr>
        <w:tabs>
          <w:tab w:val="left" w:pos="1340"/>
        </w:tabs>
        <w:jc w:val="both"/>
        <w:rPr>
          <w:rFonts w:asciiTheme="minorHAnsi" w:hAnsiTheme="minorHAnsi" w:cstheme="minorBidi"/>
          <w:sz w:val="22"/>
          <w:szCs w:val="22"/>
          <w:lang w:eastAsia="en-US"/>
        </w:rPr>
      </w:pPr>
      <w:r w:rsidRPr="009D4108">
        <w:rPr>
          <w:noProof/>
        </w:rPr>
        <w:drawing>
          <wp:inline distT="0" distB="0" distL="0" distR="0" wp14:anchorId="73AEFEB8" wp14:editId="3607ED37">
            <wp:extent cx="5760720" cy="1025525"/>
            <wp:effectExtent l="0" t="0" r="0" b="3175"/>
            <wp:docPr id="52004691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1025525"/>
                    </a:xfrm>
                    <a:prstGeom prst="rect">
                      <a:avLst/>
                    </a:prstGeom>
                    <a:noFill/>
                    <a:ln>
                      <a:noFill/>
                    </a:ln>
                  </pic:spPr>
                </pic:pic>
              </a:graphicData>
            </a:graphic>
          </wp:inline>
        </w:drawing>
      </w:r>
    </w:p>
    <w:p w14:paraId="12C212F4" w14:textId="77777777" w:rsidR="00D15C2F" w:rsidRDefault="00D15C2F" w:rsidP="00A666FF">
      <w:pPr>
        <w:tabs>
          <w:tab w:val="left" w:pos="1340"/>
        </w:tabs>
        <w:jc w:val="both"/>
        <w:rPr>
          <w:rFonts w:asciiTheme="minorHAnsi" w:hAnsiTheme="minorHAnsi" w:cstheme="minorBidi"/>
          <w:bCs/>
          <w:iCs/>
          <w:sz w:val="22"/>
          <w:szCs w:val="22"/>
          <w:lang w:eastAsia="en-US"/>
        </w:rPr>
      </w:pPr>
    </w:p>
    <w:p w14:paraId="6A14E244" w14:textId="4B8BB11C" w:rsidR="00A666FF" w:rsidRDefault="009D4108" w:rsidP="2B78A32E">
      <w:pPr>
        <w:tabs>
          <w:tab w:val="left" w:pos="1340"/>
        </w:tabs>
        <w:jc w:val="both"/>
        <w:rPr>
          <w:rFonts w:asciiTheme="minorHAnsi" w:hAnsiTheme="minorHAnsi" w:cstheme="minorBidi"/>
          <w:sz w:val="22"/>
          <w:szCs w:val="22"/>
          <w:lang w:eastAsia="en-US"/>
        </w:rPr>
      </w:pPr>
      <w:r w:rsidRPr="009D4108">
        <w:rPr>
          <w:noProof/>
        </w:rPr>
        <w:drawing>
          <wp:inline distT="0" distB="0" distL="0" distR="0" wp14:anchorId="4F8C9068" wp14:editId="74BD8491">
            <wp:extent cx="5760720" cy="1025525"/>
            <wp:effectExtent l="0" t="0" r="0" b="3175"/>
            <wp:docPr id="1793563944"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1025525"/>
                    </a:xfrm>
                    <a:prstGeom prst="rect">
                      <a:avLst/>
                    </a:prstGeom>
                    <a:noFill/>
                    <a:ln>
                      <a:noFill/>
                    </a:ln>
                  </pic:spPr>
                </pic:pic>
              </a:graphicData>
            </a:graphic>
          </wp:inline>
        </w:drawing>
      </w:r>
    </w:p>
    <w:p w14:paraId="3E87C63D" w14:textId="77777777" w:rsidR="00D15C2F" w:rsidRDefault="00D15C2F" w:rsidP="00A666FF">
      <w:pPr>
        <w:tabs>
          <w:tab w:val="left" w:pos="1340"/>
        </w:tabs>
        <w:jc w:val="both"/>
        <w:rPr>
          <w:rFonts w:asciiTheme="minorHAnsi" w:hAnsiTheme="minorHAnsi" w:cstheme="minorBidi"/>
          <w:bCs/>
          <w:iCs/>
          <w:sz w:val="22"/>
          <w:szCs w:val="22"/>
          <w:lang w:eastAsia="en-US"/>
        </w:rPr>
      </w:pPr>
    </w:p>
    <w:p w14:paraId="343E1782" w14:textId="60CC2F65" w:rsidR="00A666FF" w:rsidRDefault="009D4108" w:rsidP="2B78A32E">
      <w:pPr>
        <w:tabs>
          <w:tab w:val="left" w:pos="1340"/>
        </w:tabs>
        <w:jc w:val="both"/>
        <w:rPr>
          <w:rFonts w:asciiTheme="minorHAnsi" w:hAnsiTheme="minorHAnsi" w:cstheme="minorBidi"/>
          <w:sz w:val="22"/>
          <w:szCs w:val="22"/>
          <w:lang w:eastAsia="en-US"/>
        </w:rPr>
      </w:pPr>
      <w:r w:rsidRPr="009D4108">
        <w:rPr>
          <w:noProof/>
        </w:rPr>
        <w:lastRenderedPageBreak/>
        <w:drawing>
          <wp:inline distT="0" distB="0" distL="0" distR="0" wp14:anchorId="208768A6" wp14:editId="2A24C62A">
            <wp:extent cx="5760720" cy="1025525"/>
            <wp:effectExtent l="0" t="0" r="0" b="3175"/>
            <wp:docPr id="1822559155"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1025525"/>
                    </a:xfrm>
                    <a:prstGeom prst="rect">
                      <a:avLst/>
                    </a:prstGeom>
                    <a:noFill/>
                    <a:ln>
                      <a:noFill/>
                    </a:ln>
                  </pic:spPr>
                </pic:pic>
              </a:graphicData>
            </a:graphic>
          </wp:inline>
        </w:drawing>
      </w:r>
    </w:p>
    <w:p w14:paraId="4D18B7B5" w14:textId="77777777" w:rsidR="00A666FF" w:rsidRDefault="00A666FF" w:rsidP="00A666FF">
      <w:pPr>
        <w:tabs>
          <w:tab w:val="left" w:pos="1340"/>
        </w:tabs>
        <w:jc w:val="both"/>
        <w:rPr>
          <w:rFonts w:asciiTheme="minorHAnsi" w:hAnsiTheme="minorHAnsi" w:cstheme="minorBidi"/>
          <w:bCs/>
          <w:iCs/>
          <w:sz w:val="22"/>
          <w:szCs w:val="22"/>
          <w:lang w:eastAsia="en-US"/>
        </w:rPr>
      </w:pPr>
    </w:p>
    <w:p w14:paraId="484C80A8" w14:textId="77777777" w:rsidR="00A666FF" w:rsidRDefault="00A666FF" w:rsidP="00A666FF">
      <w:pPr>
        <w:tabs>
          <w:tab w:val="left" w:pos="1340"/>
        </w:tabs>
        <w:jc w:val="both"/>
        <w:rPr>
          <w:rFonts w:asciiTheme="minorHAnsi" w:hAnsiTheme="minorHAnsi" w:cstheme="minorBidi"/>
          <w:bCs/>
          <w:iCs/>
          <w:sz w:val="22"/>
          <w:szCs w:val="22"/>
          <w:lang w:eastAsia="en-US"/>
        </w:rPr>
      </w:pPr>
    </w:p>
    <w:p w14:paraId="39F08812" w14:textId="77777777" w:rsidR="00A666FF" w:rsidRPr="00F21831" w:rsidRDefault="00A666FF" w:rsidP="00A666FF">
      <w:pPr>
        <w:tabs>
          <w:tab w:val="left" w:pos="1340"/>
        </w:tabs>
        <w:jc w:val="both"/>
        <w:rPr>
          <w:rFonts w:asciiTheme="minorHAnsi" w:hAnsiTheme="minorHAnsi" w:cstheme="minorBidi"/>
          <w:bCs/>
          <w:i/>
          <w:sz w:val="22"/>
          <w:szCs w:val="22"/>
          <w:u w:val="single"/>
          <w:lang w:eastAsia="en-US"/>
        </w:rPr>
      </w:pPr>
      <w:r>
        <w:rPr>
          <w:rFonts w:asciiTheme="minorHAnsi" w:hAnsiTheme="minorHAnsi" w:cstheme="minorBidi"/>
          <w:bCs/>
          <w:i/>
          <w:sz w:val="22"/>
          <w:szCs w:val="22"/>
          <w:u w:val="single"/>
          <w:lang w:eastAsia="en-US"/>
        </w:rPr>
        <w:t>C</w:t>
      </w:r>
      <w:r w:rsidRPr="00F21831">
        <w:rPr>
          <w:rFonts w:asciiTheme="minorHAnsi" w:hAnsiTheme="minorHAnsi" w:cstheme="minorBidi"/>
          <w:bCs/>
          <w:i/>
          <w:sz w:val="22"/>
          <w:szCs w:val="22"/>
          <w:u w:val="single"/>
          <w:lang w:eastAsia="en-US"/>
        </w:rPr>
        <w:t xml:space="preserve">: </w:t>
      </w:r>
      <w:r>
        <w:rPr>
          <w:rFonts w:asciiTheme="minorHAnsi" w:hAnsiTheme="minorHAnsi" w:cstheme="minorBidi"/>
          <w:bCs/>
          <w:i/>
          <w:sz w:val="22"/>
          <w:szCs w:val="22"/>
          <w:u w:val="single"/>
          <w:lang w:eastAsia="en-US"/>
        </w:rPr>
        <w:t>Sumár za všetky stupne vysokoškolského štúdia</w:t>
      </w:r>
    </w:p>
    <w:p w14:paraId="5BA0E89D" w14:textId="77777777" w:rsidR="00A666FF" w:rsidRDefault="00A666FF" w:rsidP="00A666FF">
      <w:pPr>
        <w:tabs>
          <w:tab w:val="left" w:pos="1340"/>
        </w:tabs>
        <w:jc w:val="both"/>
        <w:rPr>
          <w:rFonts w:asciiTheme="minorHAnsi" w:hAnsiTheme="minorHAnsi" w:cstheme="minorBidi"/>
          <w:bCs/>
          <w:iCs/>
          <w:sz w:val="22"/>
          <w:szCs w:val="22"/>
          <w:lang w:eastAsia="en-US"/>
        </w:rPr>
      </w:pPr>
      <w:r>
        <w:rPr>
          <w:rFonts w:asciiTheme="minorHAnsi" w:hAnsiTheme="minorHAnsi" w:cstheme="minorBidi"/>
          <w:bCs/>
          <w:iCs/>
          <w:sz w:val="22"/>
          <w:szCs w:val="22"/>
          <w:lang w:eastAsia="en-US"/>
        </w:rPr>
        <w:t>Sumárne sa predpokladá poskytnutie finančných prostriedkov na oba stupne vysokoškolského štúdia vo výške 28,03 mil. EUR.</w:t>
      </w:r>
    </w:p>
    <w:p w14:paraId="464A04E1" w14:textId="77777777" w:rsidR="00D15C2F" w:rsidRDefault="00D15C2F" w:rsidP="00A666FF">
      <w:pPr>
        <w:tabs>
          <w:tab w:val="left" w:pos="1340"/>
        </w:tabs>
        <w:jc w:val="both"/>
        <w:rPr>
          <w:rFonts w:asciiTheme="minorHAnsi" w:hAnsiTheme="minorHAnsi" w:cstheme="minorBidi"/>
          <w:bCs/>
          <w:iCs/>
          <w:sz w:val="22"/>
          <w:szCs w:val="22"/>
          <w:lang w:eastAsia="en-US"/>
        </w:rPr>
      </w:pPr>
    </w:p>
    <w:tbl>
      <w:tblPr>
        <w:tblW w:w="9240" w:type="dxa"/>
        <w:tblCellMar>
          <w:left w:w="70" w:type="dxa"/>
          <w:right w:w="70" w:type="dxa"/>
        </w:tblCellMar>
        <w:tblLook w:val="04A0" w:firstRow="1" w:lastRow="0" w:firstColumn="1" w:lastColumn="0" w:noHBand="0" w:noVBand="1"/>
      </w:tblPr>
      <w:tblGrid>
        <w:gridCol w:w="2326"/>
        <w:gridCol w:w="1494"/>
        <w:gridCol w:w="2534"/>
        <w:gridCol w:w="2886"/>
      </w:tblGrid>
      <w:tr w:rsidR="00A666FF" w14:paraId="33D01933" w14:textId="77777777" w:rsidTr="00BE006F">
        <w:trPr>
          <w:trHeight w:val="300"/>
        </w:trPr>
        <w:tc>
          <w:tcPr>
            <w:tcW w:w="9240" w:type="dxa"/>
            <w:gridSpan w:val="4"/>
            <w:tcBorders>
              <w:top w:val="single" w:sz="8" w:space="0" w:color="auto"/>
              <w:left w:val="single" w:sz="8" w:space="0" w:color="auto"/>
              <w:bottom w:val="single" w:sz="4" w:space="0" w:color="auto"/>
              <w:right w:val="single" w:sz="8" w:space="0" w:color="000000"/>
            </w:tcBorders>
            <w:shd w:val="clear" w:color="000000" w:fill="BFBFBF"/>
            <w:noWrap/>
            <w:vAlign w:val="center"/>
            <w:hideMark/>
          </w:tcPr>
          <w:p w14:paraId="4708B337" w14:textId="77777777" w:rsidR="00A666FF" w:rsidRDefault="00A666FF" w:rsidP="00BE006F">
            <w:pPr>
              <w:jc w:val="center"/>
              <w:rPr>
                <w:rFonts w:ascii="Calibri" w:hAnsi="Calibri" w:cs="Calibri"/>
                <w:b/>
                <w:bCs/>
                <w:color w:val="000000"/>
                <w:sz w:val="22"/>
                <w:szCs w:val="22"/>
              </w:rPr>
            </w:pPr>
            <w:r>
              <w:rPr>
                <w:rFonts w:ascii="Calibri" w:hAnsi="Calibri" w:cs="Calibri"/>
                <w:b/>
                <w:bCs/>
                <w:color w:val="000000"/>
                <w:sz w:val="22"/>
                <w:szCs w:val="22"/>
              </w:rPr>
              <w:t>Počet poskytnutých štipendií za akademické roky</w:t>
            </w:r>
          </w:p>
        </w:tc>
      </w:tr>
      <w:tr w:rsidR="00A666FF" w14:paraId="3A73FB4F" w14:textId="77777777" w:rsidTr="00BE006F">
        <w:trPr>
          <w:trHeight w:val="330"/>
        </w:trPr>
        <w:tc>
          <w:tcPr>
            <w:tcW w:w="2326" w:type="dxa"/>
            <w:tcBorders>
              <w:top w:val="nil"/>
              <w:left w:val="single" w:sz="8" w:space="0" w:color="auto"/>
              <w:bottom w:val="single" w:sz="4" w:space="0" w:color="auto"/>
              <w:right w:val="single" w:sz="4" w:space="0" w:color="auto"/>
            </w:tcBorders>
            <w:shd w:val="clear" w:color="000000" w:fill="F2F2F2"/>
            <w:noWrap/>
            <w:vAlign w:val="center"/>
            <w:hideMark/>
          </w:tcPr>
          <w:p w14:paraId="516399A9" w14:textId="77777777" w:rsidR="00A666FF" w:rsidRDefault="00A666FF" w:rsidP="00BE006F">
            <w:pPr>
              <w:jc w:val="center"/>
              <w:rPr>
                <w:rFonts w:ascii="Calibri" w:hAnsi="Calibri" w:cs="Calibri"/>
                <w:b/>
                <w:bCs/>
                <w:color w:val="000000"/>
                <w:sz w:val="22"/>
                <w:szCs w:val="22"/>
              </w:rPr>
            </w:pPr>
            <w:r>
              <w:rPr>
                <w:rFonts w:ascii="Calibri" w:hAnsi="Calibri" w:cs="Calibri"/>
                <w:b/>
                <w:bCs/>
                <w:color w:val="000000"/>
                <w:sz w:val="22"/>
                <w:szCs w:val="22"/>
              </w:rPr>
              <w:t>AR pridelenia štipendia</w:t>
            </w:r>
          </w:p>
        </w:tc>
        <w:tc>
          <w:tcPr>
            <w:tcW w:w="1494" w:type="dxa"/>
            <w:tcBorders>
              <w:top w:val="nil"/>
              <w:left w:val="nil"/>
              <w:bottom w:val="single" w:sz="4" w:space="0" w:color="auto"/>
              <w:right w:val="single" w:sz="4" w:space="0" w:color="auto"/>
            </w:tcBorders>
            <w:shd w:val="clear" w:color="000000" w:fill="F2F2F2"/>
            <w:noWrap/>
            <w:vAlign w:val="center"/>
            <w:hideMark/>
          </w:tcPr>
          <w:p w14:paraId="750AC3F4" w14:textId="77777777" w:rsidR="00A666FF" w:rsidRDefault="00A666FF" w:rsidP="00BE006F">
            <w:pPr>
              <w:jc w:val="center"/>
              <w:rPr>
                <w:rFonts w:ascii="Calibri" w:hAnsi="Calibri" w:cs="Calibri"/>
                <w:b/>
                <w:bCs/>
                <w:color w:val="000000"/>
                <w:sz w:val="22"/>
                <w:szCs w:val="22"/>
              </w:rPr>
            </w:pPr>
            <w:r>
              <w:rPr>
                <w:rFonts w:ascii="Calibri" w:hAnsi="Calibri" w:cs="Calibri"/>
                <w:b/>
                <w:bCs/>
                <w:color w:val="000000"/>
                <w:sz w:val="22"/>
                <w:szCs w:val="22"/>
              </w:rPr>
              <w:t>Počet štipendií</w:t>
            </w:r>
          </w:p>
        </w:tc>
        <w:tc>
          <w:tcPr>
            <w:tcW w:w="2534" w:type="dxa"/>
            <w:tcBorders>
              <w:top w:val="nil"/>
              <w:left w:val="nil"/>
              <w:bottom w:val="single" w:sz="4" w:space="0" w:color="auto"/>
              <w:right w:val="single" w:sz="4" w:space="0" w:color="auto"/>
            </w:tcBorders>
            <w:shd w:val="clear" w:color="000000" w:fill="F2F2F2"/>
            <w:noWrap/>
            <w:vAlign w:val="center"/>
            <w:hideMark/>
          </w:tcPr>
          <w:p w14:paraId="390C667F" w14:textId="77777777" w:rsidR="00A666FF" w:rsidRDefault="00A666FF" w:rsidP="00BE006F">
            <w:pPr>
              <w:jc w:val="center"/>
              <w:rPr>
                <w:rFonts w:ascii="Calibri" w:hAnsi="Calibri" w:cs="Calibri"/>
                <w:b/>
                <w:bCs/>
                <w:color w:val="000000"/>
                <w:sz w:val="22"/>
                <w:szCs w:val="22"/>
              </w:rPr>
            </w:pPr>
            <w:r>
              <w:rPr>
                <w:rFonts w:ascii="Calibri" w:hAnsi="Calibri" w:cs="Calibri"/>
                <w:b/>
                <w:bCs/>
                <w:color w:val="000000"/>
                <w:sz w:val="22"/>
                <w:szCs w:val="22"/>
              </w:rPr>
              <w:t xml:space="preserve">Štipendium </w:t>
            </w:r>
            <w:r>
              <w:rPr>
                <w:rFonts w:ascii="Arial Narrow" w:hAnsi="Arial Narrow" w:cs="Calibri"/>
                <w:b/>
                <w:bCs/>
                <w:color w:val="000000"/>
                <w:sz w:val="22"/>
                <w:szCs w:val="22"/>
              </w:rPr>
              <w:t>∑ študenti/AR</w:t>
            </w:r>
          </w:p>
        </w:tc>
        <w:tc>
          <w:tcPr>
            <w:tcW w:w="2886" w:type="dxa"/>
            <w:tcBorders>
              <w:top w:val="nil"/>
              <w:left w:val="nil"/>
              <w:bottom w:val="single" w:sz="4" w:space="0" w:color="auto"/>
              <w:right w:val="single" w:sz="8" w:space="0" w:color="auto"/>
            </w:tcBorders>
            <w:shd w:val="clear" w:color="000000" w:fill="F2F2F2"/>
            <w:noWrap/>
            <w:vAlign w:val="center"/>
            <w:hideMark/>
          </w:tcPr>
          <w:p w14:paraId="2BC4DD8C" w14:textId="77777777" w:rsidR="00A666FF" w:rsidRDefault="00A666FF" w:rsidP="00BE006F">
            <w:pPr>
              <w:jc w:val="center"/>
              <w:rPr>
                <w:rFonts w:ascii="Calibri" w:hAnsi="Calibri" w:cs="Calibri"/>
                <w:b/>
                <w:bCs/>
                <w:color w:val="000000"/>
                <w:sz w:val="22"/>
                <w:szCs w:val="22"/>
              </w:rPr>
            </w:pPr>
            <w:r>
              <w:rPr>
                <w:rFonts w:ascii="Calibri" w:hAnsi="Calibri" w:cs="Calibri"/>
                <w:b/>
                <w:bCs/>
                <w:color w:val="000000"/>
                <w:sz w:val="22"/>
                <w:szCs w:val="22"/>
              </w:rPr>
              <w:t xml:space="preserve">Štipendium </w:t>
            </w:r>
            <w:r>
              <w:rPr>
                <w:rFonts w:ascii="Arial Narrow" w:hAnsi="Arial Narrow" w:cs="Calibri"/>
                <w:b/>
                <w:bCs/>
                <w:color w:val="000000"/>
                <w:sz w:val="22"/>
                <w:szCs w:val="22"/>
              </w:rPr>
              <w:t>∑ študenti/∑ roky</w:t>
            </w:r>
          </w:p>
        </w:tc>
      </w:tr>
      <w:tr w:rsidR="00A666FF" w14:paraId="13FAF1AB" w14:textId="77777777" w:rsidTr="00BE006F">
        <w:trPr>
          <w:trHeight w:val="300"/>
        </w:trPr>
        <w:tc>
          <w:tcPr>
            <w:tcW w:w="2326" w:type="dxa"/>
            <w:tcBorders>
              <w:top w:val="nil"/>
              <w:left w:val="single" w:sz="8" w:space="0" w:color="auto"/>
              <w:bottom w:val="single" w:sz="4" w:space="0" w:color="auto"/>
              <w:right w:val="single" w:sz="4" w:space="0" w:color="auto"/>
            </w:tcBorders>
            <w:shd w:val="clear" w:color="auto" w:fill="auto"/>
            <w:noWrap/>
            <w:vAlign w:val="center"/>
            <w:hideMark/>
          </w:tcPr>
          <w:p w14:paraId="0E7CC910"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2025/2026</w:t>
            </w:r>
          </w:p>
        </w:tc>
        <w:tc>
          <w:tcPr>
            <w:tcW w:w="1494" w:type="dxa"/>
            <w:tcBorders>
              <w:top w:val="nil"/>
              <w:left w:val="nil"/>
              <w:bottom w:val="single" w:sz="4" w:space="0" w:color="auto"/>
              <w:right w:val="single" w:sz="4" w:space="0" w:color="auto"/>
            </w:tcBorders>
            <w:shd w:val="clear" w:color="auto" w:fill="auto"/>
            <w:noWrap/>
            <w:vAlign w:val="center"/>
            <w:hideMark/>
          </w:tcPr>
          <w:p w14:paraId="643A299A"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830</w:t>
            </w:r>
          </w:p>
        </w:tc>
        <w:tc>
          <w:tcPr>
            <w:tcW w:w="2534" w:type="dxa"/>
            <w:tcBorders>
              <w:top w:val="nil"/>
              <w:left w:val="nil"/>
              <w:bottom w:val="single" w:sz="4" w:space="0" w:color="auto"/>
              <w:right w:val="single" w:sz="4" w:space="0" w:color="auto"/>
            </w:tcBorders>
            <w:shd w:val="clear" w:color="auto" w:fill="auto"/>
            <w:noWrap/>
            <w:vAlign w:val="center"/>
            <w:hideMark/>
          </w:tcPr>
          <w:p w14:paraId="265ADB07"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3 450 000</w:t>
            </w:r>
          </w:p>
        </w:tc>
        <w:tc>
          <w:tcPr>
            <w:tcW w:w="2886" w:type="dxa"/>
            <w:tcBorders>
              <w:top w:val="nil"/>
              <w:left w:val="nil"/>
              <w:bottom w:val="single" w:sz="4" w:space="0" w:color="auto"/>
              <w:right w:val="single" w:sz="8" w:space="0" w:color="auto"/>
            </w:tcBorders>
            <w:shd w:val="clear" w:color="auto" w:fill="auto"/>
            <w:noWrap/>
            <w:vAlign w:val="center"/>
            <w:hideMark/>
          </w:tcPr>
          <w:p w14:paraId="06916C78"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9 400 000</w:t>
            </w:r>
          </w:p>
        </w:tc>
      </w:tr>
      <w:tr w:rsidR="00A666FF" w14:paraId="5CABCC82" w14:textId="77777777" w:rsidTr="00BE006F">
        <w:trPr>
          <w:trHeight w:val="300"/>
        </w:trPr>
        <w:tc>
          <w:tcPr>
            <w:tcW w:w="2326" w:type="dxa"/>
            <w:tcBorders>
              <w:top w:val="nil"/>
              <w:left w:val="single" w:sz="8" w:space="0" w:color="auto"/>
              <w:bottom w:val="single" w:sz="4" w:space="0" w:color="auto"/>
              <w:right w:val="single" w:sz="4" w:space="0" w:color="auto"/>
            </w:tcBorders>
            <w:shd w:val="clear" w:color="auto" w:fill="auto"/>
            <w:noWrap/>
            <w:vAlign w:val="center"/>
            <w:hideMark/>
          </w:tcPr>
          <w:p w14:paraId="1D15D7D5"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2026/2027</w:t>
            </w:r>
          </w:p>
        </w:tc>
        <w:tc>
          <w:tcPr>
            <w:tcW w:w="1494" w:type="dxa"/>
            <w:tcBorders>
              <w:top w:val="nil"/>
              <w:left w:val="nil"/>
              <w:bottom w:val="single" w:sz="4" w:space="0" w:color="auto"/>
              <w:right w:val="single" w:sz="4" w:space="0" w:color="auto"/>
            </w:tcBorders>
            <w:shd w:val="clear" w:color="auto" w:fill="auto"/>
            <w:noWrap/>
            <w:vAlign w:val="center"/>
            <w:hideMark/>
          </w:tcPr>
          <w:p w14:paraId="6A05CE62"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830</w:t>
            </w:r>
          </w:p>
        </w:tc>
        <w:tc>
          <w:tcPr>
            <w:tcW w:w="2534" w:type="dxa"/>
            <w:tcBorders>
              <w:top w:val="nil"/>
              <w:left w:val="nil"/>
              <w:bottom w:val="single" w:sz="4" w:space="0" w:color="auto"/>
              <w:right w:val="single" w:sz="4" w:space="0" w:color="auto"/>
            </w:tcBorders>
            <w:shd w:val="clear" w:color="auto" w:fill="auto"/>
            <w:noWrap/>
            <w:vAlign w:val="center"/>
            <w:hideMark/>
          </w:tcPr>
          <w:p w14:paraId="7BCB74CB"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3 450 000</w:t>
            </w:r>
          </w:p>
        </w:tc>
        <w:tc>
          <w:tcPr>
            <w:tcW w:w="2886" w:type="dxa"/>
            <w:tcBorders>
              <w:top w:val="nil"/>
              <w:left w:val="nil"/>
              <w:bottom w:val="single" w:sz="4" w:space="0" w:color="auto"/>
              <w:right w:val="single" w:sz="8" w:space="0" w:color="auto"/>
            </w:tcBorders>
            <w:shd w:val="clear" w:color="auto" w:fill="auto"/>
            <w:noWrap/>
            <w:vAlign w:val="center"/>
            <w:hideMark/>
          </w:tcPr>
          <w:p w14:paraId="474C7EDD"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9 400 000</w:t>
            </w:r>
          </w:p>
        </w:tc>
      </w:tr>
      <w:tr w:rsidR="00A666FF" w14:paraId="6E6CA6BD" w14:textId="77777777" w:rsidTr="00BE006F">
        <w:trPr>
          <w:trHeight w:val="300"/>
        </w:trPr>
        <w:tc>
          <w:tcPr>
            <w:tcW w:w="2326" w:type="dxa"/>
            <w:tcBorders>
              <w:top w:val="nil"/>
              <w:left w:val="single" w:sz="8" w:space="0" w:color="auto"/>
              <w:bottom w:val="single" w:sz="4" w:space="0" w:color="auto"/>
              <w:right w:val="single" w:sz="4" w:space="0" w:color="auto"/>
            </w:tcBorders>
            <w:shd w:val="clear" w:color="auto" w:fill="auto"/>
            <w:noWrap/>
            <w:vAlign w:val="center"/>
            <w:hideMark/>
          </w:tcPr>
          <w:p w14:paraId="45D18A77"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2027/2028</w:t>
            </w:r>
          </w:p>
        </w:tc>
        <w:tc>
          <w:tcPr>
            <w:tcW w:w="1494" w:type="dxa"/>
            <w:tcBorders>
              <w:top w:val="nil"/>
              <w:left w:val="nil"/>
              <w:bottom w:val="single" w:sz="4" w:space="0" w:color="auto"/>
              <w:right w:val="single" w:sz="4" w:space="0" w:color="auto"/>
            </w:tcBorders>
            <w:shd w:val="clear" w:color="auto" w:fill="auto"/>
            <w:noWrap/>
            <w:vAlign w:val="center"/>
            <w:hideMark/>
          </w:tcPr>
          <w:p w14:paraId="12B9DF02"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830</w:t>
            </w:r>
          </w:p>
        </w:tc>
        <w:tc>
          <w:tcPr>
            <w:tcW w:w="2534" w:type="dxa"/>
            <w:tcBorders>
              <w:top w:val="nil"/>
              <w:left w:val="nil"/>
              <w:bottom w:val="single" w:sz="4" w:space="0" w:color="auto"/>
              <w:right w:val="single" w:sz="4" w:space="0" w:color="auto"/>
            </w:tcBorders>
            <w:shd w:val="clear" w:color="auto" w:fill="auto"/>
            <w:noWrap/>
            <w:vAlign w:val="center"/>
            <w:hideMark/>
          </w:tcPr>
          <w:p w14:paraId="7FAD1927"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3 450 000</w:t>
            </w:r>
          </w:p>
        </w:tc>
        <w:tc>
          <w:tcPr>
            <w:tcW w:w="2886" w:type="dxa"/>
            <w:tcBorders>
              <w:top w:val="nil"/>
              <w:left w:val="nil"/>
              <w:bottom w:val="single" w:sz="4" w:space="0" w:color="auto"/>
              <w:right w:val="single" w:sz="8" w:space="0" w:color="auto"/>
            </w:tcBorders>
            <w:shd w:val="clear" w:color="auto" w:fill="auto"/>
            <w:noWrap/>
            <w:vAlign w:val="center"/>
            <w:hideMark/>
          </w:tcPr>
          <w:p w14:paraId="2EAAEDAC"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7 900 000</w:t>
            </w:r>
          </w:p>
        </w:tc>
      </w:tr>
      <w:tr w:rsidR="00A666FF" w14:paraId="5D0E4A74" w14:textId="77777777" w:rsidTr="00BE006F">
        <w:trPr>
          <w:trHeight w:val="300"/>
        </w:trPr>
        <w:tc>
          <w:tcPr>
            <w:tcW w:w="2326" w:type="dxa"/>
            <w:tcBorders>
              <w:top w:val="nil"/>
              <w:left w:val="single" w:sz="8" w:space="0" w:color="auto"/>
              <w:bottom w:val="single" w:sz="4" w:space="0" w:color="auto"/>
              <w:right w:val="single" w:sz="4" w:space="0" w:color="auto"/>
            </w:tcBorders>
            <w:shd w:val="clear" w:color="auto" w:fill="auto"/>
            <w:noWrap/>
            <w:vAlign w:val="center"/>
            <w:hideMark/>
          </w:tcPr>
          <w:p w14:paraId="594596E5"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2028/2029</w:t>
            </w:r>
          </w:p>
        </w:tc>
        <w:tc>
          <w:tcPr>
            <w:tcW w:w="1494" w:type="dxa"/>
            <w:tcBorders>
              <w:top w:val="nil"/>
              <w:left w:val="nil"/>
              <w:bottom w:val="single" w:sz="4" w:space="0" w:color="auto"/>
              <w:right w:val="single" w:sz="4" w:space="0" w:color="auto"/>
            </w:tcBorders>
            <w:shd w:val="clear" w:color="auto" w:fill="auto"/>
            <w:noWrap/>
            <w:vAlign w:val="center"/>
            <w:hideMark/>
          </w:tcPr>
          <w:p w14:paraId="5DBAC14E"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230</w:t>
            </w:r>
          </w:p>
        </w:tc>
        <w:tc>
          <w:tcPr>
            <w:tcW w:w="2534" w:type="dxa"/>
            <w:tcBorders>
              <w:top w:val="nil"/>
              <w:left w:val="nil"/>
              <w:bottom w:val="single" w:sz="4" w:space="0" w:color="auto"/>
              <w:right w:val="single" w:sz="4" w:space="0" w:color="auto"/>
            </w:tcBorders>
            <w:shd w:val="clear" w:color="auto" w:fill="auto"/>
            <w:noWrap/>
            <w:vAlign w:val="center"/>
            <w:hideMark/>
          </w:tcPr>
          <w:p w14:paraId="6096BFAD"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950 000</w:t>
            </w:r>
          </w:p>
        </w:tc>
        <w:tc>
          <w:tcPr>
            <w:tcW w:w="2886" w:type="dxa"/>
            <w:tcBorders>
              <w:top w:val="nil"/>
              <w:left w:val="nil"/>
              <w:bottom w:val="single" w:sz="4" w:space="0" w:color="auto"/>
              <w:right w:val="single" w:sz="8" w:space="0" w:color="auto"/>
            </w:tcBorders>
            <w:shd w:val="clear" w:color="auto" w:fill="auto"/>
            <w:noWrap/>
            <w:vAlign w:val="center"/>
            <w:hideMark/>
          </w:tcPr>
          <w:p w14:paraId="124430BC" w14:textId="77777777" w:rsidR="00A666FF" w:rsidRDefault="00A666FF" w:rsidP="00BE006F">
            <w:pPr>
              <w:jc w:val="center"/>
              <w:rPr>
                <w:rFonts w:ascii="Calibri" w:hAnsi="Calibri" w:cs="Calibri"/>
                <w:color w:val="000000"/>
                <w:sz w:val="22"/>
                <w:szCs w:val="22"/>
              </w:rPr>
            </w:pPr>
            <w:r>
              <w:rPr>
                <w:rFonts w:ascii="Calibri" w:hAnsi="Calibri" w:cs="Calibri"/>
                <w:color w:val="000000"/>
                <w:sz w:val="22"/>
                <w:szCs w:val="22"/>
              </w:rPr>
              <w:t>1 330 000</w:t>
            </w:r>
          </w:p>
        </w:tc>
      </w:tr>
      <w:tr w:rsidR="00A666FF" w14:paraId="7068A8F3" w14:textId="77777777" w:rsidTr="00BE006F">
        <w:trPr>
          <w:trHeight w:val="315"/>
        </w:trPr>
        <w:tc>
          <w:tcPr>
            <w:tcW w:w="2326" w:type="dxa"/>
            <w:tcBorders>
              <w:top w:val="nil"/>
              <w:left w:val="single" w:sz="8" w:space="0" w:color="auto"/>
              <w:bottom w:val="single" w:sz="8" w:space="0" w:color="auto"/>
              <w:right w:val="single" w:sz="4" w:space="0" w:color="auto"/>
            </w:tcBorders>
            <w:shd w:val="clear" w:color="000000" w:fill="BFBFBF"/>
            <w:noWrap/>
            <w:vAlign w:val="center"/>
            <w:hideMark/>
          </w:tcPr>
          <w:p w14:paraId="084B19CA" w14:textId="77777777" w:rsidR="00A666FF" w:rsidRDefault="00A666FF" w:rsidP="00BE006F">
            <w:pPr>
              <w:jc w:val="center"/>
              <w:rPr>
                <w:rFonts w:ascii="Calibri" w:hAnsi="Calibri" w:cs="Calibri"/>
                <w:b/>
                <w:bCs/>
                <w:color w:val="000000"/>
                <w:sz w:val="22"/>
                <w:szCs w:val="22"/>
              </w:rPr>
            </w:pPr>
            <w:r>
              <w:rPr>
                <w:rFonts w:ascii="Calibri" w:hAnsi="Calibri" w:cs="Calibri"/>
                <w:b/>
                <w:bCs/>
                <w:color w:val="000000"/>
                <w:sz w:val="22"/>
                <w:szCs w:val="22"/>
              </w:rPr>
              <w:t>Spolu</w:t>
            </w:r>
          </w:p>
        </w:tc>
        <w:tc>
          <w:tcPr>
            <w:tcW w:w="1494" w:type="dxa"/>
            <w:tcBorders>
              <w:top w:val="nil"/>
              <w:left w:val="nil"/>
              <w:bottom w:val="single" w:sz="8" w:space="0" w:color="auto"/>
              <w:right w:val="single" w:sz="4" w:space="0" w:color="auto"/>
            </w:tcBorders>
            <w:shd w:val="clear" w:color="000000" w:fill="BFBFBF"/>
            <w:noWrap/>
            <w:vAlign w:val="center"/>
            <w:hideMark/>
          </w:tcPr>
          <w:p w14:paraId="4428FF19" w14:textId="77777777" w:rsidR="00A666FF" w:rsidRDefault="00A666FF" w:rsidP="00BE006F">
            <w:pPr>
              <w:jc w:val="center"/>
              <w:rPr>
                <w:rFonts w:ascii="Calibri" w:hAnsi="Calibri" w:cs="Calibri"/>
                <w:b/>
                <w:bCs/>
                <w:color w:val="000000"/>
                <w:sz w:val="22"/>
                <w:szCs w:val="22"/>
              </w:rPr>
            </w:pPr>
            <w:r>
              <w:rPr>
                <w:rFonts w:ascii="Calibri" w:hAnsi="Calibri" w:cs="Calibri"/>
                <w:b/>
                <w:bCs/>
                <w:color w:val="000000"/>
                <w:sz w:val="22"/>
                <w:szCs w:val="22"/>
              </w:rPr>
              <w:t>2720</w:t>
            </w:r>
          </w:p>
        </w:tc>
        <w:tc>
          <w:tcPr>
            <w:tcW w:w="2534" w:type="dxa"/>
            <w:tcBorders>
              <w:top w:val="nil"/>
              <w:left w:val="nil"/>
              <w:bottom w:val="single" w:sz="8" w:space="0" w:color="auto"/>
              <w:right w:val="single" w:sz="4" w:space="0" w:color="auto"/>
            </w:tcBorders>
            <w:shd w:val="clear" w:color="000000" w:fill="BFBFBF"/>
            <w:noWrap/>
            <w:vAlign w:val="center"/>
            <w:hideMark/>
          </w:tcPr>
          <w:p w14:paraId="73CF3C11" w14:textId="77777777" w:rsidR="00A666FF" w:rsidRDefault="00A666FF" w:rsidP="00BE006F">
            <w:pPr>
              <w:jc w:val="center"/>
              <w:rPr>
                <w:rFonts w:ascii="Calibri" w:hAnsi="Calibri" w:cs="Calibri"/>
                <w:b/>
                <w:bCs/>
                <w:color w:val="000000"/>
                <w:sz w:val="22"/>
                <w:szCs w:val="22"/>
              </w:rPr>
            </w:pPr>
            <w:r>
              <w:rPr>
                <w:rFonts w:ascii="Calibri" w:hAnsi="Calibri" w:cs="Calibri"/>
                <w:b/>
                <w:bCs/>
                <w:color w:val="000000"/>
                <w:sz w:val="22"/>
                <w:szCs w:val="22"/>
              </w:rPr>
              <w:t>11 300 000</w:t>
            </w:r>
          </w:p>
        </w:tc>
        <w:tc>
          <w:tcPr>
            <w:tcW w:w="2886" w:type="dxa"/>
            <w:tcBorders>
              <w:top w:val="nil"/>
              <w:left w:val="nil"/>
              <w:bottom w:val="single" w:sz="8" w:space="0" w:color="auto"/>
              <w:right w:val="single" w:sz="4" w:space="0" w:color="auto"/>
            </w:tcBorders>
            <w:shd w:val="clear" w:color="000000" w:fill="BFBFBF"/>
            <w:noWrap/>
            <w:vAlign w:val="center"/>
            <w:hideMark/>
          </w:tcPr>
          <w:p w14:paraId="70405E25" w14:textId="77777777" w:rsidR="00A666FF" w:rsidRDefault="00A666FF" w:rsidP="00BE006F">
            <w:pPr>
              <w:jc w:val="center"/>
              <w:rPr>
                <w:rFonts w:ascii="Calibri" w:hAnsi="Calibri" w:cs="Calibri"/>
                <w:b/>
                <w:bCs/>
                <w:color w:val="000000"/>
                <w:sz w:val="22"/>
                <w:szCs w:val="22"/>
              </w:rPr>
            </w:pPr>
            <w:r>
              <w:rPr>
                <w:rFonts w:ascii="Calibri" w:hAnsi="Calibri" w:cs="Calibri"/>
                <w:b/>
                <w:bCs/>
                <w:color w:val="000000"/>
                <w:sz w:val="22"/>
                <w:szCs w:val="22"/>
              </w:rPr>
              <w:t>28 030 000</w:t>
            </w:r>
          </w:p>
        </w:tc>
      </w:tr>
    </w:tbl>
    <w:p w14:paraId="7A2667B0" w14:textId="77777777" w:rsidR="00A666FF" w:rsidRDefault="00A666FF" w:rsidP="00A666FF">
      <w:pPr>
        <w:tabs>
          <w:tab w:val="left" w:pos="1340"/>
        </w:tabs>
        <w:jc w:val="both"/>
        <w:rPr>
          <w:rFonts w:asciiTheme="minorHAnsi" w:hAnsiTheme="minorHAnsi" w:cstheme="minorBidi"/>
          <w:bCs/>
          <w:iCs/>
          <w:sz w:val="22"/>
          <w:szCs w:val="22"/>
          <w:lang w:eastAsia="en-US"/>
        </w:rPr>
      </w:pPr>
    </w:p>
    <w:p w14:paraId="1636C519" w14:textId="77777777" w:rsidR="000076F5" w:rsidRDefault="000076F5" w:rsidP="00A666FF">
      <w:pPr>
        <w:tabs>
          <w:tab w:val="left" w:pos="1340"/>
        </w:tabs>
        <w:jc w:val="both"/>
        <w:rPr>
          <w:ins w:id="359" w:author="Minarovičová Jana" w:date="2024-12-02T17:26:00Z" w16du:dateUtc="2024-12-02T16:26:00Z"/>
          <w:rFonts w:asciiTheme="minorHAnsi" w:hAnsiTheme="minorHAnsi" w:cstheme="minorBidi"/>
          <w:b/>
          <w:iCs/>
          <w:sz w:val="22"/>
          <w:szCs w:val="22"/>
          <w:lang w:eastAsia="en-US"/>
        </w:rPr>
      </w:pPr>
    </w:p>
    <w:p w14:paraId="1D4563D1" w14:textId="77777777" w:rsidR="00CA0655" w:rsidRDefault="00CA0655" w:rsidP="00A666FF">
      <w:pPr>
        <w:tabs>
          <w:tab w:val="left" w:pos="1340"/>
        </w:tabs>
        <w:jc w:val="both"/>
        <w:rPr>
          <w:rFonts w:asciiTheme="minorHAnsi" w:hAnsiTheme="minorHAnsi" w:cstheme="minorBidi"/>
          <w:b/>
          <w:iCs/>
          <w:sz w:val="22"/>
          <w:szCs w:val="22"/>
          <w:lang w:eastAsia="en-US"/>
        </w:rPr>
      </w:pPr>
    </w:p>
    <w:p w14:paraId="69B58E23" w14:textId="77777777" w:rsidR="00A666FF" w:rsidRPr="00A03266" w:rsidRDefault="00A666FF" w:rsidP="00A666FF">
      <w:pPr>
        <w:tabs>
          <w:tab w:val="left" w:pos="1340"/>
        </w:tabs>
        <w:jc w:val="both"/>
        <w:rPr>
          <w:rFonts w:asciiTheme="minorHAnsi" w:hAnsiTheme="minorHAnsi" w:cstheme="minorBidi"/>
          <w:b/>
          <w:iCs/>
          <w:sz w:val="22"/>
          <w:szCs w:val="22"/>
          <w:lang w:eastAsia="en-US"/>
        </w:rPr>
      </w:pPr>
      <w:r w:rsidRPr="00A03266">
        <w:rPr>
          <w:rFonts w:asciiTheme="minorHAnsi" w:hAnsiTheme="minorHAnsi" w:cstheme="minorBidi"/>
          <w:b/>
          <w:iCs/>
          <w:sz w:val="22"/>
          <w:szCs w:val="22"/>
          <w:lang w:eastAsia="en-US"/>
        </w:rPr>
        <w:t>Výdavky na mzdy zamestnancov užívateľa administrujúcich poskytovanie štipendií</w:t>
      </w:r>
    </w:p>
    <w:p w14:paraId="751ABC90" w14:textId="4F1B261A" w:rsidR="00A666FF" w:rsidRDefault="00A666FF" w:rsidP="00A666FF">
      <w:pPr>
        <w:tabs>
          <w:tab w:val="left" w:pos="1340"/>
        </w:tabs>
        <w:jc w:val="both"/>
        <w:rPr>
          <w:rFonts w:asciiTheme="minorHAnsi" w:hAnsiTheme="minorHAnsi" w:cstheme="minorBidi"/>
          <w:bCs/>
          <w:iCs/>
          <w:sz w:val="22"/>
          <w:szCs w:val="22"/>
          <w:lang w:eastAsia="en-US"/>
        </w:rPr>
      </w:pPr>
      <w:r>
        <w:rPr>
          <w:rFonts w:asciiTheme="minorHAnsi" w:hAnsiTheme="minorHAnsi" w:cstheme="minorBidi"/>
          <w:bCs/>
          <w:iCs/>
          <w:sz w:val="22"/>
          <w:szCs w:val="22"/>
          <w:lang w:eastAsia="en-US"/>
        </w:rPr>
        <w:t xml:space="preserve">Poskytovanie štipendií nad rámec už realizovanej štipendijnej schémy u užívateľa predstavuje dodatočné administratívno-personálne náklady. Preto v rámci projektu bude možné zo strany užívateľov využiť možnosť finančnej podpory na zabezpečenie administratívno-personálnych kapacít na administrovanie agendy štipendií poskytovaných cez NP. Bližšie podmienky budú zadefinované v metodickom dokumente </w:t>
      </w:r>
      <w:proofErr w:type="spellStart"/>
      <w:r>
        <w:rPr>
          <w:rFonts w:asciiTheme="minorHAnsi" w:hAnsiTheme="minorHAnsi" w:cstheme="minorBidi"/>
          <w:bCs/>
          <w:iCs/>
          <w:sz w:val="22"/>
          <w:szCs w:val="22"/>
          <w:lang w:eastAsia="en-US"/>
        </w:rPr>
        <w:t>MŠVVaM</w:t>
      </w:r>
      <w:proofErr w:type="spellEnd"/>
      <w:r>
        <w:rPr>
          <w:rFonts w:asciiTheme="minorHAnsi" w:hAnsiTheme="minorHAnsi" w:cstheme="minorBidi"/>
          <w:bCs/>
          <w:iCs/>
          <w:sz w:val="22"/>
          <w:szCs w:val="22"/>
          <w:lang w:eastAsia="en-US"/>
        </w:rPr>
        <w:t xml:space="preserve"> SR. </w:t>
      </w:r>
      <w:r w:rsidR="00D62F8C" w:rsidRPr="00D62F8C">
        <w:rPr>
          <w:rFonts w:asciiTheme="minorHAnsi" w:hAnsiTheme="minorHAnsi" w:cstheme="minorBidi"/>
          <w:bCs/>
          <w:iCs/>
          <w:sz w:val="22"/>
          <w:szCs w:val="22"/>
          <w:lang w:eastAsia="en-US"/>
        </w:rPr>
        <w:t xml:space="preserve">Sumárne sa predpokladá poskytnutie finančných prostriedkov </w:t>
      </w:r>
      <w:r w:rsidR="00D62F8C">
        <w:rPr>
          <w:rFonts w:asciiTheme="minorHAnsi" w:hAnsiTheme="minorHAnsi" w:cstheme="minorBidi"/>
          <w:bCs/>
          <w:iCs/>
          <w:sz w:val="22"/>
          <w:szCs w:val="22"/>
          <w:lang w:eastAsia="en-US"/>
        </w:rPr>
        <w:t>na mzdové výdavky užívateľov</w:t>
      </w:r>
      <w:r w:rsidR="00D62F8C" w:rsidRPr="00D62F8C">
        <w:rPr>
          <w:rFonts w:asciiTheme="minorHAnsi" w:hAnsiTheme="minorHAnsi" w:cstheme="minorBidi"/>
          <w:bCs/>
          <w:iCs/>
          <w:sz w:val="22"/>
          <w:szCs w:val="22"/>
          <w:lang w:eastAsia="en-US"/>
        </w:rPr>
        <w:t xml:space="preserve"> vo výške </w:t>
      </w:r>
      <w:r w:rsidR="00D15C2F">
        <w:rPr>
          <w:rFonts w:asciiTheme="minorHAnsi" w:hAnsiTheme="minorHAnsi" w:cstheme="minorBidi"/>
          <w:bCs/>
          <w:iCs/>
          <w:sz w:val="22"/>
          <w:szCs w:val="22"/>
          <w:lang w:eastAsia="en-US"/>
        </w:rPr>
        <w:t>3</w:t>
      </w:r>
      <w:ins w:id="360" w:author="Minarovičová Jana" w:date="2024-12-02T17:27:00Z" w16du:dateUtc="2024-12-02T16:27:00Z">
        <w:r w:rsidR="00CA0655">
          <w:rPr>
            <w:rFonts w:asciiTheme="minorHAnsi" w:hAnsiTheme="minorHAnsi" w:cstheme="minorBidi"/>
            <w:bCs/>
            <w:iCs/>
            <w:sz w:val="22"/>
            <w:szCs w:val="22"/>
            <w:lang w:eastAsia="en-US"/>
          </w:rPr>
          <w:t> 447 648,00</w:t>
        </w:r>
      </w:ins>
      <w:del w:id="361" w:author="Minarovičová Jana" w:date="2024-12-02T17:27:00Z" w16du:dateUtc="2024-12-02T16:27:00Z">
        <w:r w:rsidR="00D15C2F" w:rsidDel="00CA0655">
          <w:rPr>
            <w:rFonts w:asciiTheme="minorHAnsi" w:hAnsiTheme="minorHAnsi" w:cstheme="minorBidi"/>
            <w:bCs/>
            <w:iCs/>
            <w:sz w:val="22"/>
            <w:szCs w:val="22"/>
            <w:lang w:eastAsia="en-US"/>
          </w:rPr>
          <w:delText>,55</w:delText>
        </w:r>
        <w:r w:rsidR="00D62F8C" w:rsidRPr="00D62F8C" w:rsidDel="00CA0655">
          <w:rPr>
            <w:rFonts w:asciiTheme="minorHAnsi" w:hAnsiTheme="minorHAnsi" w:cstheme="minorBidi"/>
            <w:bCs/>
            <w:iCs/>
            <w:sz w:val="22"/>
            <w:szCs w:val="22"/>
            <w:lang w:eastAsia="en-US"/>
          </w:rPr>
          <w:delText xml:space="preserve"> mil.</w:delText>
        </w:r>
      </w:del>
      <w:r w:rsidR="00D62F8C" w:rsidRPr="00D62F8C">
        <w:rPr>
          <w:rFonts w:asciiTheme="minorHAnsi" w:hAnsiTheme="minorHAnsi" w:cstheme="minorBidi"/>
          <w:bCs/>
          <w:iCs/>
          <w:sz w:val="22"/>
          <w:szCs w:val="22"/>
          <w:lang w:eastAsia="en-US"/>
        </w:rPr>
        <w:t xml:space="preserve"> EUR</w:t>
      </w:r>
      <w:r w:rsidR="00D15C2F">
        <w:rPr>
          <w:rFonts w:asciiTheme="minorHAnsi" w:hAnsiTheme="minorHAnsi" w:cstheme="minorBidi"/>
          <w:bCs/>
          <w:iCs/>
          <w:sz w:val="22"/>
          <w:szCs w:val="22"/>
          <w:lang w:eastAsia="en-US"/>
        </w:rPr>
        <w:t xml:space="preserve"> na obdobie 52 mesiacov (4 akademické roky + 4 mesiace) z celkového obdobia realizácie projektu.</w:t>
      </w:r>
    </w:p>
    <w:p w14:paraId="77C3062B" w14:textId="77777777" w:rsidR="00A666FF" w:rsidRDefault="00A666FF" w:rsidP="00A666FF">
      <w:pPr>
        <w:tabs>
          <w:tab w:val="left" w:pos="1340"/>
        </w:tabs>
        <w:jc w:val="both"/>
        <w:rPr>
          <w:rFonts w:asciiTheme="minorHAnsi" w:hAnsiTheme="minorHAnsi" w:cstheme="minorBidi"/>
          <w:b/>
          <w:bCs/>
          <w:iCs/>
          <w:sz w:val="22"/>
          <w:szCs w:val="22"/>
          <w:lang w:eastAsia="en-US"/>
        </w:rPr>
      </w:pPr>
    </w:p>
    <w:p w14:paraId="34FED82C" w14:textId="7B78BE6E" w:rsidR="00ED3FBB" w:rsidRPr="00CD0497" w:rsidRDefault="00ED3FBB" w:rsidP="00A666FF">
      <w:pPr>
        <w:tabs>
          <w:tab w:val="left" w:pos="1340"/>
        </w:tabs>
        <w:jc w:val="both"/>
        <w:rPr>
          <w:rFonts w:asciiTheme="minorHAnsi" w:hAnsiTheme="minorHAnsi" w:cstheme="minorBidi"/>
          <w:b/>
          <w:bCs/>
          <w:iCs/>
          <w:sz w:val="22"/>
          <w:szCs w:val="22"/>
          <w:lang w:eastAsia="en-US"/>
        </w:rPr>
      </w:pPr>
      <w:r>
        <w:rPr>
          <w:rFonts w:asciiTheme="minorHAnsi" w:hAnsiTheme="minorHAnsi" w:cstheme="minorBidi"/>
          <w:b/>
          <w:bCs/>
          <w:iCs/>
          <w:sz w:val="22"/>
          <w:szCs w:val="22"/>
          <w:lang w:eastAsia="en-US"/>
        </w:rPr>
        <w:t xml:space="preserve">Výdavky na mzdy zamestnancov </w:t>
      </w:r>
      <w:proofErr w:type="spellStart"/>
      <w:r>
        <w:rPr>
          <w:rFonts w:asciiTheme="minorHAnsi" w:hAnsiTheme="minorHAnsi" w:cstheme="minorBidi"/>
          <w:b/>
          <w:bCs/>
          <w:iCs/>
          <w:sz w:val="22"/>
          <w:szCs w:val="22"/>
          <w:lang w:eastAsia="en-US"/>
        </w:rPr>
        <w:t>MŠVVaM</w:t>
      </w:r>
      <w:proofErr w:type="spellEnd"/>
      <w:r>
        <w:rPr>
          <w:rFonts w:asciiTheme="minorHAnsi" w:hAnsiTheme="minorHAnsi" w:cstheme="minorBidi"/>
          <w:b/>
          <w:bCs/>
          <w:iCs/>
          <w:sz w:val="22"/>
          <w:szCs w:val="22"/>
          <w:lang w:eastAsia="en-US"/>
        </w:rPr>
        <w:t xml:space="preserve"> SR</w:t>
      </w:r>
    </w:p>
    <w:p w14:paraId="23EF281B" w14:textId="2E01B0B4" w:rsidR="00A666FF" w:rsidRDefault="00A666FF" w:rsidP="00A666FF">
      <w:pPr>
        <w:tabs>
          <w:tab w:val="left" w:pos="1340"/>
        </w:tabs>
        <w:jc w:val="both"/>
        <w:rPr>
          <w:rStyle w:val="eop"/>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 xml:space="preserve">Mzdové výdavky (celková cena práce) zamestnancov </w:t>
      </w:r>
      <w:proofErr w:type="spellStart"/>
      <w:r>
        <w:rPr>
          <w:rStyle w:val="normaltextrun"/>
          <w:rFonts w:ascii="Calibri" w:hAnsi="Calibri" w:cs="Calibri"/>
          <w:color w:val="000000"/>
          <w:sz w:val="22"/>
          <w:szCs w:val="22"/>
          <w:shd w:val="clear" w:color="auto" w:fill="FFFFFF"/>
        </w:rPr>
        <w:t>MŠVVaM</w:t>
      </w:r>
      <w:proofErr w:type="spellEnd"/>
      <w:r>
        <w:rPr>
          <w:rStyle w:val="normaltextrun"/>
          <w:rFonts w:ascii="Calibri" w:hAnsi="Calibri" w:cs="Calibri"/>
          <w:color w:val="000000"/>
          <w:sz w:val="22"/>
          <w:szCs w:val="22"/>
          <w:shd w:val="clear" w:color="auto" w:fill="FFFFFF"/>
        </w:rPr>
        <w:t xml:space="preserve"> SR sú zadefinované podľa priemernej mzdy súčasných miezd zamestnancov na danom útvare, vrátane koeficientov vyplývajúcich zo zákona č. 55/2017 Z. z. o štátnej službe a ostatných koeficientov vplývajúcich na výpočet mzdy zamestnanca v štátnej službe. Jeden zamestnanec je 1 FTE, </w:t>
      </w:r>
      <w:proofErr w:type="spellStart"/>
      <w:r>
        <w:rPr>
          <w:rStyle w:val="normaltextrun"/>
          <w:rFonts w:ascii="Calibri" w:hAnsi="Calibri" w:cs="Calibri"/>
          <w:color w:val="000000"/>
          <w:sz w:val="22"/>
          <w:szCs w:val="22"/>
          <w:shd w:val="clear" w:color="auto" w:fill="FFFFFF"/>
        </w:rPr>
        <w:t>t.j</w:t>
      </w:r>
      <w:proofErr w:type="spellEnd"/>
      <w:r>
        <w:rPr>
          <w:rStyle w:val="normaltextrun"/>
          <w:rFonts w:ascii="Calibri" w:hAnsi="Calibri" w:cs="Calibri"/>
          <w:color w:val="000000"/>
          <w:sz w:val="22"/>
          <w:szCs w:val="22"/>
          <w:shd w:val="clear" w:color="auto" w:fill="FFFFFF"/>
        </w:rPr>
        <w:t>. zamestnanec bude vykonávať iba činnosti súvisiace s realizáciou projektu a to na všetkých zadefinovaných pozíciách. </w:t>
      </w:r>
      <w:r w:rsidR="00D15C2F" w:rsidRPr="00D15C2F">
        <w:rPr>
          <w:rStyle w:val="normaltextrun"/>
          <w:rFonts w:ascii="Calibri" w:hAnsi="Calibri" w:cs="Calibri"/>
          <w:color w:val="000000"/>
          <w:sz w:val="22"/>
          <w:szCs w:val="22"/>
          <w:shd w:val="clear" w:color="auto" w:fill="FFFFFF"/>
        </w:rPr>
        <w:t xml:space="preserve">Sumárne sa predpokladá </w:t>
      </w:r>
      <w:r w:rsidR="00D15C2F">
        <w:rPr>
          <w:rStyle w:val="normaltextrun"/>
          <w:rFonts w:ascii="Calibri" w:hAnsi="Calibri" w:cs="Calibri"/>
          <w:color w:val="000000"/>
          <w:sz w:val="22"/>
          <w:szCs w:val="22"/>
          <w:shd w:val="clear" w:color="auto" w:fill="FFFFFF"/>
        </w:rPr>
        <w:t xml:space="preserve">využitie finančných prostriedkov na mzdy zamestnancov </w:t>
      </w:r>
      <w:proofErr w:type="spellStart"/>
      <w:r w:rsidR="00D15C2F">
        <w:rPr>
          <w:rStyle w:val="normaltextrun"/>
          <w:rFonts w:ascii="Calibri" w:hAnsi="Calibri" w:cs="Calibri"/>
          <w:color w:val="000000"/>
          <w:sz w:val="22"/>
          <w:szCs w:val="22"/>
          <w:shd w:val="clear" w:color="auto" w:fill="FFFFFF"/>
        </w:rPr>
        <w:t>MŠVVaM</w:t>
      </w:r>
      <w:proofErr w:type="spellEnd"/>
      <w:r w:rsidR="00D15C2F">
        <w:rPr>
          <w:rStyle w:val="normaltextrun"/>
          <w:rFonts w:ascii="Calibri" w:hAnsi="Calibri" w:cs="Calibri"/>
          <w:color w:val="000000"/>
          <w:sz w:val="22"/>
          <w:szCs w:val="22"/>
          <w:shd w:val="clear" w:color="auto" w:fill="FFFFFF"/>
        </w:rPr>
        <w:t xml:space="preserve"> SR </w:t>
      </w:r>
      <w:r w:rsidR="00D15C2F" w:rsidRPr="00D15C2F">
        <w:rPr>
          <w:rStyle w:val="normaltextrun"/>
          <w:rFonts w:ascii="Calibri" w:hAnsi="Calibri" w:cs="Calibri"/>
          <w:color w:val="000000"/>
          <w:sz w:val="22"/>
          <w:szCs w:val="22"/>
          <w:shd w:val="clear" w:color="auto" w:fill="FFFFFF"/>
        </w:rPr>
        <w:t xml:space="preserve">vo výške </w:t>
      </w:r>
      <w:r w:rsidR="00D15C2F">
        <w:rPr>
          <w:rStyle w:val="normaltextrun"/>
          <w:rFonts w:ascii="Calibri" w:hAnsi="Calibri" w:cs="Calibri"/>
          <w:color w:val="000000"/>
          <w:sz w:val="22"/>
          <w:szCs w:val="22"/>
          <w:shd w:val="clear" w:color="auto" w:fill="FFFFFF"/>
        </w:rPr>
        <w:t>3,6</w:t>
      </w:r>
      <w:r w:rsidR="00D15C2F" w:rsidRPr="00D15C2F">
        <w:rPr>
          <w:rStyle w:val="normaltextrun"/>
          <w:rFonts w:ascii="Calibri" w:hAnsi="Calibri" w:cs="Calibri"/>
          <w:color w:val="000000"/>
          <w:sz w:val="22"/>
          <w:szCs w:val="22"/>
          <w:shd w:val="clear" w:color="auto" w:fill="FFFFFF"/>
        </w:rPr>
        <w:t xml:space="preserve"> mil. EUR.</w:t>
      </w:r>
    </w:p>
    <w:p w14:paraId="27B4ACF7" w14:textId="77777777" w:rsidR="00A666FF" w:rsidRDefault="00A666FF" w:rsidP="00A666FF">
      <w:pPr>
        <w:tabs>
          <w:tab w:val="left" w:pos="1340"/>
        </w:tabs>
        <w:jc w:val="both"/>
        <w:rPr>
          <w:rFonts w:asciiTheme="minorHAnsi" w:hAnsiTheme="minorHAnsi" w:cstheme="minorBidi"/>
          <w:iCs/>
          <w:sz w:val="22"/>
          <w:szCs w:val="22"/>
          <w:lang w:eastAsia="en-US"/>
        </w:rPr>
      </w:pPr>
    </w:p>
    <w:p w14:paraId="28E25213" w14:textId="77777777" w:rsidR="00A666FF" w:rsidRDefault="00A666FF" w:rsidP="00A666FF">
      <w:pPr>
        <w:tabs>
          <w:tab w:val="left" w:pos="1340"/>
        </w:tabs>
        <w:jc w:val="both"/>
        <w:rPr>
          <w:rFonts w:asciiTheme="minorHAnsi" w:hAnsiTheme="minorHAnsi" w:cstheme="minorBidi"/>
          <w:iCs/>
          <w:sz w:val="22"/>
          <w:szCs w:val="22"/>
          <w:lang w:eastAsia="en-US"/>
        </w:rPr>
      </w:pPr>
    </w:p>
    <w:p w14:paraId="0D737A92" w14:textId="2B7E2B71" w:rsidR="00A666FF" w:rsidRPr="008D7C78" w:rsidRDefault="00A666FF" w:rsidP="00A666FF">
      <w:pPr>
        <w:pStyle w:val="Nadpis1"/>
        <w:rPr>
          <w:lang w:eastAsia="en-US"/>
        </w:rPr>
      </w:pPr>
      <w:proofErr w:type="spellStart"/>
      <w:r w:rsidRPr="008D7C78">
        <w:rPr>
          <w:lang w:eastAsia="en-US"/>
        </w:rPr>
        <w:t>Podaktivita</w:t>
      </w:r>
      <w:proofErr w:type="spellEnd"/>
      <w:r w:rsidRPr="008D7C78">
        <w:rPr>
          <w:lang w:eastAsia="en-US"/>
        </w:rPr>
        <w:t xml:space="preserve"> </w:t>
      </w:r>
      <w:r w:rsidR="00ED3FBB">
        <w:rPr>
          <w:lang w:eastAsia="en-US"/>
        </w:rPr>
        <w:t>2</w:t>
      </w:r>
      <w:r>
        <w:rPr>
          <w:lang w:eastAsia="en-US"/>
        </w:rPr>
        <w:t xml:space="preserve"> – Mediálna kampaň</w:t>
      </w:r>
    </w:p>
    <w:p w14:paraId="2231FA73" w14:textId="3C918046" w:rsidR="00A666FF" w:rsidRDefault="00A666FF" w:rsidP="00A666FF">
      <w:pPr>
        <w:tabs>
          <w:tab w:val="left" w:pos="1340"/>
        </w:tabs>
        <w:jc w:val="both"/>
        <w:rPr>
          <w:rFonts w:asciiTheme="minorHAnsi" w:hAnsiTheme="minorHAnsi" w:cstheme="minorBidi"/>
          <w:iCs/>
          <w:sz w:val="22"/>
          <w:szCs w:val="22"/>
          <w:lang w:eastAsia="en-US"/>
        </w:rPr>
      </w:pPr>
      <w:r>
        <w:rPr>
          <w:rFonts w:asciiTheme="minorHAnsi" w:hAnsiTheme="minorHAnsi" w:cstheme="minorBidi"/>
          <w:iCs/>
          <w:sz w:val="22"/>
          <w:szCs w:val="22"/>
          <w:lang w:eastAsia="en-US"/>
        </w:rPr>
        <w:t xml:space="preserve">V rámci </w:t>
      </w:r>
      <w:proofErr w:type="spellStart"/>
      <w:r>
        <w:rPr>
          <w:rFonts w:asciiTheme="minorHAnsi" w:hAnsiTheme="minorHAnsi" w:cstheme="minorBidi"/>
          <w:iCs/>
          <w:sz w:val="22"/>
          <w:szCs w:val="22"/>
          <w:lang w:eastAsia="en-US"/>
        </w:rPr>
        <w:t>podaktivity</w:t>
      </w:r>
      <w:proofErr w:type="spellEnd"/>
      <w:r>
        <w:rPr>
          <w:rFonts w:asciiTheme="minorHAnsi" w:hAnsiTheme="minorHAnsi" w:cstheme="minorBidi"/>
          <w:iCs/>
          <w:sz w:val="22"/>
          <w:szCs w:val="22"/>
          <w:lang w:eastAsia="en-US"/>
        </w:rPr>
        <w:t xml:space="preserve"> </w:t>
      </w:r>
      <w:r w:rsidR="00ED3FBB">
        <w:rPr>
          <w:rFonts w:asciiTheme="minorHAnsi" w:hAnsiTheme="minorHAnsi" w:cstheme="minorBidi"/>
          <w:iCs/>
          <w:sz w:val="22"/>
          <w:szCs w:val="22"/>
          <w:lang w:eastAsia="en-US"/>
        </w:rPr>
        <w:t>2</w:t>
      </w:r>
      <w:r>
        <w:rPr>
          <w:rFonts w:asciiTheme="minorHAnsi" w:hAnsiTheme="minorHAnsi" w:cstheme="minorBidi"/>
          <w:iCs/>
          <w:sz w:val="22"/>
          <w:szCs w:val="22"/>
          <w:lang w:eastAsia="en-US"/>
        </w:rPr>
        <w:t xml:space="preserve"> sa predpokladajú nasledovné hlavné činnosti:</w:t>
      </w:r>
    </w:p>
    <w:p w14:paraId="7261C539" w14:textId="77777777" w:rsidR="00A666FF" w:rsidRPr="00A142C4" w:rsidRDefault="00A666FF" w:rsidP="00A666FF">
      <w:pPr>
        <w:tabs>
          <w:tab w:val="left" w:pos="1340"/>
        </w:tabs>
        <w:jc w:val="both"/>
        <w:rPr>
          <w:rFonts w:asciiTheme="minorHAnsi" w:hAnsiTheme="minorHAnsi" w:cstheme="minorBidi"/>
          <w:iCs/>
          <w:sz w:val="22"/>
          <w:szCs w:val="22"/>
          <w:lang w:eastAsia="en-US"/>
        </w:rPr>
      </w:pPr>
      <w:r w:rsidRPr="00A142C4">
        <w:rPr>
          <w:rFonts w:asciiTheme="minorHAnsi" w:hAnsiTheme="minorHAnsi" w:cstheme="minorBidi"/>
          <w:iCs/>
          <w:sz w:val="22"/>
          <w:szCs w:val="22"/>
          <w:lang w:eastAsia="en-US"/>
        </w:rPr>
        <w:t xml:space="preserve">• účasť na </w:t>
      </w:r>
      <w:proofErr w:type="spellStart"/>
      <w:r w:rsidRPr="00A142C4">
        <w:rPr>
          <w:rFonts w:asciiTheme="minorHAnsi" w:hAnsiTheme="minorHAnsi" w:cstheme="minorBidi"/>
          <w:iCs/>
          <w:sz w:val="22"/>
          <w:szCs w:val="22"/>
          <w:lang w:eastAsia="en-US"/>
        </w:rPr>
        <w:t>veltrhu</w:t>
      </w:r>
      <w:proofErr w:type="spellEnd"/>
      <w:r w:rsidRPr="00A142C4">
        <w:rPr>
          <w:rFonts w:asciiTheme="minorHAnsi" w:hAnsiTheme="minorHAnsi" w:cstheme="minorBidi"/>
          <w:iCs/>
          <w:sz w:val="22"/>
          <w:szCs w:val="22"/>
          <w:lang w:eastAsia="en-US"/>
        </w:rPr>
        <w:t xml:space="preserve"> ALMA MATER - odhadované výdavky sú 120 050 EUR ročne - v predchádzajúcom roku boli výdavky na účasť na tomto veľtrhu 77 tis. EUR (vrátane DPH) za účasti 8 propagovaných VŠ,</w:t>
      </w:r>
      <w:r>
        <w:rPr>
          <w:rFonts w:asciiTheme="minorHAnsi" w:hAnsiTheme="minorHAnsi" w:cstheme="minorBidi"/>
          <w:iCs/>
          <w:sz w:val="22"/>
          <w:szCs w:val="22"/>
          <w:lang w:eastAsia="en-US"/>
        </w:rPr>
        <w:t xml:space="preserve"> </w:t>
      </w:r>
      <w:proofErr w:type="spellStart"/>
      <w:r w:rsidRPr="00A142C4">
        <w:rPr>
          <w:rFonts w:asciiTheme="minorHAnsi" w:hAnsiTheme="minorHAnsi" w:cstheme="minorBidi"/>
          <w:iCs/>
          <w:sz w:val="22"/>
          <w:szCs w:val="22"/>
          <w:lang w:eastAsia="en-US"/>
        </w:rPr>
        <w:t>t.j</w:t>
      </w:r>
      <w:proofErr w:type="spellEnd"/>
      <w:r w:rsidRPr="00A142C4">
        <w:rPr>
          <w:rFonts w:asciiTheme="minorHAnsi" w:hAnsiTheme="minorHAnsi" w:cstheme="minorBidi"/>
          <w:iCs/>
          <w:sz w:val="22"/>
          <w:szCs w:val="22"/>
          <w:lang w:eastAsia="en-US"/>
        </w:rPr>
        <w:t xml:space="preserve">. priemerne 9.625 EUR/propagovaný subjekt. V rámci projektu sa počíta s účasťou 12 VŠ, </w:t>
      </w:r>
      <w:proofErr w:type="spellStart"/>
      <w:r w:rsidRPr="00A142C4">
        <w:rPr>
          <w:rFonts w:asciiTheme="minorHAnsi" w:hAnsiTheme="minorHAnsi" w:cstheme="minorBidi"/>
          <w:iCs/>
          <w:sz w:val="22"/>
          <w:szCs w:val="22"/>
          <w:lang w:eastAsia="en-US"/>
        </w:rPr>
        <w:t>t.j</w:t>
      </w:r>
      <w:proofErr w:type="spellEnd"/>
      <w:r w:rsidRPr="00A142C4">
        <w:rPr>
          <w:rFonts w:asciiTheme="minorHAnsi" w:hAnsiTheme="minorHAnsi" w:cstheme="minorBidi"/>
          <w:iCs/>
          <w:sz w:val="22"/>
          <w:szCs w:val="22"/>
          <w:lang w:eastAsia="en-US"/>
        </w:rPr>
        <w:t xml:space="preserve">. 9.625*12=115,5 tis. EUR, po započítaní 10% indexácie na celé obdobie projektu = 127.050 EUR/rok * </w:t>
      </w:r>
      <w:r w:rsidRPr="00A142C4">
        <w:rPr>
          <w:rFonts w:asciiTheme="minorHAnsi" w:hAnsiTheme="minorHAnsi" w:cstheme="minorBidi"/>
          <w:iCs/>
          <w:sz w:val="22"/>
          <w:szCs w:val="22"/>
          <w:lang w:eastAsia="en-US"/>
        </w:rPr>
        <w:lastRenderedPageBreak/>
        <w:t>3 roky účasti na ALMA MATER (posledná v roku 2027) = 3*127.500 = 381.150 EUR na celé obdobie projektu</w:t>
      </w:r>
    </w:p>
    <w:p w14:paraId="2BD8056F" w14:textId="77777777" w:rsidR="00A666FF" w:rsidRPr="00A142C4" w:rsidRDefault="00A666FF" w:rsidP="00A666FF">
      <w:pPr>
        <w:tabs>
          <w:tab w:val="left" w:pos="1340"/>
        </w:tabs>
        <w:jc w:val="both"/>
        <w:rPr>
          <w:rFonts w:asciiTheme="minorHAnsi" w:hAnsiTheme="minorHAnsi" w:cstheme="minorBidi"/>
          <w:iCs/>
          <w:sz w:val="22"/>
          <w:szCs w:val="22"/>
          <w:lang w:eastAsia="en-US"/>
        </w:rPr>
      </w:pPr>
      <w:r w:rsidRPr="00A142C4">
        <w:rPr>
          <w:rFonts w:asciiTheme="minorHAnsi" w:hAnsiTheme="minorHAnsi" w:cstheme="minorBidi"/>
          <w:iCs/>
          <w:sz w:val="22"/>
          <w:szCs w:val="22"/>
          <w:lang w:eastAsia="en-US"/>
        </w:rPr>
        <w:t>• výroba mediálneho spotu, ktorá sa bude využívať počas celého projektu - jednorazový výdavok = 60.000 EUR</w:t>
      </w:r>
    </w:p>
    <w:p w14:paraId="19553231" w14:textId="77777777" w:rsidR="00A666FF" w:rsidRPr="00A142C4" w:rsidRDefault="00A666FF" w:rsidP="00A666FF">
      <w:pPr>
        <w:tabs>
          <w:tab w:val="left" w:pos="1340"/>
        </w:tabs>
        <w:jc w:val="both"/>
        <w:rPr>
          <w:rFonts w:asciiTheme="minorHAnsi" w:hAnsiTheme="minorHAnsi" w:cstheme="minorBidi"/>
          <w:iCs/>
          <w:sz w:val="22"/>
          <w:szCs w:val="22"/>
          <w:lang w:eastAsia="en-US"/>
        </w:rPr>
      </w:pPr>
      <w:r w:rsidRPr="00A142C4">
        <w:rPr>
          <w:rFonts w:asciiTheme="minorHAnsi" w:hAnsiTheme="minorHAnsi" w:cstheme="minorBidi"/>
          <w:iCs/>
          <w:sz w:val="22"/>
          <w:szCs w:val="22"/>
          <w:lang w:eastAsia="en-US"/>
        </w:rPr>
        <w:t xml:space="preserve">• platená reklama sa odhaduje na 50.000 EUR/rok * </w:t>
      </w:r>
      <w:r>
        <w:rPr>
          <w:rFonts w:asciiTheme="minorHAnsi" w:hAnsiTheme="minorHAnsi" w:cstheme="minorBidi"/>
          <w:iCs/>
          <w:sz w:val="22"/>
          <w:szCs w:val="22"/>
          <w:lang w:eastAsia="en-US"/>
        </w:rPr>
        <w:t>3</w:t>
      </w:r>
      <w:r w:rsidRPr="00A142C4">
        <w:rPr>
          <w:rFonts w:asciiTheme="minorHAnsi" w:hAnsiTheme="minorHAnsi" w:cstheme="minorBidi"/>
          <w:iCs/>
          <w:sz w:val="22"/>
          <w:szCs w:val="22"/>
          <w:lang w:eastAsia="en-US"/>
        </w:rPr>
        <w:t xml:space="preserve"> roky realizácie propagácie = </w:t>
      </w:r>
      <w:r>
        <w:rPr>
          <w:rFonts w:asciiTheme="minorHAnsi" w:hAnsiTheme="minorHAnsi" w:cstheme="minorBidi"/>
          <w:iCs/>
          <w:sz w:val="22"/>
          <w:szCs w:val="22"/>
          <w:lang w:eastAsia="en-US"/>
        </w:rPr>
        <w:t>3</w:t>
      </w:r>
      <w:r w:rsidRPr="00A142C4">
        <w:rPr>
          <w:rFonts w:asciiTheme="minorHAnsi" w:hAnsiTheme="minorHAnsi" w:cstheme="minorBidi"/>
          <w:iCs/>
          <w:sz w:val="22"/>
          <w:szCs w:val="22"/>
          <w:lang w:eastAsia="en-US"/>
        </w:rPr>
        <w:t xml:space="preserve">*50.000 = </w:t>
      </w:r>
      <w:r>
        <w:rPr>
          <w:rFonts w:asciiTheme="minorHAnsi" w:hAnsiTheme="minorHAnsi" w:cstheme="minorBidi"/>
          <w:iCs/>
          <w:sz w:val="22"/>
          <w:szCs w:val="22"/>
          <w:lang w:eastAsia="en-US"/>
        </w:rPr>
        <w:t>15</w:t>
      </w:r>
      <w:r w:rsidRPr="00A142C4">
        <w:rPr>
          <w:rFonts w:asciiTheme="minorHAnsi" w:hAnsiTheme="minorHAnsi" w:cstheme="minorBidi"/>
          <w:iCs/>
          <w:sz w:val="22"/>
          <w:szCs w:val="22"/>
          <w:lang w:eastAsia="en-US"/>
        </w:rPr>
        <w:t>0.000 EUR na celé obdobie projektu</w:t>
      </w:r>
    </w:p>
    <w:p w14:paraId="7473447C" w14:textId="77777777" w:rsidR="00A666FF" w:rsidRPr="00A142C4" w:rsidRDefault="00A666FF" w:rsidP="00A666FF">
      <w:pPr>
        <w:tabs>
          <w:tab w:val="left" w:pos="1340"/>
        </w:tabs>
        <w:jc w:val="both"/>
        <w:rPr>
          <w:rFonts w:asciiTheme="minorHAnsi" w:hAnsiTheme="minorHAnsi" w:cstheme="minorBidi"/>
          <w:iCs/>
          <w:sz w:val="22"/>
          <w:szCs w:val="22"/>
          <w:lang w:eastAsia="en-US"/>
        </w:rPr>
      </w:pPr>
      <w:r w:rsidRPr="00A142C4">
        <w:rPr>
          <w:rFonts w:asciiTheme="minorHAnsi" w:hAnsiTheme="minorHAnsi" w:cstheme="minorBidi"/>
          <w:iCs/>
          <w:sz w:val="22"/>
          <w:szCs w:val="22"/>
          <w:lang w:eastAsia="en-US"/>
        </w:rPr>
        <w:t>• záverečná konferencia = odhadované výdavky 70.000 EUR</w:t>
      </w:r>
    </w:p>
    <w:p w14:paraId="2680C2E7" w14:textId="627700CB" w:rsidR="0014674D" w:rsidRDefault="0014674D" w:rsidP="00A666FF">
      <w:pPr>
        <w:tabs>
          <w:tab w:val="left" w:pos="1340"/>
        </w:tabs>
        <w:jc w:val="both"/>
        <w:rPr>
          <w:rFonts w:asciiTheme="minorHAnsi" w:hAnsiTheme="minorHAnsi" w:cstheme="minorBidi"/>
          <w:iCs/>
          <w:sz w:val="22"/>
          <w:szCs w:val="22"/>
          <w:lang w:eastAsia="en-US"/>
        </w:rPr>
      </w:pPr>
      <w:r>
        <w:rPr>
          <w:rFonts w:asciiTheme="minorHAnsi" w:hAnsiTheme="minorHAnsi" w:cstheme="minorBidi"/>
          <w:iCs/>
          <w:sz w:val="22"/>
          <w:szCs w:val="22"/>
          <w:lang w:eastAsia="en-US"/>
        </w:rPr>
        <w:t xml:space="preserve">Všetky uvedené výdavky sú odhadované. Na obstaranie všetkých činností mediálnej kampane bude použitý postup v zmysle platného zákona o verejnom obstarávaní a obstarávaní. </w:t>
      </w:r>
    </w:p>
    <w:p w14:paraId="05173C37" w14:textId="4188570F" w:rsidR="00A666FF" w:rsidRDefault="00A666FF" w:rsidP="00A666FF">
      <w:pPr>
        <w:tabs>
          <w:tab w:val="left" w:pos="1340"/>
        </w:tabs>
        <w:jc w:val="both"/>
        <w:rPr>
          <w:rFonts w:asciiTheme="minorHAnsi" w:hAnsiTheme="minorHAnsi" w:cstheme="minorBidi"/>
          <w:iCs/>
          <w:sz w:val="22"/>
          <w:szCs w:val="22"/>
          <w:lang w:eastAsia="en-US"/>
        </w:rPr>
      </w:pPr>
      <w:r>
        <w:rPr>
          <w:rFonts w:asciiTheme="minorHAnsi" w:hAnsiTheme="minorHAnsi" w:cstheme="minorBidi"/>
          <w:iCs/>
          <w:sz w:val="22"/>
          <w:szCs w:val="22"/>
          <w:lang w:eastAsia="en-US"/>
        </w:rPr>
        <w:t>Okrem týchto činností je predpoklad aj iných činností</w:t>
      </w:r>
      <w:r w:rsidR="0022084A">
        <w:rPr>
          <w:rFonts w:asciiTheme="minorHAnsi" w:hAnsiTheme="minorHAnsi" w:cstheme="minorBidi"/>
          <w:iCs/>
          <w:sz w:val="22"/>
          <w:szCs w:val="22"/>
          <w:lang w:eastAsia="en-US"/>
        </w:rPr>
        <w:t xml:space="preserve"> zameraných na publicitu</w:t>
      </w:r>
      <w:r>
        <w:rPr>
          <w:rFonts w:asciiTheme="minorHAnsi" w:hAnsiTheme="minorHAnsi" w:cstheme="minorBidi"/>
          <w:iCs/>
          <w:sz w:val="22"/>
          <w:szCs w:val="22"/>
          <w:lang w:eastAsia="en-US"/>
        </w:rPr>
        <w:t>, avšak výdavky týchto činností nebudú predmetom refundácie z NP a </w:t>
      </w:r>
      <w:proofErr w:type="spellStart"/>
      <w:r>
        <w:rPr>
          <w:rFonts w:asciiTheme="minorHAnsi" w:hAnsiTheme="minorHAnsi" w:cstheme="minorBidi"/>
          <w:iCs/>
          <w:sz w:val="22"/>
          <w:szCs w:val="22"/>
          <w:lang w:eastAsia="en-US"/>
        </w:rPr>
        <w:t>MŠVVaM</w:t>
      </w:r>
      <w:proofErr w:type="spellEnd"/>
      <w:r>
        <w:rPr>
          <w:rFonts w:asciiTheme="minorHAnsi" w:hAnsiTheme="minorHAnsi" w:cstheme="minorBidi"/>
          <w:iCs/>
          <w:sz w:val="22"/>
          <w:szCs w:val="22"/>
          <w:lang w:eastAsia="en-US"/>
        </w:rPr>
        <w:t xml:space="preserve"> SR ich bude hradiť z vlastných zdrojov. </w:t>
      </w:r>
    </w:p>
    <w:p w14:paraId="676DC47F" w14:textId="77777777" w:rsidR="00A666FF" w:rsidRDefault="00A666FF" w:rsidP="00A666FF">
      <w:pPr>
        <w:tabs>
          <w:tab w:val="left" w:pos="1340"/>
        </w:tabs>
        <w:jc w:val="both"/>
        <w:rPr>
          <w:rFonts w:asciiTheme="minorHAnsi" w:hAnsiTheme="minorHAnsi" w:cstheme="minorBidi"/>
          <w:iCs/>
          <w:sz w:val="22"/>
          <w:szCs w:val="22"/>
          <w:lang w:eastAsia="en-US"/>
        </w:rPr>
      </w:pPr>
    </w:p>
    <w:p w14:paraId="79183704" w14:textId="6410DA09" w:rsidR="00A666FF" w:rsidRPr="00CB12A2" w:rsidRDefault="00A666FF" w:rsidP="00A666FF">
      <w:pPr>
        <w:tabs>
          <w:tab w:val="left" w:pos="1340"/>
        </w:tabs>
        <w:jc w:val="both"/>
        <w:rPr>
          <w:rFonts w:asciiTheme="minorHAnsi" w:hAnsiTheme="minorHAnsi" w:cstheme="minorBidi"/>
          <w:i/>
          <w:sz w:val="22"/>
          <w:szCs w:val="22"/>
          <w:lang w:eastAsia="en-US"/>
        </w:rPr>
      </w:pPr>
      <w:r w:rsidRPr="00CB12A2">
        <w:rPr>
          <w:rFonts w:asciiTheme="minorHAnsi" w:hAnsiTheme="minorHAnsi" w:cstheme="minorBidi"/>
          <w:i/>
          <w:sz w:val="22"/>
          <w:szCs w:val="22"/>
          <w:lang w:eastAsia="en-US"/>
        </w:rPr>
        <w:t xml:space="preserve">Na realizáciu </w:t>
      </w:r>
      <w:proofErr w:type="spellStart"/>
      <w:r w:rsidRPr="00CB12A2">
        <w:rPr>
          <w:rFonts w:asciiTheme="minorHAnsi" w:hAnsiTheme="minorHAnsi" w:cstheme="minorBidi"/>
          <w:i/>
          <w:sz w:val="22"/>
          <w:szCs w:val="22"/>
          <w:lang w:eastAsia="en-US"/>
        </w:rPr>
        <w:t>podaktivity</w:t>
      </w:r>
      <w:proofErr w:type="spellEnd"/>
      <w:r w:rsidRPr="00CB12A2">
        <w:rPr>
          <w:rFonts w:asciiTheme="minorHAnsi" w:hAnsiTheme="minorHAnsi" w:cstheme="minorBidi"/>
          <w:i/>
          <w:sz w:val="22"/>
          <w:szCs w:val="22"/>
          <w:lang w:eastAsia="en-US"/>
        </w:rPr>
        <w:t xml:space="preserve"> </w:t>
      </w:r>
      <w:r w:rsidR="00ED3FBB">
        <w:rPr>
          <w:rFonts w:asciiTheme="minorHAnsi" w:hAnsiTheme="minorHAnsi" w:cstheme="minorBidi"/>
          <w:i/>
          <w:sz w:val="22"/>
          <w:szCs w:val="22"/>
          <w:lang w:eastAsia="en-US"/>
        </w:rPr>
        <w:t>2</w:t>
      </w:r>
      <w:r w:rsidRPr="00CB12A2">
        <w:rPr>
          <w:rFonts w:asciiTheme="minorHAnsi" w:hAnsiTheme="minorHAnsi" w:cstheme="minorBidi"/>
          <w:i/>
          <w:sz w:val="22"/>
          <w:szCs w:val="22"/>
          <w:lang w:eastAsia="en-US"/>
        </w:rPr>
        <w:t xml:space="preserve"> je vyčlenených </w:t>
      </w:r>
      <w:r>
        <w:rPr>
          <w:rFonts w:asciiTheme="minorHAnsi" w:hAnsiTheme="minorHAnsi" w:cstheme="minorBidi"/>
          <w:i/>
          <w:sz w:val="22"/>
          <w:szCs w:val="22"/>
          <w:lang w:eastAsia="en-US"/>
        </w:rPr>
        <w:t>66</w:t>
      </w:r>
      <w:r w:rsidRPr="00CB12A2">
        <w:rPr>
          <w:rFonts w:asciiTheme="minorHAnsi" w:hAnsiTheme="minorHAnsi" w:cstheme="minorBidi"/>
          <w:i/>
          <w:sz w:val="22"/>
          <w:szCs w:val="22"/>
          <w:lang w:eastAsia="en-US"/>
        </w:rPr>
        <w:t>1.150 EUR.</w:t>
      </w:r>
    </w:p>
    <w:p w14:paraId="31039076" w14:textId="77777777" w:rsidR="00A666FF" w:rsidRDefault="00A666FF" w:rsidP="00A666FF">
      <w:pPr>
        <w:tabs>
          <w:tab w:val="left" w:pos="1340"/>
        </w:tabs>
        <w:jc w:val="both"/>
        <w:rPr>
          <w:rFonts w:asciiTheme="minorHAnsi" w:hAnsiTheme="minorHAnsi" w:cstheme="minorBidi"/>
          <w:iCs/>
          <w:sz w:val="22"/>
          <w:szCs w:val="22"/>
          <w:lang w:eastAsia="en-US"/>
        </w:rPr>
      </w:pPr>
    </w:p>
    <w:p w14:paraId="70C9CA05" w14:textId="77777777" w:rsidR="00A666FF" w:rsidRPr="00CD0497" w:rsidRDefault="00A666FF" w:rsidP="00A666FF">
      <w:pPr>
        <w:pStyle w:val="Nadpis3"/>
        <w:rPr>
          <w:lang w:eastAsia="en-US"/>
        </w:rPr>
      </w:pPr>
      <w:r w:rsidRPr="00CD0497">
        <w:rPr>
          <w:lang w:eastAsia="en-US"/>
        </w:rPr>
        <w:t xml:space="preserve">Ad b) Rozpočet na podporné aktivity </w:t>
      </w:r>
    </w:p>
    <w:p w14:paraId="085802C7" w14:textId="77777777" w:rsidR="00A666FF" w:rsidRDefault="00A666FF" w:rsidP="00A666FF">
      <w:pPr>
        <w:tabs>
          <w:tab w:val="left" w:pos="1340"/>
        </w:tabs>
        <w:jc w:val="both"/>
        <w:rPr>
          <w:rFonts w:asciiTheme="minorHAnsi" w:hAnsiTheme="minorHAnsi" w:cstheme="minorBidi"/>
          <w:iCs/>
          <w:sz w:val="22"/>
          <w:szCs w:val="22"/>
          <w:lang w:eastAsia="en-US"/>
        </w:rPr>
      </w:pPr>
      <w:r w:rsidRPr="00DD6B19">
        <w:rPr>
          <w:rFonts w:asciiTheme="minorHAnsi" w:hAnsiTheme="minorHAnsi" w:cstheme="minorBidi"/>
          <w:iCs/>
          <w:sz w:val="22"/>
          <w:szCs w:val="22"/>
          <w:lang w:eastAsia="en-US"/>
        </w:rPr>
        <w:t xml:space="preserve">Podporné aktivity budú financované cez skupinu výdavkov 907, </w:t>
      </w:r>
      <w:proofErr w:type="spellStart"/>
      <w:r w:rsidRPr="00DD6B19">
        <w:rPr>
          <w:rFonts w:asciiTheme="minorHAnsi" w:hAnsiTheme="minorHAnsi" w:cstheme="minorBidi"/>
          <w:iCs/>
          <w:sz w:val="22"/>
          <w:szCs w:val="22"/>
          <w:lang w:eastAsia="en-US"/>
        </w:rPr>
        <w:t>t.j</w:t>
      </w:r>
      <w:proofErr w:type="spellEnd"/>
      <w:r w:rsidRPr="00DD6B19">
        <w:rPr>
          <w:rFonts w:asciiTheme="minorHAnsi" w:hAnsiTheme="minorHAnsi" w:cstheme="minorBidi"/>
          <w:iCs/>
          <w:sz w:val="22"/>
          <w:szCs w:val="22"/>
          <w:lang w:eastAsia="en-US"/>
        </w:rPr>
        <w:t>. paušálna sadzba na nepriame výdavky podľa článku 54 písm. a) NSU2. Z</w:t>
      </w:r>
      <w:r>
        <w:rPr>
          <w:rFonts w:asciiTheme="minorHAnsi" w:hAnsiTheme="minorHAnsi" w:cstheme="minorBidi"/>
          <w:iCs/>
          <w:sz w:val="22"/>
          <w:szCs w:val="22"/>
          <w:lang w:eastAsia="en-US"/>
        </w:rPr>
        <w:t> </w:t>
      </w:r>
      <w:r w:rsidRPr="00DD6B19">
        <w:rPr>
          <w:rFonts w:asciiTheme="minorHAnsi" w:hAnsiTheme="minorHAnsi" w:cstheme="minorBidi"/>
          <w:iCs/>
          <w:sz w:val="22"/>
          <w:szCs w:val="22"/>
          <w:lang w:eastAsia="en-US"/>
        </w:rPr>
        <w:t>paušálne</w:t>
      </w:r>
      <w:r>
        <w:rPr>
          <w:rFonts w:asciiTheme="minorHAnsi" w:hAnsiTheme="minorHAnsi" w:cstheme="minorBidi"/>
          <w:iCs/>
          <w:sz w:val="22"/>
          <w:szCs w:val="22"/>
          <w:lang w:eastAsia="en-US"/>
        </w:rPr>
        <w:t>j</w:t>
      </w:r>
      <w:r w:rsidRPr="00DD6B19">
        <w:rPr>
          <w:rFonts w:asciiTheme="minorHAnsi" w:hAnsiTheme="minorHAnsi" w:cstheme="minorBidi"/>
          <w:iCs/>
          <w:sz w:val="22"/>
          <w:szCs w:val="22"/>
          <w:lang w:eastAsia="en-US"/>
        </w:rPr>
        <w:t xml:space="preserve"> sadzby budú financované</w:t>
      </w:r>
      <w:r>
        <w:rPr>
          <w:rFonts w:asciiTheme="minorHAnsi" w:hAnsiTheme="minorHAnsi" w:cstheme="minorBidi"/>
          <w:iCs/>
          <w:sz w:val="22"/>
          <w:szCs w:val="22"/>
          <w:lang w:eastAsia="en-US"/>
        </w:rPr>
        <w:t xml:space="preserve"> činnosti súvisiace s realizáciou projektu, ktorých výdavky nie sú súčasťou priamych výdavkov projektu (napr. IKT, cestovné výdavky administratívnych kapacít riadenia projektu, školenia a pod.)  Výška paušálnej sadzby je v zmysle vyššie uvedeného nariadenia 7% z celkových výdavkov projektu.</w:t>
      </w:r>
    </w:p>
    <w:p w14:paraId="38808E56" w14:textId="7990DDB7" w:rsidR="000076F5" w:rsidRDefault="000076F5" w:rsidP="2B78A32E">
      <w:pPr>
        <w:spacing w:before="120" w:after="120"/>
        <w:jc w:val="both"/>
        <w:rPr>
          <w:ins w:id="362" w:author="Minarovičová Jana" w:date="2024-12-02T17:28:00Z" w16du:dateUtc="2024-12-02T16:28:00Z"/>
          <w:rFonts w:asciiTheme="minorHAnsi" w:hAnsiTheme="minorHAnsi" w:cstheme="minorBidi"/>
          <w:i/>
          <w:iCs/>
          <w:sz w:val="22"/>
          <w:szCs w:val="22"/>
        </w:rPr>
      </w:pPr>
    </w:p>
    <w:p w14:paraId="64577204" w14:textId="77777777" w:rsidR="00CA0655" w:rsidRDefault="00CA0655" w:rsidP="2B78A32E">
      <w:pPr>
        <w:spacing w:before="120" w:after="120"/>
        <w:jc w:val="both"/>
        <w:rPr>
          <w:ins w:id="363" w:author="Minarovičová Jana" w:date="2024-12-02T17:28:00Z" w16du:dateUtc="2024-12-02T16:28:00Z"/>
          <w:rFonts w:asciiTheme="minorHAnsi" w:hAnsiTheme="minorHAnsi" w:cstheme="minorBidi"/>
          <w:i/>
          <w:iCs/>
          <w:sz w:val="22"/>
          <w:szCs w:val="22"/>
        </w:rPr>
      </w:pPr>
    </w:p>
    <w:p w14:paraId="5B2036DC" w14:textId="77777777" w:rsidR="00CA0655" w:rsidRPr="00C30E64" w:rsidRDefault="00CA0655" w:rsidP="2B78A32E">
      <w:pPr>
        <w:spacing w:before="120" w:after="120"/>
        <w:jc w:val="both"/>
        <w:rPr>
          <w:rFonts w:asciiTheme="minorHAnsi" w:hAnsiTheme="minorHAnsi" w:cstheme="minorBidi"/>
          <w:i/>
          <w:iCs/>
          <w:sz w:val="22"/>
          <w:szCs w:val="22"/>
        </w:rPr>
      </w:pPr>
    </w:p>
    <w:p w14:paraId="1932DD3C" w14:textId="5C9EB075" w:rsidR="003F4170" w:rsidRPr="00C55AFD" w:rsidRDefault="00AC1CA5" w:rsidP="00AC20FD">
      <w:pPr>
        <w:pStyle w:val="Odsekzoznamu"/>
        <w:numPr>
          <w:ilvl w:val="0"/>
          <w:numId w:val="5"/>
        </w:numPr>
        <w:ind w:left="284" w:hanging="284"/>
        <w:contextualSpacing w:val="0"/>
        <w:jc w:val="both"/>
        <w:rPr>
          <w:rFonts w:asciiTheme="minorHAnsi" w:hAnsiTheme="minorHAnsi" w:cstheme="minorHAnsi"/>
          <w:b/>
          <w:sz w:val="22"/>
          <w:szCs w:val="22"/>
          <w:lang w:eastAsia="en-US"/>
        </w:rPr>
      </w:pPr>
      <w:r w:rsidRPr="00C55AFD">
        <w:rPr>
          <w:rFonts w:asciiTheme="minorHAnsi" w:hAnsiTheme="minorHAnsi" w:cstheme="minorHAnsi"/>
          <w:b/>
          <w:sz w:val="22"/>
          <w:szCs w:val="22"/>
          <w:lang w:eastAsia="en-US"/>
        </w:rPr>
        <w:t>Ďalšie i</w:t>
      </w:r>
      <w:r w:rsidR="003F4170" w:rsidRPr="00C55AFD">
        <w:rPr>
          <w:rFonts w:asciiTheme="minorHAnsi" w:hAnsiTheme="minorHAnsi" w:cstheme="minorHAnsi"/>
          <w:b/>
          <w:sz w:val="22"/>
          <w:szCs w:val="22"/>
          <w:lang w:eastAsia="en-US"/>
        </w:rPr>
        <w:t>nformácie o </w:t>
      </w:r>
      <w:r w:rsidRPr="00C55AFD">
        <w:rPr>
          <w:rFonts w:asciiTheme="minorHAnsi" w:hAnsiTheme="minorHAnsi" w:cstheme="minorHAnsi"/>
          <w:b/>
          <w:sz w:val="22"/>
          <w:szCs w:val="22"/>
          <w:lang w:eastAsia="en-US"/>
        </w:rPr>
        <w:t>národnom projekte</w:t>
      </w:r>
    </w:p>
    <w:p w14:paraId="7C4F3AC5" w14:textId="19B048A1" w:rsidR="00A613AD" w:rsidRPr="00C30E64" w:rsidRDefault="00AC1CA5" w:rsidP="0051160D">
      <w:pPr>
        <w:tabs>
          <w:tab w:val="left" w:pos="5954"/>
        </w:tabs>
        <w:spacing w:before="120" w:after="120"/>
        <w:jc w:val="both"/>
        <w:rPr>
          <w:rFonts w:asciiTheme="minorHAnsi" w:hAnsiTheme="minorHAnsi" w:cstheme="minorHAnsi"/>
          <w:b/>
          <w:sz w:val="22"/>
          <w:szCs w:val="22"/>
          <w:lang w:eastAsia="en-US"/>
        </w:rPr>
      </w:pPr>
      <w:r w:rsidRPr="0022084A">
        <w:rPr>
          <w:rFonts w:asciiTheme="minorHAnsi" w:hAnsiTheme="minorHAnsi" w:cstheme="minorHAnsi"/>
          <w:i/>
          <w:sz w:val="22"/>
          <w:szCs w:val="22"/>
        </w:rPr>
        <w:t xml:space="preserve">Definuje </w:t>
      </w:r>
      <w:r w:rsidR="00ED1A1C" w:rsidRPr="0022084A">
        <w:rPr>
          <w:rFonts w:asciiTheme="minorHAnsi" w:hAnsiTheme="minorHAnsi" w:cstheme="minorHAnsi"/>
          <w:i/>
          <w:sz w:val="22"/>
          <w:szCs w:val="22"/>
        </w:rPr>
        <w:t xml:space="preserve">riadiaci </w:t>
      </w:r>
      <w:r w:rsidR="00EB73C1" w:rsidRPr="0022084A">
        <w:rPr>
          <w:rFonts w:asciiTheme="minorHAnsi" w:hAnsiTheme="minorHAnsi" w:cstheme="minorHAnsi"/>
          <w:i/>
          <w:sz w:val="22"/>
          <w:szCs w:val="22"/>
        </w:rPr>
        <w:t>orgán</w:t>
      </w:r>
      <w:r w:rsidR="00D010B6" w:rsidRPr="0022084A">
        <w:rPr>
          <w:rFonts w:asciiTheme="minorHAnsi" w:hAnsiTheme="minorHAnsi" w:cstheme="minorHAnsi"/>
          <w:i/>
          <w:sz w:val="22"/>
          <w:szCs w:val="22"/>
        </w:rPr>
        <w:t xml:space="preserve"> </w:t>
      </w:r>
      <w:r w:rsidRPr="0022084A">
        <w:rPr>
          <w:rFonts w:asciiTheme="minorHAnsi" w:hAnsiTheme="minorHAnsi" w:cstheme="minorHAnsi"/>
          <w:i/>
          <w:sz w:val="22"/>
          <w:szCs w:val="22"/>
        </w:rPr>
        <w:t>/</w:t>
      </w:r>
      <w:r w:rsidR="00D010B6" w:rsidRPr="0022084A">
        <w:rPr>
          <w:rFonts w:asciiTheme="minorHAnsi" w:hAnsiTheme="minorHAnsi" w:cstheme="minorHAnsi"/>
          <w:i/>
          <w:sz w:val="22"/>
          <w:szCs w:val="22"/>
        </w:rPr>
        <w:t xml:space="preserve"> </w:t>
      </w:r>
      <w:r w:rsidR="00EB73C1" w:rsidRPr="0022084A">
        <w:rPr>
          <w:rFonts w:asciiTheme="minorHAnsi" w:hAnsiTheme="minorHAnsi" w:cstheme="minorHAnsi"/>
          <w:i/>
          <w:sz w:val="22"/>
          <w:szCs w:val="22"/>
        </w:rPr>
        <w:t>sprostredkovateľský orgán</w:t>
      </w:r>
      <w:r w:rsidRPr="0022084A">
        <w:rPr>
          <w:rFonts w:asciiTheme="minorHAnsi" w:hAnsiTheme="minorHAnsi" w:cstheme="minorHAnsi"/>
          <w:i/>
          <w:sz w:val="22"/>
          <w:szCs w:val="22"/>
        </w:rPr>
        <w:t xml:space="preserve">, ak je to relevantné, v nadväznosti na zameranie projektu (napr. v prípade IT projektov odkaz na dokumentáciu projektu dostupnú v </w:t>
      </w:r>
      <w:proofErr w:type="spellStart"/>
      <w:r w:rsidRPr="0022084A">
        <w:rPr>
          <w:rFonts w:asciiTheme="minorHAnsi" w:hAnsiTheme="minorHAnsi" w:cstheme="minorHAnsi"/>
          <w:i/>
          <w:sz w:val="22"/>
          <w:szCs w:val="22"/>
        </w:rPr>
        <w:t>Metainformačnom</w:t>
      </w:r>
      <w:proofErr w:type="spellEnd"/>
      <w:r w:rsidRPr="0022084A">
        <w:rPr>
          <w:rFonts w:asciiTheme="minorHAnsi" w:hAnsiTheme="minorHAnsi" w:cstheme="minorHAnsi"/>
          <w:i/>
          <w:sz w:val="22"/>
          <w:szCs w:val="22"/>
        </w:rPr>
        <w:t xml:space="preserve"> systéme </w:t>
      </w:r>
      <w:r w:rsidR="006D5B96" w:rsidRPr="0022084A">
        <w:rPr>
          <w:rFonts w:asciiTheme="minorHAnsi" w:hAnsiTheme="minorHAnsi" w:cstheme="minorHAnsi"/>
          <w:i/>
          <w:sz w:val="22"/>
          <w:szCs w:val="22"/>
        </w:rPr>
        <w:t xml:space="preserve">Ministerstva investícií, regionálneho rozvoja a informatizácie Slovenskej republiky </w:t>
      </w:r>
      <w:r w:rsidR="00BE1025" w:rsidRPr="0022084A">
        <w:rPr>
          <w:rFonts w:asciiTheme="minorHAnsi" w:hAnsiTheme="minorHAnsi" w:cstheme="minorHAnsi"/>
          <w:i/>
          <w:sz w:val="22"/>
          <w:szCs w:val="22"/>
        </w:rPr>
        <w:t xml:space="preserve"> </w:t>
      </w:r>
      <w:hyperlink r:id="rId29" w:history="1">
        <w:r w:rsidRPr="0022084A">
          <w:rPr>
            <w:rStyle w:val="Hypertextovprepojenie"/>
            <w:rFonts w:asciiTheme="minorHAnsi" w:hAnsiTheme="minorHAnsi" w:cstheme="minorHAnsi"/>
            <w:i/>
            <w:sz w:val="22"/>
            <w:szCs w:val="22"/>
            <w:u w:val="none"/>
          </w:rPr>
          <w:t>https://metais.vicepremier.gov.sk/</w:t>
        </w:r>
      </w:hyperlink>
      <w:r w:rsidRPr="0022084A">
        <w:rPr>
          <w:rFonts w:asciiTheme="minorHAnsi" w:hAnsiTheme="minorHAnsi" w:cstheme="minorHAnsi"/>
          <w:i/>
          <w:sz w:val="22"/>
          <w:szCs w:val="22"/>
        </w:rPr>
        <w:t>).</w:t>
      </w:r>
    </w:p>
    <w:sectPr w:rsidR="00A613AD" w:rsidRPr="00C30E64" w:rsidSect="0042706C">
      <w:headerReference w:type="default" r:id="rId30"/>
      <w:footerReference w:type="default" r:id="rId31"/>
      <w:headerReference w:type="first" r:id="rId3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347E2" w14:textId="77777777" w:rsidR="0061154F" w:rsidRDefault="0061154F" w:rsidP="00C1179C">
      <w:r>
        <w:separator/>
      </w:r>
    </w:p>
  </w:endnote>
  <w:endnote w:type="continuationSeparator" w:id="0">
    <w:p w14:paraId="1E9D9B50" w14:textId="77777777" w:rsidR="0061154F" w:rsidRDefault="0061154F" w:rsidP="00C11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0629457"/>
      <w:docPartObj>
        <w:docPartGallery w:val="Page Numbers (Bottom of Page)"/>
        <w:docPartUnique/>
      </w:docPartObj>
    </w:sdtPr>
    <w:sdtEndPr>
      <w:rPr>
        <w:rFonts w:asciiTheme="minorHAnsi" w:hAnsiTheme="minorHAnsi" w:cstheme="minorBidi"/>
        <w:sz w:val="16"/>
        <w:szCs w:val="16"/>
      </w:rPr>
    </w:sdtEndPr>
    <w:sdtContent>
      <w:p w14:paraId="719E55E2" w14:textId="0C69EEA6" w:rsidR="00F456C9" w:rsidRPr="00EC33B2" w:rsidRDefault="00F456C9">
        <w:pPr>
          <w:pStyle w:val="Pta"/>
          <w:jc w:val="center"/>
          <w:rPr>
            <w:rFonts w:asciiTheme="minorHAnsi" w:hAnsiTheme="minorHAnsi" w:cstheme="minorHAnsi"/>
            <w:sz w:val="16"/>
          </w:rPr>
        </w:pPr>
        <w:r w:rsidRPr="00EC33B2">
          <w:rPr>
            <w:rFonts w:asciiTheme="minorHAnsi" w:hAnsiTheme="minorHAnsi" w:cstheme="minorHAnsi"/>
            <w:sz w:val="16"/>
          </w:rPr>
          <w:fldChar w:fldCharType="begin"/>
        </w:r>
        <w:r w:rsidRPr="00EC33B2">
          <w:rPr>
            <w:rFonts w:asciiTheme="minorHAnsi" w:hAnsiTheme="minorHAnsi" w:cstheme="minorHAnsi"/>
            <w:sz w:val="16"/>
          </w:rPr>
          <w:instrText>PAGE   \* MERGEFORMAT</w:instrText>
        </w:r>
        <w:r w:rsidRPr="00EC33B2">
          <w:rPr>
            <w:rFonts w:asciiTheme="minorHAnsi" w:hAnsiTheme="minorHAnsi" w:cstheme="minorHAnsi"/>
            <w:sz w:val="16"/>
          </w:rPr>
          <w:fldChar w:fldCharType="separate"/>
        </w:r>
        <w:r w:rsidR="00E03687">
          <w:rPr>
            <w:rFonts w:asciiTheme="minorHAnsi" w:hAnsiTheme="minorHAnsi" w:cstheme="minorHAnsi"/>
            <w:noProof/>
            <w:sz w:val="16"/>
          </w:rPr>
          <w:t>15</w:t>
        </w:r>
        <w:r w:rsidRPr="00EC33B2">
          <w:rPr>
            <w:rFonts w:asciiTheme="minorHAnsi" w:hAnsiTheme="minorHAnsi" w:cstheme="minorHAnsi"/>
            <w:sz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410A1" w14:textId="77777777" w:rsidR="0061154F" w:rsidRDefault="0061154F" w:rsidP="00C1179C">
      <w:r>
        <w:separator/>
      </w:r>
    </w:p>
  </w:footnote>
  <w:footnote w:type="continuationSeparator" w:id="0">
    <w:p w14:paraId="7F540D7D" w14:textId="77777777" w:rsidR="0061154F" w:rsidRDefault="0061154F" w:rsidP="00C1179C">
      <w:r>
        <w:continuationSeparator/>
      </w:r>
    </w:p>
  </w:footnote>
  <w:footnote w:id="1">
    <w:p w14:paraId="737E8A85" w14:textId="7E3C1162" w:rsidR="0014674D" w:rsidRPr="0014674D" w:rsidRDefault="0014674D">
      <w:pPr>
        <w:pStyle w:val="Textpoznmkypodiarou"/>
        <w:rPr>
          <w:rFonts w:asciiTheme="minorHAnsi" w:hAnsiTheme="minorHAnsi" w:cstheme="minorHAnsi"/>
          <w:sz w:val="16"/>
          <w:szCs w:val="16"/>
        </w:rPr>
      </w:pPr>
      <w:r w:rsidRPr="0014674D">
        <w:rPr>
          <w:rStyle w:val="Odkaznapoznmkupodiarou"/>
          <w:rFonts w:asciiTheme="minorHAnsi" w:hAnsiTheme="minorHAnsi" w:cstheme="minorHAnsi"/>
          <w:sz w:val="16"/>
          <w:szCs w:val="16"/>
        </w:rPr>
        <w:footnoteRef/>
      </w:r>
      <w:r w:rsidRPr="0014674D">
        <w:rPr>
          <w:rFonts w:asciiTheme="minorHAnsi" w:hAnsiTheme="minorHAnsi" w:cstheme="minorHAnsi"/>
          <w:sz w:val="16"/>
          <w:szCs w:val="16"/>
        </w:rPr>
        <w:t xml:space="preserve"> https://www.minedu.sk/data/att/d85/21457.fa2fbd.pdf</w:t>
      </w:r>
    </w:p>
  </w:footnote>
  <w:footnote w:id="2">
    <w:p w14:paraId="475DD6A0" w14:textId="22CDEC86" w:rsidR="0014674D" w:rsidRPr="0014674D" w:rsidRDefault="0014674D">
      <w:pPr>
        <w:pStyle w:val="Textpoznmkypodiarou"/>
        <w:rPr>
          <w:rFonts w:asciiTheme="minorHAnsi" w:hAnsiTheme="minorHAnsi" w:cstheme="minorHAnsi"/>
          <w:sz w:val="16"/>
          <w:szCs w:val="16"/>
        </w:rPr>
      </w:pPr>
      <w:r w:rsidRPr="0014674D">
        <w:rPr>
          <w:rStyle w:val="Odkaznapoznmkupodiarou"/>
          <w:rFonts w:asciiTheme="minorHAnsi" w:hAnsiTheme="minorHAnsi" w:cstheme="minorHAnsi"/>
          <w:sz w:val="16"/>
          <w:szCs w:val="16"/>
        </w:rPr>
        <w:footnoteRef/>
      </w:r>
      <w:r w:rsidRPr="0014674D">
        <w:rPr>
          <w:rFonts w:asciiTheme="minorHAnsi" w:hAnsiTheme="minorHAnsi" w:cstheme="minorHAnsi"/>
          <w:sz w:val="16"/>
          <w:szCs w:val="16"/>
        </w:rPr>
        <w:t xml:space="preserve"> https://www.slov-lex.sk/pravne-predpisy/SK/ZZ/2002/131/</w:t>
      </w:r>
    </w:p>
  </w:footnote>
  <w:footnote w:id="3">
    <w:p w14:paraId="052707D3" w14:textId="77777777" w:rsidR="003D46E3" w:rsidRPr="008D30FA" w:rsidRDefault="003D46E3" w:rsidP="003D46E3">
      <w:pPr>
        <w:pStyle w:val="Textpoznmkypodiarou"/>
        <w:rPr>
          <w:rFonts w:asciiTheme="minorHAnsi" w:hAnsiTheme="minorHAnsi" w:cstheme="minorBidi"/>
          <w:sz w:val="16"/>
          <w:szCs w:val="16"/>
        </w:rPr>
      </w:pPr>
      <w:r>
        <w:rPr>
          <w:rStyle w:val="Odkaznapoznmkupodiarou"/>
        </w:rPr>
        <w:footnoteRef/>
      </w:r>
      <w:r>
        <w:t xml:space="preserve"> </w:t>
      </w:r>
      <w:r w:rsidRPr="008D30FA">
        <w:rPr>
          <w:rFonts w:asciiTheme="minorHAnsi" w:hAnsiTheme="minorHAnsi" w:cstheme="minorBidi"/>
          <w:sz w:val="16"/>
          <w:szCs w:val="16"/>
        </w:rPr>
        <w:t>Inštitúcie a organizácie venujúce sa mimoškolským aktivitám a súťažiam/olympiádam, za ktoré by mohli uchádzači o štipendium získať body v rámci zámeru podporovať aktívnych a talentovaných študentoch.</w:t>
      </w:r>
    </w:p>
  </w:footnote>
  <w:footnote w:id="4">
    <w:p w14:paraId="3FE07260" w14:textId="78AF5B46" w:rsidR="001D7AFC" w:rsidRPr="00702D12" w:rsidRDefault="001D7AFC">
      <w:pPr>
        <w:pStyle w:val="Textpoznmkypodiarou"/>
        <w:rPr>
          <w:rFonts w:asciiTheme="minorHAnsi" w:hAnsiTheme="minorHAnsi" w:cstheme="minorHAnsi"/>
          <w:sz w:val="16"/>
          <w:szCs w:val="16"/>
        </w:rPr>
      </w:pPr>
      <w:r w:rsidRPr="00702D12">
        <w:rPr>
          <w:rStyle w:val="Odkaznapoznmkupodiarou"/>
          <w:rFonts w:asciiTheme="minorHAnsi" w:hAnsiTheme="minorHAnsi" w:cstheme="minorHAnsi"/>
          <w:sz w:val="16"/>
          <w:szCs w:val="16"/>
        </w:rPr>
        <w:footnoteRef/>
      </w:r>
      <w:r w:rsidRPr="00702D12">
        <w:rPr>
          <w:rFonts w:asciiTheme="minorHAnsi" w:hAnsiTheme="minorHAnsi" w:cstheme="minorHAnsi"/>
          <w:sz w:val="16"/>
          <w:szCs w:val="16"/>
        </w:rPr>
        <w:t xml:space="preserve"> </w:t>
      </w:r>
      <w:hyperlink r:id="rId1" w:history="1">
        <w:r w:rsidRPr="00702D12">
          <w:rPr>
            <w:rFonts w:asciiTheme="minorHAnsi" w:hAnsiTheme="minorHAnsi" w:cstheme="minorHAnsi"/>
            <w:sz w:val="16"/>
            <w:szCs w:val="16"/>
          </w:rPr>
          <w:t>http://dx.doi.org/10.1787/eag-2012-en</w:t>
        </w:r>
      </w:hyperlink>
    </w:p>
  </w:footnote>
  <w:footnote w:id="5">
    <w:p w14:paraId="7D421E7D" w14:textId="58B11BE2" w:rsidR="001D7AFC" w:rsidRPr="0014674D" w:rsidRDefault="001D7AFC">
      <w:pPr>
        <w:pStyle w:val="Textpoznmkypodiarou"/>
        <w:rPr>
          <w:rFonts w:asciiTheme="minorHAnsi" w:hAnsiTheme="minorHAnsi" w:cstheme="minorHAnsi"/>
          <w:sz w:val="16"/>
          <w:szCs w:val="16"/>
        </w:rPr>
      </w:pPr>
      <w:r w:rsidRPr="0014674D">
        <w:rPr>
          <w:rStyle w:val="Odkaznapoznmkupodiarou"/>
          <w:rFonts w:asciiTheme="minorHAnsi" w:hAnsiTheme="minorHAnsi" w:cstheme="minorHAnsi"/>
          <w:sz w:val="16"/>
          <w:szCs w:val="16"/>
        </w:rPr>
        <w:footnoteRef/>
      </w:r>
      <w:r w:rsidRPr="0014674D">
        <w:rPr>
          <w:rFonts w:asciiTheme="minorHAnsi" w:hAnsiTheme="minorHAnsi" w:cstheme="minorHAnsi"/>
          <w:sz w:val="16"/>
          <w:szCs w:val="16"/>
        </w:rPr>
        <w:t xml:space="preserve"> </w:t>
      </w:r>
      <w:hyperlink r:id="rId2" w:history="1">
        <w:r w:rsidRPr="0014674D">
          <w:rPr>
            <w:rStyle w:val="Hypertextovprepojenie"/>
            <w:rFonts w:asciiTheme="minorHAnsi" w:eastAsia="Calibri" w:hAnsiTheme="minorHAnsi" w:cstheme="minorHAnsi"/>
            <w:color w:val="auto"/>
            <w:sz w:val="16"/>
            <w:szCs w:val="16"/>
            <w:u w:val="none"/>
            <w:lang w:val="en-US"/>
          </w:rPr>
          <w:t>https://doi.org/10.1787/e13bef63-en</w:t>
        </w:r>
      </w:hyperlink>
    </w:p>
  </w:footnote>
  <w:footnote w:id="6">
    <w:p w14:paraId="23491777" w14:textId="511359FC" w:rsidR="00F456C9" w:rsidRPr="00702D12" w:rsidRDefault="00F456C9">
      <w:pPr>
        <w:pStyle w:val="Textpoznmkypodiarou"/>
        <w:rPr>
          <w:rFonts w:asciiTheme="minorHAnsi" w:hAnsiTheme="minorHAnsi" w:cstheme="minorHAnsi"/>
          <w:sz w:val="16"/>
          <w:szCs w:val="16"/>
        </w:rPr>
      </w:pPr>
      <w:r w:rsidRPr="00702D12">
        <w:rPr>
          <w:rStyle w:val="Odkaznapoznmkupodiarou"/>
          <w:rFonts w:asciiTheme="minorHAnsi" w:hAnsiTheme="minorHAnsi" w:cstheme="minorHAnsi"/>
          <w:sz w:val="16"/>
          <w:szCs w:val="16"/>
        </w:rPr>
        <w:footnoteRef/>
      </w:r>
      <w:r w:rsidRPr="00702D12">
        <w:rPr>
          <w:rFonts w:asciiTheme="minorHAnsi" w:hAnsiTheme="minorHAnsi" w:cstheme="minorHAnsi"/>
          <w:sz w:val="16"/>
          <w:szCs w:val="16"/>
        </w:rPr>
        <w:t xml:space="preserve"> https://www.oph.fi/en/statistics-and-publications/publications/facts-express4b2014-what-do-we-know-about-economic-impact</w:t>
      </w:r>
    </w:p>
  </w:footnote>
  <w:footnote w:id="7">
    <w:p w14:paraId="3182DD5E" w14:textId="51FBD302" w:rsidR="00F456C9" w:rsidRPr="00702D12" w:rsidRDefault="00F456C9">
      <w:pPr>
        <w:pStyle w:val="Textpoznmkypodiarou"/>
        <w:rPr>
          <w:rFonts w:asciiTheme="minorHAnsi" w:hAnsiTheme="minorHAnsi" w:cstheme="minorHAnsi"/>
          <w:sz w:val="16"/>
          <w:szCs w:val="16"/>
        </w:rPr>
      </w:pPr>
      <w:r w:rsidRPr="00702D12">
        <w:rPr>
          <w:rStyle w:val="Odkaznapoznmkupodiarou"/>
          <w:rFonts w:asciiTheme="minorHAnsi" w:hAnsiTheme="minorHAnsi" w:cstheme="minorHAnsi"/>
          <w:sz w:val="16"/>
          <w:szCs w:val="16"/>
        </w:rPr>
        <w:footnoteRef/>
      </w:r>
      <w:r w:rsidRPr="00702D12">
        <w:rPr>
          <w:rFonts w:asciiTheme="minorHAnsi" w:hAnsiTheme="minorHAnsi" w:cstheme="minorHAnsi"/>
          <w:sz w:val="16"/>
          <w:szCs w:val="16"/>
        </w:rPr>
        <w:t xml:space="preserve"> https://monitor.icef.com/2019/06/economicimpact-of-foreign-students-in-spain-estimated-at-e2-2-billion/</w:t>
      </w:r>
    </w:p>
  </w:footnote>
  <w:footnote w:id="8">
    <w:p w14:paraId="3C181FCF" w14:textId="7C63C1D1" w:rsidR="00F456C9" w:rsidRPr="00702D12" w:rsidRDefault="00F456C9">
      <w:pPr>
        <w:pStyle w:val="Textpoznmkypodiarou"/>
      </w:pPr>
      <w:r w:rsidRPr="00702D12">
        <w:rPr>
          <w:rStyle w:val="Odkaznapoznmkupodiarou"/>
          <w:rFonts w:asciiTheme="minorHAnsi" w:hAnsiTheme="minorHAnsi" w:cstheme="minorHAnsi"/>
          <w:sz w:val="16"/>
          <w:szCs w:val="16"/>
        </w:rPr>
        <w:footnoteRef/>
      </w:r>
      <w:r w:rsidRPr="00702D12">
        <w:rPr>
          <w:rFonts w:asciiTheme="minorHAnsi" w:hAnsiTheme="minorHAnsi" w:cstheme="minorHAnsi"/>
          <w:sz w:val="16"/>
          <w:szCs w:val="16"/>
        </w:rPr>
        <w:t xml:space="preserve"> http://www.msmt.cz/vzdelavani/vysoke-skolstvi/ipn-kredo-kvalita-relevance-efektivita-diverzifikace-a  - konkrétne časť podkladov pre strategické rozhodovanie českého ministerstva školstva pre oblasť Internacionalizácie</w:t>
      </w:r>
    </w:p>
  </w:footnote>
  <w:footnote w:id="9">
    <w:p w14:paraId="59E15B45" w14:textId="2279CDDA" w:rsidR="00F456C9" w:rsidRPr="0036687D" w:rsidRDefault="00F456C9">
      <w:pPr>
        <w:pStyle w:val="Textpoznmkypodiarou"/>
        <w:rPr>
          <w:rFonts w:asciiTheme="minorHAnsi" w:hAnsiTheme="minorHAnsi" w:cstheme="minorHAnsi"/>
          <w:sz w:val="16"/>
          <w:szCs w:val="16"/>
        </w:rPr>
      </w:pPr>
      <w:r>
        <w:rPr>
          <w:rStyle w:val="Odkaznapoznmkupodiarou"/>
        </w:rPr>
        <w:footnoteRef/>
      </w:r>
      <w:r>
        <w:t xml:space="preserve"> </w:t>
      </w:r>
      <w:r w:rsidRPr="0036687D">
        <w:rPr>
          <w:rFonts w:asciiTheme="minorHAnsi" w:hAnsiTheme="minorHAnsi" w:cstheme="minorHAnsi"/>
          <w:sz w:val="16"/>
          <w:szCs w:val="16"/>
        </w:rPr>
        <w:t>V prípade, ak je to relevantné, uveďte aj ukončené národné projekty z programového obdobia 2014 – 2020.</w:t>
      </w:r>
    </w:p>
  </w:footnote>
  <w:footnote w:id="10">
    <w:p w14:paraId="4F8ADEF2" w14:textId="77777777" w:rsidR="00F71EF0" w:rsidRDefault="00F71EF0" w:rsidP="00F71EF0">
      <w:pPr>
        <w:pStyle w:val="Textpoznmkypodiarou"/>
        <w:rPr>
          <w:ins w:id="16" w:author="Minarovičová Jana" w:date="2024-12-12T08:34:00Z" w16du:dateUtc="2024-12-12T07:34:00Z"/>
        </w:rPr>
      </w:pPr>
      <w:ins w:id="17" w:author="Minarovičová Jana" w:date="2024-12-12T08:34:00Z" w16du:dateUtc="2024-12-12T07:34:00Z">
        <w:r>
          <w:rPr>
            <w:rStyle w:val="Odkaznapoznmkupodiarou"/>
          </w:rPr>
          <w:footnoteRef/>
        </w:r>
        <w:r>
          <w:t xml:space="preserve"> </w:t>
        </w:r>
        <w:r w:rsidRPr="00AF7842">
          <w:t xml:space="preserve">OECD. (2023). </w:t>
        </w:r>
        <w:proofErr w:type="spellStart"/>
        <w:r w:rsidRPr="00AF7842">
          <w:t>Education</w:t>
        </w:r>
        <w:proofErr w:type="spellEnd"/>
        <w:r w:rsidRPr="00AF7842">
          <w:t xml:space="preserve"> at a </w:t>
        </w:r>
        <w:proofErr w:type="spellStart"/>
        <w:r w:rsidRPr="00AF7842">
          <w:t>Glance</w:t>
        </w:r>
        <w:proofErr w:type="spellEnd"/>
        <w:r w:rsidRPr="00AF7842">
          <w:t xml:space="preserve"> 2023: OECD </w:t>
        </w:r>
        <w:proofErr w:type="spellStart"/>
        <w:r w:rsidRPr="00AF7842">
          <w:t>Indicators</w:t>
        </w:r>
        <w:proofErr w:type="spellEnd"/>
        <w:r w:rsidRPr="00AF7842">
          <w:t xml:space="preserve">. OECD </w:t>
        </w:r>
        <w:proofErr w:type="spellStart"/>
        <w:r w:rsidRPr="00AF7842">
          <w:t>Publishing</w:t>
        </w:r>
        <w:proofErr w:type="spellEnd"/>
        <w:r w:rsidRPr="00AF7842">
          <w:t xml:space="preserve">. </w:t>
        </w:r>
        <w:r>
          <w:fldChar w:fldCharType="begin"/>
        </w:r>
        <w:r>
          <w:instrText>HYPERLINK "https://doi.org/10.1787/e13bef63-en"</w:instrText>
        </w:r>
        <w:r>
          <w:fldChar w:fldCharType="separate"/>
        </w:r>
        <w:r w:rsidRPr="00AF7842">
          <w:rPr>
            <w:rStyle w:val="Hypertextovprepojenie"/>
          </w:rPr>
          <w:t>https://doi.org/10.1787/e13bef63-en</w:t>
        </w:r>
        <w:r>
          <w:rPr>
            <w:rStyle w:val="Hypertextovprepojenie"/>
          </w:rPr>
          <w:fldChar w:fldCharType="end"/>
        </w:r>
      </w:ins>
    </w:p>
  </w:footnote>
  <w:footnote w:id="11">
    <w:p w14:paraId="1D97BF8F" w14:textId="77777777" w:rsidR="00F71EF0" w:rsidRDefault="00F71EF0" w:rsidP="00F71EF0">
      <w:pPr>
        <w:pStyle w:val="Textpoznmkypodiarou"/>
        <w:rPr>
          <w:ins w:id="18" w:author="Minarovičová Jana" w:date="2024-12-12T08:34:00Z" w16du:dateUtc="2024-12-12T07:34:00Z"/>
        </w:rPr>
      </w:pPr>
      <w:ins w:id="19" w:author="Minarovičová Jana" w:date="2024-12-12T08:34:00Z" w16du:dateUtc="2024-12-12T07:34:00Z">
        <w:r>
          <w:rPr>
            <w:rStyle w:val="Odkaznapoznmkupodiarou"/>
          </w:rPr>
          <w:footnoteRef/>
        </w:r>
        <w:r>
          <w:t xml:space="preserve"> </w:t>
        </w:r>
        <w:r w:rsidRPr="00AF7842">
          <w:t xml:space="preserve">OECD. (2012). </w:t>
        </w:r>
        <w:proofErr w:type="spellStart"/>
        <w:r w:rsidRPr="00AF7842">
          <w:t>Education</w:t>
        </w:r>
        <w:proofErr w:type="spellEnd"/>
        <w:r w:rsidRPr="00AF7842">
          <w:t xml:space="preserve"> at a </w:t>
        </w:r>
        <w:proofErr w:type="spellStart"/>
        <w:r w:rsidRPr="00AF7842">
          <w:t>Glance</w:t>
        </w:r>
        <w:proofErr w:type="spellEnd"/>
        <w:r w:rsidRPr="00AF7842">
          <w:t xml:space="preserve"> 2012: OECD </w:t>
        </w:r>
        <w:proofErr w:type="spellStart"/>
        <w:r w:rsidRPr="00AF7842">
          <w:t>Indicators</w:t>
        </w:r>
        <w:proofErr w:type="spellEnd"/>
        <w:r w:rsidRPr="00AF7842">
          <w:t xml:space="preserve">. OECD </w:t>
        </w:r>
        <w:proofErr w:type="spellStart"/>
        <w:r w:rsidRPr="00AF7842">
          <w:t>Publishing</w:t>
        </w:r>
        <w:proofErr w:type="spellEnd"/>
        <w:r w:rsidRPr="00AF7842">
          <w:t xml:space="preserve">. </w:t>
        </w:r>
        <w:r>
          <w:fldChar w:fldCharType="begin"/>
        </w:r>
        <w:r>
          <w:instrText>HYPERLINK "http://dx.doi.org/10.1787/eag-2012-en"</w:instrText>
        </w:r>
        <w:r>
          <w:fldChar w:fldCharType="separate"/>
        </w:r>
        <w:r w:rsidRPr="00AF7842">
          <w:rPr>
            <w:rStyle w:val="Hypertextovprepojenie"/>
          </w:rPr>
          <w:t>http://dx.doi.org/10.1787/eag-2012-en</w:t>
        </w:r>
        <w:r>
          <w:rPr>
            <w:rStyle w:val="Hypertextovprepojenie"/>
          </w:rPr>
          <w:fldChar w:fldCharType="end"/>
        </w:r>
        <w:r w:rsidRPr="00AF7842">
          <w:t xml:space="preserve"> </w:t>
        </w:r>
      </w:ins>
    </w:p>
  </w:footnote>
  <w:footnote w:id="12">
    <w:p w14:paraId="0DCC3C19" w14:textId="56AD1F43" w:rsidR="2B78A32E" w:rsidRDefault="2B78A32E" w:rsidP="00AE23E4">
      <w:pPr>
        <w:pStyle w:val="Textpoznmkypodiarou"/>
      </w:pPr>
      <w:r w:rsidRPr="2B78A32E">
        <w:rPr>
          <w:rStyle w:val="Odkaznapoznmkupodiarou"/>
        </w:rPr>
        <w:footnoteRef/>
      </w:r>
      <w:r w:rsidRPr="00AE23E4">
        <w:rPr>
          <w:rFonts w:asciiTheme="minorHAnsi" w:eastAsiaTheme="minorEastAsia" w:hAnsiTheme="minorHAnsi" w:cstheme="minorBidi"/>
          <w:sz w:val="16"/>
          <w:szCs w:val="16"/>
        </w:rPr>
        <w:t xml:space="preserve"> DOBPŠ - </w:t>
      </w:r>
      <w:r w:rsidRPr="2B78A32E">
        <w:rPr>
          <w:rFonts w:asciiTheme="minorHAnsi" w:eastAsiaTheme="minorEastAsia" w:hAnsiTheme="minorHAnsi" w:cstheme="minorBidi"/>
          <w:sz w:val="16"/>
          <w:szCs w:val="16"/>
        </w:rPr>
        <w:t>Dohoda o brigádnickej práci študenta</w:t>
      </w:r>
    </w:p>
  </w:footnote>
  <w:footnote w:id="13">
    <w:p w14:paraId="2A08522F" w14:textId="4668C770" w:rsidR="00627211" w:rsidRDefault="00627211">
      <w:pPr>
        <w:pStyle w:val="Textpoznmkypodiarou"/>
      </w:pPr>
      <w:r>
        <w:rPr>
          <w:rStyle w:val="Odkaznapoznmkupodiarou"/>
        </w:rPr>
        <w:footnoteRef/>
      </w:r>
      <w:r>
        <w:t xml:space="preserve"> </w:t>
      </w:r>
      <w:r w:rsidRPr="00627211">
        <w:t>Vysoké školy v BSK budú môcť podporiť talentovaných domácich a zahraničných študentov z obdobnej štipendijnej schémy, ktorá bude financovaná zo štátneho rozpočtu.</w:t>
      </w:r>
    </w:p>
  </w:footnote>
  <w:footnote w:id="14">
    <w:p w14:paraId="34695ED1" w14:textId="77777777" w:rsidR="00F456C9" w:rsidRPr="009B1937" w:rsidRDefault="00F456C9" w:rsidP="003A6BD5">
      <w:pPr>
        <w:jc w:val="both"/>
        <w:rPr>
          <w:rFonts w:asciiTheme="minorHAnsi" w:hAnsiTheme="minorHAnsi" w:cstheme="minorHAnsi"/>
          <w:sz w:val="16"/>
          <w:szCs w:val="16"/>
        </w:rPr>
      </w:pPr>
      <w:r>
        <w:rPr>
          <w:rStyle w:val="Odkaznapoznmkupodiarou"/>
        </w:rPr>
        <w:footnoteRef/>
      </w:r>
      <w:r>
        <w:t xml:space="preserve"> </w:t>
      </w:r>
      <w:r w:rsidRPr="009B1937">
        <w:rPr>
          <w:rFonts w:asciiTheme="minorHAnsi" w:hAnsiTheme="minorHAnsi" w:cstheme="minorHAnsi"/>
          <w:sz w:val="16"/>
          <w:szCs w:val="16"/>
        </w:rPr>
        <w:t xml:space="preserve">Platí, že štipendií pre MRR je dvojnásobný počet ako pre BA kraj. </w:t>
      </w:r>
    </w:p>
  </w:footnote>
  <w:footnote w:id="15">
    <w:p w14:paraId="58B74613" w14:textId="77777777" w:rsidR="00AF7842" w:rsidDel="00F71EF0" w:rsidRDefault="00AF7842" w:rsidP="00AF7842">
      <w:pPr>
        <w:pStyle w:val="Textpoznmkypodiarou"/>
        <w:rPr>
          <w:del w:id="65" w:author="Minarovičová Jana" w:date="2024-12-12T08:33:00Z" w16du:dateUtc="2024-12-12T07:33:00Z"/>
        </w:rPr>
      </w:pPr>
      <w:del w:id="66" w:author="Minarovičová Jana" w:date="2024-12-12T08:33:00Z" w16du:dateUtc="2024-12-12T07:33:00Z">
        <w:r w:rsidDel="00F71EF0">
          <w:rPr>
            <w:rStyle w:val="Odkaznapoznmkupodiarou"/>
          </w:rPr>
          <w:footnoteRef/>
        </w:r>
        <w:r w:rsidDel="00F71EF0">
          <w:delText xml:space="preserve"> </w:delText>
        </w:r>
        <w:r w:rsidRPr="00AF7842" w:rsidDel="00F71EF0">
          <w:delText xml:space="preserve">OECD. (2023). Education at a Glance 2023: OECD Indicators. OECD Publishing. </w:delText>
        </w:r>
        <w:r w:rsidDel="00F71EF0">
          <w:fldChar w:fldCharType="begin"/>
        </w:r>
        <w:r w:rsidDel="00F71EF0">
          <w:delInstrText>HYPERLINK "https://doi.org/10.1787/e13bef63-en"</w:delInstrText>
        </w:r>
        <w:r w:rsidDel="00F71EF0">
          <w:fldChar w:fldCharType="separate"/>
        </w:r>
        <w:r w:rsidRPr="00AF7842" w:rsidDel="00F71EF0">
          <w:rPr>
            <w:rStyle w:val="Hypertextovprepojenie"/>
          </w:rPr>
          <w:delText>https://doi.org/10.1787/e13bef63-en</w:delText>
        </w:r>
        <w:r w:rsidDel="00F71EF0">
          <w:rPr>
            <w:rStyle w:val="Hypertextovprepojenie"/>
          </w:rPr>
          <w:fldChar w:fldCharType="end"/>
        </w:r>
      </w:del>
    </w:p>
  </w:footnote>
  <w:footnote w:id="16">
    <w:p w14:paraId="0A081D60" w14:textId="77777777" w:rsidR="00AF7842" w:rsidDel="00F71EF0" w:rsidRDefault="00AF7842" w:rsidP="00AF7842">
      <w:pPr>
        <w:pStyle w:val="Textpoznmkypodiarou"/>
        <w:rPr>
          <w:del w:id="67" w:author="Minarovičová Jana" w:date="2024-12-12T08:33:00Z" w16du:dateUtc="2024-12-12T07:33:00Z"/>
        </w:rPr>
      </w:pPr>
      <w:del w:id="68" w:author="Minarovičová Jana" w:date="2024-12-12T08:33:00Z" w16du:dateUtc="2024-12-12T07:33:00Z">
        <w:r w:rsidDel="00F71EF0">
          <w:rPr>
            <w:rStyle w:val="Odkaznapoznmkupodiarou"/>
          </w:rPr>
          <w:footnoteRef/>
        </w:r>
        <w:r w:rsidDel="00F71EF0">
          <w:delText xml:space="preserve"> </w:delText>
        </w:r>
        <w:r w:rsidRPr="00AF7842" w:rsidDel="00F71EF0">
          <w:delText xml:space="preserve">OECD. (2012). Education at a Glance 2012: OECD Indicators. OECD Publishing. </w:delText>
        </w:r>
        <w:r w:rsidDel="00F71EF0">
          <w:fldChar w:fldCharType="begin"/>
        </w:r>
        <w:r w:rsidDel="00F71EF0">
          <w:delInstrText>HYPERLINK "http://dx.doi.org/10.1787/eag-2012-en"</w:delInstrText>
        </w:r>
        <w:r w:rsidDel="00F71EF0">
          <w:fldChar w:fldCharType="separate"/>
        </w:r>
        <w:r w:rsidRPr="00AF7842" w:rsidDel="00F71EF0">
          <w:rPr>
            <w:rStyle w:val="Hypertextovprepojenie"/>
          </w:rPr>
          <w:delText>http://dx.doi.org/10.1787/eag-2012-en</w:delText>
        </w:r>
        <w:r w:rsidDel="00F71EF0">
          <w:rPr>
            <w:rStyle w:val="Hypertextovprepojenie"/>
          </w:rPr>
          <w:fldChar w:fldCharType="end"/>
        </w:r>
        <w:r w:rsidRPr="00AF7842" w:rsidDel="00F71EF0">
          <w:delText xml:space="preserve"> </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A5416" w14:textId="15D225BE" w:rsidR="00F456C9" w:rsidRDefault="00F456C9" w:rsidP="009A7FBD">
    <w:pPr>
      <w:pStyle w:val="Hlavika"/>
      <w:tabs>
        <w:tab w:val="clear" w:pos="4536"/>
        <w:tab w:val="clear" w:pos="9072"/>
        <w:tab w:val="left" w:pos="7358"/>
      </w:tabs>
      <w:ind w:left="-567" w:right="-853"/>
    </w:pPr>
    <w:r>
      <w:rPr>
        <w:rFonts w:ascii="Calibri" w:eastAsia="Calibri" w:hAnsi="Calibri"/>
        <w:noProof/>
      </w:rPr>
      <w:tab/>
    </w:r>
    <w:r>
      <w:rPr>
        <w:rFonts w:ascii="Calibri" w:eastAsia="Calibri" w:hAnsi="Calibri"/>
        <w:noProof/>
      </w:rPr>
      <w:drawing>
        <wp:inline distT="0" distB="0" distL="0" distR="0" wp14:anchorId="49D2E42E" wp14:editId="313EFD63">
          <wp:extent cx="822960" cy="8534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85344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5D53B" w14:textId="59AE2212" w:rsidR="00F456C9" w:rsidRPr="00324DF1" w:rsidRDefault="00324DF1" w:rsidP="00324DF1">
    <w:pPr>
      <w:pStyle w:val="Hlavika"/>
      <w:tabs>
        <w:tab w:val="clear" w:pos="9072"/>
      </w:tabs>
      <w:spacing w:after="360"/>
      <w:ind w:left="-567" w:right="-992"/>
      <w:jc w:val="center"/>
      <w:rPr>
        <w:rFonts w:ascii="Calibri" w:hAnsi="Calibri"/>
        <w:noProof/>
      </w:rPr>
    </w:pPr>
    <w:r>
      <w:rPr>
        <w:noProof/>
      </w:rPr>
      <w:drawing>
        <wp:inline distT="0" distB="0" distL="0" distR="0" wp14:anchorId="72716C6B" wp14:editId="14F99101">
          <wp:extent cx="5760720" cy="438150"/>
          <wp:effectExtent l="0" t="0" r="0" b="0"/>
          <wp:docPr id="1870667530"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149E8"/>
    <w:multiLevelType w:val="hybridMultilevel"/>
    <w:tmpl w:val="972C1E6A"/>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026C0D1C"/>
    <w:multiLevelType w:val="hybridMultilevel"/>
    <w:tmpl w:val="E1DA21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FD3361"/>
    <w:multiLevelType w:val="hybridMultilevel"/>
    <w:tmpl w:val="A1664024"/>
    <w:lvl w:ilvl="0" w:tplc="2BFCCD1A">
      <w:start w:val="1"/>
      <w:numFmt w:val="bullet"/>
      <w:lvlText w:val=""/>
      <w:lvlJc w:val="left"/>
      <w:pPr>
        <w:ind w:left="644" w:hanging="360"/>
      </w:pPr>
      <w:rPr>
        <w:rFonts w:ascii="Wingdings" w:hAnsi="Wingdings" w:hint="default"/>
      </w:rPr>
    </w:lvl>
    <w:lvl w:ilvl="1" w:tplc="0E6484FA">
      <w:start w:val="1"/>
      <w:numFmt w:val="bullet"/>
      <w:lvlText w:val="o"/>
      <w:lvlJc w:val="left"/>
      <w:pPr>
        <w:ind w:left="1364" w:hanging="360"/>
      </w:pPr>
      <w:rPr>
        <w:rFonts w:ascii="Courier New" w:hAnsi="Courier New" w:hint="default"/>
      </w:rPr>
    </w:lvl>
    <w:lvl w:ilvl="2" w:tplc="1436BC58">
      <w:start w:val="1"/>
      <w:numFmt w:val="bullet"/>
      <w:lvlText w:val=""/>
      <w:lvlJc w:val="left"/>
      <w:pPr>
        <w:ind w:left="2084" w:hanging="360"/>
      </w:pPr>
      <w:rPr>
        <w:rFonts w:ascii="Wingdings" w:hAnsi="Wingdings" w:hint="default"/>
      </w:rPr>
    </w:lvl>
    <w:lvl w:ilvl="3" w:tplc="ECD6515A">
      <w:start w:val="1"/>
      <w:numFmt w:val="bullet"/>
      <w:lvlText w:val=""/>
      <w:lvlJc w:val="left"/>
      <w:pPr>
        <w:ind w:left="2804" w:hanging="360"/>
      </w:pPr>
      <w:rPr>
        <w:rFonts w:ascii="Symbol" w:hAnsi="Symbol" w:hint="default"/>
      </w:rPr>
    </w:lvl>
    <w:lvl w:ilvl="4" w:tplc="84182346">
      <w:start w:val="1"/>
      <w:numFmt w:val="bullet"/>
      <w:lvlText w:val="o"/>
      <w:lvlJc w:val="left"/>
      <w:pPr>
        <w:ind w:left="3524" w:hanging="360"/>
      </w:pPr>
      <w:rPr>
        <w:rFonts w:ascii="Courier New" w:hAnsi="Courier New" w:hint="default"/>
      </w:rPr>
    </w:lvl>
    <w:lvl w:ilvl="5" w:tplc="C0144F86">
      <w:start w:val="1"/>
      <w:numFmt w:val="bullet"/>
      <w:lvlText w:val=""/>
      <w:lvlJc w:val="left"/>
      <w:pPr>
        <w:ind w:left="4244" w:hanging="360"/>
      </w:pPr>
      <w:rPr>
        <w:rFonts w:ascii="Wingdings" w:hAnsi="Wingdings" w:hint="default"/>
      </w:rPr>
    </w:lvl>
    <w:lvl w:ilvl="6" w:tplc="326834A4">
      <w:start w:val="1"/>
      <w:numFmt w:val="bullet"/>
      <w:lvlText w:val=""/>
      <w:lvlJc w:val="left"/>
      <w:pPr>
        <w:ind w:left="4964" w:hanging="360"/>
      </w:pPr>
      <w:rPr>
        <w:rFonts w:ascii="Symbol" w:hAnsi="Symbol" w:hint="default"/>
      </w:rPr>
    </w:lvl>
    <w:lvl w:ilvl="7" w:tplc="CC1A8E78">
      <w:start w:val="1"/>
      <w:numFmt w:val="bullet"/>
      <w:lvlText w:val="o"/>
      <w:lvlJc w:val="left"/>
      <w:pPr>
        <w:ind w:left="5684" w:hanging="360"/>
      </w:pPr>
      <w:rPr>
        <w:rFonts w:ascii="Courier New" w:hAnsi="Courier New" w:hint="default"/>
      </w:rPr>
    </w:lvl>
    <w:lvl w:ilvl="8" w:tplc="0B5641F2">
      <w:start w:val="1"/>
      <w:numFmt w:val="bullet"/>
      <w:lvlText w:val=""/>
      <w:lvlJc w:val="left"/>
      <w:pPr>
        <w:ind w:left="6404" w:hanging="360"/>
      </w:pPr>
      <w:rPr>
        <w:rFonts w:ascii="Wingdings" w:hAnsi="Wingdings" w:hint="default"/>
      </w:rPr>
    </w:lvl>
  </w:abstractNum>
  <w:abstractNum w:abstractNumId="3" w15:restartNumberingAfterBreak="0">
    <w:nsid w:val="034F164F"/>
    <w:multiLevelType w:val="hybridMultilevel"/>
    <w:tmpl w:val="067AE0AE"/>
    <w:lvl w:ilvl="0" w:tplc="CA28FB1C">
      <w:start w:val="1"/>
      <w:numFmt w:val="bullet"/>
      <w:lvlText w:val="-"/>
      <w:lvlJc w:val="left"/>
      <w:pPr>
        <w:ind w:left="720" w:hanging="360"/>
      </w:pPr>
      <w:rPr>
        <w:rFonts w:ascii="Aptos" w:hAnsi="Apto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D44C7C"/>
    <w:multiLevelType w:val="hybridMultilevel"/>
    <w:tmpl w:val="123E25F4"/>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C7D3679"/>
    <w:multiLevelType w:val="hybridMultilevel"/>
    <w:tmpl w:val="10ACE3CE"/>
    <w:lvl w:ilvl="0" w:tplc="91A2801C">
      <w:start w:val="2"/>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 w15:restartNumberingAfterBreak="0">
    <w:nsid w:val="10623A73"/>
    <w:multiLevelType w:val="hybridMultilevel"/>
    <w:tmpl w:val="FB1041A2"/>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7DA3AD9"/>
    <w:multiLevelType w:val="hybridMultilevel"/>
    <w:tmpl w:val="AC40B82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132B3B"/>
    <w:multiLevelType w:val="hybridMultilevel"/>
    <w:tmpl w:val="CF42D0EA"/>
    <w:lvl w:ilvl="0" w:tplc="041B000B">
      <w:start w:val="1"/>
      <w:numFmt w:val="bullet"/>
      <w:lvlText w:val=""/>
      <w:lvlJc w:val="left"/>
      <w:pPr>
        <w:ind w:left="1310" w:hanging="360"/>
      </w:pPr>
      <w:rPr>
        <w:rFonts w:ascii="Wingdings" w:hAnsi="Wingdings" w:hint="default"/>
      </w:rPr>
    </w:lvl>
    <w:lvl w:ilvl="1" w:tplc="041B0003" w:tentative="1">
      <w:start w:val="1"/>
      <w:numFmt w:val="bullet"/>
      <w:lvlText w:val="o"/>
      <w:lvlJc w:val="left"/>
      <w:pPr>
        <w:ind w:left="2030" w:hanging="360"/>
      </w:pPr>
      <w:rPr>
        <w:rFonts w:ascii="Courier New" w:hAnsi="Courier New" w:cs="Courier New" w:hint="default"/>
      </w:rPr>
    </w:lvl>
    <w:lvl w:ilvl="2" w:tplc="041B0005" w:tentative="1">
      <w:start w:val="1"/>
      <w:numFmt w:val="bullet"/>
      <w:lvlText w:val=""/>
      <w:lvlJc w:val="left"/>
      <w:pPr>
        <w:ind w:left="2750" w:hanging="360"/>
      </w:pPr>
      <w:rPr>
        <w:rFonts w:ascii="Wingdings" w:hAnsi="Wingdings" w:hint="default"/>
      </w:rPr>
    </w:lvl>
    <w:lvl w:ilvl="3" w:tplc="041B0001" w:tentative="1">
      <w:start w:val="1"/>
      <w:numFmt w:val="bullet"/>
      <w:lvlText w:val=""/>
      <w:lvlJc w:val="left"/>
      <w:pPr>
        <w:ind w:left="3470" w:hanging="360"/>
      </w:pPr>
      <w:rPr>
        <w:rFonts w:ascii="Symbol" w:hAnsi="Symbol" w:hint="default"/>
      </w:rPr>
    </w:lvl>
    <w:lvl w:ilvl="4" w:tplc="041B0003" w:tentative="1">
      <w:start w:val="1"/>
      <w:numFmt w:val="bullet"/>
      <w:lvlText w:val="o"/>
      <w:lvlJc w:val="left"/>
      <w:pPr>
        <w:ind w:left="4190" w:hanging="360"/>
      </w:pPr>
      <w:rPr>
        <w:rFonts w:ascii="Courier New" w:hAnsi="Courier New" w:cs="Courier New" w:hint="default"/>
      </w:rPr>
    </w:lvl>
    <w:lvl w:ilvl="5" w:tplc="041B0005" w:tentative="1">
      <w:start w:val="1"/>
      <w:numFmt w:val="bullet"/>
      <w:lvlText w:val=""/>
      <w:lvlJc w:val="left"/>
      <w:pPr>
        <w:ind w:left="4910" w:hanging="360"/>
      </w:pPr>
      <w:rPr>
        <w:rFonts w:ascii="Wingdings" w:hAnsi="Wingdings" w:hint="default"/>
      </w:rPr>
    </w:lvl>
    <w:lvl w:ilvl="6" w:tplc="041B0001" w:tentative="1">
      <w:start w:val="1"/>
      <w:numFmt w:val="bullet"/>
      <w:lvlText w:val=""/>
      <w:lvlJc w:val="left"/>
      <w:pPr>
        <w:ind w:left="5630" w:hanging="360"/>
      </w:pPr>
      <w:rPr>
        <w:rFonts w:ascii="Symbol" w:hAnsi="Symbol" w:hint="default"/>
      </w:rPr>
    </w:lvl>
    <w:lvl w:ilvl="7" w:tplc="041B0003" w:tentative="1">
      <w:start w:val="1"/>
      <w:numFmt w:val="bullet"/>
      <w:lvlText w:val="o"/>
      <w:lvlJc w:val="left"/>
      <w:pPr>
        <w:ind w:left="6350" w:hanging="360"/>
      </w:pPr>
      <w:rPr>
        <w:rFonts w:ascii="Courier New" w:hAnsi="Courier New" w:cs="Courier New" w:hint="default"/>
      </w:rPr>
    </w:lvl>
    <w:lvl w:ilvl="8" w:tplc="041B0005" w:tentative="1">
      <w:start w:val="1"/>
      <w:numFmt w:val="bullet"/>
      <w:lvlText w:val=""/>
      <w:lvlJc w:val="left"/>
      <w:pPr>
        <w:ind w:left="7070" w:hanging="360"/>
      </w:pPr>
      <w:rPr>
        <w:rFonts w:ascii="Wingdings" w:hAnsi="Wingdings" w:hint="default"/>
      </w:rPr>
    </w:lvl>
  </w:abstractNum>
  <w:abstractNum w:abstractNumId="9" w15:restartNumberingAfterBreak="0">
    <w:nsid w:val="1E4D248A"/>
    <w:multiLevelType w:val="hybridMultilevel"/>
    <w:tmpl w:val="E444A1E6"/>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1EEB536A"/>
    <w:multiLevelType w:val="hybridMultilevel"/>
    <w:tmpl w:val="40463112"/>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15:restartNumberingAfterBreak="0">
    <w:nsid w:val="251D4775"/>
    <w:multiLevelType w:val="hybridMultilevel"/>
    <w:tmpl w:val="8F3685AE"/>
    <w:lvl w:ilvl="0" w:tplc="D9B0B408">
      <w:start w:val="2"/>
      <w:numFmt w:val="bullet"/>
      <w:lvlText w:val="-"/>
      <w:lvlJc w:val="left"/>
      <w:pPr>
        <w:ind w:left="644" w:hanging="360"/>
      </w:pPr>
      <w:rPr>
        <w:rFonts w:ascii="Calibri" w:hAnsi="Calibri" w:hint="default"/>
      </w:rPr>
    </w:lvl>
    <w:lvl w:ilvl="1" w:tplc="15A4AE28">
      <w:start w:val="1"/>
      <w:numFmt w:val="bullet"/>
      <w:lvlText w:val="o"/>
      <w:lvlJc w:val="left"/>
      <w:pPr>
        <w:ind w:left="1440" w:hanging="360"/>
      </w:pPr>
      <w:rPr>
        <w:rFonts w:ascii="Courier New" w:hAnsi="Courier New" w:hint="default"/>
      </w:rPr>
    </w:lvl>
    <w:lvl w:ilvl="2" w:tplc="DEF6157C">
      <w:start w:val="1"/>
      <w:numFmt w:val="bullet"/>
      <w:lvlText w:val=""/>
      <w:lvlJc w:val="left"/>
      <w:pPr>
        <w:ind w:left="2160" w:hanging="360"/>
      </w:pPr>
      <w:rPr>
        <w:rFonts w:ascii="Wingdings" w:hAnsi="Wingdings" w:hint="default"/>
      </w:rPr>
    </w:lvl>
    <w:lvl w:ilvl="3" w:tplc="7D3A8FE8">
      <w:start w:val="1"/>
      <w:numFmt w:val="bullet"/>
      <w:lvlText w:val=""/>
      <w:lvlJc w:val="left"/>
      <w:pPr>
        <w:ind w:left="2880" w:hanging="360"/>
      </w:pPr>
      <w:rPr>
        <w:rFonts w:ascii="Symbol" w:hAnsi="Symbol" w:hint="default"/>
      </w:rPr>
    </w:lvl>
    <w:lvl w:ilvl="4" w:tplc="1F80EFC2">
      <w:start w:val="1"/>
      <w:numFmt w:val="bullet"/>
      <w:lvlText w:val="o"/>
      <w:lvlJc w:val="left"/>
      <w:pPr>
        <w:ind w:left="3600" w:hanging="360"/>
      </w:pPr>
      <w:rPr>
        <w:rFonts w:ascii="Courier New" w:hAnsi="Courier New" w:hint="default"/>
      </w:rPr>
    </w:lvl>
    <w:lvl w:ilvl="5" w:tplc="66BC9718">
      <w:start w:val="1"/>
      <w:numFmt w:val="bullet"/>
      <w:lvlText w:val=""/>
      <w:lvlJc w:val="left"/>
      <w:pPr>
        <w:ind w:left="4320" w:hanging="360"/>
      </w:pPr>
      <w:rPr>
        <w:rFonts w:ascii="Wingdings" w:hAnsi="Wingdings" w:hint="default"/>
      </w:rPr>
    </w:lvl>
    <w:lvl w:ilvl="6" w:tplc="DD0A5390">
      <w:start w:val="1"/>
      <w:numFmt w:val="bullet"/>
      <w:lvlText w:val=""/>
      <w:lvlJc w:val="left"/>
      <w:pPr>
        <w:ind w:left="5040" w:hanging="360"/>
      </w:pPr>
      <w:rPr>
        <w:rFonts w:ascii="Symbol" w:hAnsi="Symbol" w:hint="default"/>
      </w:rPr>
    </w:lvl>
    <w:lvl w:ilvl="7" w:tplc="4DCC0862">
      <w:start w:val="1"/>
      <w:numFmt w:val="bullet"/>
      <w:lvlText w:val="o"/>
      <w:lvlJc w:val="left"/>
      <w:pPr>
        <w:ind w:left="5760" w:hanging="360"/>
      </w:pPr>
      <w:rPr>
        <w:rFonts w:ascii="Courier New" w:hAnsi="Courier New" w:hint="default"/>
      </w:rPr>
    </w:lvl>
    <w:lvl w:ilvl="8" w:tplc="103AEAE0">
      <w:start w:val="1"/>
      <w:numFmt w:val="bullet"/>
      <w:lvlText w:val=""/>
      <w:lvlJc w:val="left"/>
      <w:pPr>
        <w:ind w:left="6480" w:hanging="360"/>
      </w:pPr>
      <w:rPr>
        <w:rFonts w:ascii="Wingdings" w:hAnsi="Wingdings" w:hint="default"/>
      </w:rPr>
    </w:lvl>
  </w:abstractNum>
  <w:abstractNum w:abstractNumId="12" w15:restartNumberingAfterBreak="0">
    <w:nsid w:val="340139F3"/>
    <w:multiLevelType w:val="hybridMultilevel"/>
    <w:tmpl w:val="7698337E"/>
    <w:lvl w:ilvl="0" w:tplc="C6D0B190">
      <w:start w:val="1"/>
      <w:numFmt w:val="decimal"/>
      <w:lvlText w:val="%1.)"/>
      <w:lvlJc w:val="left"/>
      <w:pPr>
        <w:ind w:left="360" w:hanging="360"/>
      </w:pPr>
      <w:rPr>
        <w:rFonts w:ascii="Times New Roman" w:hAnsi="Times New Roman" w:cs="Times New Roman" w:hint="default"/>
        <w:sz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49A0984"/>
    <w:multiLevelType w:val="hybridMultilevel"/>
    <w:tmpl w:val="10865C44"/>
    <w:lvl w:ilvl="0" w:tplc="FA94999E">
      <w:start w:val="1"/>
      <w:numFmt w:val="bullet"/>
      <w:lvlText w:val="-"/>
      <w:lvlJc w:val="left"/>
      <w:pPr>
        <w:ind w:left="360" w:hanging="360"/>
      </w:pPr>
      <w:rPr>
        <w:rFonts w:ascii="Aptos" w:hAnsi="Aptos" w:hint="default"/>
      </w:rPr>
    </w:lvl>
    <w:lvl w:ilvl="1" w:tplc="DE46C80E">
      <w:start w:val="1"/>
      <w:numFmt w:val="bullet"/>
      <w:lvlText w:val="o"/>
      <w:lvlJc w:val="left"/>
      <w:pPr>
        <w:ind w:left="1080" w:hanging="360"/>
      </w:pPr>
      <w:rPr>
        <w:rFonts w:ascii="Courier New" w:hAnsi="Courier New" w:hint="default"/>
      </w:rPr>
    </w:lvl>
    <w:lvl w:ilvl="2" w:tplc="4A7623C0">
      <w:start w:val="1"/>
      <w:numFmt w:val="bullet"/>
      <w:lvlText w:val=""/>
      <w:lvlJc w:val="left"/>
      <w:pPr>
        <w:ind w:left="1800" w:hanging="360"/>
      </w:pPr>
      <w:rPr>
        <w:rFonts w:ascii="Wingdings" w:hAnsi="Wingdings" w:hint="default"/>
      </w:rPr>
    </w:lvl>
    <w:lvl w:ilvl="3" w:tplc="BDB6778A">
      <w:start w:val="1"/>
      <w:numFmt w:val="bullet"/>
      <w:lvlText w:val=""/>
      <w:lvlJc w:val="left"/>
      <w:pPr>
        <w:ind w:left="2520" w:hanging="360"/>
      </w:pPr>
      <w:rPr>
        <w:rFonts w:ascii="Symbol" w:hAnsi="Symbol" w:hint="default"/>
      </w:rPr>
    </w:lvl>
    <w:lvl w:ilvl="4" w:tplc="88E89F9A">
      <w:start w:val="1"/>
      <w:numFmt w:val="bullet"/>
      <w:lvlText w:val="o"/>
      <w:lvlJc w:val="left"/>
      <w:pPr>
        <w:ind w:left="3240" w:hanging="360"/>
      </w:pPr>
      <w:rPr>
        <w:rFonts w:ascii="Courier New" w:hAnsi="Courier New" w:hint="default"/>
      </w:rPr>
    </w:lvl>
    <w:lvl w:ilvl="5" w:tplc="53DA67DC">
      <w:start w:val="1"/>
      <w:numFmt w:val="bullet"/>
      <w:lvlText w:val=""/>
      <w:lvlJc w:val="left"/>
      <w:pPr>
        <w:ind w:left="3960" w:hanging="360"/>
      </w:pPr>
      <w:rPr>
        <w:rFonts w:ascii="Wingdings" w:hAnsi="Wingdings" w:hint="default"/>
      </w:rPr>
    </w:lvl>
    <w:lvl w:ilvl="6" w:tplc="E714887C">
      <w:start w:val="1"/>
      <w:numFmt w:val="bullet"/>
      <w:lvlText w:val=""/>
      <w:lvlJc w:val="left"/>
      <w:pPr>
        <w:ind w:left="4680" w:hanging="360"/>
      </w:pPr>
      <w:rPr>
        <w:rFonts w:ascii="Symbol" w:hAnsi="Symbol" w:hint="default"/>
      </w:rPr>
    </w:lvl>
    <w:lvl w:ilvl="7" w:tplc="747676A2">
      <w:start w:val="1"/>
      <w:numFmt w:val="bullet"/>
      <w:lvlText w:val="o"/>
      <w:lvlJc w:val="left"/>
      <w:pPr>
        <w:ind w:left="5400" w:hanging="360"/>
      </w:pPr>
      <w:rPr>
        <w:rFonts w:ascii="Courier New" w:hAnsi="Courier New" w:hint="default"/>
      </w:rPr>
    </w:lvl>
    <w:lvl w:ilvl="8" w:tplc="C0983C4A">
      <w:start w:val="1"/>
      <w:numFmt w:val="bullet"/>
      <w:lvlText w:val=""/>
      <w:lvlJc w:val="left"/>
      <w:pPr>
        <w:ind w:left="6120" w:hanging="360"/>
      </w:pPr>
      <w:rPr>
        <w:rFonts w:ascii="Wingdings" w:hAnsi="Wingdings" w:hint="default"/>
      </w:rPr>
    </w:lvl>
  </w:abstractNum>
  <w:abstractNum w:abstractNumId="14" w15:restartNumberingAfterBreak="0">
    <w:nsid w:val="3F474F24"/>
    <w:multiLevelType w:val="hybridMultilevel"/>
    <w:tmpl w:val="0E8EAEBE"/>
    <w:lvl w:ilvl="0" w:tplc="207EC3CE">
      <w:start w:val="1"/>
      <w:numFmt w:val="upperLetter"/>
      <w:pStyle w:val="Nadpis4"/>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2E34694"/>
    <w:multiLevelType w:val="hybridMultilevel"/>
    <w:tmpl w:val="CA2C78E6"/>
    <w:lvl w:ilvl="0" w:tplc="7A3AA4DE">
      <w:start w:val="1"/>
      <w:numFmt w:val="bullet"/>
      <w:lvlText w:val=""/>
      <w:lvlJc w:val="left"/>
      <w:pPr>
        <w:tabs>
          <w:tab w:val="num" w:pos="720"/>
        </w:tabs>
        <w:ind w:left="720" w:hanging="360"/>
      </w:pPr>
      <w:rPr>
        <w:rFonts w:ascii="Wingdings" w:hAnsi="Wingdings" w:hint="default"/>
      </w:rPr>
    </w:lvl>
    <w:lvl w:ilvl="1" w:tplc="4F664A2C" w:tentative="1">
      <w:start w:val="1"/>
      <w:numFmt w:val="bullet"/>
      <w:lvlText w:val=""/>
      <w:lvlJc w:val="left"/>
      <w:pPr>
        <w:tabs>
          <w:tab w:val="num" w:pos="1440"/>
        </w:tabs>
        <w:ind w:left="1440" w:hanging="360"/>
      </w:pPr>
      <w:rPr>
        <w:rFonts w:ascii="Wingdings" w:hAnsi="Wingdings" w:hint="default"/>
      </w:rPr>
    </w:lvl>
    <w:lvl w:ilvl="2" w:tplc="036CB80E" w:tentative="1">
      <w:start w:val="1"/>
      <w:numFmt w:val="bullet"/>
      <w:lvlText w:val=""/>
      <w:lvlJc w:val="left"/>
      <w:pPr>
        <w:tabs>
          <w:tab w:val="num" w:pos="2160"/>
        </w:tabs>
        <w:ind w:left="2160" w:hanging="360"/>
      </w:pPr>
      <w:rPr>
        <w:rFonts w:ascii="Wingdings" w:hAnsi="Wingdings" w:hint="default"/>
      </w:rPr>
    </w:lvl>
    <w:lvl w:ilvl="3" w:tplc="969A1C4E" w:tentative="1">
      <w:start w:val="1"/>
      <w:numFmt w:val="bullet"/>
      <w:lvlText w:val=""/>
      <w:lvlJc w:val="left"/>
      <w:pPr>
        <w:tabs>
          <w:tab w:val="num" w:pos="2880"/>
        </w:tabs>
        <w:ind w:left="2880" w:hanging="360"/>
      </w:pPr>
      <w:rPr>
        <w:rFonts w:ascii="Wingdings" w:hAnsi="Wingdings" w:hint="default"/>
      </w:rPr>
    </w:lvl>
    <w:lvl w:ilvl="4" w:tplc="39CCB634" w:tentative="1">
      <w:start w:val="1"/>
      <w:numFmt w:val="bullet"/>
      <w:lvlText w:val=""/>
      <w:lvlJc w:val="left"/>
      <w:pPr>
        <w:tabs>
          <w:tab w:val="num" w:pos="3600"/>
        </w:tabs>
        <w:ind w:left="3600" w:hanging="360"/>
      </w:pPr>
      <w:rPr>
        <w:rFonts w:ascii="Wingdings" w:hAnsi="Wingdings" w:hint="default"/>
      </w:rPr>
    </w:lvl>
    <w:lvl w:ilvl="5" w:tplc="59C8BF8E" w:tentative="1">
      <w:start w:val="1"/>
      <w:numFmt w:val="bullet"/>
      <w:lvlText w:val=""/>
      <w:lvlJc w:val="left"/>
      <w:pPr>
        <w:tabs>
          <w:tab w:val="num" w:pos="4320"/>
        </w:tabs>
        <w:ind w:left="4320" w:hanging="360"/>
      </w:pPr>
      <w:rPr>
        <w:rFonts w:ascii="Wingdings" w:hAnsi="Wingdings" w:hint="default"/>
      </w:rPr>
    </w:lvl>
    <w:lvl w:ilvl="6" w:tplc="25F46A7C" w:tentative="1">
      <w:start w:val="1"/>
      <w:numFmt w:val="bullet"/>
      <w:lvlText w:val=""/>
      <w:lvlJc w:val="left"/>
      <w:pPr>
        <w:tabs>
          <w:tab w:val="num" w:pos="5040"/>
        </w:tabs>
        <w:ind w:left="5040" w:hanging="360"/>
      </w:pPr>
      <w:rPr>
        <w:rFonts w:ascii="Wingdings" w:hAnsi="Wingdings" w:hint="default"/>
      </w:rPr>
    </w:lvl>
    <w:lvl w:ilvl="7" w:tplc="B0A2C5F6" w:tentative="1">
      <w:start w:val="1"/>
      <w:numFmt w:val="bullet"/>
      <w:lvlText w:val=""/>
      <w:lvlJc w:val="left"/>
      <w:pPr>
        <w:tabs>
          <w:tab w:val="num" w:pos="5760"/>
        </w:tabs>
        <w:ind w:left="5760" w:hanging="360"/>
      </w:pPr>
      <w:rPr>
        <w:rFonts w:ascii="Wingdings" w:hAnsi="Wingdings" w:hint="default"/>
      </w:rPr>
    </w:lvl>
    <w:lvl w:ilvl="8" w:tplc="F3F47BD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E70211"/>
    <w:multiLevelType w:val="hybridMultilevel"/>
    <w:tmpl w:val="EC0E66C2"/>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15:restartNumberingAfterBreak="0">
    <w:nsid w:val="4F5532F6"/>
    <w:multiLevelType w:val="hybridMultilevel"/>
    <w:tmpl w:val="868C0FA6"/>
    <w:lvl w:ilvl="0" w:tplc="041B000D">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50F153AD"/>
    <w:multiLevelType w:val="hybridMultilevel"/>
    <w:tmpl w:val="F06AA392"/>
    <w:lvl w:ilvl="0" w:tplc="CA28FB1C">
      <w:start w:val="1"/>
      <w:numFmt w:val="bullet"/>
      <w:lvlText w:val="-"/>
      <w:lvlJc w:val="left"/>
      <w:pPr>
        <w:ind w:left="644" w:hanging="360"/>
      </w:pPr>
      <w:rPr>
        <w:rFonts w:ascii="Aptos" w:hAnsi="Aptos" w:hint="default"/>
      </w:rPr>
    </w:lvl>
    <w:lvl w:ilvl="1" w:tplc="16143BC6">
      <w:start w:val="1"/>
      <w:numFmt w:val="bullet"/>
      <w:lvlText w:val="o"/>
      <w:lvlJc w:val="left"/>
      <w:pPr>
        <w:ind w:left="1364" w:hanging="360"/>
      </w:pPr>
      <w:rPr>
        <w:rFonts w:ascii="Courier New" w:hAnsi="Courier New" w:hint="default"/>
      </w:rPr>
    </w:lvl>
    <w:lvl w:ilvl="2" w:tplc="67966348">
      <w:start w:val="1"/>
      <w:numFmt w:val="bullet"/>
      <w:lvlText w:val=""/>
      <w:lvlJc w:val="left"/>
      <w:pPr>
        <w:ind w:left="2084" w:hanging="360"/>
      </w:pPr>
      <w:rPr>
        <w:rFonts w:ascii="Wingdings" w:hAnsi="Wingdings" w:hint="default"/>
      </w:rPr>
    </w:lvl>
    <w:lvl w:ilvl="3" w:tplc="2B2C9086">
      <w:start w:val="1"/>
      <w:numFmt w:val="bullet"/>
      <w:lvlText w:val=""/>
      <w:lvlJc w:val="left"/>
      <w:pPr>
        <w:ind w:left="2804" w:hanging="360"/>
      </w:pPr>
      <w:rPr>
        <w:rFonts w:ascii="Symbol" w:hAnsi="Symbol" w:hint="default"/>
      </w:rPr>
    </w:lvl>
    <w:lvl w:ilvl="4" w:tplc="E3CA5A7C">
      <w:start w:val="1"/>
      <w:numFmt w:val="bullet"/>
      <w:lvlText w:val="o"/>
      <w:lvlJc w:val="left"/>
      <w:pPr>
        <w:ind w:left="3524" w:hanging="360"/>
      </w:pPr>
      <w:rPr>
        <w:rFonts w:ascii="Courier New" w:hAnsi="Courier New" w:hint="default"/>
      </w:rPr>
    </w:lvl>
    <w:lvl w:ilvl="5" w:tplc="C7B64C68">
      <w:start w:val="1"/>
      <w:numFmt w:val="bullet"/>
      <w:lvlText w:val=""/>
      <w:lvlJc w:val="left"/>
      <w:pPr>
        <w:ind w:left="4244" w:hanging="360"/>
      </w:pPr>
      <w:rPr>
        <w:rFonts w:ascii="Wingdings" w:hAnsi="Wingdings" w:hint="default"/>
      </w:rPr>
    </w:lvl>
    <w:lvl w:ilvl="6" w:tplc="8BBC4DCE">
      <w:start w:val="1"/>
      <w:numFmt w:val="bullet"/>
      <w:lvlText w:val=""/>
      <w:lvlJc w:val="left"/>
      <w:pPr>
        <w:ind w:left="4964" w:hanging="360"/>
      </w:pPr>
      <w:rPr>
        <w:rFonts w:ascii="Symbol" w:hAnsi="Symbol" w:hint="default"/>
      </w:rPr>
    </w:lvl>
    <w:lvl w:ilvl="7" w:tplc="60EA70C4">
      <w:start w:val="1"/>
      <w:numFmt w:val="bullet"/>
      <w:lvlText w:val="o"/>
      <w:lvlJc w:val="left"/>
      <w:pPr>
        <w:ind w:left="5684" w:hanging="360"/>
      </w:pPr>
      <w:rPr>
        <w:rFonts w:ascii="Courier New" w:hAnsi="Courier New" w:hint="default"/>
      </w:rPr>
    </w:lvl>
    <w:lvl w:ilvl="8" w:tplc="B170B500">
      <w:start w:val="1"/>
      <w:numFmt w:val="bullet"/>
      <w:lvlText w:val=""/>
      <w:lvlJc w:val="left"/>
      <w:pPr>
        <w:ind w:left="6404" w:hanging="360"/>
      </w:pPr>
      <w:rPr>
        <w:rFonts w:ascii="Wingdings" w:hAnsi="Wingdings" w:hint="default"/>
      </w:rPr>
    </w:lvl>
  </w:abstractNum>
  <w:abstractNum w:abstractNumId="20" w15:restartNumberingAfterBreak="0">
    <w:nsid w:val="51A20547"/>
    <w:multiLevelType w:val="hybridMultilevel"/>
    <w:tmpl w:val="8598A7D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88E1453"/>
    <w:multiLevelType w:val="hybridMultilevel"/>
    <w:tmpl w:val="4710C51E"/>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A35766B"/>
    <w:multiLevelType w:val="hybridMultilevel"/>
    <w:tmpl w:val="C4021B74"/>
    <w:lvl w:ilvl="0" w:tplc="041B0017">
      <w:start w:val="1"/>
      <w:numFmt w:val="lowerLetter"/>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0E6297E"/>
    <w:multiLevelType w:val="hybridMultilevel"/>
    <w:tmpl w:val="F796CA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3B969F1"/>
    <w:multiLevelType w:val="hybridMultilevel"/>
    <w:tmpl w:val="0C9AE65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4625ACE"/>
    <w:multiLevelType w:val="hybridMultilevel"/>
    <w:tmpl w:val="C9F443F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7F2E5C48"/>
    <w:multiLevelType w:val="hybridMultilevel"/>
    <w:tmpl w:val="41C81E4C"/>
    <w:lvl w:ilvl="0" w:tplc="2C9245AC">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F577EEE"/>
    <w:multiLevelType w:val="hybridMultilevel"/>
    <w:tmpl w:val="7338AABC"/>
    <w:lvl w:ilvl="0" w:tplc="83CE0482">
      <w:start w:val="1"/>
      <w:numFmt w:val="bullet"/>
      <w:lvlText w:val=""/>
      <w:lvlJc w:val="left"/>
      <w:pPr>
        <w:tabs>
          <w:tab w:val="num" w:pos="720"/>
        </w:tabs>
        <w:ind w:left="720" w:hanging="360"/>
      </w:pPr>
      <w:rPr>
        <w:rFonts w:ascii="Wingdings" w:hAnsi="Wingdings" w:hint="default"/>
      </w:rPr>
    </w:lvl>
    <w:lvl w:ilvl="1" w:tplc="5678B49E" w:tentative="1">
      <w:start w:val="1"/>
      <w:numFmt w:val="bullet"/>
      <w:lvlText w:val=""/>
      <w:lvlJc w:val="left"/>
      <w:pPr>
        <w:tabs>
          <w:tab w:val="num" w:pos="1440"/>
        </w:tabs>
        <w:ind w:left="1440" w:hanging="360"/>
      </w:pPr>
      <w:rPr>
        <w:rFonts w:ascii="Wingdings" w:hAnsi="Wingdings" w:hint="default"/>
      </w:rPr>
    </w:lvl>
    <w:lvl w:ilvl="2" w:tplc="A1C8E0C4" w:tentative="1">
      <w:start w:val="1"/>
      <w:numFmt w:val="bullet"/>
      <w:lvlText w:val=""/>
      <w:lvlJc w:val="left"/>
      <w:pPr>
        <w:tabs>
          <w:tab w:val="num" w:pos="2160"/>
        </w:tabs>
        <w:ind w:left="2160" w:hanging="360"/>
      </w:pPr>
      <w:rPr>
        <w:rFonts w:ascii="Wingdings" w:hAnsi="Wingdings" w:hint="default"/>
      </w:rPr>
    </w:lvl>
    <w:lvl w:ilvl="3" w:tplc="80CEF2A2" w:tentative="1">
      <w:start w:val="1"/>
      <w:numFmt w:val="bullet"/>
      <w:lvlText w:val=""/>
      <w:lvlJc w:val="left"/>
      <w:pPr>
        <w:tabs>
          <w:tab w:val="num" w:pos="2880"/>
        </w:tabs>
        <w:ind w:left="2880" w:hanging="360"/>
      </w:pPr>
      <w:rPr>
        <w:rFonts w:ascii="Wingdings" w:hAnsi="Wingdings" w:hint="default"/>
      </w:rPr>
    </w:lvl>
    <w:lvl w:ilvl="4" w:tplc="F766C086" w:tentative="1">
      <w:start w:val="1"/>
      <w:numFmt w:val="bullet"/>
      <w:lvlText w:val=""/>
      <w:lvlJc w:val="left"/>
      <w:pPr>
        <w:tabs>
          <w:tab w:val="num" w:pos="3600"/>
        </w:tabs>
        <w:ind w:left="3600" w:hanging="360"/>
      </w:pPr>
      <w:rPr>
        <w:rFonts w:ascii="Wingdings" w:hAnsi="Wingdings" w:hint="default"/>
      </w:rPr>
    </w:lvl>
    <w:lvl w:ilvl="5" w:tplc="80C0A742" w:tentative="1">
      <w:start w:val="1"/>
      <w:numFmt w:val="bullet"/>
      <w:lvlText w:val=""/>
      <w:lvlJc w:val="left"/>
      <w:pPr>
        <w:tabs>
          <w:tab w:val="num" w:pos="4320"/>
        </w:tabs>
        <w:ind w:left="4320" w:hanging="360"/>
      </w:pPr>
      <w:rPr>
        <w:rFonts w:ascii="Wingdings" w:hAnsi="Wingdings" w:hint="default"/>
      </w:rPr>
    </w:lvl>
    <w:lvl w:ilvl="6" w:tplc="405EA5E6" w:tentative="1">
      <w:start w:val="1"/>
      <w:numFmt w:val="bullet"/>
      <w:lvlText w:val=""/>
      <w:lvlJc w:val="left"/>
      <w:pPr>
        <w:tabs>
          <w:tab w:val="num" w:pos="5040"/>
        </w:tabs>
        <w:ind w:left="5040" w:hanging="360"/>
      </w:pPr>
      <w:rPr>
        <w:rFonts w:ascii="Wingdings" w:hAnsi="Wingdings" w:hint="default"/>
      </w:rPr>
    </w:lvl>
    <w:lvl w:ilvl="7" w:tplc="068215B8" w:tentative="1">
      <w:start w:val="1"/>
      <w:numFmt w:val="bullet"/>
      <w:lvlText w:val=""/>
      <w:lvlJc w:val="left"/>
      <w:pPr>
        <w:tabs>
          <w:tab w:val="num" w:pos="5760"/>
        </w:tabs>
        <w:ind w:left="5760" w:hanging="360"/>
      </w:pPr>
      <w:rPr>
        <w:rFonts w:ascii="Wingdings" w:hAnsi="Wingdings" w:hint="default"/>
      </w:rPr>
    </w:lvl>
    <w:lvl w:ilvl="8" w:tplc="A236A1E6" w:tentative="1">
      <w:start w:val="1"/>
      <w:numFmt w:val="bullet"/>
      <w:lvlText w:val=""/>
      <w:lvlJc w:val="left"/>
      <w:pPr>
        <w:tabs>
          <w:tab w:val="num" w:pos="6480"/>
        </w:tabs>
        <w:ind w:left="6480" w:hanging="360"/>
      </w:pPr>
      <w:rPr>
        <w:rFonts w:ascii="Wingdings" w:hAnsi="Wingdings" w:hint="default"/>
      </w:rPr>
    </w:lvl>
  </w:abstractNum>
  <w:num w:numId="1" w16cid:durableId="1830704880">
    <w:abstractNumId w:val="19"/>
  </w:num>
  <w:num w:numId="2" w16cid:durableId="155609149">
    <w:abstractNumId w:val="11"/>
  </w:num>
  <w:num w:numId="3" w16cid:durableId="852917441">
    <w:abstractNumId w:val="2"/>
  </w:num>
  <w:num w:numId="4" w16cid:durableId="692876858">
    <w:abstractNumId w:val="15"/>
  </w:num>
  <w:num w:numId="5" w16cid:durableId="1393231338">
    <w:abstractNumId w:val="1"/>
  </w:num>
  <w:num w:numId="6" w16cid:durableId="1556577928">
    <w:abstractNumId w:val="7"/>
  </w:num>
  <w:num w:numId="7" w16cid:durableId="1201168488">
    <w:abstractNumId w:val="25"/>
  </w:num>
  <w:num w:numId="8" w16cid:durableId="1879002417">
    <w:abstractNumId w:val="10"/>
  </w:num>
  <w:num w:numId="9" w16cid:durableId="1793792122">
    <w:abstractNumId w:val="12"/>
  </w:num>
  <w:num w:numId="10" w16cid:durableId="1868831012">
    <w:abstractNumId w:val="20"/>
  </w:num>
  <w:num w:numId="11" w16cid:durableId="1892762602">
    <w:abstractNumId w:val="8"/>
  </w:num>
  <w:num w:numId="12" w16cid:durableId="1938833135">
    <w:abstractNumId w:val="13"/>
  </w:num>
  <w:num w:numId="13" w16cid:durableId="100613124">
    <w:abstractNumId w:val="22"/>
  </w:num>
  <w:num w:numId="14" w16cid:durableId="1600600699">
    <w:abstractNumId w:val="6"/>
  </w:num>
  <w:num w:numId="15" w16cid:durableId="132606932">
    <w:abstractNumId w:val="21"/>
  </w:num>
  <w:num w:numId="16" w16cid:durableId="1721706515">
    <w:abstractNumId w:val="17"/>
  </w:num>
  <w:num w:numId="17" w16cid:durableId="1674457840">
    <w:abstractNumId w:val="4"/>
  </w:num>
  <w:num w:numId="18" w16cid:durableId="954558640">
    <w:abstractNumId w:val="0"/>
  </w:num>
  <w:num w:numId="19" w16cid:durableId="72287576">
    <w:abstractNumId w:val="23"/>
  </w:num>
  <w:num w:numId="20" w16cid:durableId="761225087">
    <w:abstractNumId w:val="14"/>
  </w:num>
  <w:num w:numId="21" w16cid:durableId="2053651937">
    <w:abstractNumId w:val="9"/>
  </w:num>
  <w:num w:numId="22" w16cid:durableId="1099255190">
    <w:abstractNumId w:val="5"/>
  </w:num>
  <w:num w:numId="23" w16cid:durableId="1187602880">
    <w:abstractNumId w:val="26"/>
  </w:num>
  <w:num w:numId="24" w16cid:durableId="789864721">
    <w:abstractNumId w:val="3"/>
  </w:num>
  <w:num w:numId="25" w16cid:durableId="476536300">
    <w:abstractNumId w:val="16"/>
  </w:num>
  <w:num w:numId="26" w16cid:durableId="1056658148">
    <w:abstractNumId w:val="27"/>
  </w:num>
  <w:num w:numId="27" w16cid:durableId="503133012">
    <w:abstractNumId w:val="24"/>
  </w:num>
  <w:num w:numId="28" w16cid:durableId="1382904367">
    <w:abstractNumId w:val="18"/>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narovičová Jana">
    <w15:presenceInfo w15:providerId="AD" w15:userId="S::jana.minarovicova@minedu.sk::d5f3d851-fe9d-439e-b696-5dabdb5bf3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79C"/>
    <w:rsid w:val="000076F5"/>
    <w:rsid w:val="00010314"/>
    <w:rsid w:val="000153BD"/>
    <w:rsid w:val="000166C4"/>
    <w:rsid w:val="00016737"/>
    <w:rsid w:val="000174DB"/>
    <w:rsid w:val="00020F43"/>
    <w:rsid w:val="0002117A"/>
    <w:rsid w:val="00026288"/>
    <w:rsid w:val="0002635C"/>
    <w:rsid w:val="00027E5E"/>
    <w:rsid w:val="0003258C"/>
    <w:rsid w:val="00037CFF"/>
    <w:rsid w:val="0004484E"/>
    <w:rsid w:val="000463CF"/>
    <w:rsid w:val="00056FD6"/>
    <w:rsid w:val="000649E5"/>
    <w:rsid w:val="00064B00"/>
    <w:rsid w:val="00064E17"/>
    <w:rsid w:val="000701CA"/>
    <w:rsid w:val="00073461"/>
    <w:rsid w:val="00080BAF"/>
    <w:rsid w:val="000872C6"/>
    <w:rsid w:val="00087900"/>
    <w:rsid w:val="00091CC2"/>
    <w:rsid w:val="000940FB"/>
    <w:rsid w:val="000941A4"/>
    <w:rsid w:val="000949BB"/>
    <w:rsid w:val="000960F4"/>
    <w:rsid w:val="00097259"/>
    <w:rsid w:val="000A4708"/>
    <w:rsid w:val="000B5BCB"/>
    <w:rsid w:val="000B6CBA"/>
    <w:rsid w:val="000B73F1"/>
    <w:rsid w:val="000C0E25"/>
    <w:rsid w:val="000C2286"/>
    <w:rsid w:val="000C2EC1"/>
    <w:rsid w:val="000C7ED4"/>
    <w:rsid w:val="000E3E38"/>
    <w:rsid w:val="000E6BF9"/>
    <w:rsid w:val="000F2127"/>
    <w:rsid w:val="000F5E42"/>
    <w:rsid w:val="000F64F5"/>
    <w:rsid w:val="001002D4"/>
    <w:rsid w:val="00101CE9"/>
    <w:rsid w:val="00103771"/>
    <w:rsid w:val="00107B60"/>
    <w:rsid w:val="00112BA2"/>
    <w:rsid w:val="00115118"/>
    <w:rsid w:val="00117590"/>
    <w:rsid w:val="00122B20"/>
    <w:rsid w:val="00122E6E"/>
    <w:rsid w:val="00124799"/>
    <w:rsid w:val="001270C3"/>
    <w:rsid w:val="00130C03"/>
    <w:rsid w:val="00130E31"/>
    <w:rsid w:val="00135174"/>
    <w:rsid w:val="00142E17"/>
    <w:rsid w:val="00143BFC"/>
    <w:rsid w:val="0014674D"/>
    <w:rsid w:val="0015017B"/>
    <w:rsid w:val="00153DF9"/>
    <w:rsid w:val="00164526"/>
    <w:rsid w:val="001658B3"/>
    <w:rsid w:val="00166B57"/>
    <w:rsid w:val="00171F7F"/>
    <w:rsid w:val="00173D5F"/>
    <w:rsid w:val="00181BCB"/>
    <w:rsid w:val="00187D66"/>
    <w:rsid w:val="001911CE"/>
    <w:rsid w:val="00191D00"/>
    <w:rsid w:val="00196C97"/>
    <w:rsid w:val="001B230D"/>
    <w:rsid w:val="001C59B3"/>
    <w:rsid w:val="001C7CE3"/>
    <w:rsid w:val="001D1130"/>
    <w:rsid w:val="001D1A54"/>
    <w:rsid w:val="001D2593"/>
    <w:rsid w:val="001D5E76"/>
    <w:rsid w:val="001D7AFC"/>
    <w:rsid w:val="001E2A9E"/>
    <w:rsid w:val="001E2BF4"/>
    <w:rsid w:val="001E5300"/>
    <w:rsid w:val="001F2BC8"/>
    <w:rsid w:val="001F3F5E"/>
    <w:rsid w:val="001F44E9"/>
    <w:rsid w:val="00204E6E"/>
    <w:rsid w:val="002076BA"/>
    <w:rsid w:val="00210AC6"/>
    <w:rsid w:val="00212B7C"/>
    <w:rsid w:val="00216028"/>
    <w:rsid w:val="0022036B"/>
    <w:rsid w:val="0022084A"/>
    <w:rsid w:val="00220909"/>
    <w:rsid w:val="002230F0"/>
    <w:rsid w:val="00223E3F"/>
    <w:rsid w:val="002248EF"/>
    <w:rsid w:val="00225F54"/>
    <w:rsid w:val="002276FB"/>
    <w:rsid w:val="002319E3"/>
    <w:rsid w:val="002326E3"/>
    <w:rsid w:val="00236870"/>
    <w:rsid w:val="0023692F"/>
    <w:rsid w:val="00240278"/>
    <w:rsid w:val="002420DD"/>
    <w:rsid w:val="0024362B"/>
    <w:rsid w:val="0025095D"/>
    <w:rsid w:val="00253365"/>
    <w:rsid w:val="00253B25"/>
    <w:rsid w:val="00255D76"/>
    <w:rsid w:val="002577D1"/>
    <w:rsid w:val="0026027F"/>
    <w:rsid w:val="0027061A"/>
    <w:rsid w:val="002731C7"/>
    <w:rsid w:val="0028544B"/>
    <w:rsid w:val="00285656"/>
    <w:rsid w:val="0029317D"/>
    <w:rsid w:val="002935E8"/>
    <w:rsid w:val="002936C0"/>
    <w:rsid w:val="0029733F"/>
    <w:rsid w:val="00297A7B"/>
    <w:rsid w:val="002B0EFD"/>
    <w:rsid w:val="002B2436"/>
    <w:rsid w:val="002B7438"/>
    <w:rsid w:val="002B7E4B"/>
    <w:rsid w:val="002B7E4E"/>
    <w:rsid w:val="002C0A9E"/>
    <w:rsid w:val="002C10D3"/>
    <w:rsid w:val="002C133E"/>
    <w:rsid w:val="002D3017"/>
    <w:rsid w:val="002D4D8F"/>
    <w:rsid w:val="002E6912"/>
    <w:rsid w:val="002E740A"/>
    <w:rsid w:val="002F01A0"/>
    <w:rsid w:val="002F2A4B"/>
    <w:rsid w:val="002F339F"/>
    <w:rsid w:val="002F452D"/>
    <w:rsid w:val="002F6553"/>
    <w:rsid w:val="00306DCC"/>
    <w:rsid w:val="00312290"/>
    <w:rsid w:val="0032155D"/>
    <w:rsid w:val="00321D18"/>
    <w:rsid w:val="00324DF1"/>
    <w:rsid w:val="00324E64"/>
    <w:rsid w:val="003319C5"/>
    <w:rsid w:val="00336095"/>
    <w:rsid w:val="00336267"/>
    <w:rsid w:val="00340143"/>
    <w:rsid w:val="00340A67"/>
    <w:rsid w:val="0034485D"/>
    <w:rsid w:val="0035371C"/>
    <w:rsid w:val="0036117C"/>
    <w:rsid w:val="00363027"/>
    <w:rsid w:val="0036687D"/>
    <w:rsid w:val="003767B7"/>
    <w:rsid w:val="0038141F"/>
    <w:rsid w:val="00383E7E"/>
    <w:rsid w:val="0039076D"/>
    <w:rsid w:val="00391C85"/>
    <w:rsid w:val="00393907"/>
    <w:rsid w:val="003948A5"/>
    <w:rsid w:val="00397270"/>
    <w:rsid w:val="003A0C7A"/>
    <w:rsid w:val="003A2AD4"/>
    <w:rsid w:val="003A2FB3"/>
    <w:rsid w:val="003A6BD5"/>
    <w:rsid w:val="003B24CB"/>
    <w:rsid w:val="003B2E66"/>
    <w:rsid w:val="003C325A"/>
    <w:rsid w:val="003C40A8"/>
    <w:rsid w:val="003C4F77"/>
    <w:rsid w:val="003C73CF"/>
    <w:rsid w:val="003D2C43"/>
    <w:rsid w:val="003D46E3"/>
    <w:rsid w:val="003E5244"/>
    <w:rsid w:val="003E6E75"/>
    <w:rsid w:val="003F38F7"/>
    <w:rsid w:val="003F4170"/>
    <w:rsid w:val="003F4E9F"/>
    <w:rsid w:val="00406C54"/>
    <w:rsid w:val="00406D31"/>
    <w:rsid w:val="00411F1A"/>
    <w:rsid w:val="00415A4A"/>
    <w:rsid w:val="0041745A"/>
    <w:rsid w:val="00417F69"/>
    <w:rsid w:val="00424315"/>
    <w:rsid w:val="0042706C"/>
    <w:rsid w:val="00431648"/>
    <w:rsid w:val="0043373B"/>
    <w:rsid w:val="0043483E"/>
    <w:rsid w:val="00435A16"/>
    <w:rsid w:val="004361F2"/>
    <w:rsid w:val="00442A2A"/>
    <w:rsid w:val="0044780A"/>
    <w:rsid w:val="00451F4B"/>
    <w:rsid w:val="004568E3"/>
    <w:rsid w:val="00460668"/>
    <w:rsid w:val="00461E98"/>
    <w:rsid w:val="00463E1F"/>
    <w:rsid w:val="00464B24"/>
    <w:rsid w:val="004664A9"/>
    <w:rsid w:val="0047242D"/>
    <w:rsid w:val="004736CA"/>
    <w:rsid w:val="00480590"/>
    <w:rsid w:val="00480BC6"/>
    <w:rsid w:val="004817AB"/>
    <w:rsid w:val="00481815"/>
    <w:rsid w:val="0048741F"/>
    <w:rsid w:val="004875BA"/>
    <w:rsid w:val="00487D6D"/>
    <w:rsid w:val="00490C6E"/>
    <w:rsid w:val="004910EC"/>
    <w:rsid w:val="004943D1"/>
    <w:rsid w:val="00497BCB"/>
    <w:rsid w:val="004A09B1"/>
    <w:rsid w:val="004A2945"/>
    <w:rsid w:val="004A2CA4"/>
    <w:rsid w:val="004A354F"/>
    <w:rsid w:val="004A36A1"/>
    <w:rsid w:val="004A493E"/>
    <w:rsid w:val="004A5249"/>
    <w:rsid w:val="004A5E78"/>
    <w:rsid w:val="004A6F3E"/>
    <w:rsid w:val="004A7E0E"/>
    <w:rsid w:val="004C3BA6"/>
    <w:rsid w:val="004C3EC1"/>
    <w:rsid w:val="004C64A1"/>
    <w:rsid w:val="004D3CD0"/>
    <w:rsid w:val="004D5569"/>
    <w:rsid w:val="004D58B6"/>
    <w:rsid w:val="004D682F"/>
    <w:rsid w:val="004D6BD7"/>
    <w:rsid w:val="004E039A"/>
    <w:rsid w:val="004E2B52"/>
    <w:rsid w:val="004E70F9"/>
    <w:rsid w:val="004F0362"/>
    <w:rsid w:val="004F451C"/>
    <w:rsid w:val="004F735D"/>
    <w:rsid w:val="00501427"/>
    <w:rsid w:val="00505F81"/>
    <w:rsid w:val="0051160D"/>
    <w:rsid w:val="0051247B"/>
    <w:rsid w:val="005146D7"/>
    <w:rsid w:val="00514904"/>
    <w:rsid w:val="00514B1D"/>
    <w:rsid w:val="00515137"/>
    <w:rsid w:val="00516133"/>
    <w:rsid w:val="00517A82"/>
    <w:rsid w:val="0052168B"/>
    <w:rsid w:val="00525D6E"/>
    <w:rsid w:val="00527A2D"/>
    <w:rsid w:val="0053026F"/>
    <w:rsid w:val="00530283"/>
    <w:rsid w:val="00531CFC"/>
    <w:rsid w:val="005320D8"/>
    <w:rsid w:val="00536F71"/>
    <w:rsid w:val="005400EF"/>
    <w:rsid w:val="00547976"/>
    <w:rsid w:val="0055716B"/>
    <w:rsid w:val="00560EE2"/>
    <w:rsid w:val="00562140"/>
    <w:rsid w:val="00563A12"/>
    <w:rsid w:val="0056693A"/>
    <w:rsid w:val="00566A44"/>
    <w:rsid w:val="00570692"/>
    <w:rsid w:val="00570D27"/>
    <w:rsid w:val="00574705"/>
    <w:rsid w:val="00576131"/>
    <w:rsid w:val="005810FD"/>
    <w:rsid w:val="00593164"/>
    <w:rsid w:val="005A618D"/>
    <w:rsid w:val="005A7792"/>
    <w:rsid w:val="005B0097"/>
    <w:rsid w:val="005B11B2"/>
    <w:rsid w:val="005B480B"/>
    <w:rsid w:val="005B506C"/>
    <w:rsid w:val="005B5C28"/>
    <w:rsid w:val="005C5146"/>
    <w:rsid w:val="005C5325"/>
    <w:rsid w:val="005C5ACD"/>
    <w:rsid w:val="005C618A"/>
    <w:rsid w:val="005D0EDB"/>
    <w:rsid w:val="005D1C3A"/>
    <w:rsid w:val="005D53CF"/>
    <w:rsid w:val="005E15F1"/>
    <w:rsid w:val="005E4064"/>
    <w:rsid w:val="005E4FCB"/>
    <w:rsid w:val="005E50BE"/>
    <w:rsid w:val="005F066B"/>
    <w:rsid w:val="005F23C3"/>
    <w:rsid w:val="005F2556"/>
    <w:rsid w:val="005F6FF5"/>
    <w:rsid w:val="00601524"/>
    <w:rsid w:val="0060222B"/>
    <w:rsid w:val="006027AB"/>
    <w:rsid w:val="00602C94"/>
    <w:rsid w:val="0060796C"/>
    <w:rsid w:val="0061154F"/>
    <w:rsid w:val="006121F5"/>
    <w:rsid w:val="00613F47"/>
    <w:rsid w:val="00615C8B"/>
    <w:rsid w:val="0061610A"/>
    <w:rsid w:val="006217D9"/>
    <w:rsid w:val="00627211"/>
    <w:rsid w:val="00627E3F"/>
    <w:rsid w:val="00627E5B"/>
    <w:rsid w:val="00627F9F"/>
    <w:rsid w:val="0063103C"/>
    <w:rsid w:val="006356FE"/>
    <w:rsid w:val="0064260B"/>
    <w:rsid w:val="00642AD1"/>
    <w:rsid w:val="00643E29"/>
    <w:rsid w:val="00645300"/>
    <w:rsid w:val="00653C95"/>
    <w:rsid w:val="00656331"/>
    <w:rsid w:val="00657A4A"/>
    <w:rsid w:val="0066339B"/>
    <w:rsid w:val="00672646"/>
    <w:rsid w:val="00672F4D"/>
    <w:rsid w:val="006743E9"/>
    <w:rsid w:val="006769A2"/>
    <w:rsid w:val="0067792A"/>
    <w:rsid w:val="00680A06"/>
    <w:rsid w:val="00680E20"/>
    <w:rsid w:val="00685CB3"/>
    <w:rsid w:val="00685CEB"/>
    <w:rsid w:val="00687BB2"/>
    <w:rsid w:val="00690981"/>
    <w:rsid w:val="00692589"/>
    <w:rsid w:val="00695E4F"/>
    <w:rsid w:val="006A48AB"/>
    <w:rsid w:val="006A7B76"/>
    <w:rsid w:val="006B037F"/>
    <w:rsid w:val="006B23CE"/>
    <w:rsid w:val="006B276E"/>
    <w:rsid w:val="006B3207"/>
    <w:rsid w:val="006B467E"/>
    <w:rsid w:val="006B4881"/>
    <w:rsid w:val="006B49EB"/>
    <w:rsid w:val="006B49F4"/>
    <w:rsid w:val="006B4B31"/>
    <w:rsid w:val="006B554C"/>
    <w:rsid w:val="006B57EB"/>
    <w:rsid w:val="006B7AB4"/>
    <w:rsid w:val="006C0813"/>
    <w:rsid w:val="006C27A8"/>
    <w:rsid w:val="006C5BFA"/>
    <w:rsid w:val="006C60C5"/>
    <w:rsid w:val="006D1A10"/>
    <w:rsid w:val="006D2ACC"/>
    <w:rsid w:val="006D5B96"/>
    <w:rsid w:val="006D6349"/>
    <w:rsid w:val="006D7D58"/>
    <w:rsid w:val="006E1F6E"/>
    <w:rsid w:val="006E457F"/>
    <w:rsid w:val="006E4F10"/>
    <w:rsid w:val="006E5900"/>
    <w:rsid w:val="006F02CB"/>
    <w:rsid w:val="006F0E70"/>
    <w:rsid w:val="006F574B"/>
    <w:rsid w:val="00701C6E"/>
    <w:rsid w:val="00702D12"/>
    <w:rsid w:val="007048F0"/>
    <w:rsid w:val="007067FE"/>
    <w:rsid w:val="007116EA"/>
    <w:rsid w:val="0071257C"/>
    <w:rsid w:val="007129D6"/>
    <w:rsid w:val="00712BD5"/>
    <w:rsid w:val="0071346C"/>
    <w:rsid w:val="00713E85"/>
    <w:rsid w:val="00716712"/>
    <w:rsid w:val="00720568"/>
    <w:rsid w:val="00723436"/>
    <w:rsid w:val="00727431"/>
    <w:rsid w:val="00727A9A"/>
    <w:rsid w:val="0073033D"/>
    <w:rsid w:val="00731F79"/>
    <w:rsid w:val="00732C82"/>
    <w:rsid w:val="00736781"/>
    <w:rsid w:val="00736BFC"/>
    <w:rsid w:val="0073780F"/>
    <w:rsid w:val="00740348"/>
    <w:rsid w:val="0074369B"/>
    <w:rsid w:val="00745251"/>
    <w:rsid w:val="00750E59"/>
    <w:rsid w:val="00757293"/>
    <w:rsid w:val="00760577"/>
    <w:rsid w:val="00770EF6"/>
    <w:rsid w:val="00772386"/>
    <w:rsid w:val="00784AFD"/>
    <w:rsid w:val="00786F67"/>
    <w:rsid w:val="007940B4"/>
    <w:rsid w:val="007A6485"/>
    <w:rsid w:val="007A6C85"/>
    <w:rsid w:val="007A759A"/>
    <w:rsid w:val="007B47E9"/>
    <w:rsid w:val="007B5790"/>
    <w:rsid w:val="007C5921"/>
    <w:rsid w:val="007C6E0C"/>
    <w:rsid w:val="007D335E"/>
    <w:rsid w:val="007E0DCD"/>
    <w:rsid w:val="007E3D37"/>
    <w:rsid w:val="007E5631"/>
    <w:rsid w:val="007F0F4B"/>
    <w:rsid w:val="007F488D"/>
    <w:rsid w:val="007F5ED4"/>
    <w:rsid w:val="007F6C6C"/>
    <w:rsid w:val="007F77D2"/>
    <w:rsid w:val="0080708B"/>
    <w:rsid w:val="008072B3"/>
    <w:rsid w:val="0081084C"/>
    <w:rsid w:val="00820B98"/>
    <w:rsid w:val="00820E66"/>
    <w:rsid w:val="008227C2"/>
    <w:rsid w:val="0082432E"/>
    <w:rsid w:val="00825088"/>
    <w:rsid w:val="00825DA2"/>
    <w:rsid w:val="00831D71"/>
    <w:rsid w:val="00832A4D"/>
    <w:rsid w:val="00833077"/>
    <w:rsid w:val="00835A00"/>
    <w:rsid w:val="00835B8D"/>
    <w:rsid w:val="008360AE"/>
    <w:rsid w:val="008378F3"/>
    <w:rsid w:val="0084296B"/>
    <w:rsid w:val="00842BE1"/>
    <w:rsid w:val="008450EC"/>
    <w:rsid w:val="00846580"/>
    <w:rsid w:val="00846642"/>
    <w:rsid w:val="00851261"/>
    <w:rsid w:val="008526FA"/>
    <w:rsid w:val="00853D89"/>
    <w:rsid w:val="00860317"/>
    <w:rsid w:val="00864238"/>
    <w:rsid w:val="00864332"/>
    <w:rsid w:val="00865D48"/>
    <w:rsid w:val="0087100F"/>
    <w:rsid w:val="00881ECC"/>
    <w:rsid w:val="00881F34"/>
    <w:rsid w:val="00884998"/>
    <w:rsid w:val="00885B19"/>
    <w:rsid w:val="0089306D"/>
    <w:rsid w:val="008A1808"/>
    <w:rsid w:val="008A263E"/>
    <w:rsid w:val="008A2B33"/>
    <w:rsid w:val="008A4674"/>
    <w:rsid w:val="008A512C"/>
    <w:rsid w:val="008A62E7"/>
    <w:rsid w:val="008B02E2"/>
    <w:rsid w:val="008B7ADA"/>
    <w:rsid w:val="008C1E13"/>
    <w:rsid w:val="008C52D6"/>
    <w:rsid w:val="008C62E6"/>
    <w:rsid w:val="008D17C3"/>
    <w:rsid w:val="008D2377"/>
    <w:rsid w:val="008D30FA"/>
    <w:rsid w:val="008D7C78"/>
    <w:rsid w:val="008E017B"/>
    <w:rsid w:val="008E4FFB"/>
    <w:rsid w:val="008F2479"/>
    <w:rsid w:val="008F700B"/>
    <w:rsid w:val="00906685"/>
    <w:rsid w:val="00910F3E"/>
    <w:rsid w:val="0091243B"/>
    <w:rsid w:val="00914849"/>
    <w:rsid w:val="00914954"/>
    <w:rsid w:val="0091614A"/>
    <w:rsid w:val="00917004"/>
    <w:rsid w:val="00920E13"/>
    <w:rsid w:val="009223EA"/>
    <w:rsid w:val="009234DB"/>
    <w:rsid w:val="009240E3"/>
    <w:rsid w:val="00927A6D"/>
    <w:rsid w:val="00930CE9"/>
    <w:rsid w:val="009311D6"/>
    <w:rsid w:val="00931B23"/>
    <w:rsid w:val="0093279D"/>
    <w:rsid w:val="0093305A"/>
    <w:rsid w:val="00934DFF"/>
    <w:rsid w:val="009409ED"/>
    <w:rsid w:val="009447A3"/>
    <w:rsid w:val="0094506F"/>
    <w:rsid w:val="00946F82"/>
    <w:rsid w:val="009479F1"/>
    <w:rsid w:val="0095014A"/>
    <w:rsid w:val="0095015F"/>
    <w:rsid w:val="00950CD7"/>
    <w:rsid w:val="009511C8"/>
    <w:rsid w:val="00951E3D"/>
    <w:rsid w:val="00952352"/>
    <w:rsid w:val="00952655"/>
    <w:rsid w:val="009565D1"/>
    <w:rsid w:val="00956BAB"/>
    <w:rsid w:val="009602A6"/>
    <w:rsid w:val="009628A9"/>
    <w:rsid w:val="00965137"/>
    <w:rsid w:val="0097052D"/>
    <w:rsid w:val="0097076D"/>
    <w:rsid w:val="009721A1"/>
    <w:rsid w:val="00972C9E"/>
    <w:rsid w:val="00976107"/>
    <w:rsid w:val="00982719"/>
    <w:rsid w:val="00984E18"/>
    <w:rsid w:val="00985329"/>
    <w:rsid w:val="00990DFD"/>
    <w:rsid w:val="009A0627"/>
    <w:rsid w:val="009A0D81"/>
    <w:rsid w:val="009A30D2"/>
    <w:rsid w:val="009A393F"/>
    <w:rsid w:val="009A505E"/>
    <w:rsid w:val="009A7FBD"/>
    <w:rsid w:val="009B2F58"/>
    <w:rsid w:val="009B3750"/>
    <w:rsid w:val="009B3822"/>
    <w:rsid w:val="009B418C"/>
    <w:rsid w:val="009B4BB3"/>
    <w:rsid w:val="009C7AD0"/>
    <w:rsid w:val="009D3A9E"/>
    <w:rsid w:val="009D3EA3"/>
    <w:rsid w:val="009D4108"/>
    <w:rsid w:val="009E23D8"/>
    <w:rsid w:val="009E4385"/>
    <w:rsid w:val="009E4E9E"/>
    <w:rsid w:val="009E5261"/>
    <w:rsid w:val="009E566A"/>
    <w:rsid w:val="009E5A06"/>
    <w:rsid w:val="009E737A"/>
    <w:rsid w:val="009F0CCF"/>
    <w:rsid w:val="009F30DA"/>
    <w:rsid w:val="009F70BF"/>
    <w:rsid w:val="009F71B9"/>
    <w:rsid w:val="00A012B1"/>
    <w:rsid w:val="00A03266"/>
    <w:rsid w:val="00A06395"/>
    <w:rsid w:val="00A06DD6"/>
    <w:rsid w:val="00A0775A"/>
    <w:rsid w:val="00A07D4A"/>
    <w:rsid w:val="00A101B4"/>
    <w:rsid w:val="00A12F01"/>
    <w:rsid w:val="00A142C4"/>
    <w:rsid w:val="00A16629"/>
    <w:rsid w:val="00A22139"/>
    <w:rsid w:val="00A246A5"/>
    <w:rsid w:val="00A25BB5"/>
    <w:rsid w:val="00A25BF9"/>
    <w:rsid w:val="00A3709C"/>
    <w:rsid w:val="00A4108C"/>
    <w:rsid w:val="00A439C6"/>
    <w:rsid w:val="00A44A5B"/>
    <w:rsid w:val="00A4613C"/>
    <w:rsid w:val="00A509C9"/>
    <w:rsid w:val="00A50CB8"/>
    <w:rsid w:val="00A5251B"/>
    <w:rsid w:val="00A527D0"/>
    <w:rsid w:val="00A530EB"/>
    <w:rsid w:val="00A54C02"/>
    <w:rsid w:val="00A613AD"/>
    <w:rsid w:val="00A62CAA"/>
    <w:rsid w:val="00A64E91"/>
    <w:rsid w:val="00A6553D"/>
    <w:rsid w:val="00A65F79"/>
    <w:rsid w:val="00A666FF"/>
    <w:rsid w:val="00A669C8"/>
    <w:rsid w:val="00A67278"/>
    <w:rsid w:val="00A70FF9"/>
    <w:rsid w:val="00A7248A"/>
    <w:rsid w:val="00A72EEE"/>
    <w:rsid w:val="00A734AE"/>
    <w:rsid w:val="00A7456A"/>
    <w:rsid w:val="00A7690E"/>
    <w:rsid w:val="00A82256"/>
    <w:rsid w:val="00A8713A"/>
    <w:rsid w:val="00A920CA"/>
    <w:rsid w:val="00A9367D"/>
    <w:rsid w:val="00A93B11"/>
    <w:rsid w:val="00A94C5E"/>
    <w:rsid w:val="00A955B2"/>
    <w:rsid w:val="00A97E58"/>
    <w:rsid w:val="00AA0F16"/>
    <w:rsid w:val="00AA0F89"/>
    <w:rsid w:val="00AA2194"/>
    <w:rsid w:val="00AA2B6B"/>
    <w:rsid w:val="00AA5D9C"/>
    <w:rsid w:val="00AA706A"/>
    <w:rsid w:val="00AA7CFA"/>
    <w:rsid w:val="00AB0847"/>
    <w:rsid w:val="00AB18F5"/>
    <w:rsid w:val="00AB1EB4"/>
    <w:rsid w:val="00AB44A3"/>
    <w:rsid w:val="00AC0BE2"/>
    <w:rsid w:val="00AC1CA5"/>
    <w:rsid w:val="00AC1CBA"/>
    <w:rsid w:val="00AC20FD"/>
    <w:rsid w:val="00AC294A"/>
    <w:rsid w:val="00AC3487"/>
    <w:rsid w:val="00AC5C04"/>
    <w:rsid w:val="00AD11A7"/>
    <w:rsid w:val="00AD4975"/>
    <w:rsid w:val="00AD5861"/>
    <w:rsid w:val="00AE23E4"/>
    <w:rsid w:val="00AE5950"/>
    <w:rsid w:val="00AE6D74"/>
    <w:rsid w:val="00AF0692"/>
    <w:rsid w:val="00AF7842"/>
    <w:rsid w:val="00AF7CC4"/>
    <w:rsid w:val="00AF7F9D"/>
    <w:rsid w:val="00B00385"/>
    <w:rsid w:val="00B01A28"/>
    <w:rsid w:val="00B02170"/>
    <w:rsid w:val="00B032E1"/>
    <w:rsid w:val="00B03C44"/>
    <w:rsid w:val="00B0528C"/>
    <w:rsid w:val="00B10013"/>
    <w:rsid w:val="00B13FE3"/>
    <w:rsid w:val="00B21BE9"/>
    <w:rsid w:val="00B24433"/>
    <w:rsid w:val="00B25BA0"/>
    <w:rsid w:val="00B269D6"/>
    <w:rsid w:val="00B33AB1"/>
    <w:rsid w:val="00B33BF8"/>
    <w:rsid w:val="00B34D94"/>
    <w:rsid w:val="00B34FD6"/>
    <w:rsid w:val="00B36C7F"/>
    <w:rsid w:val="00B50D1C"/>
    <w:rsid w:val="00B515D8"/>
    <w:rsid w:val="00B51CD4"/>
    <w:rsid w:val="00B51D60"/>
    <w:rsid w:val="00B5789C"/>
    <w:rsid w:val="00B57F5C"/>
    <w:rsid w:val="00B63AD6"/>
    <w:rsid w:val="00B64320"/>
    <w:rsid w:val="00B6440B"/>
    <w:rsid w:val="00B64719"/>
    <w:rsid w:val="00B65347"/>
    <w:rsid w:val="00B7109B"/>
    <w:rsid w:val="00B71464"/>
    <w:rsid w:val="00B74D5A"/>
    <w:rsid w:val="00B75967"/>
    <w:rsid w:val="00B76386"/>
    <w:rsid w:val="00B823C0"/>
    <w:rsid w:val="00B83D58"/>
    <w:rsid w:val="00B8794C"/>
    <w:rsid w:val="00B93B22"/>
    <w:rsid w:val="00B95A98"/>
    <w:rsid w:val="00B967CE"/>
    <w:rsid w:val="00BA083C"/>
    <w:rsid w:val="00BA173B"/>
    <w:rsid w:val="00BA1F75"/>
    <w:rsid w:val="00BA2410"/>
    <w:rsid w:val="00BA40DC"/>
    <w:rsid w:val="00BA4AAA"/>
    <w:rsid w:val="00BA6495"/>
    <w:rsid w:val="00BB1085"/>
    <w:rsid w:val="00BB306A"/>
    <w:rsid w:val="00BB3943"/>
    <w:rsid w:val="00BB4B5C"/>
    <w:rsid w:val="00BB70E4"/>
    <w:rsid w:val="00BC5D03"/>
    <w:rsid w:val="00BC7340"/>
    <w:rsid w:val="00BD1ADC"/>
    <w:rsid w:val="00BD1BD3"/>
    <w:rsid w:val="00BD5B60"/>
    <w:rsid w:val="00BD776A"/>
    <w:rsid w:val="00BE0904"/>
    <w:rsid w:val="00BE1025"/>
    <w:rsid w:val="00BE18E6"/>
    <w:rsid w:val="00BE5FEA"/>
    <w:rsid w:val="00BF0832"/>
    <w:rsid w:val="00BF1D6A"/>
    <w:rsid w:val="00BF5800"/>
    <w:rsid w:val="00BFA358"/>
    <w:rsid w:val="00C002F3"/>
    <w:rsid w:val="00C0448D"/>
    <w:rsid w:val="00C0724F"/>
    <w:rsid w:val="00C1179C"/>
    <w:rsid w:val="00C123B2"/>
    <w:rsid w:val="00C13589"/>
    <w:rsid w:val="00C15390"/>
    <w:rsid w:val="00C20782"/>
    <w:rsid w:val="00C21164"/>
    <w:rsid w:val="00C21C8B"/>
    <w:rsid w:val="00C26073"/>
    <w:rsid w:val="00C30969"/>
    <w:rsid w:val="00C30E64"/>
    <w:rsid w:val="00C3206A"/>
    <w:rsid w:val="00C34D22"/>
    <w:rsid w:val="00C363C2"/>
    <w:rsid w:val="00C40FDA"/>
    <w:rsid w:val="00C46CE7"/>
    <w:rsid w:val="00C46FA6"/>
    <w:rsid w:val="00C55AFD"/>
    <w:rsid w:val="00C55D1C"/>
    <w:rsid w:val="00C56A0E"/>
    <w:rsid w:val="00C611C8"/>
    <w:rsid w:val="00C61E4B"/>
    <w:rsid w:val="00C64250"/>
    <w:rsid w:val="00C66613"/>
    <w:rsid w:val="00C732D6"/>
    <w:rsid w:val="00C776C1"/>
    <w:rsid w:val="00C8087E"/>
    <w:rsid w:val="00C81787"/>
    <w:rsid w:val="00C82C35"/>
    <w:rsid w:val="00C910DD"/>
    <w:rsid w:val="00C92C55"/>
    <w:rsid w:val="00C92F10"/>
    <w:rsid w:val="00C93E87"/>
    <w:rsid w:val="00C9578D"/>
    <w:rsid w:val="00C96E9C"/>
    <w:rsid w:val="00CA0655"/>
    <w:rsid w:val="00CA7AF2"/>
    <w:rsid w:val="00CB12A2"/>
    <w:rsid w:val="00CB2A3A"/>
    <w:rsid w:val="00CB3C99"/>
    <w:rsid w:val="00CB4AD9"/>
    <w:rsid w:val="00CC220D"/>
    <w:rsid w:val="00CC3A17"/>
    <w:rsid w:val="00CD05AA"/>
    <w:rsid w:val="00CD30EF"/>
    <w:rsid w:val="00CD384C"/>
    <w:rsid w:val="00CD7D05"/>
    <w:rsid w:val="00CE168D"/>
    <w:rsid w:val="00CE1A11"/>
    <w:rsid w:val="00CF078D"/>
    <w:rsid w:val="00CF1207"/>
    <w:rsid w:val="00CF25DE"/>
    <w:rsid w:val="00CF2F3C"/>
    <w:rsid w:val="00CF3B2E"/>
    <w:rsid w:val="00CF45E7"/>
    <w:rsid w:val="00D010B6"/>
    <w:rsid w:val="00D01FB2"/>
    <w:rsid w:val="00D02231"/>
    <w:rsid w:val="00D0588F"/>
    <w:rsid w:val="00D079BA"/>
    <w:rsid w:val="00D10DEB"/>
    <w:rsid w:val="00D137B4"/>
    <w:rsid w:val="00D15C2F"/>
    <w:rsid w:val="00D201E8"/>
    <w:rsid w:val="00D20C54"/>
    <w:rsid w:val="00D21070"/>
    <w:rsid w:val="00D23D19"/>
    <w:rsid w:val="00D26075"/>
    <w:rsid w:val="00D276EE"/>
    <w:rsid w:val="00D27F99"/>
    <w:rsid w:val="00D3077E"/>
    <w:rsid w:val="00D33711"/>
    <w:rsid w:val="00D34B9E"/>
    <w:rsid w:val="00D35BC0"/>
    <w:rsid w:val="00D41208"/>
    <w:rsid w:val="00D4232E"/>
    <w:rsid w:val="00D45180"/>
    <w:rsid w:val="00D45D21"/>
    <w:rsid w:val="00D47ECC"/>
    <w:rsid w:val="00D52CC6"/>
    <w:rsid w:val="00D52FE4"/>
    <w:rsid w:val="00D553AD"/>
    <w:rsid w:val="00D5554C"/>
    <w:rsid w:val="00D6037C"/>
    <w:rsid w:val="00D617D8"/>
    <w:rsid w:val="00D624D1"/>
    <w:rsid w:val="00D62F8C"/>
    <w:rsid w:val="00D64467"/>
    <w:rsid w:val="00D65E68"/>
    <w:rsid w:val="00D85D3D"/>
    <w:rsid w:val="00D87F95"/>
    <w:rsid w:val="00D92111"/>
    <w:rsid w:val="00D9428C"/>
    <w:rsid w:val="00D957B6"/>
    <w:rsid w:val="00DA43CF"/>
    <w:rsid w:val="00DA6842"/>
    <w:rsid w:val="00DA7E45"/>
    <w:rsid w:val="00DB0E2B"/>
    <w:rsid w:val="00DB0F89"/>
    <w:rsid w:val="00DB68D8"/>
    <w:rsid w:val="00DC0E8B"/>
    <w:rsid w:val="00DC2A25"/>
    <w:rsid w:val="00DC5609"/>
    <w:rsid w:val="00DC70AE"/>
    <w:rsid w:val="00DD4E78"/>
    <w:rsid w:val="00DE0B62"/>
    <w:rsid w:val="00DE26E9"/>
    <w:rsid w:val="00DE5B57"/>
    <w:rsid w:val="00DE74A5"/>
    <w:rsid w:val="00DF4C16"/>
    <w:rsid w:val="00E03687"/>
    <w:rsid w:val="00E03990"/>
    <w:rsid w:val="00E044CF"/>
    <w:rsid w:val="00E060D7"/>
    <w:rsid w:val="00E06E41"/>
    <w:rsid w:val="00E10192"/>
    <w:rsid w:val="00E10F34"/>
    <w:rsid w:val="00E1186F"/>
    <w:rsid w:val="00E140D2"/>
    <w:rsid w:val="00E15A73"/>
    <w:rsid w:val="00E226B9"/>
    <w:rsid w:val="00E27BB7"/>
    <w:rsid w:val="00E3439C"/>
    <w:rsid w:val="00E4057E"/>
    <w:rsid w:val="00E40808"/>
    <w:rsid w:val="00E4247C"/>
    <w:rsid w:val="00E42D28"/>
    <w:rsid w:val="00E43735"/>
    <w:rsid w:val="00E4505F"/>
    <w:rsid w:val="00E45C61"/>
    <w:rsid w:val="00E51C2C"/>
    <w:rsid w:val="00E56F05"/>
    <w:rsid w:val="00E6101D"/>
    <w:rsid w:val="00E633BE"/>
    <w:rsid w:val="00E63A32"/>
    <w:rsid w:val="00E63B11"/>
    <w:rsid w:val="00E6530D"/>
    <w:rsid w:val="00E721F1"/>
    <w:rsid w:val="00E74C47"/>
    <w:rsid w:val="00E92AE0"/>
    <w:rsid w:val="00E93992"/>
    <w:rsid w:val="00E96CCC"/>
    <w:rsid w:val="00E96DEE"/>
    <w:rsid w:val="00E96FF8"/>
    <w:rsid w:val="00EA44A8"/>
    <w:rsid w:val="00EA6230"/>
    <w:rsid w:val="00EB027E"/>
    <w:rsid w:val="00EB0794"/>
    <w:rsid w:val="00EB2F83"/>
    <w:rsid w:val="00EB3FD9"/>
    <w:rsid w:val="00EB5E65"/>
    <w:rsid w:val="00EB73C1"/>
    <w:rsid w:val="00EC33B2"/>
    <w:rsid w:val="00EC534B"/>
    <w:rsid w:val="00EC70A0"/>
    <w:rsid w:val="00ED1A1C"/>
    <w:rsid w:val="00ED3FBB"/>
    <w:rsid w:val="00ED4B99"/>
    <w:rsid w:val="00ED711C"/>
    <w:rsid w:val="00EE39F5"/>
    <w:rsid w:val="00EF4171"/>
    <w:rsid w:val="00EF4F44"/>
    <w:rsid w:val="00EF63F7"/>
    <w:rsid w:val="00EF78F3"/>
    <w:rsid w:val="00F06D0E"/>
    <w:rsid w:val="00F10F92"/>
    <w:rsid w:val="00F119D3"/>
    <w:rsid w:val="00F15BA0"/>
    <w:rsid w:val="00F20CF6"/>
    <w:rsid w:val="00F219D3"/>
    <w:rsid w:val="00F22CE3"/>
    <w:rsid w:val="00F260D1"/>
    <w:rsid w:val="00F432E0"/>
    <w:rsid w:val="00F44A29"/>
    <w:rsid w:val="00F456C9"/>
    <w:rsid w:val="00F61F69"/>
    <w:rsid w:val="00F65A82"/>
    <w:rsid w:val="00F7108E"/>
    <w:rsid w:val="00F71EF0"/>
    <w:rsid w:val="00F74818"/>
    <w:rsid w:val="00F749D4"/>
    <w:rsid w:val="00F76AED"/>
    <w:rsid w:val="00F76B6E"/>
    <w:rsid w:val="00F83847"/>
    <w:rsid w:val="00F94881"/>
    <w:rsid w:val="00F95A37"/>
    <w:rsid w:val="00F97FD9"/>
    <w:rsid w:val="00FA030D"/>
    <w:rsid w:val="00FA075F"/>
    <w:rsid w:val="00FA0A20"/>
    <w:rsid w:val="00FA0AB0"/>
    <w:rsid w:val="00FA16CA"/>
    <w:rsid w:val="00FA1818"/>
    <w:rsid w:val="00FA314D"/>
    <w:rsid w:val="00FA5225"/>
    <w:rsid w:val="00FA6A92"/>
    <w:rsid w:val="00FB5262"/>
    <w:rsid w:val="00FC2736"/>
    <w:rsid w:val="00FC2AD9"/>
    <w:rsid w:val="00FC357B"/>
    <w:rsid w:val="00FC3A62"/>
    <w:rsid w:val="00FD2178"/>
    <w:rsid w:val="00FD49D5"/>
    <w:rsid w:val="00FD6C11"/>
    <w:rsid w:val="00FD733D"/>
    <w:rsid w:val="00FE3580"/>
    <w:rsid w:val="00FE6371"/>
    <w:rsid w:val="0154E7EB"/>
    <w:rsid w:val="01614DFA"/>
    <w:rsid w:val="01AEEB67"/>
    <w:rsid w:val="01F11808"/>
    <w:rsid w:val="0252F6CE"/>
    <w:rsid w:val="02637DA6"/>
    <w:rsid w:val="02702FD1"/>
    <w:rsid w:val="02B21885"/>
    <w:rsid w:val="02FCF2ED"/>
    <w:rsid w:val="035C5279"/>
    <w:rsid w:val="040193A4"/>
    <w:rsid w:val="04B2A900"/>
    <w:rsid w:val="054C1B6C"/>
    <w:rsid w:val="054ED818"/>
    <w:rsid w:val="0645425B"/>
    <w:rsid w:val="0656E220"/>
    <w:rsid w:val="0745D954"/>
    <w:rsid w:val="07E630F3"/>
    <w:rsid w:val="086369D3"/>
    <w:rsid w:val="08B1DD81"/>
    <w:rsid w:val="08E14EE1"/>
    <w:rsid w:val="08E843E9"/>
    <w:rsid w:val="08F0005C"/>
    <w:rsid w:val="097D7AD5"/>
    <w:rsid w:val="0A06747F"/>
    <w:rsid w:val="0A291D5C"/>
    <w:rsid w:val="0A777B8D"/>
    <w:rsid w:val="0B12DA1D"/>
    <w:rsid w:val="0C24BC21"/>
    <w:rsid w:val="0C9B041C"/>
    <w:rsid w:val="0D014B94"/>
    <w:rsid w:val="0E2C28FE"/>
    <w:rsid w:val="0E4E0B42"/>
    <w:rsid w:val="0E5D2C8D"/>
    <w:rsid w:val="0E5FF9E5"/>
    <w:rsid w:val="0EA7721B"/>
    <w:rsid w:val="0F350BA3"/>
    <w:rsid w:val="0FA0B38B"/>
    <w:rsid w:val="0FCD4672"/>
    <w:rsid w:val="0FF3B1FE"/>
    <w:rsid w:val="102716B0"/>
    <w:rsid w:val="1081F627"/>
    <w:rsid w:val="108D0EFC"/>
    <w:rsid w:val="10C261ED"/>
    <w:rsid w:val="10CDAC00"/>
    <w:rsid w:val="11675E5C"/>
    <w:rsid w:val="1168694D"/>
    <w:rsid w:val="1251821C"/>
    <w:rsid w:val="128C96FD"/>
    <w:rsid w:val="12A738E2"/>
    <w:rsid w:val="12B43832"/>
    <w:rsid w:val="1391CCF0"/>
    <w:rsid w:val="13BD278E"/>
    <w:rsid w:val="13EED08A"/>
    <w:rsid w:val="1421FC23"/>
    <w:rsid w:val="14B497C7"/>
    <w:rsid w:val="14C9DC00"/>
    <w:rsid w:val="14CAA5EE"/>
    <w:rsid w:val="14E448F5"/>
    <w:rsid w:val="153A3585"/>
    <w:rsid w:val="15FE1FE5"/>
    <w:rsid w:val="164BB964"/>
    <w:rsid w:val="169DEFA3"/>
    <w:rsid w:val="16B0EE55"/>
    <w:rsid w:val="16B41751"/>
    <w:rsid w:val="16C6F041"/>
    <w:rsid w:val="16DC3400"/>
    <w:rsid w:val="17084298"/>
    <w:rsid w:val="17274118"/>
    <w:rsid w:val="17402D74"/>
    <w:rsid w:val="178BA7C7"/>
    <w:rsid w:val="178DB4EF"/>
    <w:rsid w:val="17B09B3C"/>
    <w:rsid w:val="17B182BE"/>
    <w:rsid w:val="19E35F85"/>
    <w:rsid w:val="1A25EBAF"/>
    <w:rsid w:val="1A588948"/>
    <w:rsid w:val="1A91D430"/>
    <w:rsid w:val="1AE72010"/>
    <w:rsid w:val="1B2996B0"/>
    <w:rsid w:val="1BB96EA7"/>
    <w:rsid w:val="1BE2CF53"/>
    <w:rsid w:val="1C1EB517"/>
    <w:rsid w:val="1C7D7C71"/>
    <w:rsid w:val="1CB49AF1"/>
    <w:rsid w:val="1CB4FC27"/>
    <w:rsid w:val="1CB5B88C"/>
    <w:rsid w:val="1D5B0BB7"/>
    <w:rsid w:val="1D855F42"/>
    <w:rsid w:val="1E528E82"/>
    <w:rsid w:val="1E70B16D"/>
    <w:rsid w:val="1EFB15CB"/>
    <w:rsid w:val="1EFC3221"/>
    <w:rsid w:val="1F699DAA"/>
    <w:rsid w:val="20036B21"/>
    <w:rsid w:val="20BF651A"/>
    <w:rsid w:val="21064A64"/>
    <w:rsid w:val="212A71E4"/>
    <w:rsid w:val="21745B69"/>
    <w:rsid w:val="219D054B"/>
    <w:rsid w:val="21D285BF"/>
    <w:rsid w:val="21E81833"/>
    <w:rsid w:val="229CCE63"/>
    <w:rsid w:val="22C4D832"/>
    <w:rsid w:val="22DF071C"/>
    <w:rsid w:val="22FE8983"/>
    <w:rsid w:val="23277802"/>
    <w:rsid w:val="232927CD"/>
    <w:rsid w:val="2364BAD0"/>
    <w:rsid w:val="2381DAC5"/>
    <w:rsid w:val="2397D8CA"/>
    <w:rsid w:val="23A5C04C"/>
    <w:rsid w:val="23B82A71"/>
    <w:rsid w:val="23CA12D8"/>
    <w:rsid w:val="246CD7C3"/>
    <w:rsid w:val="24CFA6E7"/>
    <w:rsid w:val="2515C936"/>
    <w:rsid w:val="25B4CA27"/>
    <w:rsid w:val="266BE172"/>
    <w:rsid w:val="26833FAC"/>
    <w:rsid w:val="2719A241"/>
    <w:rsid w:val="27351595"/>
    <w:rsid w:val="277EEA13"/>
    <w:rsid w:val="27945FA9"/>
    <w:rsid w:val="28F20FD9"/>
    <w:rsid w:val="290F8F71"/>
    <w:rsid w:val="294759EF"/>
    <w:rsid w:val="29D1FFE6"/>
    <w:rsid w:val="2A179871"/>
    <w:rsid w:val="2A179914"/>
    <w:rsid w:val="2A244889"/>
    <w:rsid w:val="2A556C9F"/>
    <w:rsid w:val="2A9923D4"/>
    <w:rsid w:val="2AE05697"/>
    <w:rsid w:val="2B1C5955"/>
    <w:rsid w:val="2B47106E"/>
    <w:rsid w:val="2B78A32E"/>
    <w:rsid w:val="2BD443C7"/>
    <w:rsid w:val="2C074BFA"/>
    <w:rsid w:val="2D082011"/>
    <w:rsid w:val="2D7170D0"/>
    <w:rsid w:val="2D96D5BD"/>
    <w:rsid w:val="2DED72FA"/>
    <w:rsid w:val="2E0E6532"/>
    <w:rsid w:val="2E741834"/>
    <w:rsid w:val="2F1647F0"/>
    <w:rsid w:val="2FD6847D"/>
    <w:rsid w:val="3004303F"/>
    <w:rsid w:val="30138A0D"/>
    <w:rsid w:val="30435244"/>
    <w:rsid w:val="304F7F11"/>
    <w:rsid w:val="3071B220"/>
    <w:rsid w:val="30EABC42"/>
    <w:rsid w:val="3120CB22"/>
    <w:rsid w:val="3138C9D1"/>
    <w:rsid w:val="315BFD9A"/>
    <w:rsid w:val="3168EA9C"/>
    <w:rsid w:val="319ABB52"/>
    <w:rsid w:val="31A3046E"/>
    <w:rsid w:val="323584B0"/>
    <w:rsid w:val="323DE24A"/>
    <w:rsid w:val="32933940"/>
    <w:rsid w:val="32C299BA"/>
    <w:rsid w:val="32F34ABB"/>
    <w:rsid w:val="3357A3EB"/>
    <w:rsid w:val="335B5216"/>
    <w:rsid w:val="336C0BC8"/>
    <w:rsid w:val="33C364EF"/>
    <w:rsid w:val="33EBE522"/>
    <w:rsid w:val="33F638A7"/>
    <w:rsid w:val="340B5819"/>
    <w:rsid w:val="3438C497"/>
    <w:rsid w:val="349F4EFE"/>
    <w:rsid w:val="34D624C6"/>
    <w:rsid w:val="352DD80D"/>
    <w:rsid w:val="3598EB6D"/>
    <w:rsid w:val="35C3ED9C"/>
    <w:rsid w:val="35DACCFC"/>
    <w:rsid w:val="3669228E"/>
    <w:rsid w:val="36EDDC90"/>
    <w:rsid w:val="37543065"/>
    <w:rsid w:val="383ADD38"/>
    <w:rsid w:val="38BE84FD"/>
    <w:rsid w:val="38E38FB1"/>
    <w:rsid w:val="39CC4499"/>
    <w:rsid w:val="3A050BBB"/>
    <w:rsid w:val="3A47A0D5"/>
    <w:rsid w:val="3AAFBEA8"/>
    <w:rsid w:val="3ACF25C5"/>
    <w:rsid w:val="3B41F68E"/>
    <w:rsid w:val="3BB6B693"/>
    <w:rsid w:val="3BD1D64B"/>
    <w:rsid w:val="3CABC390"/>
    <w:rsid w:val="3D1BD651"/>
    <w:rsid w:val="3D3D712D"/>
    <w:rsid w:val="3D8DC837"/>
    <w:rsid w:val="3E0AFFCB"/>
    <w:rsid w:val="3EA3DE0D"/>
    <w:rsid w:val="3EE72434"/>
    <w:rsid w:val="3FCA2891"/>
    <w:rsid w:val="3FF57E92"/>
    <w:rsid w:val="3FFB5397"/>
    <w:rsid w:val="40314634"/>
    <w:rsid w:val="4058F2EB"/>
    <w:rsid w:val="411294FD"/>
    <w:rsid w:val="413BE349"/>
    <w:rsid w:val="413E90DC"/>
    <w:rsid w:val="41657B0E"/>
    <w:rsid w:val="419A8D65"/>
    <w:rsid w:val="41E22A64"/>
    <w:rsid w:val="41F947E6"/>
    <w:rsid w:val="4201CD1C"/>
    <w:rsid w:val="42766730"/>
    <w:rsid w:val="4291CBF9"/>
    <w:rsid w:val="42A19B0D"/>
    <w:rsid w:val="42EE18D3"/>
    <w:rsid w:val="431F47C5"/>
    <w:rsid w:val="44172A4E"/>
    <w:rsid w:val="44CB494D"/>
    <w:rsid w:val="45207818"/>
    <w:rsid w:val="45439582"/>
    <w:rsid w:val="454ADA68"/>
    <w:rsid w:val="45DB863B"/>
    <w:rsid w:val="4683E30E"/>
    <w:rsid w:val="46914FF5"/>
    <w:rsid w:val="4691D536"/>
    <w:rsid w:val="47495F36"/>
    <w:rsid w:val="47CBFE35"/>
    <w:rsid w:val="47EFD937"/>
    <w:rsid w:val="4826AAFB"/>
    <w:rsid w:val="48778DBD"/>
    <w:rsid w:val="4886B007"/>
    <w:rsid w:val="48AB8BE4"/>
    <w:rsid w:val="48F8A85C"/>
    <w:rsid w:val="4938ABE8"/>
    <w:rsid w:val="4941967A"/>
    <w:rsid w:val="49E9558B"/>
    <w:rsid w:val="4B4476ED"/>
    <w:rsid w:val="4C04B9E3"/>
    <w:rsid w:val="4D06B5B8"/>
    <w:rsid w:val="4D2EE0B2"/>
    <w:rsid w:val="4D70A839"/>
    <w:rsid w:val="4DEAD577"/>
    <w:rsid w:val="4E54EE3E"/>
    <w:rsid w:val="4E7758E2"/>
    <w:rsid w:val="4EC37A35"/>
    <w:rsid w:val="4F288602"/>
    <w:rsid w:val="4FD5DA74"/>
    <w:rsid w:val="503A1640"/>
    <w:rsid w:val="508684D8"/>
    <w:rsid w:val="50E1847A"/>
    <w:rsid w:val="5189DBC3"/>
    <w:rsid w:val="518CAC72"/>
    <w:rsid w:val="52259D69"/>
    <w:rsid w:val="522D9ADE"/>
    <w:rsid w:val="523CB3D1"/>
    <w:rsid w:val="528BCF58"/>
    <w:rsid w:val="52CE2B34"/>
    <w:rsid w:val="53685F1F"/>
    <w:rsid w:val="53E99501"/>
    <w:rsid w:val="5439D9FB"/>
    <w:rsid w:val="5443F7F7"/>
    <w:rsid w:val="54E4ACB1"/>
    <w:rsid w:val="553A92A0"/>
    <w:rsid w:val="554ECFCA"/>
    <w:rsid w:val="5570A0A8"/>
    <w:rsid w:val="566A02A2"/>
    <w:rsid w:val="56CCD736"/>
    <w:rsid w:val="56EDA365"/>
    <w:rsid w:val="56FDB3E8"/>
    <w:rsid w:val="574DFE70"/>
    <w:rsid w:val="575CF766"/>
    <w:rsid w:val="576DF8F4"/>
    <w:rsid w:val="5772C40C"/>
    <w:rsid w:val="57C1E501"/>
    <w:rsid w:val="57E027CF"/>
    <w:rsid w:val="59102B3D"/>
    <w:rsid w:val="5911AF51"/>
    <w:rsid w:val="598486A3"/>
    <w:rsid w:val="59C58E26"/>
    <w:rsid w:val="5A480E40"/>
    <w:rsid w:val="5A91B4D7"/>
    <w:rsid w:val="5AEFC93F"/>
    <w:rsid w:val="5B4FD446"/>
    <w:rsid w:val="5BA09EF8"/>
    <w:rsid w:val="5C2726F3"/>
    <w:rsid w:val="5CB95AA0"/>
    <w:rsid w:val="5CC3EECB"/>
    <w:rsid w:val="5CDE7965"/>
    <w:rsid w:val="5CFC1469"/>
    <w:rsid w:val="5CFD31C2"/>
    <w:rsid w:val="5D01ADC1"/>
    <w:rsid w:val="5D0DBCBF"/>
    <w:rsid w:val="5D56E863"/>
    <w:rsid w:val="5D8D8710"/>
    <w:rsid w:val="5DC74F7E"/>
    <w:rsid w:val="5DFDF4CC"/>
    <w:rsid w:val="5E8D7CF2"/>
    <w:rsid w:val="5F2558F4"/>
    <w:rsid w:val="6015B759"/>
    <w:rsid w:val="601B6FF6"/>
    <w:rsid w:val="602ADBA4"/>
    <w:rsid w:val="60D985B7"/>
    <w:rsid w:val="6109E667"/>
    <w:rsid w:val="610B606E"/>
    <w:rsid w:val="6117C5B7"/>
    <w:rsid w:val="61E419F1"/>
    <w:rsid w:val="61ED9751"/>
    <w:rsid w:val="624D8E96"/>
    <w:rsid w:val="629E66E2"/>
    <w:rsid w:val="62A2F6A9"/>
    <w:rsid w:val="644F0090"/>
    <w:rsid w:val="6554745B"/>
    <w:rsid w:val="65FEF793"/>
    <w:rsid w:val="6600920C"/>
    <w:rsid w:val="661760E6"/>
    <w:rsid w:val="6627B6DE"/>
    <w:rsid w:val="66F97DB5"/>
    <w:rsid w:val="67400EBC"/>
    <w:rsid w:val="674C8779"/>
    <w:rsid w:val="67CF1C87"/>
    <w:rsid w:val="68983E3B"/>
    <w:rsid w:val="68A82868"/>
    <w:rsid w:val="6973B5A3"/>
    <w:rsid w:val="69DA5B49"/>
    <w:rsid w:val="6A1DE169"/>
    <w:rsid w:val="6A34BE61"/>
    <w:rsid w:val="6ABBF446"/>
    <w:rsid w:val="6B3C47A2"/>
    <w:rsid w:val="6CDA1DFA"/>
    <w:rsid w:val="6D0A8E65"/>
    <w:rsid w:val="6D417DEB"/>
    <w:rsid w:val="6D8E9FF3"/>
    <w:rsid w:val="6ED24360"/>
    <w:rsid w:val="6EFC4A48"/>
    <w:rsid w:val="6F44018F"/>
    <w:rsid w:val="6FA17B4A"/>
    <w:rsid w:val="6FD91381"/>
    <w:rsid w:val="6FE975A5"/>
    <w:rsid w:val="702A339A"/>
    <w:rsid w:val="7033B742"/>
    <w:rsid w:val="70465209"/>
    <w:rsid w:val="709F5C49"/>
    <w:rsid w:val="70AE4D50"/>
    <w:rsid w:val="70D4BC94"/>
    <w:rsid w:val="710D21F3"/>
    <w:rsid w:val="71A26308"/>
    <w:rsid w:val="71D70E10"/>
    <w:rsid w:val="7200D1AE"/>
    <w:rsid w:val="72479EFB"/>
    <w:rsid w:val="72843801"/>
    <w:rsid w:val="72BF76E3"/>
    <w:rsid w:val="72E1EEA1"/>
    <w:rsid w:val="7321BAF0"/>
    <w:rsid w:val="733E817D"/>
    <w:rsid w:val="73CA667D"/>
    <w:rsid w:val="7453DB9F"/>
    <w:rsid w:val="745BFA31"/>
    <w:rsid w:val="74F5E2D9"/>
    <w:rsid w:val="755566C0"/>
    <w:rsid w:val="756B14E8"/>
    <w:rsid w:val="75E09826"/>
    <w:rsid w:val="75E51792"/>
    <w:rsid w:val="762856E0"/>
    <w:rsid w:val="764409BD"/>
    <w:rsid w:val="766A2770"/>
    <w:rsid w:val="7673EBDA"/>
    <w:rsid w:val="76EE2AF5"/>
    <w:rsid w:val="76FAE775"/>
    <w:rsid w:val="76FEDAE6"/>
    <w:rsid w:val="7731EBBE"/>
    <w:rsid w:val="777556FE"/>
    <w:rsid w:val="778B404A"/>
    <w:rsid w:val="7838461A"/>
    <w:rsid w:val="7861A9AF"/>
    <w:rsid w:val="788AF644"/>
    <w:rsid w:val="7891BF9C"/>
    <w:rsid w:val="79142E5F"/>
    <w:rsid w:val="794F357F"/>
    <w:rsid w:val="7980ECBD"/>
    <w:rsid w:val="7993C871"/>
    <w:rsid w:val="79A6FF84"/>
    <w:rsid w:val="79BFFE00"/>
    <w:rsid w:val="79F91BB6"/>
    <w:rsid w:val="7A0FD9F9"/>
    <w:rsid w:val="7A176B9D"/>
    <w:rsid w:val="7A570AAE"/>
    <w:rsid w:val="7B07156F"/>
    <w:rsid w:val="7B3E77F7"/>
    <w:rsid w:val="7BE5E9B5"/>
    <w:rsid w:val="7C1500C0"/>
    <w:rsid w:val="7C1930E2"/>
    <w:rsid w:val="7C9743F0"/>
    <w:rsid w:val="7D46842E"/>
    <w:rsid w:val="7D493D93"/>
    <w:rsid w:val="7D4DAFE1"/>
    <w:rsid w:val="7DAC28F9"/>
    <w:rsid w:val="7DBC039E"/>
    <w:rsid w:val="7DF08A11"/>
    <w:rsid w:val="7E57BE1F"/>
    <w:rsid w:val="7E78494C"/>
    <w:rsid w:val="7EDE93AF"/>
    <w:rsid w:val="7EE2F7A1"/>
    <w:rsid w:val="7F13FFC9"/>
    <w:rsid w:val="7F1F1C47"/>
    <w:rsid w:val="7F5179BB"/>
    <w:rsid w:val="7F854705"/>
    <w:rsid w:val="7F9042A2"/>
    <w:rsid w:val="7F9A569C"/>
    <w:rsid w:val="7FC0A786"/>
    <w:rsid w:val="7FFF784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2940BB"/>
  <w15:chartTrackingRefBased/>
  <w15:docId w15:val="{441C29EF-94C2-49D1-A204-0625FF010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E457F"/>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32155D"/>
    <w:pPr>
      <w:shd w:val="clear" w:color="auto" w:fill="E2EFD9" w:themeFill="accent6" w:themeFillTint="33"/>
      <w:spacing w:before="120"/>
      <w:jc w:val="both"/>
      <w:outlineLvl w:val="0"/>
    </w:pPr>
    <w:rPr>
      <w:rFonts w:asciiTheme="minorHAnsi" w:hAnsiTheme="minorHAnsi" w:cstheme="minorHAnsi"/>
      <w:b/>
      <w:bCs/>
      <w:sz w:val="22"/>
      <w:szCs w:val="22"/>
    </w:rPr>
  </w:style>
  <w:style w:type="paragraph" w:styleId="Nadpis2">
    <w:name w:val="heading 2"/>
    <w:basedOn w:val="Normlny"/>
    <w:next w:val="Normlny"/>
    <w:link w:val="Nadpis2Char"/>
    <w:uiPriority w:val="9"/>
    <w:unhideWhenUsed/>
    <w:qFormat/>
    <w:rsid w:val="008C52D6"/>
    <w:pPr>
      <w:shd w:val="clear" w:color="auto" w:fill="D9D9D9" w:themeFill="background1" w:themeFillShade="D9"/>
      <w:jc w:val="both"/>
      <w:outlineLvl w:val="1"/>
    </w:pPr>
    <w:rPr>
      <w:rFonts w:asciiTheme="minorHAnsi" w:hAnsiTheme="minorHAnsi" w:cstheme="minorHAnsi"/>
      <w:b/>
      <w:bCs/>
      <w:sz w:val="22"/>
      <w:szCs w:val="22"/>
    </w:rPr>
  </w:style>
  <w:style w:type="paragraph" w:styleId="Nadpis3">
    <w:name w:val="heading 3"/>
    <w:basedOn w:val="Normlny"/>
    <w:next w:val="Normlny"/>
    <w:link w:val="Nadpis3Char"/>
    <w:uiPriority w:val="9"/>
    <w:unhideWhenUsed/>
    <w:qFormat/>
    <w:rsid w:val="00BF5800"/>
    <w:pPr>
      <w:shd w:val="clear" w:color="auto" w:fill="A8D08D" w:themeFill="accent6" w:themeFillTint="99"/>
      <w:jc w:val="both"/>
      <w:outlineLvl w:val="2"/>
    </w:pPr>
    <w:rPr>
      <w:rFonts w:asciiTheme="minorHAnsi" w:hAnsiTheme="minorHAnsi" w:cstheme="minorHAnsi"/>
      <w:b/>
      <w:bCs/>
      <w:sz w:val="22"/>
      <w:szCs w:val="22"/>
    </w:rPr>
  </w:style>
  <w:style w:type="paragraph" w:styleId="Nadpis4">
    <w:name w:val="heading 4"/>
    <w:basedOn w:val="Odsekzoznamu"/>
    <w:next w:val="Normlny"/>
    <w:link w:val="Nadpis4Char"/>
    <w:uiPriority w:val="9"/>
    <w:unhideWhenUsed/>
    <w:qFormat/>
    <w:rsid w:val="00122B20"/>
    <w:pPr>
      <w:numPr>
        <w:numId w:val="20"/>
      </w:numPr>
      <w:shd w:val="clear" w:color="auto" w:fill="538135" w:themeFill="accent6" w:themeFillShade="BF"/>
      <w:jc w:val="both"/>
      <w:outlineLvl w:val="3"/>
    </w:pPr>
    <w:rPr>
      <w:rFonts w:asciiTheme="minorHAnsi" w:hAnsiTheme="minorHAnsi" w:cstheme="minorHAnsi"/>
      <w:b/>
      <w:bCs/>
      <w:color w:val="FFFFFF" w:themeColor="background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C1179C"/>
    <w:rPr>
      <w:color w:val="0563C1" w:themeColor="hyperlink"/>
      <w:u w:val="single"/>
    </w:rPr>
  </w:style>
  <w:style w:type="paragraph" w:styleId="Textpoznmkypodiarou">
    <w:name w:val="footnote text"/>
    <w:basedOn w:val="Normlny"/>
    <w:link w:val="TextpoznmkypodiarouChar"/>
    <w:uiPriority w:val="99"/>
    <w:unhideWhenUsed/>
    <w:rsid w:val="00C1179C"/>
    <w:rPr>
      <w:sz w:val="20"/>
      <w:szCs w:val="20"/>
    </w:rPr>
  </w:style>
  <w:style w:type="character" w:customStyle="1" w:styleId="TextpoznmkypodiarouChar">
    <w:name w:val="Text poznámky pod čiarou Char"/>
    <w:basedOn w:val="Predvolenpsmoodseku"/>
    <w:link w:val="Textpoznmkypodiarou"/>
    <w:uiPriority w:val="99"/>
    <w:rsid w:val="00C1179C"/>
    <w:rPr>
      <w:rFonts w:ascii="Times New Roman" w:eastAsia="Times New Roman" w:hAnsi="Times New Roman" w:cs="Times New Roman"/>
      <w:sz w:val="20"/>
      <w:szCs w:val="20"/>
      <w:lang w:eastAsia="sk-SK"/>
    </w:rPr>
  </w:style>
  <w:style w:type="character" w:customStyle="1" w:styleId="OdsekzoznamuChar">
    <w:name w:val="Odsek zoznamu Char"/>
    <w:aliases w:val="body Char"/>
    <w:link w:val="Odsekzoznamu"/>
    <w:uiPriority w:val="34"/>
    <w:locked/>
    <w:rsid w:val="00C1179C"/>
    <w:rPr>
      <w:rFonts w:ascii="Times New Roman" w:eastAsia="Times New Roman" w:hAnsi="Times New Roman" w:cs="Times New Roman"/>
      <w:sz w:val="24"/>
      <w:szCs w:val="24"/>
      <w:lang w:eastAsia="sk-SK"/>
    </w:rPr>
  </w:style>
  <w:style w:type="paragraph" w:styleId="Odsekzoznamu">
    <w:name w:val="List Paragraph"/>
    <w:aliases w:val="body"/>
    <w:basedOn w:val="Normlny"/>
    <w:link w:val="OdsekzoznamuChar"/>
    <w:uiPriority w:val="34"/>
    <w:qFormat/>
    <w:rsid w:val="00C1179C"/>
    <w:pPr>
      <w:ind w:left="720"/>
      <w:contextualSpacing/>
    </w:pPr>
  </w:style>
  <w:style w:type="character" w:customStyle="1" w:styleId="BulletChar">
    <w:name w:val="Bullet Char"/>
    <w:basedOn w:val="Predvolenpsmoodseku"/>
    <w:link w:val="Bullet"/>
    <w:locked/>
    <w:rsid w:val="00C1179C"/>
    <w:rPr>
      <w:rFonts w:ascii="Verdana" w:eastAsia="Times New Roman" w:hAnsi="Verdana" w:cs="Times New Roman"/>
      <w:sz w:val="20"/>
      <w:szCs w:val="36"/>
    </w:rPr>
  </w:style>
  <w:style w:type="paragraph" w:customStyle="1" w:styleId="Bullet">
    <w:name w:val="Bullet"/>
    <w:basedOn w:val="Odsekzoznamu"/>
    <w:link w:val="BulletChar"/>
    <w:qFormat/>
    <w:rsid w:val="00C1179C"/>
    <w:pPr>
      <w:numPr>
        <w:numId w:val="4"/>
      </w:numPr>
      <w:tabs>
        <w:tab w:val="num" w:pos="360"/>
      </w:tabs>
      <w:spacing w:before="60" w:after="120"/>
      <w:ind w:firstLine="0"/>
      <w:contextualSpacing w:val="0"/>
      <w:jc w:val="both"/>
    </w:pPr>
    <w:rPr>
      <w:rFonts w:ascii="Verdana" w:hAnsi="Verdana"/>
      <w:sz w:val="20"/>
      <w:szCs w:val="36"/>
      <w:lang w:eastAsia="en-US"/>
    </w:rPr>
  </w:style>
  <w:style w:type="paragraph" w:customStyle="1" w:styleId="Bullet2">
    <w:name w:val="Bullet 2"/>
    <w:basedOn w:val="Bullet"/>
    <w:qFormat/>
    <w:rsid w:val="00C1179C"/>
    <w:pPr>
      <w:numPr>
        <w:ilvl w:val="1"/>
      </w:numPr>
      <w:tabs>
        <w:tab w:val="num" w:pos="360"/>
      </w:tabs>
      <w:ind w:left="1134" w:hanging="567"/>
    </w:pPr>
  </w:style>
  <w:style w:type="character" w:styleId="Odkaznapoznmkupodiarou">
    <w:name w:val="footnote reference"/>
    <w:basedOn w:val="Predvolenpsmoodseku"/>
    <w:uiPriority w:val="99"/>
    <w:semiHidden/>
    <w:unhideWhenUsed/>
    <w:rsid w:val="00C1179C"/>
    <w:rPr>
      <w:rFonts w:ascii="Times New Roman" w:hAnsi="Times New Roman" w:cs="Times New Roman" w:hint="default"/>
      <w:vertAlign w:val="superscript"/>
    </w:rPr>
  </w:style>
  <w:style w:type="table" w:styleId="Mriekatabuky">
    <w:name w:val="Table Grid"/>
    <w:basedOn w:val="Normlnatabuka"/>
    <w:uiPriority w:val="39"/>
    <w:rsid w:val="00C117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A7456A"/>
    <w:pPr>
      <w:tabs>
        <w:tab w:val="center" w:pos="4536"/>
        <w:tab w:val="right" w:pos="9072"/>
      </w:tabs>
    </w:pPr>
  </w:style>
  <w:style w:type="character" w:customStyle="1" w:styleId="HlavikaChar">
    <w:name w:val="Hlavička Char"/>
    <w:basedOn w:val="Predvolenpsmoodseku"/>
    <w:link w:val="Hlavika"/>
    <w:uiPriority w:val="99"/>
    <w:rsid w:val="00A7456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7456A"/>
    <w:pPr>
      <w:tabs>
        <w:tab w:val="center" w:pos="4536"/>
        <w:tab w:val="right" w:pos="9072"/>
      </w:tabs>
    </w:pPr>
  </w:style>
  <w:style w:type="character" w:customStyle="1" w:styleId="PtaChar">
    <w:name w:val="Päta Char"/>
    <w:basedOn w:val="Predvolenpsmoodseku"/>
    <w:link w:val="Pta"/>
    <w:uiPriority w:val="99"/>
    <w:rsid w:val="00A7456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5810FD"/>
    <w:rPr>
      <w:sz w:val="16"/>
      <w:szCs w:val="16"/>
    </w:rPr>
  </w:style>
  <w:style w:type="paragraph" w:styleId="Textkomentra">
    <w:name w:val="annotation text"/>
    <w:basedOn w:val="Normlny"/>
    <w:link w:val="TextkomentraChar"/>
    <w:uiPriority w:val="99"/>
    <w:unhideWhenUsed/>
    <w:qFormat/>
    <w:rsid w:val="005810FD"/>
    <w:rPr>
      <w:sz w:val="20"/>
      <w:szCs w:val="20"/>
    </w:rPr>
  </w:style>
  <w:style w:type="character" w:customStyle="1" w:styleId="TextkomentraChar">
    <w:name w:val="Text komentára Char"/>
    <w:basedOn w:val="Predvolenpsmoodseku"/>
    <w:link w:val="Textkomentra"/>
    <w:uiPriority w:val="99"/>
    <w:rsid w:val="005810FD"/>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5810FD"/>
    <w:rPr>
      <w:b/>
      <w:bCs/>
    </w:rPr>
  </w:style>
  <w:style w:type="character" w:customStyle="1" w:styleId="PredmetkomentraChar">
    <w:name w:val="Predmet komentára Char"/>
    <w:basedOn w:val="TextkomentraChar"/>
    <w:link w:val="Predmetkomentra"/>
    <w:uiPriority w:val="99"/>
    <w:semiHidden/>
    <w:rsid w:val="005810FD"/>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5810FD"/>
    <w:rPr>
      <w:rFonts w:ascii="Segoe UI" w:hAnsi="Segoe UI" w:cs="Segoe UI"/>
      <w:sz w:val="18"/>
      <w:szCs w:val="18"/>
    </w:rPr>
  </w:style>
  <w:style w:type="character" w:customStyle="1" w:styleId="TextbublinyChar">
    <w:name w:val="Text bubliny Char"/>
    <w:basedOn w:val="Predvolenpsmoodseku"/>
    <w:link w:val="Textbubliny"/>
    <w:uiPriority w:val="99"/>
    <w:semiHidden/>
    <w:rsid w:val="005810FD"/>
    <w:rPr>
      <w:rFonts w:ascii="Segoe UI" w:eastAsia="Times New Roman" w:hAnsi="Segoe UI" w:cs="Segoe UI"/>
      <w:sz w:val="18"/>
      <w:szCs w:val="18"/>
      <w:lang w:eastAsia="sk-SK"/>
    </w:rPr>
  </w:style>
  <w:style w:type="character" w:styleId="Zstupntext">
    <w:name w:val="Placeholder Text"/>
    <w:basedOn w:val="Predvolenpsmoodseku"/>
    <w:uiPriority w:val="99"/>
    <w:semiHidden/>
    <w:rsid w:val="00760577"/>
    <w:rPr>
      <w:color w:val="808080"/>
    </w:rPr>
  </w:style>
  <w:style w:type="character" w:customStyle="1" w:styleId="tl5">
    <w:name w:val="Štýl5"/>
    <w:basedOn w:val="Predvolenpsmoodseku"/>
    <w:uiPriority w:val="1"/>
    <w:rsid w:val="00990DFD"/>
    <w:rPr>
      <w:rFonts w:ascii="Calibri" w:hAnsi="Calibri"/>
      <w:sz w:val="20"/>
    </w:rPr>
  </w:style>
  <w:style w:type="character" w:customStyle="1" w:styleId="tl2">
    <w:name w:val="Štýl2"/>
    <w:basedOn w:val="Predvolenpsmoodseku"/>
    <w:uiPriority w:val="1"/>
    <w:rsid w:val="00CF25DE"/>
    <w:rPr>
      <w:rFonts w:asciiTheme="minorHAnsi" w:hAnsiTheme="minorHAnsi"/>
      <w:sz w:val="20"/>
    </w:rPr>
  </w:style>
  <w:style w:type="character" w:customStyle="1" w:styleId="tl3">
    <w:name w:val="Štýl3"/>
    <w:basedOn w:val="Predvolenpsmoodseku"/>
    <w:uiPriority w:val="1"/>
    <w:rsid w:val="00CF25DE"/>
    <w:rPr>
      <w:rFonts w:ascii="Calibri" w:hAnsi="Calibri"/>
      <w:b w:val="0"/>
      <w:i w:val="0"/>
      <w:sz w:val="20"/>
    </w:rPr>
  </w:style>
  <w:style w:type="character" w:customStyle="1" w:styleId="tl1">
    <w:name w:val="Štýl1"/>
    <w:basedOn w:val="Predvolenpsmoodseku"/>
    <w:uiPriority w:val="1"/>
    <w:rsid w:val="00FE6371"/>
    <w:rPr>
      <w:rFonts w:asciiTheme="minorHAnsi" w:hAnsiTheme="minorHAnsi"/>
      <w:sz w:val="20"/>
    </w:rPr>
  </w:style>
  <w:style w:type="character" w:customStyle="1" w:styleId="tl4">
    <w:name w:val="Štýl4"/>
    <w:basedOn w:val="Predvolenpsmoodseku"/>
    <w:uiPriority w:val="1"/>
    <w:rsid w:val="00927A6D"/>
    <w:rPr>
      <w:rFonts w:ascii="Calibri" w:hAnsi="Calibri"/>
      <w:sz w:val="20"/>
    </w:rPr>
  </w:style>
  <w:style w:type="paragraph" w:styleId="Revzia">
    <w:name w:val="Revision"/>
    <w:hidden/>
    <w:uiPriority w:val="99"/>
    <w:semiHidden/>
    <w:rsid w:val="003B2E66"/>
    <w:pPr>
      <w:spacing w:after="0" w:line="240" w:lineRule="auto"/>
    </w:pPr>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32155D"/>
    <w:rPr>
      <w:rFonts w:eastAsia="Times New Roman" w:cstheme="minorHAnsi"/>
      <w:b/>
      <w:bCs/>
      <w:shd w:val="clear" w:color="auto" w:fill="E2EFD9" w:themeFill="accent6" w:themeFillTint="33"/>
      <w:lang w:eastAsia="sk-SK"/>
    </w:rPr>
  </w:style>
  <w:style w:type="paragraph" w:customStyle="1" w:styleId="wordsection1">
    <w:name w:val="wordsection1"/>
    <w:basedOn w:val="Normlny"/>
    <w:uiPriority w:val="99"/>
    <w:rsid w:val="00E15A73"/>
    <w:rPr>
      <w:rFonts w:eastAsiaTheme="minorHAnsi"/>
    </w:rPr>
  </w:style>
  <w:style w:type="character" w:styleId="PouitHypertextovPrepojenie">
    <w:name w:val="FollowedHyperlink"/>
    <w:basedOn w:val="Predvolenpsmoodseku"/>
    <w:uiPriority w:val="99"/>
    <w:semiHidden/>
    <w:unhideWhenUsed/>
    <w:rsid w:val="00AC1CA5"/>
    <w:rPr>
      <w:color w:val="954F72" w:themeColor="followedHyperlink"/>
      <w:u w:val="single"/>
    </w:rPr>
  </w:style>
  <w:style w:type="table" w:customStyle="1" w:styleId="Mriekatabuky1">
    <w:name w:val="Mriežka tabuľky1"/>
    <w:basedOn w:val="Normlnatabuka"/>
    <w:next w:val="Mriekatabuky"/>
    <w:uiPriority w:val="39"/>
    <w:rsid w:val="00B00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8C52D6"/>
    <w:rPr>
      <w:rFonts w:eastAsia="Times New Roman" w:cstheme="minorHAnsi"/>
      <w:b/>
      <w:bCs/>
      <w:shd w:val="clear" w:color="auto" w:fill="D9D9D9" w:themeFill="background1" w:themeFillShade="D9"/>
      <w:lang w:eastAsia="sk-SK"/>
    </w:rPr>
  </w:style>
  <w:style w:type="character" w:customStyle="1" w:styleId="Nadpis3Char">
    <w:name w:val="Nadpis 3 Char"/>
    <w:basedOn w:val="Predvolenpsmoodseku"/>
    <w:link w:val="Nadpis3"/>
    <w:uiPriority w:val="9"/>
    <w:rsid w:val="00BF5800"/>
    <w:rPr>
      <w:rFonts w:eastAsia="Times New Roman" w:cstheme="minorHAnsi"/>
      <w:b/>
      <w:bCs/>
      <w:shd w:val="clear" w:color="auto" w:fill="A8D08D" w:themeFill="accent6" w:themeFillTint="99"/>
      <w:lang w:eastAsia="sk-SK"/>
    </w:rPr>
  </w:style>
  <w:style w:type="character" w:customStyle="1" w:styleId="Nadpis4Char">
    <w:name w:val="Nadpis 4 Char"/>
    <w:basedOn w:val="Predvolenpsmoodseku"/>
    <w:link w:val="Nadpis4"/>
    <w:uiPriority w:val="9"/>
    <w:rsid w:val="00122B20"/>
    <w:rPr>
      <w:rFonts w:eastAsia="Times New Roman" w:cstheme="minorHAnsi"/>
      <w:b/>
      <w:bCs/>
      <w:color w:val="FFFFFF" w:themeColor="background1"/>
      <w:sz w:val="26"/>
      <w:szCs w:val="26"/>
      <w:shd w:val="clear" w:color="auto" w:fill="538135" w:themeFill="accent6" w:themeFillShade="BF"/>
      <w:lang w:eastAsia="sk-SK"/>
    </w:rPr>
  </w:style>
  <w:style w:type="paragraph" w:customStyle="1" w:styleId="paragraph">
    <w:name w:val="paragraph"/>
    <w:basedOn w:val="Normlny"/>
    <w:rsid w:val="00A3709C"/>
    <w:pPr>
      <w:spacing w:before="100" w:beforeAutospacing="1" w:after="100" w:afterAutospacing="1"/>
    </w:pPr>
  </w:style>
  <w:style w:type="character" w:customStyle="1" w:styleId="normaltextrun">
    <w:name w:val="normaltextrun"/>
    <w:basedOn w:val="Predvolenpsmoodseku"/>
    <w:rsid w:val="00A3709C"/>
  </w:style>
  <w:style w:type="character" w:customStyle="1" w:styleId="eop">
    <w:name w:val="eop"/>
    <w:basedOn w:val="Predvolenpsmoodseku"/>
    <w:rsid w:val="00A3709C"/>
  </w:style>
  <w:style w:type="character" w:styleId="Nevyrieenzmienka">
    <w:name w:val="Unresolved Mention"/>
    <w:basedOn w:val="Predvolenpsmoodseku"/>
    <w:uiPriority w:val="99"/>
    <w:semiHidden/>
    <w:unhideWhenUsed/>
    <w:rsid w:val="000463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55677">
      <w:bodyDiv w:val="1"/>
      <w:marLeft w:val="0"/>
      <w:marRight w:val="0"/>
      <w:marTop w:val="0"/>
      <w:marBottom w:val="0"/>
      <w:divBdr>
        <w:top w:val="none" w:sz="0" w:space="0" w:color="auto"/>
        <w:left w:val="none" w:sz="0" w:space="0" w:color="auto"/>
        <w:bottom w:val="none" w:sz="0" w:space="0" w:color="auto"/>
        <w:right w:val="none" w:sz="0" w:space="0" w:color="auto"/>
      </w:divBdr>
    </w:div>
    <w:div w:id="52580645">
      <w:bodyDiv w:val="1"/>
      <w:marLeft w:val="0"/>
      <w:marRight w:val="0"/>
      <w:marTop w:val="0"/>
      <w:marBottom w:val="0"/>
      <w:divBdr>
        <w:top w:val="none" w:sz="0" w:space="0" w:color="auto"/>
        <w:left w:val="none" w:sz="0" w:space="0" w:color="auto"/>
        <w:bottom w:val="none" w:sz="0" w:space="0" w:color="auto"/>
        <w:right w:val="none" w:sz="0" w:space="0" w:color="auto"/>
      </w:divBdr>
    </w:div>
    <w:div w:id="57437421">
      <w:bodyDiv w:val="1"/>
      <w:marLeft w:val="0"/>
      <w:marRight w:val="0"/>
      <w:marTop w:val="0"/>
      <w:marBottom w:val="0"/>
      <w:divBdr>
        <w:top w:val="none" w:sz="0" w:space="0" w:color="auto"/>
        <w:left w:val="none" w:sz="0" w:space="0" w:color="auto"/>
        <w:bottom w:val="none" w:sz="0" w:space="0" w:color="auto"/>
        <w:right w:val="none" w:sz="0" w:space="0" w:color="auto"/>
      </w:divBdr>
    </w:div>
    <w:div w:id="57561017">
      <w:bodyDiv w:val="1"/>
      <w:marLeft w:val="0"/>
      <w:marRight w:val="0"/>
      <w:marTop w:val="0"/>
      <w:marBottom w:val="0"/>
      <w:divBdr>
        <w:top w:val="none" w:sz="0" w:space="0" w:color="auto"/>
        <w:left w:val="none" w:sz="0" w:space="0" w:color="auto"/>
        <w:bottom w:val="none" w:sz="0" w:space="0" w:color="auto"/>
        <w:right w:val="none" w:sz="0" w:space="0" w:color="auto"/>
      </w:divBdr>
    </w:div>
    <w:div w:id="106437302">
      <w:bodyDiv w:val="1"/>
      <w:marLeft w:val="0"/>
      <w:marRight w:val="0"/>
      <w:marTop w:val="0"/>
      <w:marBottom w:val="0"/>
      <w:divBdr>
        <w:top w:val="none" w:sz="0" w:space="0" w:color="auto"/>
        <w:left w:val="none" w:sz="0" w:space="0" w:color="auto"/>
        <w:bottom w:val="none" w:sz="0" w:space="0" w:color="auto"/>
        <w:right w:val="none" w:sz="0" w:space="0" w:color="auto"/>
      </w:divBdr>
    </w:div>
    <w:div w:id="129637406">
      <w:bodyDiv w:val="1"/>
      <w:marLeft w:val="0"/>
      <w:marRight w:val="0"/>
      <w:marTop w:val="0"/>
      <w:marBottom w:val="0"/>
      <w:divBdr>
        <w:top w:val="none" w:sz="0" w:space="0" w:color="auto"/>
        <w:left w:val="none" w:sz="0" w:space="0" w:color="auto"/>
        <w:bottom w:val="none" w:sz="0" w:space="0" w:color="auto"/>
        <w:right w:val="none" w:sz="0" w:space="0" w:color="auto"/>
      </w:divBdr>
    </w:div>
    <w:div w:id="175121292">
      <w:bodyDiv w:val="1"/>
      <w:marLeft w:val="0"/>
      <w:marRight w:val="0"/>
      <w:marTop w:val="0"/>
      <w:marBottom w:val="0"/>
      <w:divBdr>
        <w:top w:val="none" w:sz="0" w:space="0" w:color="auto"/>
        <w:left w:val="none" w:sz="0" w:space="0" w:color="auto"/>
        <w:bottom w:val="none" w:sz="0" w:space="0" w:color="auto"/>
        <w:right w:val="none" w:sz="0" w:space="0" w:color="auto"/>
      </w:divBdr>
    </w:div>
    <w:div w:id="193428134">
      <w:bodyDiv w:val="1"/>
      <w:marLeft w:val="0"/>
      <w:marRight w:val="0"/>
      <w:marTop w:val="0"/>
      <w:marBottom w:val="0"/>
      <w:divBdr>
        <w:top w:val="none" w:sz="0" w:space="0" w:color="auto"/>
        <w:left w:val="none" w:sz="0" w:space="0" w:color="auto"/>
        <w:bottom w:val="none" w:sz="0" w:space="0" w:color="auto"/>
        <w:right w:val="none" w:sz="0" w:space="0" w:color="auto"/>
      </w:divBdr>
      <w:divsChild>
        <w:div w:id="823161265">
          <w:marLeft w:val="0"/>
          <w:marRight w:val="0"/>
          <w:marTop w:val="0"/>
          <w:marBottom w:val="0"/>
          <w:divBdr>
            <w:top w:val="none" w:sz="0" w:space="0" w:color="auto"/>
            <w:left w:val="none" w:sz="0" w:space="0" w:color="auto"/>
            <w:bottom w:val="none" w:sz="0" w:space="0" w:color="auto"/>
            <w:right w:val="none" w:sz="0" w:space="0" w:color="auto"/>
          </w:divBdr>
        </w:div>
        <w:div w:id="1159467865">
          <w:marLeft w:val="0"/>
          <w:marRight w:val="0"/>
          <w:marTop w:val="0"/>
          <w:marBottom w:val="0"/>
          <w:divBdr>
            <w:top w:val="none" w:sz="0" w:space="0" w:color="auto"/>
            <w:left w:val="none" w:sz="0" w:space="0" w:color="auto"/>
            <w:bottom w:val="none" w:sz="0" w:space="0" w:color="auto"/>
            <w:right w:val="none" w:sz="0" w:space="0" w:color="auto"/>
          </w:divBdr>
        </w:div>
        <w:div w:id="1047988526">
          <w:marLeft w:val="0"/>
          <w:marRight w:val="0"/>
          <w:marTop w:val="0"/>
          <w:marBottom w:val="0"/>
          <w:divBdr>
            <w:top w:val="none" w:sz="0" w:space="0" w:color="auto"/>
            <w:left w:val="none" w:sz="0" w:space="0" w:color="auto"/>
            <w:bottom w:val="none" w:sz="0" w:space="0" w:color="auto"/>
            <w:right w:val="none" w:sz="0" w:space="0" w:color="auto"/>
          </w:divBdr>
        </w:div>
        <w:div w:id="906841768">
          <w:marLeft w:val="0"/>
          <w:marRight w:val="0"/>
          <w:marTop w:val="0"/>
          <w:marBottom w:val="0"/>
          <w:divBdr>
            <w:top w:val="none" w:sz="0" w:space="0" w:color="auto"/>
            <w:left w:val="none" w:sz="0" w:space="0" w:color="auto"/>
            <w:bottom w:val="none" w:sz="0" w:space="0" w:color="auto"/>
            <w:right w:val="none" w:sz="0" w:space="0" w:color="auto"/>
          </w:divBdr>
        </w:div>
        <w:div w:id="354620115">
          <w:marLeft w:val="0"/>
          <w:marRight w:val="0"/>
          <w:marTop w:val="0"/>
          <w:marBottom w:val="0"/>
          <w:divBdr>
            <w:top w:val="none" w:sz="0" w:space="0" w:color="auto"/>
            <w:left w:val="none" w:sz="0" w:space="0" w:color="auto"/>
            <w:bottom w:val="none" w:sz="0" w:space="0" w:color="auto"/>
            <w:right w:val="none" w:sz="0" w:space="0" w:color="auto"/>
          </w:divBdr>
        </w:div>
        <w:div w:id="772090644">
          <w:marLeft w:val="0"/>
          <w:marRight w:val="0"/>
          <w:marTop w:val="0"/>
          <w:marBottom w:val="0"/>
          <w:divBdr>
            <w:top w:val="none" w:sz="0" w:space="0" w:color="auto"/>
            <w:left w:val="none" w:sz="0" w:space="0" w:color="auto"/>
            <w:bottom w:val="none" w:sz="0" w:space="0" w:color="auto"/>
            <w:right w:val="none" w:sz="0" w:space="0" w:color="auto"/>
          </w:divBdr>
        </w:div>
        <w:div w:id="677511305">
          <w:marLeft w:val="0"/>
          <w:marRight w:val="0"/>
          <w:marTop w:val="0"/>
          <w:marBottom w:val="0"/>
          <w:divBdr>
            <w:top w:val="none" w:sz="0" w:space="0" w:color="auto"/>
            <w:left w:val="none" w:sz="0" w:space="0" w:color="auto"/>
            <w:bottom w:val="none" w:sz="0" w:space="0" w:color="auto"/>
            <w:right w:val="none" w:sz="0" w:space="0" w:color="auto"/>
          </w:divBdr>
        </w:div>
        <w:div w:id="335307253">
          <w:marLeft w:val="0"/>
          <w:marRight w:val="0"/>
          <w:marTop w:val="0"/>
          <w:marBottom w:val="0"/>
          <w:divBdr>
            <w:top w:val="none" w:sz="0" w:space="0" w:color="auto"/>
            <w:left w:val="none" w:sz="0" w:space="0" w:color="auto"/>
            <w:bottom w:val="none" w:sz="0" w:space="0" w:color="auto"/>
            <w:right w:val="none" w:sz="0" w:space="0" w:color="auto"/>
          </w:divBdr>
        </w:div>
        <w:div w:id="440540724">
          <w:marLeft w:val="0"/>
          <w:marRight w:val="0"/>
          <w:marTop w:val="0"/>
          <w:marBottom w:val="0"/>
          <w:divBdr>
            <w:top w:val="none" w:sz="0" w:space="0" w:color="auto"/>
            <w:left w:val="none" w:sz="0" w:space="0" w:color="auto"/>
            <w:bottom w:val="none" w:sz="0" w:space="0" w:color="auto"/>
            <w:right w:val="none" w:sz="0" w:space="0" w:color="auto"/>
          </w:divBdr>
        </w:div>
        <w:div w:id="1346831568">
          <w:marLeft w:val="0"/>
          <w:marRight w:val="0"/>
          <w:marTop w:val="0"/>
          <w:marBottom w:val="0"/>
          <w:divBdr>
            <w:top w:val="none" w:sz="0" w:space="0" w:color="auto"/>
            <w:left w:val="none" w:sz="0" w:space="0" w:color="auto"/>
            <w:bottom w:val="none" w:sz="0" w:space="0" w:color="auto"/>
            <w:right w:val="none" w:sz="0" w:space="0" w:color="auto"/>
          </w:divBdr>
        </w:div>
        <w:div w:id="713043097">
          <w:marLeft w:val="0"/>
          <w:marRight w:val="0"/>
          <w:marTop w:val="0"/>
          <w:marBottom w:val="0"/>
          <w:divBdr>
            <w:top w:val="none" w:sz="0" w:space="0" w:color="auto"/>
            <w:left w:val="none" w:sz="0" w:space="0" w:color="auto"/>
            <w:bottom w:val="none" w:sz="0" w:space="0" w:color="auto"/>
            <w:right w:val="none" w:sz="0" w:space="0" w:color="auto"/>
          </w:divBdr>
        </w:div>
        <w:div w:id="2132939374">
          <w:marLeft w:val="0"/>
          <w:marRight w:val="0"/>
          <w:marTop w:val="0"/>
          <w:marBottom w:val="0"/>
          <w:divBdr>
            <w:top w:val="none" w:sz="0" w:space="0" w:color="auto"/>
            <w:left w:val="none" w:sz="0" w:space="0" w:color="auto"/>
            <w:bottom w:val="none" w:sz="0" w:space="0" w:color="auto"/>
            <w:right w:val="none" w:sz="0" w:space="0" w:color="auto"/>
          </w:divBdr>
        </w:div>
        <w:div w:id="466050323">
          <w:marLeft w:val="0"/>
          <w:marRight w:val="0"/>
          <w:marTop w:val="0"/>
          <w:marBottom w:val="0"/>
          <w:divBdr>
            <w:top w:val="none" w:sz="0" w:space="0" w:color="auto"/>
            <w:left w:val="none" w:sz="0" w:space="0" w:color="auto"/>
            <w:bottom w:val="none" w:sz="0" w:space="0" w:color="auto"/>
            <w:right w:val="none" w:sz="0" w:space="0" w:color="auto"/>
          </w:divBdr>
        </w:div>
        <w:div w:id="1327629642">
          <w:marLeft w:val="0"/>
          <w:marRight w:val="0"/>
          <w:marTop w:val="0"/>
          <w:marBottom w:val="0"/>
          <w:divBdr>
            <w:top w:val="none" w:sz="0" w:space="0" w:color="auto"/>
            <w:left w:val="none" w:sz="0" w:space="0" w:color="auto"/>
            <w:bottom w:val="none" w:sz="0" w:space="0" w:color="auto"/>
            <w:right w:val="none" w:sz="0" w:space="0" w:color="auto"/>
          </w:divBdr>
        </w:div>
        <w:div w:id="1997803976">
          <w:marLeft w:val="0"/>
          <w:marRight w:val="0"/>
          <w:marTop w:val="0"/>
          <w:marBottom w:val="0"/>
          <w:divBdr>
            <w:top w:val="none" w:sz="0" w:space="0" w:color="auto"/>
            <w:left w:val="none" w:sz="0" w:space="0" w:color="auto"/>
            <w:bottom w:val="none" w:sz="0" w:space="0" w:color="auto"/>
            <w:right w:val="none" w:sz="0" w:space="0" w:color="auto"/>
          </w:divBdr>
        </w:div>
        <w:div w:id="627589108">
          <w:marLeft w:val="0"/>
          <w:marRight w:val="0"/>
          <w:marTop w:val="0"/>
          <w:marBottom w:val="0"/>
          <w:divBdr>
            <w:top w:val="none" w:sz="0" w:space="0" w:color="auto"/>
            <w:left w:val="none" w:sz="0" w:space="0" w:color="auto"/>
            <w:bottom w:val="none" w:sz="0" w:space="0" w:color="auto"/>
            <w:right w:val="none" w:sz="0" w:space="0" w:color="auto"/>
          </w:divBdr>
        </w:div>
        <w:div w:id="78521277">
          <w:marLeft w:val="0"/>
          <w:marRight w:val="0"/>
          <w:marTop w:val="0"/>
          <w:marBottom w:val="0"/>
          <w:divBdr>
            <w:top w:val="none" w:sz="0" w:space="0" w:color="auto"/>
            <w:left w:val="none" w:sz="0" w:space="0" w:color="auto"/>
            <w:bottom w:val="none" w:sz="0" w:space="0" w:color="auto"/>
            <w:right w:val="none" w:sz="0" w:space="0" w:color="auto"/>
          </w:divBdr>
        </w:div>
        <w:div w:id="308560732">
          <w:marLeft w:val="0"/>
          <w:marRight w:val="0"/>
          <w:marTop w:val="0"/>
          <w:marBottom w:val="0"/>
          <w:divBdr>
            <w:top w:val="none" w:sz="0" w:space="0" w:color="auto"/>
            <w:left w:val="none" w:sz="0" w:space="0" w:color="auto"/>
            <w:bottom w:val="none" w:sz="0" w:space="0" w:color="auto"/>
            <w:right w:val="none" w:sz="0" w:space="0" w:color="auto"/>
          </w:divBdr>
        </w:div>
        <w:div w:id="999115264">
          <w:marLeft w:val="0"/>
          <w:marRight w:val="0"/>
          <w:marTop w:val="0"/>
          <w:marBottom w:val="0"/>
          <w:divBdr>
            <w:top w:val="none" w:sz="0" w:space="0" w:color="auto"/>
            <w:left w:val="none" w:sz="0" w:space="0" w:color="auto"/>
            <w:bottom w:val="none" w:sz="0" w:space="0" w:color="auto"/>
            <w:right w:val="none" w:sz="0" w:space="0" w:color="auto"/>
          </w:divBdr>
        </w:div>
        <w:div w:id="246886719">
          <w:marLeft w:val="0"/>
          <w:marRight w:val="0"/>
          <w:marTop w:val="0"/>
          <w:marBottom w:val="0"/>
          <w:divBdr>
            <w:top w:val="none" w:sz="0" w:space="0" w:color="auto"/>
            <w:left w:val="none" w:sz="0" w:space="0" w:color="auto"/>
            <w:bottom w:val="none" w:sz="0" w:space="0" w:color="auto"/>
            <w:right w:val="none" w:sz="0" w:space="0" w:color="auto"/>
          </w:divBdr>
        </w:div>
        <w:div w:id="1669092297">
          <w:marLeft w:val="0"/>
          <w:marRight w:val="0"/>
          <w:marTop w:val="0"/>
          <w:marBottom w:val="0"/>
          <w:divBdr>
            <w:top w:val="none" w:sz="0" w:space="0" w:color="auto"/>
            <w:left w:val="none" w:sz="0" w:space="0" w:color="auto"/>
            <w:bottom w:val="none" w:sz="0" w:space="0" w:color="auto"/>
            <w:right w:val="none" w:sz="0" w:space="0" w:color="auto"/>
          </w:divBdr>
        </w:div>
        <w:div w:id="1412963703">
          <w:marLeft w:val="0"/>
          <w:marRight w:val="0"/>
          <w:marTop w:val="0"/>
          <w:marBottom w:val="0"/>
          <w:divBdr>
            <w:top w:val="none" w:sz="0" w:space="0" w:color="auto"/>
            <w:left w:val="none" w:sz="0" w:space="0" w:color="auto"/>
            <w:bottom w:val="none" w:sz="0" w:space="0" w:color="auto"/>
            <w:right w:val="none" w:sz="0" w:space="0" w:color="auto"/>
          </w:divBdr>
        </w:div>
        <w:div w:id="2011902983">
          <w:marLeft w:val="0"/>
          <w:marRight w:val="0"/>
          <w:marTop w:val="0"/>
          <w:marBottom w:val="0"/>
          <w:divBdr>
            <w:top w:val="none" w:sz="0" w:space="0" w:color="auto"/>
            <w:left w:val="none" w:sz="0" w:space="0" w:color="auto"/>
            <w:bottom w:val="none" w:sz="0" w:space="0" w:color="auto"/>
            <w:right w:val="none" w:sz="0" w:space="0" w:color="auto"/>
          </w:divBdr>
        </w:div>
      </w:divsChild>
    </w:div>
    <w:div w:id="243145567">
      <w:bodyDiv w:val="1"/>
      <w:marLeft w:val="0"/>
      <w:marRight w:val="0"/>
      <w:marTop w:val="0"/>
      <w:marBottom w:val="0"/>
      <w:divBdr>
        <w:top w:val="none" w:sz="0" w:space="0" w:color="auto"/>
        <w:left w:val="none" w:sz="0" w:space="0" w:color="auto"/>
        <w:bottom w:val="none" w:sz="0" w:space="0" w:color="auto"/>
        <w:right w:val="none" w:sz="0" w:space="0" w:color="auto"/>
      </w:divBdr>
    </w:div>
    <w:div w:id="258105243">
      <w:bodyDiv w:val="1"/>
      <w:marLeft w:val="0"/>
      <w:marRight w:val="0"/>
      <w:marTop w:val="0"/>
      <w:marBottom w:val="0"/>
      <w:divBdr>
        <w:top w:val="none" w:sz="0" w:space="0" w:color="auto"/>
        <w:left w:val="none" w:sz="0" w:space="0" w:color="auto"/>
        <w:bottom w:val="none" w:sz="0" w:space="0" w:color="auto"/>
        <w:right w:val="none" w:sz="0" w:space="0" w:color="auto"/>
      </w:divBdr>
    </w:div>
    <w:div w:id="276497253">
      <w:bodyDiv w:val="1"/>
      <w:marLeft w:val="0"/>
      <w:marRight w:val="0"/>
      <w:marTop w:val="0"/>
      <w:marBottom w:val="0"/>
      <w:divBdr>
        <w:top w:val="none" w:sz="0" w:space="0" w:color="auto"/>
        <w:left w:val="none" w:sz="0" w:space="0" w:color="auto"/>
        <w:bottom w:val="none" w:sz="0" w:space="0" w:color="auto"/>
        <w:right w:val="none" w:sz="0" w:space="0" w:color="auto"/>
      </w:divBdr>
    </w:div>
    <w:div w:id="304551123">
      <w:bodyDiv w:val="1"/>
      <w:marLeft w:val="0"/>
      <w:marRight w:val="0"/>
      <w:marTop w:val="0"/>
      <w:marBottom w:val="0"/>
      <w:divBdr>
        <w:top w:val="none" w:sz="0" w:space="0" w:color="auto"/>
        <w:left w:val="none" w:sz="0" w:space="0" w:color="auto"/>
        <w:bottom w:val="none" w:sz="0" w:space="0" w:color="auto"/>
        <w:right w:val="none" w:sz="0" w:space="0" w:color="auto"/>
      </w:divBdr>
    </w:div>
    <w:div w:id="369035181">
      <w:bodyDiv w:val="1"/>
      <w:marLeft w:val="0"/>
      <w:marRight w:val="0"/>
      <w:marTop w:val="0"/>
      <w:marBottom w:val="0"/>
      <w:divBdr>
        <w:top w:val="none" w:sz="0" w:space="0" w:color="auto"/>
        <w:left w:val="none" w:sz="0" w:space="0" w:color="auto"/>
        <w:bottom w:val="none" w:sz="0" w:space="0" w:color="auto"/>
        <w:right w:val="none" w:sz="0" w:space="0" w:color="auto"/>
      </w:divBdr>
    </w:div>
    <w:div w:id="370426254">
      <w:bodyDiv w:val="1"/>
      <w:marLeft w:val="0"/>
      <w:marRight w:val="0"/>
      <w:marTop w:val="0"/>
      <w:marBottom w:val="0"/>
      <w:divBdr>
        <w:top w:val="none" w:sz="0" w:space="0" w:color="auto"/>
        <w:left w:val="none" w:sz="0" w:space="0" w:color="auto"/>
        <w:bottom w:val="none" w:sz="0" w:space="0" w:color="auto"/>
        <w:right w:val="none" w:sz="0" w:space="0" w:color="auto"/>
      </w:divBdr>
    </w:div>
    <w:div w:id="381901711">
      <w:bodyDiv w:val="1"/>
      <w:marLeft w:val="0"/>
      <w:marRight w:val="0"/>
      <w:marTop w:val="0"/>
      <w:marBottom w:val="0"/>
      <w:divBdr>
        <w:top w:val="none" w:sz="0" w:space="0" w:color="auto"/>
        <w:left w:val="none" w:sz="0" w:space="0" w:color="auto"/>
        <w:bottom w:val="none" w:sz="0" w:space="0" w:color="auto"/>
        <w:right w:val="none" w:sz="0" w:space="0" w:color="auto"/>
      </w:divBdr>
    </w:div>
    <w:div w:id="393237711">
      <w:bodyDiv w:val="1"/>
      <w:marLeft w:val="0"/>
      <w:marRight w:val="0"/>
      <w:marTop w:val="0"/>
      <w:marBottom w:val="0"/>
      <w:divBdr>
        <w:top w:val="none" w:sz="0" w:space="0" w:color="auto"/>
        <w:left w:val="none" w:sz="0" w:space="0" w:color="auto"/>
        <w:bottom w:val="none" w:sz="0" w:space="0" w:color="auto"/>
        <w:right w:val="none" w:sz="0" w:space="0" w:color="auto"/>
      </w:divBdr>
    </w:div>
    <w:div w:id="423379087">
      <w:bodyDiv w:val="1"/>
      <w:marLeft w:val="0"/>
      <w:marRight w:val="0"/>
      <w:marTop w:val="0"/>
      <w:marBottom w:val="0"/>
      <w:divBdr>
        <w:top w:val="none" w:sz="0" w:space="0" w:color="auto"/>
        <w:left w:val="none" w:sz="0" w:space="0" w:color="auto"/>
        <w:bottom w:val="none" w:sz="0" w:space="0" w:color="auto"/>
        <w:right w:val="none" w:sz="0" w:space="0" w:color="auto"/>
      </w:divBdr>
      <w:divsChild>
        <w:div w:id="1187720210">
          <w:marLeft w:val="0"/>
          <w:marRight w:val="0"/>
          <w:marTop w:val="0"/>
          <w:marBottom w:val="0"/>
          <w:divBdr>
            <w:top w:val="none" w:sz="0" w:space="0" w:color="auto"/>
            <w:left w:val="none" w:sz="0" w:space="0" w:color="auto"/>
            <w:bottom w:val="none" w:sz="0" w:space="0" w:color="auto"/>
            <w:right w:val="none" w:sz="0" w:space="0" w:color="auto"/>
          </w:divBdr>
        </w:div>
        <w:div w:id="995492408">
          <w:marLeft w:val="0"/>
          <w:marRight w:val="0"/>
          <w:marTop w:val="0"/>
          <w:marBottom w:val="0"/>
          <w:divBdr>
            <w:top w:val="none" w:sz="0" w:space="0" w:color="auto"/>
            <w:left w:val="none" w:sz="0" w:space="0" w:color="auto"/>
            <w:bottom w:val="none" w:sz="0" w:space="0" w:color="auto"/>
            <w:right w:val="none" w:sz="0" w:space="0" w:color="auto"/>
          </w:divBdr>
        </w:div>
        <w:div w:id="369769481">
          <w:marLeft w:val="0"/>
          <w:marRight w:val="0"/>
          <w:marTop w:val="0"/>
          <w:marBottom w:val="0"/>
          <w:divBdr>
            <w:top w:val="none" w:sz="0" w:space="0" w:color="auto"/>
            <w:left w:val="none" w:sz="0" w:space="0" w:color="auto"/>
            <w:bottom w:val="none" w:sz="0" w:space="0" w:color="auto"/>
            <w:right w:val="none" w:sz="0" w:space="0" w:color="auto"/>
          </w:divBdr>
        </w:div>
        <w:div w:id="1082949265">
          <w:marLeft w:val="0"/>
          <w:marRight w:val="0"/>
          <w:marTop w:val="0"/>
          <w:marBottom w:val="0"/>
          <w:divBdr>
            <w:top w:val="none" w:sz="0" w:space="0" w:color="auto"/>
            <w:left w:val="none" w:sz="0" w:space="0" w:color="auto"/>
            <w:bottom w:val="none" w:sz="0" w:space="0" w:color="auto"/>
            <w:right w:val="none" w:sz="0" w:space="0" w:color="auto"/>
          </w:divBdr>
        </w:div>
        <w:div w:id="497965176">
          <w:marLeft w:val="0"/>
          <w:marRight w:val="0"/>
          <w:marTop w:val="0"/>
          <w:marBottom w:val="0"/>
          <w:divBdr>
            <w:top w:val="none" w:sz="0" w:space="0" w:color="auto"/>
            <w:left w:val="none" w:sz="0" w:space="0" w:color="auto"/>
            <w:bottom w:val="none" w:sz="0" w:space="0" w:color="auto"/>
            <w:right w:val="none" w:sz="0" w:space="0" w:color="auto"/>
          </w:divBdr>
        </w:div>
        <w:div w:id="404494448">
          <w:marLeft w:val="0"/>
          <w:marRight w:val="0"/>
          <w:marTop w:val="0"/>
          <w:marBottom w:val="0"/>
          <w:divBdr>
            <w:top w:val="none" w:sz="0" w:space="0" w:color="auto"/>
            <w:left w:val="none" w:sz="0" w:space="0" w:color="auto"/>
            <w:bottom w:val="none" w:sz="0" w:space="0" w:color="auto"/>
            <w:right w:val="none" w:sz="0" w:space="0" w:color="auto"/>
          </w:divBdr>
        </w:div>
        <w:div w:id="6370434">
          <w:marLeft w:val="0"/>
          <w:marRight w:val="0"/>
          <w:marTop w:val="0"/>
          <w:marBottom w:val="0"/>
          <w:divBdr>
            <w:top w:val="none" w:sz="0" w:space="0" w:color="auto"/>
            <w:left w:val="none" w:sz="0" w:space="0" w:color="auto"/>
            <w:bottom w:val="none" w:sz="0" w:space="0" w:color="auto"/>
            <w:right w:val="none" w:sz="0" w:space="0" w:color="auto"/>
          </w:divBdr>
        </w:div>
        <w:div w:id="2134669204">
          <w:marLeft w:val="0"/>
          <w:marRight w:val="0"/>
          <w:marTop w:val="0"/>
          <w:marBottom w:val="0"/>
          <w:divBdr>
            <w:top w:val="none" w:sz="0" w:space="0" w:color="auto"/>
            <w:left w:val="none" w:sz="0" w:space="0" w:color="auto"/>
            <w:bottom w:val="none" w:sz="0" w:space="0" w:color="auto"/>
            <w:right w:val="none" w:sz="0" w:space="0" w:color="auto"/>
          </w:divBdr>
        </w:div>
        <w:div w:id="590823479">
          <w:marLeft w:val="0"/>
          <w:marRight w:val="0"/>
          <w:marTop w:val="0"/>
          <w:marBottom w:val="0"/>
          <w:divBdr>
            <w:top w:val="none" w:sz="0" w:space="0" w:color="auto"/>
            <w:left w:val="none" w:sz="0" w:space="0" w:color="auto"/>
            <w:bottom w:val="none" w:sz="0" w:space="0" w:color="auto"/>
            <w:right w:val="none" w:sz="0" w:space="0" w:color="auto"/>
          </w:divBdr>
        </w:div>
        <w:div w:id="191498486">
          <w:marLeft w:val="0"/>
          <w:marRight w:val="0"/>
          <w:marTop w:val="0"/>
          <w:marBottom w:val="0"/>
          <w:divBdr>
            <w:top w:val="none" w:sz="0" w:space="0" w:color="auto"/>
            <w:left w:val="none" w:sz="0" w:space="0" w:color="auto"/>
            <w:bottom w:val="none" w:sz="0" w:space="0" w:color="auto"/>
            <w:right w:val="none" w:sz="0" w:space="0" w:color="auto"/>
          </w:divBdr>
        </w:div>
        <w:div w:id="1456407807">
          <w:marLeft w:val="0"/>
          <w:marRight w:val="0"/>
          <w:marTop w:val="0"/>
          <w:marBottom w:val="0"/>
          <w:divBdr>
            <w:top w:val="none" w:sz="0" w:space="0" w:color="auto"/>
            <w:left w:val="none" w:sz="0" w:space="0" w:color="auto"/>
            <w:bottom w:val="none" w:sz="0" w:space="0" w:color="auto"/>
            <w:right w:val="none" w:sz="0" w:space="0" w:color="auto"/>
          </w:divBdr>
        </w:div>
        <w:div w:id="810756181">
          <w:marLeft w:val="0"/>
          <w:marRight w:val="0"/>
          <w:marTop w:val="0"/>
          <w:marBottom w:val="0"/>
          <w:divBdr>
            <w:top w:val="none" w:sz="0" w:space="0" w:color="auto"/>
            <w:left w:val="none" w:sz="0" w:space="0" w:color="auto"/>
            <w:bottom w:val="none" w:sz="0" w:space="0" w:color="auto"/>
            <w:right w:val="none" w:sz="0" w:space="0" w:color="auto"/>
          </w:divBdr>
        </w:div>
        <w:div w:id="1239973480">
          <w:marLeft w:val="0"/>
          <w:marRight w:val="0"/>
          <w:marTop w:val="0"/>
          <w:marBottom w:val="0"/>
          <w:divBdr>
            <w:top w:val="none" w:sz="0" w:space="0" w:color="auto"/>
            <w:left w:val="none" w:sz="0" w:space="0" w:color="auto"/>
            <w:bottom w:val="none" w:sz="0" w:space="0" w:color="auto"/>
            <w:right w:val="none" w:sz="0" w:space="0" w:color="auto"/>
          </w:divBdr>
        </w:div>
        <w:div w:id="313606659">
          <w:marLeft w:val="0"/>
          <w:marRight w:val="0"/>
          <w:marTop w:val="0"/>
          <w:marBottom w:val="0"/>
          <w:divBdr>
            <w:top w:val="none" w:sz="0" w:space="0" w:color="auto"/>
            <w:left w:val="none" w:sz="0" w:space="0" w:color="auto"/>
            <w:bottom w:val="none" w:sz="0" w:space="0" w:color="auto"/>
            <w:right w:val="none" w:sz="0" w:space="0" w:color="auto"/>
          </w:divBdr>
        </w:div>
        <w:div w:id="2071463487">
          <w:marLeft w:val="0"/>
          <w:marRight w:val="0"/>
          <w:marTop w:val="0"/>
          <w:marBottom w:val="0"/>
          <w:divBdr>
            <w:top w:val="none" w:sz="0" w:space="0" w:color="auto"/>
            <w:left w:val="none" w:sz="0" w:space="0" w:color="auto"/>
            <w:bottom w:val="none" w:sz="0" w:space="0" w:color="auto"/>
            <w:right w:val="none" w:sz="0" w:space="0" w:color="auto"/>
          </w:divBdr>
        </w:div>
        <w:div w:id="624624017">
          <w:marLeft w:val="0"/>
          <w:marRight w:val="0"/>
          <w:marTop w:val="0"/>
          <w:marBottom w:val="0"/>
          <w:divBdr>
            <w:top w:val="none" w:sz="0" w:space="0" w:color="auto"/>
            <w:left w:val="none" w:sz="0" w:space="0" w:color="auto"/>
            <w:bottom w:val="none" w:sz="0" w:space="0" w:color="auto"/>
            <w:right w:val="none" w:sz="0" w:space="0" w:color="auto"/>
          </w:divBdr>
        </w:div>
        <w:div w:id="857886883">
          <w:marLeft w:val="0"/>
          <w:marRight w:val="0"/>
          <w:marTop w:val="0"/>
          <w:marBottom w:val="0"/>
          <w:divBdr>
            <w:top w:val="none" w:sz="0" w:space="0" w:color="auto"/>
            <w:left w:val="none" w:sz="0" w:space="0" w:color="auto"/>
            <w:bottom w:val="none" w:sz="0" w:space="0" w:color="auto"/>
            <w:right w:val="none" w:sz="0" w:space="0" w:color="auto"/>
          </w:divBdr>
        </w:div>
        <w:div w:id="477263985">
          <w:marLeft w:val="0"/>
          <w:marRight w:val="0"/>
          <w:marTop w:val="0"/>
          <w:marBottom w:val="0"/>
          <w:divBdr>
            <w:top w:val="none" w:sz="0" w:space="0" w:color="auto"/>
            <w:left w:val="none" w:sz="0" w:space="0" w:color="auto"/>
            <w:bottom w:val="none" w:sz="0" w:space="0" w:color="auto"/>
            <w:right w:val="none" w:sz="0" w:space="0" w:color="auto"/>
          </w:divBdr>
        </w:div>
        <w:div w:id="959413384">
          <w:marLeft w:val="0"/>
          <w:marRight w:val="0"/>
          <w:marTop w:val="0"/>
          <w:marBottom w:val="0"/>
          <w:divBdr>
            <w:top w:val="none" w:sz="0" w:space="0" w:color="auto"/>
            <w:left w:val="none" w:sz="0" w:space="0" w:color="auto"/>
            <w:bottom w:val="none" w:sz="0" w:space="0" w:color="auto"/>
            <w:right w:val="none" w:sz="0" w:space="0" w:color="auto"/>
          </w:divBdr>
        </w:div>
        <w:div w:id="273027259">
          <w:marLeft w:val="0"/>
          <w:marRight w:val="0"/>
          <w:marTop w:val="0"/>
          <w:marBottom w:val="0"/>
          <w:divBdr>
            <w:top w:val="none" w:sz="0" w:space="0" w:color="auto"/>
            <w:left w:val="none" w:sz="0" w:space="0" w:color="auto"/>
            <w:bottom w:val="none" w:sz="0" w:space="0" w:color="auto"/>
            <w:right w:val="none" w:sz="0" w:space="0" w:color="auto"/>
          </w:divBdr>
        </w:div>
        <w:div w:id="1387725856">
          <w:marLeft w:val="0"/>
          <w:marRight w:val="0"/>
          <w:marTop w:val="0"/>
          <w:marBottom w:val="0"/>
          <w:divBdr>
            <w:top w:val="none" w:sz="0" w:space="0" w:color="auto"/>
            <w:left w:val="none" w:sz="0" w:space="0" w:color="auto"/>
            <w:bottom w:val="none" w:sz="0" w:space="0" w:color="auto"/>
            <w:right w:val="none" w:sz="0" w:space="0" w:color="auto"/>
          </w:divBdr>
        </w:div>
        <w:div w:id="1327780211">
          <w:marLeft w:val="0"/>
          <w:marRight w:val="0"/>
          <w:marTop w:val="0"/>
          <w:marBottom w:val="0"/>
          <w:divBdr>
            <w:top w:val="none" w:sz="0" w:space="0" w:color="auto"/>
            <w:left w:val="none" w:sz="0" w:space="0" w:color="auto"/>
            <w:bottom w:val="none" w:sz="0" w:space="0" w:color="auto"/>
            <w:right w:val="none" w:sz="0" w:space="0" w:color="auto"/>
          </w:divBdr>
        </w:div>
        <w:div w:id="1451897139">
          <w:marLeft w:val="0"/>
          <w:marRight w:val="0"/>
          <w:marTop w:val="0"/>
          <w:marBottom w:val="0"/>
          <w:divBdr>
            <w:top w:val="none" w:sz="0" w:space="0" w:color="auto"/>
            <w:left w:val="none" w:sz="0" w:space="0" w:color="auto"/>
            <w:bottom w:val="none" w:sz="0" w:space="0" w:color="auto"/>
            <w:right w:val="none" w:sz="0" w:space="0" w:color="auto"/>
          </w:divBdr>
        </w:div>
      </w:divsChild>
    </w:div>
    <w:div w:id="444035551">
      <w:bodyDiv w:val="1"/>
      <w:marLeft w:val="0"/>
      <w:marRight w:val="0"/>
      <w:marTop w:val="0"/>
      <w:marBottom w:val="0"/>
      <w:divBdr>
        <w:top w:val="none" w:sz="0" w:space="0" w:color="auto"/>
        <w:left w:val="none" w:sz="0" w:space="0" w:color="auto"/>
        <w:bottom w:val="none" w:sz="0" w:space="0" w:color="auto"/>
        <w:right w:val="none" w:sz="0" w:space="0" w:color="auto"/>
      </w:divBdr>
    </w:div>
    <w:div w:id="462045815">
      <w:bodyDiv w:val="1"/>
      <w:marLeft w:val="0"/>
      <w:marRight w:val="0"/>
      <w:marTop w:val="0"/>
      <w:marBottom w:val="0"/>
      <w:divBdr>
        <w:top w:val="none" w:sz="0" w:space="0" w:color="auto"/>
        <w:left w:val="none" w:sz="0" w:space="0" w:color="auto"/>
        <w:bottom w:val="none" w:sz="0" w:space="0" w:color="auto"/>
        <w:right w:val="none" w:sz="0" w:space="0" w:color="auto"/>
      </w:divBdr>
    </w:div>
    <w:div w:id="502091273">
      <w:bodyDiv w:val="1"/>
      <w:marLeft w:val="0"/>
      <w:marRight w:val="0"/>
      <w:marTop w:val="0"/>
      <w:marBottom w:val="0"/>
      <w:divBdr>
        <w:top w:val="none" w:sz="0" w:space="0" w:color="auto"/>
        <w:left w:val="none" w:sz="0" w:space="0" w:color="auto"/>
        <w:bottom w:val="none" w:sz="0" w:space="0" w:color="auto"/>
        <w:right w:val="none" w:sz="0" w:space="0" w:color="auto"/>
      </w:divBdr>
    </w:div>
    <w:div w:id="563108510">
      <w:bodyDiv w:val="1"/>
      <w:marLeft w:val="0"/>
      <w:marRight w:val="0"/>
      <w:marTop w:val="0"/>
      <w:marBottom w:val="0"/>
      <w:divBdr>
        <w:top w:val="none" w:sz="0" w:space="0" w:color="auto"/>
        <w:left w:val="none" w:sz="0" w:space="0" w:color="auto"/>
        <w:bottom w:val="none" w:sz="0" w:space="0" w:color="auto"/>
        <w:right w:val="none" w:sz="0" w:space="0" w:color="auto"/>
      </w:divBdr>
    </w:div>
    <w:div w:id="563293589">
      <w:bodyDiv w:val="1"/>
      <w:marLeft w:val="0"/>
      <w:marRight w:val="0"/>
      <w:marTop w:val="0"/>
      <w:marBottom w:val="0"/>
      <w:divBdr>
        <w:top w:val="none" w:sz="0" w:space="0" w:color="auto"/>
        <w:left w:val="none" w:sz="0" w:space="0" w:color="auto"/>
        <w:bottom w:val="none" w:sz="0" w:space="0" w:color="auto"/>
        <w:right w:val="none" w:sz="0" w:space="0" w:color="auto"/>
      </w:divBdr>
    </w:div>
    <w:div w:id="575282798">
      <w:bodyDiv w:val="1"/>
      <w:marLeft w:val="0"/>
      <w:marRight w:val="0"/>
      <w:marTop w:val="0"/>
      <w:marBottom w:val="0"/>
      <w:divBdr>
        <w:top w:val="none" w:sz="0" w:space="0" w:color="auto"/>
        <w:left w:val="none" w:sz="0" w:space="0" w:color="auto"/>
        <w:bottom w:val="none" w:sz="0" w:space="0" w:color="auto"/>
        <w:right w:val="none" w:sz="0" w:space="0" w:color="auto"/>
      </w:divBdr>
    </w:div>
    <w:div w:id="614361737">
      <w:bodyDiv w:val="1"/>
      <w:marLeft w:val="0"/>
      <w:marRight w:val="0"/>
      <w:marTop w:val="0"/>
      <w:marBottom w:val="0"/>
      <w:divBdr>
        <w:top w:val="none" w:sz="0" w:space="0" w:color="auto"/>
        <w:left w:val="none" w:sz="0" w:space="0" w:color="auto"/>
        <w:bottom w:val="none" w:sz="0" w:space="0" w:color="auto"/>
        <w:right w:val="none" w:sz="0" w:space="0" w:color="auto"/>
      </w:divBdr>
    </w:div>
    <w:div w:id="740445945">
      <w:bodyDiv w:val="1"/>
      <w:marLeft w:val="0"/>
      <w:marRight w:val="0"/>
      <w:marTop w:val="0"/>
      <w:marBottom w:val="0"/>
      <w:divBdr>
        <w:top w:val="none" w:sz="0" w:space="0" w:color="auto"/>
        <w:left w:val="none" w:sz="0" w:space="0" w:color="auto"/>
        <w:bottom w:val="none" w:sz="0" w:space="0" w:color="auto"/>
        <w:right w:val="none" w:sz="0" w:space="0" w:color="auto"/>
      </w:divBdr>
    </w:div>
    <w:div w:id="788743397">
      <w:bodyDiv w:val="1"/>
      <w:marLeft w:val="0"/>
      <w:marRight w:val="0"/>
      <w:marTop w:val="0"/>
      <w:marBottom w:val="0"/>
      <w:divBdr>
        <w:top w:val="none" w:sz="0" w:space="0" w:color="auto"/>
        <w:left w:val="none" w:sz="0" w:space="0" w:color="auto"/>
        <w:bottom w:val="none" w:sz="0" w:space="0" w:color="auto"/>
        <w:right w:val="none" w:sz="0" w:space="0" w:color="auto"/>
      </w:divBdr>
    </w:div>
    <w:div w:id="805708454">
      <w:bodyDiv w:val="1"/>
      <w:marLeft w:val="0"/>
      <w:marRight w:val="0"/>
      <w:marTop w:val="0"/>
      <w:marBottom w:val="0"/>
      <w:divBdr>
        <w:top w:val="none" w:sz="0" w:space="0" w:color="auto"/>
        <w:left w:val="none" w:sz="0" w:space="0" w:color="auto"/>
        <w:bottom w:val="none" w:sz="0" w:space="0" w:color="auto"/>
        <w:right w:val="none" w:sz="0" w:space="0" w:color="auto"/>
      </w:divBdr>
    </w:div>
    <w:div w:id="806822048">
      <w:bodyDiv w:val="1"/>
      <w:marLeft w:val="0"/>
      <w:marRight w:val="0"/>
      <w:marTop w:val="0"/>
      <w:marBottom w:val="0"/>
      <w:divBdr>
        <w:top w:val="none" w:sz="0" w:space="0" w:color="auto"/>
        <w:left w:val="none" w:sz="0" w:space="0" w:color="auto"/>
        <w:bottom w:val="none" w:sz="0" w:space="0" w:color="auto"/>
        <w:right w:val="none" w:sz="0" w:space="0" w:color="auto"/>
      </w:divBdr>
    </w:div>
    <w:div w:id="830411894">
      <w:bodyDiv w:val="1"/>
      <w:marLeft w:val="0"/>
      <w:marRight w:val="0"/>
      <w:marTop w:val="0"/>
      <w:marBottom w:val="0"/>
      <w:divBdr>
        <w:top w:val="none" w:sz="0" w:space="0" w:color="auto"/>
        <w:left w:val="none" w:sz="0" w:space="0" w:color="auto"/>
        <w:bottom w:val="none" w:sz="0" w:space="0" w:color="auto"/>
        <w:right w:val="none" w:sz="0" w:space="0" w:color="auto"/>
      </w:divBdr>
    </w:div>
    <w:div w:id="870846609">
      <w:bodyDiv w:val="1"/>
      <w:marLeft w:val="0"/>
      <w:marRight w:val="0"/>
      <w:marTop w:val="0"/>
      <w:marBottom w:val="0"/>
      <w:divBdr>
        <w:top w:val="none" w:sz="0" w:space="0" w:color="auto"/>
        <w:left w:val="none" w:sz="0" w:space="0" w:color="auto"/>
        <w:bottom w:val="none" w:sz="0" w:space="0" w:color="auto"/>
        <w:right w:val="none" w:sz="0" w:space="0" w:color="auto"/>
      </w:divBdr>
    </w:div>
    <w:div w:id="875049011">
      <w:bodyDiv w:val="1"/>
      <w:marLeft w:val="0"/>
      <w:marRight w:val="0"/>
      <w:marTop w:val="0"/>
      <w:marBottom w:val="0"/>
      <w:divBdr>
        <w:top w:val="none" w:sz="0" w:space="0" w:color="auto"/>
        <w:left w:val="none" w:sz="0" w:space="0" w:color="auto"/>
        <w:bottom w:val="none" w:sz="0" w:space="0" w:color="auto"/>
        <w:right w:val="none" w:sz="0" w:space="0" w:color="auto"/>
      </w:divBdr>
    </w:div>
    <w:div w:id="895823118">
      <w:bodyDiv w:val="1"/>
      <w:marLeft w:val="0"/>
      <w:marRight w:val="0"/>
      <w:marTop w:val="0"/>
      <w:marBottom w:val="0"/>
      <w:divBdr>
        <w:top w:val="none" w:sz="0" w:space="0" w:color="auto"/>
        <w:left w:val="none" w:sz="0" w:space="0" w:color="auto"/>
        <w:bottom w:val="none" w:sz="0" w:space="0" w:color="auto"/>
        <w:right w:val="none" w:sz="0" w:space="0" w:color="auto"/>
      </w:divBdr>
    </w:div>
    <w:div w:id="937635921">
      <w:bodyDiv w:val="1"/>
      <w:marLeft w:val="0"/>
      <w:marRight w:val="0"/>
      <w:marTop w:val="0"/>
      <w:marBottom w:val="0"/>
      <w:divBdr>
        <w:top w:val="none" w:sz="0" w:space="0" w:color="auto"/>
        <w:left w:val="none" w:sz="0" w:space="0" w:color="auto"/>
        <w:bottom w:val="none" w:sz="0" w:space="0" w:color="auto"/>
        <w:right w:val="none" w:sz="0" w:space="0" w:color="auto"/>
      </w:divBdr>
    </w:div>
    <w:div w:id="942422090">
      <w:bodyDiv w:val="1"/>
      <w:marLeft w:val="0"/>
      <w:marRight w:val="0"/>
      <w:marTop w:val="0"/>
      <w:marBottom w:val="0"/>
      <w:divBdr>
        <w:top w:val="none" w:sz="0" w:space="0" w:color="auto"/>
        <w:left w:val="none" w:sz="0" w:space="0" w:color="auto"/>
        <w:bottom w:val="none" w:sz="0" w:space="0" w:color="auto"/>
        <w:right w:val="none" w:sz="0" w:space="0" w:color="auto"/>
      </w:divBdr>
    </w:div>
    <w:div w:id="1039936808">
      <w:bodyDiv w:val="1"/>
      <w:marLeft w:val="0"/>
      <w:marRight w:val="0"/>
      <w:marTop w:val="0"/>
      <w:marBottom w:val="0"/>
      <w:divBdr>
        <w:top w:val="none" w:sz="0" w:space="0" w:color="auto"/>
        <w:left w:val="none" w:sz="0" w:space="0" w:color="auto"/>
        <w:bottom w:val="none" w:sz="0" w:space="0" w:color="auto"/>
        <w:right w:val="none" w:sz="0" w:space="0" w:color="auto"/>
      </w:divBdr>
    </w:div>
    <w:div w:id="1050153754">
      <w:bodyDiv w:val="1"/>
      <w:marLeft w:val="0"/>
      <w:marRight w:val="0"/>
      <w:marTop w:val="0"/>
      <w:marBottom w:val="0"/>
      <w:divBdr>
        <w:top w:val="none" w:sz="0" w:space="0" w:color="auto"/>
        <w:left w:val="none" w:sz="0" w:space="0" w:color="auto"/>
        <w:bottom w:val="none" w:sz="0" w:space="0" w:color="auto"/>
        <w:right w:val="none" w:sz="0" w:space="0" w:color="auto"/>
      </w:divBdr>
    </w:div>
    <w:div w:id="1081828488">
      <w:bodyDiv w:val="1"/>
      <w:marLeft w:val="0"/>
      <w:marRight w:val="0"/>
      <w:marTop w:val="0"/>
      <w:marBottom w:val="0"/>
      <w:divBdr>
        <w:top w:val="none" w:sz="0" w:space="0" w:color="auto"/>
        <w:left w:val="none" w:sz="0" w:space="0" w:color="auto"/>
        <w:bottom w:val="none" w:sz="0" w:space="0" w:color="auto"/>
        <w:right w:val="none" w:sz="0" w:space="0" w:color="auto"/>
      </w:divBdr>
    </w:div>
    <w:div w:id="1122186760">
      <w:bodyDiv w:val="1"/>
      <w:marLeft w:val="0"/>
      <w:marRight w:val="0"/>
      <w:marTop w:val="0"/>
      <w:marBottom w:val="0"/>
      <w:divBdr>
        <w:top w:val="none" w:sz="0" w:space="0" w:color="auto"/>
        <w:left w:val="none" w:sz="0" w:space="0" w:color="auto"/>
        <w:bottom w:val="none" w:sz="0" w:space="0" w:color="auto"/>
        <w:right w:val="none" w:sz="0" w:space="0" w:color="auto"/>
      </w:divBdr>
    </w:div>
    <w:div w:id="1146506979">
      <w:bodyDiv w:val="1"/>
      <w:marLeft w:val="0"/>
      <w:marRight w:val="0"/>
      <w:marTop w:val="0"/>
      <w:marBottom w:val="0"/>
      <w:divBdr>
        <w:top w:val="none" w:sz="0" w:space="0" w:color="auto"/>
        <w:left w:val="none" w:sz="0" w:space="0" w:color="auto"/>
        <w:bottom w:val="none" w:sz="0" w:space="0" w:color="auto"/>
        <w:right w:val="none" w:sz="0" w:space="0" w:color="auto"/>
      </w:divBdr>
    </w:div>
    <w:div w:id="1160191957">
      <w:bodyDiv w:val="1"/>
      <w:marLeft w:val="0"/>
      <w:marRight w:val="0"/>
      <w:marTop w:val="0"/>
      <w:marBottom w:val="0"/>
      <w:divBdr>
        <w:top w:val="none" w:sz="0" w:space="0" w:color="auto"/>
        <w:left w:val="none" w:sz="0" w:space="0" w:color="auto"/>
        <w:bottom w:val="none" w:sz="0" w:space="0" w:color="auto"/>
        <w:right w:val="none" w:sz="0" w:space="0" w:color="auto"/>
      </w:divBdr>
    </w:div>
    <w:div w:id="1245338619">
      <w:bodyDiv w:val="1"/>
      <w:marLeft w:val="0"/>
      <w:marRight w:val="0"/>
      <w:marTop w:val="0"/>
      <w:marBottom w:val="0"/>
      <w:divBdr>
        <w:top w:val="none" w:sz="0" w:space="0" w:color="auto"/>
        <w:left w:val="none" w:sz="0" w:space="0" w:color="auto"/>
        <w:bottom w:val="none" w:sz="0" w:space="0" w:color="auto"/>
        <w:right w:val="none" w:sz="0" w:space="0" w:color="auto"/>
      </w:divBdr>
    </w:div>
    <w:div w:id="1264726718">
      <w:bodyDiv w:val="1"/>
      <w:marLeft w:val="0"/>
      <w:marRight w:val="0"/>
      <w:marTop w:val="0"/>
      <w:marBottom w:val="0"/>
      <w:divBdr>
        <w:top w:val="none" w:sz="0" w:space="0" w:color="auto"/>
        <w:left w:val="none" w:sz="0" w:space="0" w:color="auto"/>
        <w:bottom w:val="none" w:sz="0" w:space="0" w:color="auto"/>
        <w:right w:val="none" w:sz="0" w:space="0" w:color="auto"/>
      </w:divBdr>
    </w:div>
    <w:div w:id="1270503372">
      <w:bodyDiv w:val="1"/>
      <w:marLeft w:val="0"/>
      <w:marRight w:val="0"/>
      <w:marTop w:val="0"/>
      <w:marBottom w:val="0"/>
      <w:divBdr>
        <w:top w:val="none" w:sz="0" w:space="0" w:color="auto"/>
        <w:left w:val="none" w:sz="0" w:space="0" w:color="auto"/>
        <w:bottom w:val="none" w:sz="0" w:space="0" w:color="auto"/>
        <w:right w:val="none" w:sz="0" w:space="0" w:color="auto"/>
      </w:divBdr>
    </w:div>
    <w:div w:id="1277253717">
      <w:bodyDiv w:val="1"/>
      <w:marLeft w:val="0"/>
      <w:marRight w:val="0"/>
      <w:marTop w:val="0"/>
      <w:marBottom w:val="0"/>
      <w:divBdr>
        <w:top w:val="none" w:sz="0" w:space="0" w:color="auto"/>
        <w:left w:val="none" w:sz="0" w:space="0" w:color="auto"/>
        <w:bottom w:val="none" w:sz="0" w:space="0" w:color="auto"/>
        <w:right w:val="none" w:sz="0" w:space="0" w:color="auto"/>
      </w:divBdr>
      <w:divsChild>
        <w:div w:id="1033113855">
          <w:marLeft w:val="547"/>
          <w:marRight w:val="0"/>
          <w:marTop w:val="120"/>
          <w:marBottom w:val="0"/>
          <w:divBdr>
            <w:top w:val="none" w:sz="0" w:space="0" w:color="auto"/>
            <w:left w:val="none" w:sz="0" w:space="0" w:color="auto"/>
            <w:bottom w:val="none" w:sz="0" w:space="0" w:color="auto"/>
            <w:right w:val="none" w:sz="0" w:space="0" w:color="auto"/>
          </w:divBdr>
        </w:div>
        <w:div w:id="686255530">
          <w:marLeft w:val="547"/>
          <w:marRight w:val="0"/>
          <w:marTop w:val="120"/>
          <w:marBottom w:val="0"/>
          <w:divBdr>
            <w:top w:val="none" w:sz="0" w:space="0" w:color="auto"/>
            <w:left w:val="none" w:sz="0" w:space="0" w:color="auto"/>
            <w:bottom w:val="none" w:sz="0" w:space="0" w:color="auto"/>
            <w:right w:val="none" w:sz="0" w:space="0" w:color="auto"/>
          </w:divBdr>
        </w:div>
        <w:div w:id="814950376">
          <w:marLeft w:val="547"/>
          <w:marRight w:val="0"/>
          <w:marTop w:val="120"/>
          <w:marBottom w:val="0"/>
          <w:divBdr>
            <w:top w:val="none" w:sz="0" w:space="0" w:color="auto"/>
            <w:left w:val="none" w:sz="0" w:space="0" w:color="auto"/>
            <w:bottom w:val="none" w:sz="0" w:space="0" w:color="auto"/>
            <w:right w:val="none" w:sz="0" w:space="0" w:color="auto"/>
          </w:divBdr>
        </w:div>
        <w:div w:id="1548685795">
          <w:marLeft w:val="547"/>
          <w:marRight w:val="0"/>
          <w:marTop w:val="120"/>
          <w:marBottom w:val="0"/>
          <w:divBdr>
            <w:top w:val="none" w:sz="0" w:space="0" w:color="auto"/>
            <w:left w:val="none" w:sz="0" w:space="0" w:color="auto"/>
            <w:bottom w:val="none" w:sz="0" w:space="0" w:color="auto"/>
            <w:right w:val="none" w:sz="0" w:space="0" w:color="auto"/>
          </w:divBdr>
        </w:div>
        <w:div w:id="1928801097">
          <w:marLeft w:val="547"/>
          <w:marRight w:val="0"/>
          <w:marTop w:val="120"/>
          <w:marBottom w:val="0"/>
          <w:divBdr>
            <w:top w:val="none" w:sz="0" w:space="0" w:color="auto"/>
            <w:left w:val="none" w:sz="0" w:space="0" w:color="auto"/>
            <w:bottom w:val="none" w:sz="0" w:space="0" w:color="auto"/>
            <w:right w:val="none" w:sz="0" w:space="0" w:color="auto"/>
          </w:divBdr>
        </w:div>
        <w:div w:id="1343891589">
          <w:marLeft w:val="547"/>
          <w:marRight w:val="0"/>
          <w:marTop w:val="120"/>
          <w:marBottom w:val="0"/>
          <w:divBdr>
            <w:top w:val="none" w:sz="0" w:space="0" w:color="auto"/>
            <w:left w:val="none" w:sz="0" w:space="0" w:color="auto"/>
            <w:bottom w:val="none" w:sz="0" w:space="0" w:color="auto"/>
            <w:right w:val="none" w:sz="0" w:space="0" w:color="auto"/>
          </w:divBdr>
        </w:div>
        <w:div w:id="1880968820">
          <w:marLeft w:val="547"/>
          <w:marRight w:val="0"/>
          <w:marTop w:val="120"/>
          <w:marBottom w:val="0"/>
          <w:divBdr>
            <w:top w:val="none" w:sz="0" w:space="0" w:color="auto"/>
            <w:left w:val="none" w:sz="0" w:space="0" w:color="auto"/>
            <w:bottom w:val="none" w:sz="0" w:space="0" w:color="auto"/>
            <w:right w:val="none" w:sz="0" w:space="0" w:color="auto"/>
          </w:divBdr>
        </w:div>
      </w:divsChild>
    </w:div>
    <w:div w:id="1296646545">
      <w:bodyDiv w:val="1"/>
      <w:marLeft w:val="0"/>
      <w:marRight w:val="0"/>
      <w:marTop w:val="0"/>
      <w:marBottom w:val="0"/>
      <w:divBdr>
        <w:top w:val="none" w:sz="0" w:space="0" w:color="auto"/>
        <w:left w:val="none" w:sz="0" w:space="0" w:color="auto"/>
        <w:bottom w:val="none" w:sz="0" w:space="0" w:color="auto"/>
        <w:right w:val="none" w:sz="0" w:space="0" w:color="auto"/>
      </w:divBdr>
    </w:div>
    <w:div w:id="1318220620">
      <w:bodyDiv w:val="1"/>
      <w:marLeft w:val="0"/>
      <w:marRight w:val="0"/>
      <w:marTop w:val="0"/>
      <w:marBottom w:val="0"/>
      <w:divBdr>
        <w:top w:val="none" w:sz="0" w:space="0" w:color="auto"/>
        <w:left w:val="none" w:sz="0" w:space="0" w:color="auto"/>
        <w:bottom w:val="none" w:sz="0" w:space="0" w:color="auto"/>
        <w:right w:val="none" w:sz="0" w:space="0" w:color="auto"/>
      </w:divBdr>
    </w:div>
    <w:div w:id="1431048191">
      <w:bodyDiv w:val="1"/>
      <w:marLeft w:val="0"/>
      <w:marRight w:val="0"/>
      <w:marTop w:val="0"/>
      <w:marBottom w:val="0"/>
      <w:divBdr>
        <w:top w:val="none" w:sz="0" w:space="0" w:color="auto"/>
        <w:left w:val="none" w:sz="0" w:space="0" w:color="auto"/>
        <w:bottom w:val="none" w:sz="0" w:space="0" w:color="auto"/>
        <w:right w:val="none" w:sz="0" w:space="0" w:color="auto"/>
      </w:divBdr>
    </w:div>
    <w:div w:id="1483233843">
      <w:bodyDiv w:val="1"/>
      <w:marLeft w:val="0"/>
      <w:marRight w:val="0"/>
      <w:marTop w:val="0"/>
      <w:marBottom w:val="0"/>
      <w:divBdr>
        <w:top w:val="none" w:sz="0" w:space="0" w:color="auto"/>
        <w:left w:val="none" w:sz="0" w:space="0" w:color="auto"/>
        <w:bottom w:val="none" w:sz="0" w:space="0" w:color="auto"/>
        <w:right w:val="none" w:sz="0" w:space="0" w:color="auto"/>
      </w:divBdr>
    </w:div>
    <w:div w:id="1598437447">
      <w:bodyDiv w:val="1"/>
      <w:marLeft w:val="0"/>
      <w:marRight w:val="0"/>
      <w:marTop w:val="0"/>
      <w:marBottom w:val="0"/>
      <w:divBdr>
        <w:top w:val="none" w:sz="0" w:space="0" w:color="auto"/>
        <w:left w:val="none" w:sz="0" w:space="0" w:color="auto"/>
        <w:bottom w:val="none" w:sz="0" w:space="0" w:color="auto"/>
        <w:right w:val="none" w:sz="0" w:space="0" w:color="auto"/>
      </w:divBdr>
    </w:div>
    <w:div w:id="1666666280">
      <w:bodyDiv w:val="1"/>
      <w:marLeft w:val="0"/>
      <w:marRight w:val="0"/>
      <w:marTop w:val="0"/>
      <w:marBottom w:val="0"/>
      <w:divBdr>
        <w:top w:val="none" w:sz="0" w:space="0" w:color="auto"/>
        <w:left w:val="none" w:sz="0" w:space="0" w:color="auto"/>
        <w:bottom w:val="none" w:sz="0" w:space="0" w:color="auto"/>
        <w:right w:val="none" w:sz="0" w:space="0" w:color="auto"/>
      </w:divBdr>
    </w:div>
    <w:div w:id="1689406457">
      <w:bodyDiv w:val="1"/>
      <w:marLeft w:val="0"/>
      <w:marRight w:val="0"/>
      <w:marTop w:val="0"/>
      <w:marBottom w:val="0"/>
      <w:divBdr>
        <w:top w:val="none" w:sz="0" w:space="0" w:color="auto"/>
        <w:left w:val="none" w:sz="0" w:space="0" w:color="auto"/>
        <w:bottom w:val="none" w:sz="0" w:space="0" w:color="auto"/>
        <w:right w:val="none" w:sz="0" w:space="0" w:color="auto"/>
      </w:divBdr>
    </w:div>
    <w:div w:id="1691444860">
      <w:bodyDiv w:val="1"/>
      <w:marLeft w:val="0"/>
      <w:marRight w:val="0"/>
      <w:marTop w:val="0"/>
      <w:marBottom w:val="0"/>
      <w:divBdr>
        <w:top w:val="none" w:sz="0" w:space="0" w:color="auto"/>
        <w:left w:val="none" w:sz="0" w:space="0" w:color="auto"/>
        <w:bottom w:val="none" w:sz="0" w:space="0" w:color="auto"/>
        <w:right w:val="none" w:sz="0" w:space="0" w:color="auto"/>
      </w:divBdr>
    </w:div>
    <w:div w:id="1733312447">
      <w:bodyDiv w:val="1"/>
      <w:marLeft w:val="0"/>
      <w:marRight w:val="0"/>
      <w:marTop w:val="0"/>
      <w:marBottom w:val="0"/>
      <w:divBdr>
        <w:top w:val="none" w:sz="0" w:space="0" w:color="auto"/>
        <w:left w:val="none" w:sz="0" w:space="0" w:color="auto"/>
        <w:bottom w:val="none" w:sz="0" w:space="0" w:color="auto"/>
        <w:right w:val="none" w:sz="0" w:space="0" w:color="auto"/>
      </w:divBdr>
    </w:div>
    <w:div w:id="1817069827">
      <w:bodyDiv w:val="1"/>
      <w:marLeft w:val="0"/>
      <w:marRight w:val="0"/>
      <w:marTop w:val="0"/>
      <w:marBottom w:val="0"/>
      <w:divBdr>
        <w:top w:val="none" w:sz="0" w:space="0" w:color="auto"/>
        <w:left w:val="none" w:sz="0" w:space="0" w:color="auto"/>
        <w:bottom w:val="none" w:sz="0" w:space="0" w:color="auto"/>
        <w:right w:val="none" w:sz="0" w:space="0" w:color="auto"/>
      </w:divBdr>
    </w:div>
    <w:div w:id="1849249927">
      <w:bodyDiv w:val="1"/>
      <w:marLeft w:val="0"/>
      <w:marRight w:val="0"/>
      <w:marTop w:val="0"/>
      <w:marBottom w:val="0"/>
      <w:divBdr>
        <w:top w:val="none" w:sz="0" w:space="0" w:color="auto"/>
        <w:left w:val="none" w:sz="0" w:space="0" w:color="auto"/>
        <w:bottom w:val="none" w:sz="0" w:space="0" w:color="auto"/>
        <w:right w:val="none" w:sz="0" w:space="0" w:color="auto"/>
      </w:divBdr>
    </w:div>
    <w:div w:id="1869178289">
      <w:bodyDiv w:val="1"/>
      <w:marLeft w:val="0"/>
      <w:marRight w:val="0"/>
      <w:marTop w:val="0"/>
      <w:marBottom w:val="0"/>
      <w:divBdr>
        <w:top w:val="none" w:sz="0" w:space="0" w:color="auto"/>
        <w:left w:val="none" w:sz="0" w:space="0" w:color="auto"/>
        <w:bottom w:val="none" w:sz="0" w:space="0" w:color="auto"/>
        <w:right w:val="none" w:sz="0" w:space="0" w:color="auto"/>
      </w:divBdr>
    </w:div>
    <w:div w:id="1923177726">
      <w:bodyDiv w:val="1"/>
      <w:marLeft w:val="0"/>
      <w:marRight w:val="0"/>
      <w:marTop w:val="0"/>
      <w:marBottom w:val="0"/>
      <w:divBdr>
        <w:top w:val="none" w:sz="0" w:space="0" w:color="auto"/>
        <w:left w:val="none" w:sz="0" w:space="0" w:color="auto"/>
        <w:bottom w:val="none" w:sz="0" w:space="0" w:color="auto"/>
        <w:right w:val="none" w:sz="0" w:space="0" w:color="auto"/>
      </w:divBdr>
    </w:div>
    <w:div w:id="1933969581">
      <w:bodyDiv w:val="1"/>
      <w:marLeft w:val="0"/>
      <w:marRight w:val="0"/>
      <w:marTop w:val="0"/>
      <w:marBottom w:val="0"/>
      <w:divBdr>
        <w:top w:val="none" w:sz="0" w:space="0" w:color="auto"/>
        <w:left w:val="none" w:sz="0" w:space="0" w:color="auto"/>
        <w:bottom w:val="none" w:sz="0" w:space="0" w:color="auto"/>
        <w:right w:val="none" w:sz="0" w:space="0" w:color="auto"/>
      </w:divBdr>
    </w:div>
    <w:div w:id="1978756742">
      <w:bodyDiv w:val="1"/>
      <w:marLeft w:val="0"/>
      <w:marRight w:val="0"/>
      <w:marTop w:val="0"/>
      <w:marBottom w:val="0"/>
      <w:divBdr>
        <w:top w:val="none" w:sz="0" w:space="0" w:color="auto"/>
        <w:left w:val="none" w:sz="0" w:space="0" w:color="auto"/>
        <w:bottom w:val="none" w:sz="0" w:space="0" w:color="auto"/>
        <w:right w:val="none" w:sz="0" w:space="0" w:color="auto"/>
      </w:divBdr>
    </w:div>
    <w:div w:id="1986352451">
      <w:bodyDiv w:val="1"/>
      <w:marLeft w:val="0"/>
      <w:marRight w:val="0"/>
      <w:marTop w:val="0"/>
      <w:marBottom w:val="0"/>
      <w:divBdr>
        <w:top w:val="none" w:sz="0" w:space="0" w:color="auto"/>
        <w:left w:val="none" w:sz="0" w:space="0" w:color="auto"/>
        <w:bottom w:val="none" w:sz="0" w:space="0" w:color="auto"/>
        <w:right w:val="none" w:sz="0" w:space="0" w:color="auto"/>
      </w:divBdr>
    </w:div>
    <w:div w:id="2028675449">
      <w:bodyDiv w:val="1"/>
      <w:marLeft w:val="0"/>
      <w:marRight w:val="0"/>
      <w:marTop w:val="0"/>
      <w:marBottom w:val="0"/>
      <w:divBdr>
        <w:top w:val="none" w:sz="0" w:space="0" w:color="auto"/>
        <w:left w:val="none" w:sz="0" w:space="0" w:color="auto"/>
        <w:bottom w:val="none" w:sz="0" w:space="0" w:color="auto"/>
        <w:right w:val="none" w:sz="0" w:space="0" w:color="auto"/>
      </w:divBdr>
    </w:div>
    <w:div w:id="2040816838">
      <w:bodyDiv w:val="1"/>
      <w:marLeft w:val="0"/>
      <w:marRight w:val="0"/>
      <w:marTop w:val="0"/>
      <w:marBottom w:val="0"/>
      <w:divBdr>
        <w:top w:val="none" w:sz="0" w:space="0" w:color="auto"/>
        <w:left w:val="none" w:sz="0" w:space="0" w:color="auto"/>
        <w:bottom w:val="none" w:sz="0" w:space="0" w:color="auto"/>
        <w:right w:val="none" w:sz="0" w:space="0" w:color="auto"/>
      </w:divBdr>
    </w:div>
    <w:div w:id="2102214317">
      <w:bodyDiv w:val="1"/>
      <w:marLeft w:val="0"/>
      <w:marRight w:val="0"/>
      <w:marTop w:val="0"/>
      <w:marBottom w:val="0"/>
      <w:divBdr>
        <w:top w:val="none" w:sz="0" w:space="0" w:color="auto"/>
        <w:left w:val="none" w:sz="0" w:space="0" w:color="auto"/>
        <w:bottom w:val="none" w:sz="0" w:space="0" w:color="auto"/>
        <w:right w:val="none" w:sz="0" w:space="0" w:color="auto"/>
      </w:divBdr>
    </w:div>
    <w:div w:id="2125268300">
      <w:bodyDiv w:val="1"/>
      <w:marLeft w:val="0"/>
      <w:marRight w:val="0"/>
      <w:marTop w:val="0"/>
      <w:marBottom w:val="0"/>
      <w:divBdr>
        <w:top w:val="none" w:sz="0" w:space="0" w:color="auto"/>
        <w:left w:val="none" w:sz="0" w:space="0" w:color="auto"/>
        <w:bottom w:val="none" w:sz="0" w:space="0" w:color="auto"/>
        <w:right w:val="none" w:sz="0" w:space="0" w:color="auto"/>
      </w:divBdr>
      <w:divsChild>
        <w:div w:id="2062317547">
          <w:marLeft w:val="0"/>
          <w:marRight w:val="0"/>
          <w:marTop w:val="0"/>
          <w:marBottom w:val="0"/>
          <w:divBdr>
            <w:top w:val="none" w:sz="0" w:space="0" w:color="auto"/>
            <w:left w:val="none" w:sz="0" w:space="0" w:color="auto"/>
            <w:bottom w:val="none" w:sz="0" w:space="0" w:color="auto"/>
            <w:right w:val="none" w:sz="0" w:space="0" w:color="auto"/>
          </w:divBdr>
        </w:div>
        <w:div w:id="1346710084">
          <w:marLeft w:val="0"/>
          <w:marRight w:val="0"/>
          <w:marTop w:val="0"/>
          <w:marBottom w:val="0"/>
          <w:divBdr>
            <w:top w:val="none" w:sz="0" w:space="0" w:color="auto"/>
            <w:left w:val="none" w:sz="0" w:space="0" w:color="auto"/>
            <w:bottom w:val="none" w:sz="0" w:space="0" w:color="auto"/>
            <w:right w:val="none" w:sz="0" w:space="0" w:color="auto"/>
          </w:divBdr>
        </w:div>
        <w:div w:id="377777681">
          <w:marLeft w:val="0"/>
          <w:marRight w:val="0"/>
          <w:marTop w:val="0"/>
          <w:marBottom w:val="0"/>
          <w:divBdr>
            <w:top w:val="none" w:sz="0" w:space="0" w:color="auto"/>
            <w:left w:val="none" w:sz="0" w:space="0" w:color="auto"/>
            <w:bottom w:val="none" w:sz="0" w:space="0" w:color="auto"/>
            <w:right w:val="none" w:sz="0" w:space="0" w:color="auto"/>
          </w:divBdr>
        </w:div>
        <w:div w:id="1007439897">
          <w:marLeft w:val="0"/>
          <w:marRight w:val="0"/>
          <w:marTop w:val="0"/>
          <w:marBottom w:val="0"/>
          <w:divBdr>
            <w:top w:val="none" w:sz="0" w:space="0" w:color="auto"/>
            <w:left w:val="none" w:sz="0" w:space="0" w:color="auto"/>
            <w:bottom w:val="none" w:sz="0" w:space="0" w:color="auto"/>
            <w:right w:val="none" w:sz="0" w:space="0" w:color="auto"/>
          </w:divBdr>
        </w:div>
        <w:div w:id="1841121662">
          <w:marLeft w:val="0"/>
          <w:marRight w:val="0"/>
          <w:marTop w:val="0"/>
          <w:marBottom w:val="0"/>
          <w:divBdr>
            <w:top w:val="none" w:sz="0" w:space="0" w:color="auto"/>
            <w:left w:val="none" w:sz="0" w:space="0" w:color="auto"/>
            <w:bottom w:val="none" w:sz="0" w:space="0" w:color="auto"/>
            <w:right w:val="none" w:sz="0" w:space="0" w:color="auto"/>
          </w:divBdr>
        </w:div>
        <w:div w:id="120462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nedu.sk/data/att/d85/21457.fa2fbd.pdf" TargetMode="External"/><Relationship Id="rId18" Type="http://schemas.openxmlformats.org/officeDocument/2006/relationships/hyperlink" Target="https://vaia.gov.sk/wp-content/uploads/2023/07/Suhrnna-sprava-z-procesu-EDP.pdf" TargetMode="Externa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image" Target="media/image1.emf"/><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www.minedu.sk/data/att/95e/27269.29823a.pdf" TargetMode="External"/><Relationship Id="rId17" Type="http://schemas.openxmlformats.org/officeDocument/2006/relationships/hyperlink" Target="https://www.minedu.sk/data/att/e98/21396.cf6fbf.pdf" TargetMode="External"/><Relationship Id="rId25" Type="http://schemas.openxmlformats.org/officeDocument/2006/relationships/image" Target="media/image5.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aia.gov.sk/wp-content/uploads/2023/09/white_paper_1_magnet_pre_talent_online.pdf" TargetMode="External"/><Relationship Id="rId20" Type="http://schemas.openxmlformats.org/officeDocument/2006/relationships/hyperlink" Target="https://www.mfsr.sk/files/archiv/8/MaUS_NIRP2.pdf" TargetMode="External"/><Relationship Id="rId29" Type="http://schemas.openxmlformats.org/officeDocument/2006/relationships/hyperlink" Target="https://metais.vicepremier.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irri.gov.sk/sekcie/investicie/strategia-vyskumu-a-inovacii-pre-inteligentnu-specializaciu-sr/" TargetMode="External"/><Relationship Id="rId24" Type="http://schemas.openxmlformats.org/officeDocument/2006/relationships/image" Target="media/image4.emf"/><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vaia.gov.sk/wp-content/uploads/2023/05/01_Narodna-strategia-vyskumu-vyvoja-a-inovacii_vlastny-material_V2.pdf" TargetMode="External"/><Relationship Id="rId23" Type="http://schemas.openxmlformats.org/officeDocument/2006/relationships/image" Target="media/image3.emf"/><Relationship Id="rId28" Type="http://schemas.openxmlformats.org/officeDocument/2006/relationships/image" Target="media/image8.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inedu.sk/data/att/d85/21457.fa2fbd.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obnovy.sk/kompletny-plan-obnovy/" TargetMode="External"/><Relationship Id="rId22" Type="http://schemas.openxmlformats.org/officeDocument/2006/relationships/image" Target="media/image2.emf"/><Relationship Id="rId27" Type="http://schemas.openxmlformats.org/officeDocument/2006/relationships/image" Target="media/image7.emf"/><Relationship Id="rId30" Type="http://schemas.openxmlformats.org/officeDocument/2006/relationships/header" Target="header1.xml"/><Relationship Id="rId35" Type="http://schemas.openxmlformats.org/officeDocument/2006/relationships/glossaryDocument" Target="glossary/document.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doi.org/10.1787/e13bef63-en" TargetMode="External"/><Relationship Id="rId1" Type="http://schemas.openxmlformats.org/officeDocument/2006/relationships/hyperlink" Target="http://dx.doi.org/10.1787/eag-2012-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FE8DB97694E4102874736516C0C447F"/>
        <w:category>
          <w:name w:val="Všeobecné"/>
          <w:gallery w:val="placeholder"/>
        </w:category>
        <w:types>
          <w:type w:val="bbPlcHdr"/>
        </w:types>
        <w:behaviors>
          <w:behavior w:val="content"/>
        </w:behaviors>
        <w:guid w:val="{8B87C341-3DAF-4F3E-8A13-6DE3EA467F1C}"/>
      </w:docPartPr>
      <w:docPartBody>
        <w:p w:rsidR="00441917" w:rsidRDefault="00DD4E78" w:rsidP="00DD4E78">
          <w:pPr>
            <w:pStyle w:val="7FE8DB97694E4102874736516C0C447F"/>
          </w:pPr>
          <w:r w:rsidRPr="00F765C5">
            <w:rPr>
              <w:rStyle w:val="Zstupntext"/>
            </w:rPr>
            <w:t>Vyberte položku.</w:t>
          </w:r>
        </w:p>
      </w:docPartBody>
    </w:docPart>
    <w:docPart>
      <w:docPartPr>
        <w:name w:val="D29233FA58F94FB3AF7AC8B7FA267906"/>
        <w:category>
          <w:name w:val="Všeobecné"/>
          <w:gallery w:val="placeholder"/>
        </w:category>
        <w:types>
          <w:type w:val="bbPlcHdr"/>
        </w:types>
        <w:behaviors>
          <w:behavior w:val="content"/>
        </w:behaviors>
        <w:guid w:val="{FE2263A9-C4C9-4700-B319-24CA2C0A720A}"/>
      </w:docPartPr>
      <w:docPartBody>
        <w:p w:rsidR="00441917" w:rsidRDefault="00DD4E78" w:rsidP="00DD4E78">
          <w:pPr>
            <w:pStyle w:val="D29233FA58F94FB3AF7AC8B7FA267906"/>
          </w:pPr>
          <w:r w:rsidRPr="00F765C5">
            <w:rPr>
              <w:rStyle w:val="Zstupntext"/>
            </w:rPr>
            <w:t>Vyberte položku.</w:t>
          </w:r>
        </w:p>
      </w:docPartBody>
    </w:docPart>
    <w:docPart>
      <w:docPartPr>
        <w:name w:val="BA5BFED87C184FC49962A4A698C813DE"/>
        <w:category>
          <w:name w:val="Všeobecné"/>
          <w:gallery w:val="placeholder"/>
        </w:category>
        <w:types>
          <w:type w:val="bbPlcHdr"/>
        </w:types>
        <w:behaviors>
          <w:behavior w:val="content"/>
        </w:behaviors>
        <w:guid w:val="{A07B52D0-8059-4C7C-9228-75ADAEF9592B}"/>
      </w:docPartPr>
      <w:docPartBody>
        <w:p w:rsidR="007C095D" w:rsidRDefault="004F451C" w:rsidP="004F451C">
          <w:pPr>
            <w:pStyle w:val="BA5BFED87C184FC49962A4A698C813DE"/>
          </w:pPr>
          <w:r w:rsidRPr="00F765C5">
            <w:rPr>
              <w:rStyle w:val="Zstupntext"/>
            </w:rPr>
            <w:t>Vyberte položku.</w:t>
          </w:r>
        </w:p>
      </w:docPartBody>
    </w:docPart>
    <w:docPart>
      <w:docPartPr>
        <w:name w:val="5A762E3AFD954C088AABBD75E5A1B872"/>
        <w:category>
          <w:name w:val="Všeobecné"/>
          <w:gallery w:val="placeholder"/>
        </w:category>
        <w:types>
          <w:type w:val="bbPlcHdr"/>
        </w:types>
        <w:behaviors>
          <w:behavior w:val="content"/>
        </w:behaviors>
        <w:guid w:val="{21D29A29-2584-49A0-8273-14A2893784E3}"/>
      </w:docPartPr>
      <w:docPartBody>
        <w:p w:rsidR="007C095D" w:rsidRDefault="004F451C" w:rsidP="004F451C">
          <w:pPr>
            <w:pStyle w:val="5A762E3AFD954C088AABBD75E5A1B872"/>
          </w:pPr>
          <w:r w:rsidRPr="00F765C5">
            <w:rPr>
              <w:rStyle w:val="Zstupntext"/>
            </w:rPr>
            <w:t>Vyberte položku.</w:t>
          </w:r>
        </w:p>
      </w:docPartBody>
    </w:docPart>
    <w:docPart>
      <w:docPartPr>
        <w:name w:val="A2E491662FED4331AFAC6126CBE7AD59"/>
        <w:category>
          <w:name w:val="Všeobecné"/>
          <w:gallery w:val="placeholder"/>
        </w:category>
        <w:types>
          <w:type w:val="bbPlcHdr"/>
        </w:types>
        <w:behaviors>
          <w:behavior w:val="content"/>
        </w:behaviors>
        <w:guid w:val="{92E6310C-120D-447B-84A9-56B7582297CF}"/>
      </w:docPartPr>
      <w:docPartBody>
        <w:p w:rsidR="007C095D" w:rsidRDefault="004F451C" w:rsidP="004F451C">
          <w:pPr>
            <w:pStyle w:val="A2E491662FED4331AFAC6126CBE7AD59"/>
          </w:pPr>
          <w:r w:rsidRPr="00F765C5">
            <w:rPr>
              <w:rStyle w:val="Zstupntext"/>
            </w:rPr>
            <w:t>Vyberte položku.</w:t>
          </w:r>
        </w:p>
      </w:docPartBody>
    </w:docPart>
    <w:docPart>
      <w:docPartPr>
        <w:name w:val="3741A091E28F4612923B0B929DDF2DBB"/>
        <w:category>
          <w:name w:val="Všeobecné"/>
          <w:gallery w:val="placeholder"/>
        </w:category>
        <w:types>
          <w:type w:val="bbPlcHdr"/>
        </w:types>
        <w:behaviors>
          <w:behavior w:val="content"/>
        </w:behaviors>
        <w:guid w:val="{DD860932-C3CC-4192-88DB-C109D012BE85}"/>
      </w:docPartPr>
      <w:docPartBody>
        <w:p w:rsidR="007C095D" w:rsidRDefault="004F451C" w:rsidP="004F451C">
          <w:pPr>
            <w:pStyle w:val="3741A091E28F4612923B0B929DDF2DBB"/>
          </w:pPr>
          <w:r w:rsidRPr="00F765C5">
            <w:rPr>
              <w:rStyle w:val="Zstupntext"/>
            </w:rPr>
            <w:t>Vyberte položku.</w:t>
          </w:r>
        </w:p>
      </w:docPartBody>
    </w:docPart>
    <w:docPart>
      <w:docPartPr>
        <w:name w:val="A4377FC571334C5BAD22DE34D79BCA07"/>
        <w:category>
          <w:name w:val="Všeobecné"/>
          <w:gallery w:val="placeholder"/>
        </w:category>
        <w:types>
          <w:type w:val="bbPlcHdr"/>
        </w:types>
        <w:behaviors>
          <w:behavior w:val="content"/>
        </w:behaviors>
        <w:guid w:val="{4F7E7275-F5C0-4282-8DEE-79B834D7452A}"/>
      </w:docPartPr>
      <w:docPartBody>
        <w:p w:rsidR="007C095D" w:rsidRDefault="004F451C" w:rsidP="004F451C">
          <w:pPr>
            <w:pStyle w:val="A4377FC571334C5BAD22DE34D79BCA07"/>
          </w:pPr>
          <w:r w:rsidRPr="00F765C5">
            <w:rPr>
              <w:rStyle w:val="Zstupntext"/>
            </w:rPr>
            <w:t>Vyberte položku.</w:t>
          </w:r>
        </w:p>
      </w:docPartBody>
    </w:docPart>
    <w:docPart>
      <w:docPartPr>
        <w:name w:val="0B2AC49C61D3476F9E1021D9A539970E"/>
        <w:category>
          <w:name w:val="Všeobecné"/>
          <w:gallery w:val="placeholder"/>
        </w:category>
        <w:types>
          <w:type w:val="bbPlcHdr"/>
        </w:types>
        <w:behaviors>
          <w:behavior w:val="content"/>
        </w:behaviors>
        <w:guid w:val="{A702D477-DB35-42F5-AD18-FADEF73CD969}"/>
      </w:docPartPr>
      <w:docPartBody>
        <w:p w:rsidR="007C095D" w:rsidRDefault="004F451C" w:rsidP="004F451C">
          <w:pPr>
            <w:pStyle w:val="0B2AC49C61D3476F9E1021D9A539970E"/>
          </w:pPr>
          <w:r w:rsidRPr="00F765C5">
            <w:rPr>
              <w:rStyle w:val="Zstupntext"/>
            </w:rPr>
            <w:t>Vyberte položku.</w:t>
          </w:r>
        </w:p>
      </w:docPartBody>
    </w:docPart>
    <w:docPart>
      <w:docPartPr>
        <w:name w:val="AC3C6DC817A84DFE959C3035139116CC"/>
        <w:category>
          <w:name w:val="Všeobecné"/>
          <w:gallery w:val="placeholder"/>
        </w:category>
        <w:types>
          <w:type w:val="bbPlcHdr"/>
        </w:types>
        <w:behaviors>
          <w:behavior w:val="content"/>
        </w:behaviors>
        <w:guid w:val="{06D6197C-B459-4A7D-87D9-27E8F2B84081}"/>
      </w:docPartPr>
      <w:docPartBody>
        <w:p w:rsidR="001524A0" w:rsidRDefault="00064B00" w:rsidP="00064B00">
          <w:pPr>
            <w:pStyle w:val="AC3C6DC817A84DFE959C3035139116CC"/>
          </w:pPr>
          <w:r w:rsidRPr="00F765C5">
            <w:rPr>
              <w:rStyle w:val="Zstupntext"/>
            </w:rPr>
            <w:t>Vyberte položku.</w:t>
          </w:r>
        </w:p>
      </w:docPartBody>
    </w:docPart>
    <w:docPart>
      <w:docPartPr>
        <w:name w:val="E303B25A4FA24848BF9BAE4D330EF521"/>
        <w:category>
          <w:name w:val="Všeobecné"/>
          <w:gallery w:val="placeholder"/>
        </w:category>
        <w:types>
          <w:type w:val="bbPlcHdr"/>
        </w:types>
        <w:behaviors>
          <w:behavior w:val="content"/>
        </w:behaviors>
        <w:guid w:val="{E381F296-5E0C-4FCF-BDC7-4480FA5CF535}"/>
      </w:docPartPr>
      <w:docPartBody>
        <w:p w:rsidR="001524A0" w:rsidRDefault="00064B00" w:rsidP="00064B00">
          <w:pPr>
            <w:pStyle w:val="E303B25A4FA24848BF9BAE4D330EF521"/>
          </w:pPr>
          <w:r w:rsidRPr="00F765C5">
            <w:rPr>
              <w:rStyle w:val="Zstupntext"/>
            </w:rPr>
            <w:t>Vyberte položku.</w:t>
          </w:r>
        </w:p>
      </w:docPartBody>
    </w:docPart>
    <w:docPart>
      <w:docPartPr>
        <w:name w:val="D249CB06324547D999D70C904998AAA1"/>
        <w:category>
          <w:name w:val="Všeobecné"/>
          <w:gallery w:val="placeholder"/>
        </w:category>
        <w:types>
          <w:type w:val="bbPlcHdr"/>
        </w:types>
        <w:behaviors>
          <w:behavior w:val="content"/>
        </w:behaviors>
        <w:guid w:val="{840124A7-5B2E-4746-AAF6-E2FD4FFFFF04}"/>
      </w:docPartPr>
      <w:docPartBody>
        <w:p w:rsidR="0073033D" w:rsidRDefault="0073033D" w:rsidP="0073033D">
          <w:pPr>
            <w:pStyle w:val="D249CB06324547D999D70C904998AAA1"/>
          </w:pPr>
          <w:r w:rsidRPr="00F765C5">
            <w:rPr>
              <w:rStyle w:val="Zstupntext"/>
            </w:rPr>
            <w:t>Vyberte položku.</w:t>
          </w:r>
        </w:p>
      </w:docPartBody>
    </w:docPart>
    <w:docPart>
      <w:docPartPr>
        <w:name w:val="AFDBFDDA02A74E30ADC1C46F9791FF78"/>
        <w:category>
          <w:name w:val="Všeobecné"/>
          <w:gallery w:val="placeholder"/>
        </w:category>
        <w:types>
          <w:type w:val="bbPlcHdr"/>
        </w:types>
        <w:behaviors>
          <w:behavior w:val="content"/>
        </w:behaviors>
        <w:guid w:val="{C9F037FF-C855-4C90-85E1-C551E41E090C}"/>
      </w:docPartPr>
      <w:docPartBody>
        <w:p w:rsidR="0073033D" w:rsidRDefault="0073033D" w:rsidP="0073033D">
          <w:pPr>
            <w:pStyle w:val="AFDBFDDA02A74E30ADC1C46F9791FF78"/>
          </w:pPr>
          <w:r w:rsidRPr="00F765C5">
            <w:rPr>
              <w:rStyle w:val="Zstupntext"/>
            </w:rPr>
            <w:t>Vyberte položku.</w:t>
          </w:r>
        </w:p>
      </w:docPartBody>
    </w:docPart>
    <w:docPart>
      <w:docPartPr>
        <w:name w:val="62E7ADAFAA5F47CA924300DBDD6ABA25"/>
        <w:category>
          <w:name w:val="Všeobecné"/>
          <w:gallery w:val="placeholder"/>
        </w:category>
        <w:types>
          <w:type w:val="bbPlcHdr"/>
        </w:types>
        <w:behaviors>
          <w:behavior w:val="content"/>
        </w:behaviors>
        <w:guid w:val="{0877F36A-1834-402C-90CE-D87ACE9F94AD}"/>
      </w:docPartPr>
      <w:docPartBody>
        <w:p w:rsidR="0073033D" w:rsidRDefault="0073033D" w:rsidP="0073033D">
          <w:pPr>
            <w:pStyle w:val="62E7ADAFAA5F47CA924300DBDD6ABA25"/>
          </w:pPr>
          <w:r w:rsidRPr="00F765C5">
            <w:rPr>
              <w:rStyle w:val="Zstupntext"/>
            </w:rPr>
            <w:t>Vyberte položku.</w:t>
          </w:r>
        </w:p>
      </w:docPartBody>
    </w:docPart>
    <w:docPart>
      <w:docPartPr>
        <w:name w:val="A70827FA3CBA42E78E0091C57B3E625E"/>
        <w:category>
          <w:name w:val="Všeobecné"/>
          <w:gallery w:val="placeholder"/>
        </w:category>
        <w:types>
          <w:type w:val="bbPlcHdr"/>
        </w:types>
        <w:behaviors>
          <w:behavior w:val="content"/>
        </w:behaviors>
        <w:guid w:val="{BD81AC6A-D273-48F1-92B6-C5B1435C37A3}"/>
      </w:docPartPr>
      <w:docPartBody>
        <w:p w:rsidR="0073033D" w:rsidRDefault="0073033D" w:rsidP="0073033D">
          <w:pPr>
            <w:pStyle w:val="A70827FA3CBA42E78E0091C57B3E625E"/>
          </w:pPr>
          <w:r w:rsidRPr="00F765C5">
            <w:rPr>
              <w:rStyle w:val="Zstupntext"/>
            </w:rPr>
            <w:t>Vyberte položku.</w:t>
          </w:r>
        </w:p>
      </w:docPartBody>
    </w:docPart>
    <w:docPart>
      <w:docPartPr>
        <w:name w:val="D5D71038AA9B40AC9F8ABF9CA11866EF"/>
        <w:category>
          <w:name w:val="Všeobecné"/>
          <w:gallery w:val="placeholder"/>
        </w:category>
        <w:types>
          <w:type w:val="bbPlcHdr"/>
        </w:types>
        <w:behaviors>
          <w:behavior w:val="content"/>
        </w:behaviors>
        <w:guid w:val="{D36FF93B-E333-40C7-8AF5-E3D34DBB4D99}"/>
      </w:docPartPr>
      <w:docPartBody>
        <w:p w:rsidR="008A6C09" w:rsidRDefault="00442A2A" w:rsidP="00442A2A">
          <w:pPr>
            <w:pStyle w:val="D5D71038AA9B40AC9F8ABF9CA11866EF"/>
          </w:pPr>
          <w:r w:rsidRPr="00F765C5">
            <w:rPr>
              <w:rStyle w:val="Zstupntext"/>
            </w:rPr>
            <w:t>Vyberte položku.</w:t>
          </w:r>
        </w:p>
      </w:docPartBody>
    </w:docPart>
    <w:docPart>
      <w:docPartPr>
        <w:name w:val="8A7BBF504A254DB3AA7DBB4FF79AF634"/>
        <w:category>
          <w:name w:val="Všeobecné"/>
          <w:gallery w:val="placeholder"/>
        </w:category>
        <w:types>
          <w:type w:val="bbPlcHdr"/>
        </w:types>
        <w:behaviors>
          <w:behavior w:val="content"/>
        </w:behaviors>
        <w:guid w:val="{F1B32E60-ADEE-47CB-B8AC-519736E1E8E0}"/>
      </w:docPartPr>
      <w:docPartBody>
        <w:p w:rsidR="00C64250" w:rsidRDefault="00C64250" w:rsidP="00C64250">
          <w:pPr>
            <w:pStyle w:val="8A7BBF504A254DB3AA7DBB4FF79AF634"/>
          </w:pPr>
          <w:r w:rsidRPr="00F765C5">
            <w:rPr>
              <w:rStyle w:val="Zstupntext"/>
            </w:rPr>
            <w:t>Vyberte položku.</w:t>
          </w:r>
        </w:p>
      </w:docPartBody>
    </w:docPart>
    <w:docPart>
      <w:docPartPr>
        <w:name w:val="8FF665E3A5344B2AA6FB0A89D8621D6C"/>
        <w:category>
          <w:name w:val="Všeobecné"/>
          <w:gallery w:val="placeholder"/>
        </w:category>
        <w:types>
          <w:type w:val="bbPlcHdr"/>
        </w:types>
        <w:behaviors>
          <w:behavior w:val="content"/>
        </w:behaviors>
        <w:guid w:val="{BB275B76-A1E6-41A9-8475-8F94F4070703}"/>
      </w:docPartPr>
      <w:docPartBody>
        <w:p w:rsidR="005D4273" w:rsidRDefault="0087100F" w:rsidP="0087100F">
          <w:pPr>
            <w:pStyle w:val="8FF665E3A5344B2AA6FB0A89D8621D6C"/>
          </w:pPr>
          <w:r w:rsidRPr="00F765C5">
            <w:rPr>
              <w:rStyle w:val="Zstupntext"/>
            </w:rPr>
            <w:t>Vyberte položku.</w:t>
          </w:r>
        </w:p>
      </w:docPartBody>
    </w:docPart>
    <w:docPart>
      <w:docPartPr>
        <w:name w:val="20BF423B37EE48BBBBACBA9B724EA4CC"/>
        <w:category>
          <w:name w:val="Všeobecné"/>
          <w:gallery w:val="placeholder"/>
        </w:category>
        <w:types>
          <w:type w:val="bbPlcHdr"/>
        </w:types>
        <w:behaviors>
          <w:behavior w:val="content"/>
        </w:behaviors>
        <w:guid w:val="{F1DFB400-2EA9-4144-8507-DBF1AAAF01DA}"/>
      </w:docPartPr>
      <w:docPartBody>
        <w:p w:rsidR="000F2BEE" w:rsidRDefault="0073075A" w:rsidP="0073075A">
          <w:pPr>
            <w:pStyle w:val="20BF423B37EE48BBBBACBA9B724EA4CC"/>
          </w:pPr>
          <w:r w:rsidRPr="00F765C5">
            <w:rPr>
              <w:rStyle w:val="Zstupntext"/>
            </w:rPr>
            <w:t>Vyberte položku.</w:t>
          </w:r>
        </w:p>
      </w:docPartBody>
    </w:docPart>
    <w:docPart>
      <w:docPartPr>
        <w:name w:val="12DD0C424A8C45958EF4F9B22D492DCB"/>
        <w:category>
          <w:name w:val="Všeobecné"/>
          <w:gallery w:val="placeholder"/>
        </w:category>
        <w:types>
          <w:type w:val="bbPlcHdr"/>
        </w:types>
        <w:behaviors>
          <w:behavior w:val="content"/>
        </w:behaviors>
        <w:guid w:val="{6F7228B4-F71C-47AE-87C5-B1544C0F9184}"/>
      </w:docPartPr>
      <w:docPartBody>
        <w:p w:rsidR="000F2BEE" w:rsidRDefault="0073075A" w:rsidP="0073075A">
          <w:pPr>
            <w:pStyle w:val="12DD0C424A8C45958EF4F9B22D492DCB"/>
          </w:pPr>
          <w:r w:rsidRPr="00F765C5">
            <w:rPr>
              <w:rStyle w:val="Zstupntext"/>
            </w:rPr>
            <w:t>Vyberte položku.</w:t>
          </w:r>
        </w:p>
      </w:docPartBody>
    </w:docPart>
    <w:docPart>
      <w:docPartPr>
        <w:name w:val="A080427695AD49E1857AAD13E882351C"/>
        <w:category>
          <w:name w:val="Všeobecné"/>
          <w:gallery w:val="placeholder"/>
        </w:category>
        <w:types>
          <w:type w:val="bbPlcHdr"/>
        </w:types>
        <w:behaviors>
          <w:behavior w:val="content"/>
        </w:behaviors>
        <w:guid w:val="{55E58338-9EB9-431A-9F0F-11CCC8A4BE6E}"/>
      </w:docPartPr>
      <w:docPartBody>
        <w:p w:rsidR="000F2BEE" w:rsidRDefault="0073075A" w:rsidP="0073075A">
          <w:pPr>
            <w:pStyle w:val="A080427695AD49E1857AAD13E882351C"/>
          </w:pPr>
          <w:r w:rsidRPr="00F765C5">
            <w:rPr>
              <w:rStyle w:val="Zstupntext"/>
            </w:rPr>
            <w:t>Vyberte položku.</w:t>
          </w:r>
        </w:p>
      </w:docPartBody>
    </w:docPart>
    <w:docPart>
      <w:docPartPr>
        <w:name w:val="09D3337AA40F4C2F85420289B2966C8A"/>
        <w:category>
          <w:name w:val="Všeobecné"/>
          <w:gallery w:val="placeholder"/>
        </w:category>
        <w:types>
          <w:type w:val="bbPlcHdr"/>
        </w:types>
        <w:behaviors>
          <w:behavior w:val="content"/>
        </w:behaviors>
        <w:guid w:val="{1F9373CD-7332-4D15-8633-CC976C746D4E}"/>
      </w:docPartPr>
      <w:docPartBody>
        <w:p w:rsidR="000F2BEE" w:rsidRDefault="0073075A" w:rsidP="0073075A">
          <w:pPr>
            <w:pStyle w:val="09D3337AA40F4C2F85420289B2966C8A"/>
          </w:pPr>
          <w:r w:rsidRPr="00F765C5">
            <w:rPr>
              <w:rStyle w:val="Zstupntext"/>
            </w:rPr>
            <w:t>Vyberte položku.</w:t>
          </w:r>
        </w:p>
      </w:docPartBody>
    </w:docPart>
    <w:docPart>
      <w:docPartPr>
        <w:name w:val="AA61033673F341CAB47BB82C13BBEF29"/>
        <w:category>
          <w:name w:val="Všeobecné"/>
          <w:gallery w:val="placeholder"/>
        </w:category>
        <w:types>
          <w:type w:val="bbPlcHdr"/>
        </w:types>
        <w:behaviors>
          <w:behavior w:val="content"/>
        </w:behaviors>
        <w:guid w:val="{EE0A9B02-64B2-4B5A-8528-DC08D8C51FC5}"/>
      </w:docPartPr>
      <w:docPartBody>
        <w:p w:rsidR="000F2BEE" w:rsidRDefault="0073075A" w:rsidP="0073075A">
          <w:pPr>
            <w:pStyle w:val="AA61033673F341CAB47BB82C13BBEF29"/>
          </w:pPr>
          <w:r w:rsidRPr="00F765C5">
            <w:rPr>
              <w:rStyle w:val="Zstupntext"/>
            </w:rPr>
            <w:t>Vyberte položku.</w:t>
          </w:r>
        </w:p>
      </w:docPartBody>
    </w:docPart>
    <w:docPart>
      <w:docPartPr>
        <w:name w:val="1532DED7025C4DE9B48CB54B9A8C8C86"/>
        <w:category>
          <w:name w:val="Všeobecné"/>
          <w:gallery w:val="placeholder"/>
        </w:category>
        <w:types>
          <w:type w:val="bbPlcHdr"/>
        </w:types>
        <w:behaviors>
          <w:behavior w:val="content"/>
        </w:behaviors>
        <w:guid w:val="{F6051E8C-57EA-4A9C-AD6D-ADDB9F911598}"/>
      </w:docPartPr>
      <w:docPartBody>
        <w:p w:rsidR="000F2BEE" w:rsidRDefault="0073075A" w:rsidP="0073075A">
          <w:pPr>
            <w:pStyle w:val="1532DED7025C4DE9B48CB54B9A8C8C86"/>
          </w:pPr>
          <w:r w:rsidRPr="00F765C5">
            <w:rPr>
              <w:rStyle w:val="Zstupntext"/>
            </w:rPr>
            <w:t>Vyberte položku.</w:t>
          </w:r>
        </w:p>
      </w:docPartBody>
    </w:docPart>
    <w:docPart>
      <w:docPartPr>
        <w:name w:val="844DD26D0A254DF88E9FC2B1FA33A83B"/>
        <w:category>
          <w:name w:val="Všeobecné"/>
          <w:gallery w:val="placeholder"/>
        </w:category>
        <w:types>
          <w:type w:val="bbPlcHdr"/>
        </w:types>
        <w:behaviors>
          <w:behavior w:val="content"/>
        </w:behaviors>
        <w:guid w:val="{635A5D47-454C-452D-8A33-BE7E0D9EC7FA}"/>
      </w:docPartPr>
      <w:docPartBody>
        <w:p w:rsidR="000F2BEE" w:rsidRDefault="0073075A" w:rsidP="0073075A">
          <w:pPr>
            <w:pStyle w:val="844DD26D0A254DF88E9FC2B1FA33A83B"/>
          </w:pPr>
          <w:r w:rsidRPr="00F765C5">
            <w:rPr>
              <w:rStyle w:val="Zstupntext"/>
            </w:rPr>
            <w:t>Vyberte položku.</w:t>
          </w:r>
        </w:p>
      </w:docPartBody>
    </w:docPart>
    <w:docPart>
      <w:docPartPr>
        <w:name w:val="EB790257468B47379E0E9E54EED1D7F7"/>
        <w:category>
          <w:name w:val="Všeobecné"/>
          <w:gallery w:val="placeholder"/>
        </w:category>
        <w:types>
          <w:type w:val="bbPlcHdr"/>
        </w:types>
        <w:behaviors>
          <w:behavior w:val="content"/>
        </w:behaviors>
        <w:guid w:val="{0E717056-7CD0-42FC-80AB-B061D1628E91}"/>
      </w:docPartPr>
      <w:docPartBody>
        <w:p w:rsidR="000F2BEE" w:rsidRDefault="0073075A" w:rsidP="0073075A">
          <w:pPr>
            <w:pStyle w:val="EB790257468B47379E0E9E54EED1D7F7"/>
          </w:pPr>
          <w:r w:rsidRPr="00F765C5">
            <w:rPr>
              <w:rStyle w:val="Zstupntext"/>
            </w:rPr>
            <w:t>Vyberte položku.</w:t>
          </w:r>
        </w:p>
      </w:docPartBody>
    </w:docPart>
    <w:docPart>
      <w:docPartPr>
        <w:name w:val="6FEECED4796C4C9EACE9ADCA4C668791"/>
        <w:category>
          <w:name w:val="Všeobecné"/>
          <w:gallery w:val="placeholder"/>
        </w:category>
        <w:types>
          <w:type w:val="bbPlcHdr"/>
        </w:types>
        <w:behaviors>
          <w:behavior w:val="content"/>
        </w:behaviors>
        <w:guid w:val="{B6877742-AC7D-4C77-A829-2AB6E91CDC61}"/>
      </w:docPartPr>
      <w:docPartBody>
        <w:p w:rsidR="000F2BEE" w:rsidRDefault="0073075A" w:rsidP="0073075A">
          <w:pPr>
            <w:pStyle w:val="6FEECED4796C4C9EACE9ADCA4C668791"/>
          </w:pPr>
          <w:r w:rsidRPr="00F765C5">
            <w:rPr>
              <w:rStyle w:val="Zstupntext"/>
            </w:rPr>
            <w:t>Vyberte položku.</w:t>
          </w:r>
        </w:p>
      </w:docPartBody>
    </w:docPart>
    <w:docPart>
      <w:docPartPr>
        <w:name w:val="D71FCE0ADD864370BC2A86FC746458B4"/>
        <w:category>
          <w:name w:val="Všeobecné"/>
          <w:gallery w:val="placeholder"/>
        </w:category>
        <w:types>
          <w:type w:val="bbPlcHdr"/>
        </w:types>
        <w:behaviors>
          <w:behavior w:val="content"/>
        </w:behaviors>
        <w:guid w:val="{C6BCC5C4-B7A5-4F4E-890D-19ACCEA3534C}"/>
      </w:docPartPr>
      <w:docPartBody>
        <w:p w:rsidR="000F2BEE" w:rsidRDefault="0073075A" w:rsidP="0073075A">
          <w:pPr>
            <w:pStyle w:val="D71FCE0ADD864370BC2A86FC746458B4"/>
          </w:pPr>
          <w:r w:rsidRPr="00F765C5">
            <w:rPr>
              <w:rStyle w:val="Zstupntext"/>
            </w:rPr>
            <w:t>Vyberte položku.</w:t>
          </w:r>
        </w:p>
      </w:docPartBody>
    </w:docPart>
    <w:docPart>
      <w:docPartPr>
        <w:name w:val="7305C83819894671812972112B96A364"/>
        <w:category>
          <w:name w:val="Všeobecné"/>
          <w:gallery w:val="placeholder"/>
        </w:category>
        <w:types>
          <w:type w:val="bbPlcHdr"/>
        </w:types>
        <w:behaviors>
          <w:behavior w:val="content"/>
        </w:behaviors>
        <w:guid w:val="{4AFC471C-3162-4FDD-9DFD-16A2E9949529}"/>
      </w:docPartPr>
      <w:docPartBody>
        <w:p w:rsidR="000F2BEE" w:rsidRDefault="0073075A" w:rsidP="0073075A">
          <w:pPr>
            <w:pStyle w:val="7305C83819894671812972112B96A364"/>
          </w:pPr>
          <w:r w:rsidRPr="00F765C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E78"/>
    <w:rsid w:val="00043FA0"/>
    <w:rsid w:val="00056816"/>
    <w:rsid w:val="00064B00"/>
    <w:rsid w:val="0006527F"/>
    <w:rsid w:val="00080283"/>
    <w:rsid w:val="00095BCF"/>
    <w:rsid w:val="000F2127"/>
    <w:rsid w:val="000F2BEE"/>
    <w:rsid w:val="00136BEF"/>
    <w:rsid w:val="001524A0"/>
    <w:rsid w:val="001621FC"/>
    <w:rsid w:val="00187FB2"/>
    <w:rsid w:val="001F74A6"/>
    <w:rsid w:val="00227E6D"/>
    <w:rsid w:val="00255575"/>
    <w:rsid w:val="0027061A"/>
    <w:rsid w:val="0029528B"/>
    <w:rsid w:val="0029651E"/>
    <w:rsid w:val="0029740C"/>
    <w:rsid w:val="002B7E4E"/>
    <w:rsid w:val="003151FB"/>
    <w:rsid w:val="00324E64"/>
    <w:rsid w:val="0033765E"/>
    <w:rsid w:val="003A0C7A"/>
    <w:rsid w:val="003C1D7E"/>
    <w:rsid w:val="003C30F5"/>
    <w:rsid w:val="003C4F77"/>
    <w:rsid w:val="003E0A92"/>
    <w:rsid w:val="003E118E"/>
    <w:rsid w:val="00420BC1"/>
    <w:rsid w:val="004414D8"/>
    <w:rsid w:val="00441917"/>
    <w:rsid w:val="00442A2A"/>
    <w:rsid w:val="004A41F7"/>
    <w:rsid w:val="004A5249"/>
    <w:rsid w:val="004E2504"/>
    <w:rsid w:val="004F0EC7"/>
    <w:rsid w:val="004F451C"/>
    <w:rsid w:val="004F523A"/>
    <w:rsid w:val="005329A1"/>
    <w:rsid w:val="0058193A"/>
    <w:rsid w:val="005903F1"/>
    <w:rsid w:val="005A3BEE"/>
    <w:rsid w:val="005C17FB"/>
    <w:rsid w:val="005C473D"/>
    <w:rsid w:val="005D4273"/>
    <w:rsid w:val="005E3680"/>
    <w:rsid w:val="006545E0"/>
    <w:rsid w:val="00672646"/>
    <w:rsid w:val="0067792A"/>
    <w:rsid w:val="00686732"/>
    <w:rsid w:val="006944E2"/>
    <w:rsid w:val="00696DF8"/>
    <w:rsid w:val="006A4C81"/>
    <w:rsid w:val="006C2672"/>
    <w:rsid w:val="0073033D"/>
    <w:rsid w:val="0073075A"/>
    <w:rsid w:val="00745251"/>
    <w:rsid w:val="007A7DE5"/>
    <w:rsid w:val="007C095D"/>
    <w:rsid w:val="007C51A0"/>
    <w:rsid w:val="007D23E5"/>
    <w:rsid w:val="007D7C35"/>
    <w:rsid w:val="007F488D"/>
    <w:rsid w:val="00807BC5"/>
    <w:rsid w:val="00841C82"/>
    <w:rsid w:val="0087100F"/>
    <w:rsid w:val="00882119"/>
    <w:rsid w:val="0088294B"/>
    <w:rsid w:val="008945F9"/>
    <w:rsid w:val="008A1C7C"/>
    <w:rsid w:val="008A6C09"/>
    <w:rsid w:val="008B0970"/>
    <w:rsid w:val="00925CEE"/>
    <w:rsid w:val="0093305A"/>
    <w:rsid w:val="009B3822"/>
    <w:rsid w:val="009C51AA"/>
    <w:rsid w:val="009D3EA3"/>
    <w:rsid w:val="009E566A"/>
    <w:rsid w:val="00A25BB5"/>
    <w:rsid w:val="00A25BF9"/>
    <w:rsid w:val="00A31BE5"/>
    <w:rsid w:val="00A95A6A"/>
    <w:rsid w:val="00AB0847"/>
    <w:rsid w:val="00AE2449"/>
    <w:rsid w:val="00AF6C16"/>
    <w:rsid w:val="00B533BF"/>
    <w:rsid w:val="00B53922"/>
    <w:rsid w:val="00B84D4E"/>
    <w:rsid w:val="00BB3760"/>
    <w:rsid w:val="00BE7F06"/>
    <w:rsid w:val="00C12FD4"/>
    <w:rsid w:val="00C33EC8"/>
    <w:rsid w:val="00C412C3"/>
    <w:rsid w:val="00C46CE7"/>
    <w:rsid w:val="00C60A86"/>
    <w:rsid w:val="00C64250"/>
    <w:rsid w:val="00CC6BA6"/>
    <w:rsid w:val="00CF7DD2"/>
    <w:rsid w:val="00D01FB2"/>
    <w:rsid w:val="00D165AE"/>
    <w:rsid w:val="00D22007"/>
    <w:rsid w:val="00D536B4"/>
    <w:rsid w:val="00DA43CF"/>
    <w:rsid w:val="00DD2FE9"/>
    <w:rsid w:val="00DD4E78"/>
    <w:rsid w:val="00E00A9F"/>
    <w:rsid w:val="00E27BB7"/>
    <w:rsid w:val="00E861D3"/>
    <w:rsid w:val="00EA6230"/>
    <w:rsid w:val="00EC70A0"/>
    <w:rsid w:val="00EF545E"/>
    <w:rsid w:val="00F13B83"/>
    <w:rsid w:val="00F20CF6"/>
    <w:rsid w:val="00F53A89"/>
    <w:rsid w:val="00F717CF"/>
    <w:rsid w:val="00F76FBD"/>
    <w:rsid w:val="00F97918"/>
    <w:rsid w:val="00F97EB1"/>
    <w:rsid w:val="00FB3B73"/>
    <w:rsid w:val="00FB70E9"/>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73075A"/>
    <w:rPr>
      <w:color w:val="808080"/>
    </w:rPr>
  </w:style>
  <w:style w:type="paragraph" w:customStyle="1" w:styleId="7FE8DB97694E4102874736516C0C447F">
    <w:name w:val="7FE8DB97694E4102874736516C0C447F"/>
    <w:rsid w:val="00DD4E78"/>
  </w:style>
  <w:style w:type="paragraph" w:customStyle="1" w:styleId="D29233FA58F94FB3AF7AC8B7FA267906">
    <w:name w:val="D29233FA58F94FB3AF7AC8B7FA267906"/>
    <w:rsid w:val="00DD4E78"/>
  </w:style>
  <w:style w:type="paragraph" w:customStyle="1" w:styleId="BA5BFED87C184FC49962A4A698C813DE">
    <w:name w:val="BA5BFED87C184FC49962A4A698C813DE"/>
    <w:rsid w:val="004F451C"/>
  </w:style>
  <w:style w:type="paragraph" w:customStyle="1" w:styleId="5A762E3AFD954C088AABBD75E5A1B872">
    <w:name w:val="5A762E3AFD954C088AABBD75E5A1B872"/>
    <w:rsid w:val="004F451C"/>
  </w:style>
  <w:style w:type="paragraph" w:customStyle="1" w:styleId="A2E491662FED4331AFAC6126CBE7AD59">
    <w:name w:val="A2E491662FED4331AFAC6126CBE7AD59"/>
    <w:rsid w:val="004F451C"/>
  </w:style>
  <w:style w:type="paragraph" w:customStyle="1" w:styleId="3741A091E28F4612923B0B929DDF2DBB">
    <w:name w:val="3741A091E28F4612923B0B929DDF2DBB"/>
    <w:rsid w:val="004F451C"/>
  </w:style>
  <w:style w:type="paragraph" w:customStyle="1" w:styleId="A4377FC571334C5BAD22DE34D79BCA07">
    <w:name w:val="A4377FC571334C5BAD22DE34D79BCA07"/>
    <w:rsid w:val="004F451C"/>
  </w:style>
  <w:style w:type="paragraph" w:customStyle="1" w:styleId="0B2AC49C61D3476F9E1021D9A539970E">
    <w:name w:val="0B2AC49C61D3476F9E1021D9A539970E"/>
    <w:rsid w:val="004F451C"/>
  </w:style>
  <w:style w:type="paragraph" w:customStyle="1" w:styleId="AC3C6DC817A84DFE959C3035139116CC">
    <w:name w:val="AC3C6DC817A84DFE959C3035139116CC"/>
    <w:rsid w:val="00064B00"/>
  </w:style>
  <w:style w:type="paragraph" w:customStyle="1" w:styleId="E303B25A4FA24848BF9BAE4D330EF521">
    <w:name w:val="E303B25A4FA24848BF9BAE4D330EF521"/>
    <w:rsid w:val="00064B00"/>
  </w:style>
  <w:style w:type="paragraph" w:customStyle="1" w:styleId="D249CB06324547D999D70C904998AAA1">
    <w:name w:val="D249CB06324547D999D70C904998AAA1"/>
    <w:rsid w:val="0073033D"/>
  </w:style>
  <w:style w:type="paragraph" w:customStyle="1" w:styleId="AFDBFDDA02A74E30ADC1C46F9791FF78">
    <w:name w:val="AFDBFDDA02A74E30ADC1C46F9791FF78"/>
    <w:rsid w:val="0073033D"/>
  </w:style>
  <w:style w:type="paragraph" w:customStyle="1" w:styleId="62E7ADAFAA5F47CA924300DBDD6ABA25">
    <w:name w:val="62E7ADAFAA5F47CA924300DBDD6ABA25"/>
    <w:rsid w:val="0073033D"/>
  </w:style>
  <w:style w:type="paragraph" w:customStyle="1" w:styleId="A70827FA3CBA42E78E0091C57B3E625E">
    <w:name w:val="A70827FA3CBA42E78E0091C57B3E625E"/>
    <w:rsid w:val="0073033D"/>
  </w:style>
  <w:style w:type="paragraph" w:customStyle="1" w:styleId="D5D71038AA9B40AC9F8ABF9CA11866EF">
    <w:name w:val="D5D71038AA9B40AC9F8ABF9CA11866EF"/>
    <w:rsid w:val="00442A2A"/>
  </w:style>
  <w:style w:type="paragraph" w:customStyle="1" w:styleId="8A7BBF504A254DB3AA7DBB4FF79AF634">
    <w:name w:val="8A7BBF504A254DB3AA7DBB4FF79AF634"/>
    <w:rsid w:val="00C64250"/>
  </w:style>
  <w:style w:type="paragraph" w:customStyle="1" w:styleId="8FF665E3A5344B2AA6FB0A89D8621D6C">
    <w:name w:val="8FF665E3A5344B2AA6FB0A89D8621D6C"/>
    <w:rsid w:val="0087100F"/>
    <w:pPr>
      <w:spacing w:line="278" w:lineRule="auto"/>
    </w:pPr>
    <w:rPr>
      <w:kern w:val="2"/>
      <w:sz w:val="24"/>
      <w:szCs w:val="24"/>
      <w14:ligatures w14:val="standardContextual"/>
    </w:rPr>
  </w:style>
  <w:style w:type="paragraph" w:customStyle="1" w:styleId="20BF423B37EE48BBBBACBA9B724EA4CC">
    <w:name w:val="20BF423B37EE48BBBBACBA9B724EA4CC"/>
    <w:rsid w:val="0073075A"/>
    <w:pPr>
      <w:spacing w:line="278" w:lineRule="auto"/>
    </w:pPr>
    <w:rPr>
      <w:kern w:val="2"/>
      <w:sz w:val="24"/>
      <w:szCs w:val="24"/>
      <w14:ligatures w14:val="standardContextual"/>
    </w:rPr>
  </w:style>
  <w:style w:type="paragraph" w:customStyle="1" w:styleId="12DD0C424A8C45958EF4F9B22D492DCB">
    <w:name w:val="12DD0C424A8C45958EF4F9B22D492DCB"/>
    <w:rsid w:val="0073075A"/>
    <w:pPr>
      <w:spacing w:line="278" w:lineRule="auto"/>
    </w:pPr>
    <w:rPr>
      <w:kern w:val="2"/>
      <w:sz w:val="24"/>
      <w:szCs w:val="24"/>
      <w14:ligatures w14:val="standardContextual"/>
    </w:rPr>
  </w:style>
  <w:style w:type="paragraph" w:customStyle="1" w:styleId="A080427695AD49E1857AAD13E882351C">
    <w:name w:val="A080427695AD49E1857AAD13E882351C"/>
    <w:rsid w:val="0073075A"/>
    <w:pPr>
      <w:spacing w:line="278" w:lineRule="auto"/>
    </w:pPr>
    <w:rPr>
      <w:kern w:val="2"/>
      <w:sz w:val="24"/>
      <w:szCs w:val="24"/>
      <w14:ligatures w14:val="standardContextual"/>
    </w:rPr>
  </w:style>
  <w:style w:type="paragraph" w:customStyle="1" w:styleId="09D3337AA40F4C2F85420289B2966C8A">
    <w:name w:val="09D3337AA40F4C2F85420289B2966C8A"/>
    <w:rsid w:val="0073075A"/>
    <w:pPr>
      <w:spacing w:line="278" w:lineRule="auto"/>
    </w:pPr>
    <w:rPr>
      <w:kern w:val="2"/>
      <w:sz w:val="24"/>
      <w:szCs w:val="24"/>
      <w14:ligatures w14:val="standardContextual"/>
    </w:rPr>
  </w:style>
  <w:style w:type="paragraph" w:customStyle="1" w:styleId="AA61033673F341CAB47BB82C13BBEF29">
    <w:name w:val="AA61033673F341CAB47BB82C13BBEF29"/>
    <w:rsid w:val="0073075A"/>
    <w:pPr>
      <w:spacing w:line="278" w:lineRule="auto"/>
    </w:pPr>
    <w:rPr>
      <w:kern w:val="2"/>
      <w:sz w:val="24"/>
      <w:szCs w:val="24"/>
      <w14:ligatures w14:val="standardContextual"/>
    </w:rPr>
  </w:style>
  <w:style w:type="paragraph" w:customStyle="1" w:styleId="1532DED7025C4DE9B48CB54B9A8C8C86">
    <w:name w:val="1532DED7025C4DE9B48CB54B9A8C8C86"/>
    <w:rsid w:val="0073075A"/>
    <w:pPr>
      <w:spacing w:line="278" w:lineRule="auto"/>
    </w:pPr>
    <w:rPr>
      <w:kern w:val="2"/>
      <w:sz w:val="24"/>
      <w:szCs w:val="24"/>
      <w14:ligatures w14:val="standardContextual"/>
    </w:rPr>
  </w:style>
  <w:style w:type="paragraph" w:customStyle="1" w:styleId="844DD26D0A254DF88E9FC2B1FA33A83B">
    <w:name w:val="844DD26D0A254DF88E9FC2B1FA33A83B"/>
    <w:rsid w:val="0073075A"/>
    <w:pPr>
      <w:spacing w:line="278" w:lineRule="auto"/>
    </w:pPr>
    <w:rPr>
      <w:kern w:val="2"/>
      <w:sz w:val="24"/>
      <w:szCs w:val="24"/>
      <w14:ligatures w14:val="standardContextual"/>
    </w:rPr>
  </w:style>
  <w:style w:type="paragraph" w:customStyle="1" w:styleId="EB790257468B47379E0E9E54EED1D7F7">
    <w:name w:val="EB790257468B47379E0E9E54EED1D7F7"/>
    <w:rsid w:val="0073075A"/>
    <w:pPr>
      <w:spacing w:line="278" w:lineRule="auto"/>
    </w:pPr>
    <w:rPr>
      <w:kern w:val="2"/>
      <w:sz w:val="24"/>
      <w:szCs w:val="24"/>
      <w14:ligatures w14:val="standardContextual"/>
    </w:rPr>
  </w:style>
  <w:style w:type="paragraph" w:customStyle="1" w:styleId="6FEECED4796C4C9EACE9ADCA4C668791">
    <w:name w:val="6FEECED4796C4C9EACE9ADCA4C668791"/>
    <w:rsid w:val="0073075A"/>
    <w:pPr>
      <w:spacing w:line="278" w:lineRule="auto"/>
    </w:pPr>
    <w:rPr>
      <w:kern w:val="2"/>
      <w:sz w:val="24"/>
      <w:szCs w:val="24"/>
      <w14:ligatures w14:val="standardContextual"/>
    </w:rPr>
  </w:style>
  <w:style w:type="paragraph" w:customStyle="1" w:styleId="D71FCE0ADD864370BC2A86FC746458B4">
    <w:name w:val="D71FCE0ADD864370BC2A86FC746458B4"/>
    <w:rsid w:val="0073075A"/>
    <w:pPr>
      <w:spacing w:line="278" w:lineRule="auto"/>
    </w:pPr>
    <w:rPr>
      <w:kern w:val="2"/>
      <w:sz w:val="24"/>
      <w:szCs w:val="24"/>
      <w14:ligatures w14:val="standardContextual"/>
    </w:rPr>
  </w:style>
  <w:style w:type="paragraph" w:customStyle="1" w:styleId="7305C83819894671812972112B96A364">
    <w:name w:val="7305C83819894671812972112B96A364"/>
    <w:rsid w:val="0073075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777691E68513749A04C316D691AEE10" ma:contentTypeVersion="4" ma:contentTypeDescription="Create a new document." ma:contentTypeScope="" ma:versionID="77a9a4de2bb9867c27b17abc507061b8">
  <xsd:schema xmlns:xsd="http://www.w3.org/2001/XMLSchema" xmlns:xs="http://www.w3.org/2001/XMLSchema" xmlns:p="http://schemas.microsoft.com/office/2006/metadata/properties" xmlns:ns2="c9235117-1446-424f-88f7-00c9af7dd7a3" targetNamespace="http://schemas.microsoft.com/office/2006/metadata/properties" ma:root="true" ma:fieldsID="44a766bfb990d1d3203168d3c8094ac2" ns2:_="">
    <xsd:import namespace="c9235117-1446-424f-88f7-00c9af7dd7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235117-1446-424f-88f7-00c9af7dd7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2EE5D1-D54F-4101-9B03-2333FE9FB88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A16522-A0D7-4C18-BE32-5E4E5A50D54A}">
  <ds:schemaRefs>
    <ds:schemaRef ds:uri="http://schemas.openxmlformats.org/officeDocument/2006/bibliography"/>
  </ds:schemaRefs>
</ds:datastoreItem>
</file>

<file path=customXml/itemProps3.xml><?xml version="1.0" encoding="utf-8"?>
<ds:datastoreItem xmlns:ds="http://schemas.openxmlformats.org/officeDocument/2006/customXml" ds:itemID="{422CB693-B491-4F4D-A26E-D7FEB7062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235117-1446-424f-88f7-00c9af7dd7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27D2C2-154B-497A-9593-8C4BDBD969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29</Pages>
  <Words>12154</Words>
  <Characters>69284</Characters>
  <Application>Microsoft Office Word</Application>
  <DocSecurity>0</DocSecurity>
  <Lines>577</Lines>
  <Paragraphs>162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Minarovičová Jana</dc:creator>
  <cp:keywords/>
  <dc:description/>
  <cp:lastModifiedBy>Minarovičová Jana</cp:lastModifiedBy>
  <cp:revision>6</cp:revision>
  <dcterms:created xsi:type="dcterms:W3CDTF">2024-12-02T15:33:00Z</dcterms:created>
  <dcterms:modified xsi:type="dcterms:W3CDTF">2024-12-18T08:15:00Z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0x0101003777691E68513749A04C316D691AEE10</vt:lpwstr>
  </property>
  <property fmtid="{D5CDD505-2E9C-101B-9397-08002B2CF9AE}" pid="3" name="MediaServiceImageTags">
    <vt:lpwstr/>
  </property>
</Properties>
</file>