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36CFD" w14:textId="77777777" w:rsidR="003247CE" w:rsidRDefault="003247CE" w:rsidP="003247CE">
      <w:pPr>
        <w:rPr>
          <w:b/>
          <w:color w:val="2E74B5" w:themeColor="accent1" w:themeShade="BF"/>
        </w:rPr>
      </w:pPr>
    </w:p>
    <w:p w14:paraId="5786B81F" w14:textId="38143C2A" w:rsidR="006E0BCF" w:rsidRPr="00C65600" w:rsidRDefault="003247CE" w:rsidP="006E0BCF">
      <w:pPr>
        <w:rPr>
          <w:b/>
          <w:color w:val="2E74B5" w:themeColor="accent1" w:themeShade="BF"/>
          <w:sz w:val="26"/>
          <w:szCs w:val="26"/>
        </w:rPr>
      </w:pPr>
      <w:r w:rsidRPr="003247CE">
        <w:rPr>
          <w:b/>
          <w:color w:val="2E74B5" w:themeColor="accent1" w:themeShade="BF"/>
          <w:sz w:val="26"/>
          <w:szCs w:val="26"/>
        </w:rPr>
        <w:t xml:space="preserve">Návrh na </w:t>
      </w:r>
      <w:r w:rsidR="00C65600">
        <w:rPr>
          <w:b/>
          <w:color w:val="2E74B5" w:themeColor="accent1" w:themeShade="BF"/>
          <w:sz w:val="26"/>
          <w:szCs w:val="26"/>
        </w:rPr>
        <w:t>schválenie</w:t>
      </w:r>
      <w:r w:rsidRPr="003247CE">
        <w:rPr>
          <w:b/>
          <w:color w:val="2E74B5" w:themeColor="accent1" w:themeShade="BF"/>
          <w:sz w:val="26"/>
          <w:szCs w:val="26"/>
        </w:rPr>
        <w:t xml:space="preserve"> transferu vo výške 850 000 EUR (zdroj EFRR 85%, EÚ) z alokácie Kooperačnej rady udržateľného mestského rozvoja (KR UMR) Banská Bystrica z opatrenia 1.1.1 do opatrenia 1.1.1 alokácie Rady partnerstva BBSK na základe uznesenia KR UMR Banská Bystrica č. 16/2025 zo dňa 15.1.2025</w:t>
      </w:r>
    </w:p>
    <w:p w14:paraId="216E8332" w14:textId="2A0D7FCF" w:rsidR="00EB4215" w:rsidRPr="00C65600" w:rsidRDefault="00C65600" w:rsidP="00C65600">
      <w:pPr>
        <w:pStyle w:val="Default"/>
        <w:jc w:val="both"/>
        <w:rPr>
          <w:b/>
          <w:bCs/>
          <w:color w:val="auto"/>
          <w:szCs w:val="22"/>
        </w:rPr>
      </w:pPr>
      <w:r w:rsidRPr="00712122">
        <w:rPr>
          <w:b/>
          <w:bCs/>
          <w:color w:val="auto"/>
          <w:szCs w:val="22"/>
        </w:rPr>
        <w:t xml:space="preserve">Kooperačná rada UMR </w:t>
      </w:r>
      <w:r>
        <w:rPr>
          <w:b/>
          <w:bCs/>
          <w:color w:val="auto"/>
          <w:szCs w:val="22"/>
        </w:rPr>
        <w:t xml:space="preserve">Banská Bystrica </w:t>
      </w:r>
      <w:r w:rsidRPr="00712122">
        <w:rPr>
          <w:b/>
          <w:bCs/>
          <w:color w:val="auto"/>
          <w:szCs w:val="22"/>
        </w:rPr>
        <w:t xml:space="preserve">(ďalej len KR UMR </w:t>
      </w:r>
      <w:r>
        <w:rPr>
          <w:b/>
          <w:bCs/>
          <w:color w:val="auto"/>
          <w:szCs w:val="22"/>
        </w:rPr>
        <w:t>BB</w:t>
      </w:r>
      <w:r w:rsidRPr="00712122">
        <w:rPr>
          <w:b/>
          <w:bCs/>
          <w:color w:val="auto"/>
          <w:szCs w:val="22"/>
        </w:rPr>
        <w:t xml:space="preserve">) a Rada partnerstva </w:t>
      </w:r>
      <w:r>
        <w:rPr>
          <w:b/>
          <w:bCs/>
          <w:color w:val="auto"/>
          <w:szCs w:val="22"/>
        </w:rPr>
        <w:t>Banskobystrického</w:t>
      </w:r>
      <w:r w:rsidRPr="00712122">
        <w:rPr>
          <w:b/>
          <w:bCs/>
          <w:color w:val="auto"/>
          <w:szCs w:val="22"/>
        </w:rPr>
        <w:t xml:space="preserve"> samosprávneho kraja (ďalej len RP </w:t>
      </w:r>
      <w:r>
        <w:rPr>
          <w:b/>
          <w:bCs/>
          <w:color w:val="auto"/>
          <w:szCs w:val="22"/>
        </w:rPr>
        <w:t>BB</w:t>
      </w:r>
      <w:r w:rsidRPr="00712122">
        <w:rPr>
          <w:b/>
          <w:bCs/>
          <w:color w:val="auto"/>
          <w:szCs w:val="22"/>
        </w:rPr>
        <w:t>SK) majú záujem z pridelených alokácií podporiť realizáciu projektového zámeru integrovanej územnej investície (PZ IÚI): „</w:t>
      </w:r>
      <w:r w:rsidRPr="00C65600">
        <w:rPr>
          <w:b/>
          <w:bCs/>
          <w:color w:val="auto"/>
          <w:szCs w:val="22"/>
        </w:rPr>
        <w:t>Regionálne Inovačné centrum ako nástroj rozvoja regionálnej inovačnej politiky pre podporu talentov, akceleráciu inovácií a udržateľný rozvoj</w:t>
      </w:r>
      <w:r w:rsidRPr="00712122">
        <w:rPr>
          <w:b/>
          <w:bCs/>
          <w:color w:val="auto"/>
          <w:szCs w:val="22"/>
        </w:rPr>
        <w:t>“.</w:t>
      </w:r>
      <w:r w:rsidRPr="00C65600">
        <w:rPr>
          <w:b/>
          <w:bCs/>
          <w:color w:val="auto"/>
          <w:szCs w:val="22"/>
        </w:rPr>
        <w:t xml:space="preserve"> </w:t>
      </w:r>
    </w:p>
    <w:p w14:paraId="0502ED55" w14:textId="77777777" w:rsidR="00C65600" w:rsidRPr="00712122" w:rsidRDefault="00C65600" w:rsidP="00C65600">
      <w:pPr>
        <w:pStyle w:val="Default"/>
        <w:jc w:val="both"/>
        <w:rPr>
          <w:b/>
          <w:bCs/>
          <w:szCs w:val="22"/>
        </w:rPr>
      </w:pPr>
    </w:p>
    <w:p w14:paraId="5C57848F" w14:textId="4FDF4561" w:rsidR="00C65600" w:rsidRPr="00712122" w:rsidRDefault="00C65600" w:rsidP="00C65600">
      <w:pPr>
        <w:pStyle w:val="Default"/>
        <w:jc w:val="both"/>
        <w:rPr>
          <w:szCs w:val="22"/>
        </w:rPr>
      </w:pPr>
      <w:r w:rsidRPr="00712122">
        <w:rPr>
          <w:b/>
          <w:bCs/>
          <w:szCs w:val="22"/>
        </w:rPr>
        <w:t xml:space="preserve">Žiadosť o transfer vo výške </w:t>
      </w:r>
      <w:r>
        <w:rPr>
          <w:b/>
          <w:bCs/>
          <w:szCs w:val="22"/>
        </w:rPr>
        <w:t>85</w:t>
      </w:r>
      <w:r w:rsidRPr="00712122">
        <w:rPr>
          <w:b/>
          <w:bCs/>
          <w:szCs w:val="22"/>
        </w:rPr>
        <w:t xml:space="preserve">0 000 EUR z alokácie </w:t>
      </w:r>
      <w:r>
        <w:rPr>
          <w:b/>
          <w:bCs/>
          <w:szCs w:val="22"/>
        </w:rPr>
        <w:t>KR UMR</w:t>
      </w:r>
      <w:r w:rsidRPr="00712122">
        <w:rPr>
          <w:b/>
          <w:bCs/>
          <w:szCs w:val="22"/>
        </w:rPr>
        <w:t xml:space="preserve"> </w:t>
      </w:r>
      <w:r>
        <w:rPr>
          <w:b/>
          <w:bCs/>
          <w:szCs w:val="22"/>
        </w:rPr>
        <w:t>BB</w:t>
      </w:r>
      <w:r w:rsidRPr="00712122">
        <w:rPr>
          <w:b/>
          <w:bCs/>
          <w:color w:val="FF0000"/>
          <w:szCs w:val="22"/>
        </w:rPr>
        <w:t xml:space="preserve"> </w:t>
      </w:r>
      <w:r w:rsidRPr="00C65600">
        <w:rPr>
          <w:b/>
          <w:szCs w:val="22"/>
        </w:rPr>
        <w:t xml:space="preserve">z opatrenia </w:t>
      </w:r>
      <w:r w:rsidRPr="00C65600">
        <w:rPr>
          <w:b/>
          <w:szCs w:val="22"/>
        </w:rPr>
        <w:t>1.1</w:t>
      </w:r>
      <w:r w:rsidRPr="00C65600">
        <w:rPr>
          <w:b/>
          <w:szCs w:val="22"/>
        </w:rPr>
        <w:t>.1</w:t>
      </w:r>
      <w:r w:rsidRPr="00712122">
        <w:rPr>
          <w:szCs w:val="22"/>
        </w:rPr>
        <w:t xml:space="preserve"> </w:t>
      </w:r>
      <w:r>
        <w:t xml:space="preserve">Podpora </w:t>
      </w:r>
      <w:proofErr w:type="spellStart"/>
      <w:r>
        <w:t>medzisektorovej</w:t>
      </w:r>
      <w:proofErr w:type="spellEnd"/>
      <w:r>
        <w:t xml:space="preserve"> spolupráce v oblasti výskumu, vývoja a inovácií a zvyšovanie výskumných a inovačných kapacít v podnikoch </w:t>
      </w:r>
      <w:r w:rsidRPr="00C65600">
        <w:rPr>
          <w:b/>
          <w:szCs w:val="22"/>
        </w:rPr>
        <w:t>do alokácie RP BBSK</w:t>
      </w:r>
      <w:r>
        <w:rPr>
          <w:szCs w:val="22"/>
        </w:rPr>
        <w:t xml:space="preserve"> </w:t>
      </w:r>
      <w:r w:rsidRPr="00C65600">
        <w:rPr>
          <w:b/>
          <w:szCs w:val="22"/>
        </w:rPr>
        <w:t>do opatrenia 1.1</w:t>
      </w:r>
      <w:r w:rsidRPr="00C65600">
        <w:rPr>
          <w:b/>
          <w:szCs w:val="22"/>
        </w:rPr>
        <w:t>.1</w:t>
      </w:r>
      <w:r>
        <w:rPr>
          <w:szCs w:val="22"/>
        </w:rPr>
        <w:t xml:space="preserve"> </w:t>
      </w:r>
      <w:r>
        <w:t xml:space="preserve">Podpora </w:t>
      </w:r>
      <w:proofErr w:type="spellStart"/>
      <w:r>
        <w:t>medzisektorovej</w:t>
      </w:r>
      <w:proofErr w:type="spellEnd"/>
      <w:r>
        <w:t xml:space="preserve"> spolupráce v oblasti výskumu, vývoja a inovácií a zvyšovanie výskumných a inovačných kapacít v podnikoch</w:t>
      </w:r>
      <w:r w:rsidRPr="00712122">
        <w:rPr>
          <w:b/>
          <w:bCs/>
          <w:color w:val="FF0000"/>
          <w:szCs w:val="22"/>
        </w:rPr>
        <w:t xml:space="preserve"> </w:t>
      </w:r>
      <w:r w:rsidRPr="00712122">
        <w:rPr>
          <w:b/>
          <w:bCs/>
          <w:szCs w:val="22"/>
        </w:rPr>
        <w:t>b</w:t>
      </w:r>
      <w:r>
        <w:rPr>
          <w:b/>
          <w:bCs/>
          <w:szCs w:val="22"/>
        </w:rPr>
        <w:t>ude prerokovaná 15.1. 20</w:t>
      </w:r>
      <w:bookmarkStart w:id="0" w:name="_GoBack"/>
      <w:bookmarkEnd w:id="0"/>
      <w:r>
        <w:rPr>
          <w:b/>
          <w:bCs/>
          <w:szCs w:val="22"/>
        </w:rPr>
        <w:t>25</w:t>
      </w:r>
      <w:r w:rsidRPr="00712122">
        <w:rPr>
          <w:b/>
          <w:bCs/>
          <w:szCs w:val="22"/>
        </w:rPr>
        <w:t xml:space="preserve"> </w:t>
      </w:r>
      <w:r>
        <w:rPr>
          <w:b/>
          <w:bCs/>
          <w:szCs w:val="22"/>
        </w:rPr>
        <w:t xml:space="preserve">KR UMR BB </w:t>
      </w:r>
      <w:r w:rsidRPr="00712122">
        <w:rPr>
          <w:b/>
          <w:bCs/>
          <w:szCs w:val="22"/>
        </w:rPr>
        <w:t>a</w:t>
      </w:r>
      <w:r>
        <w:rPr>
          <w:b/>
          <w:bCs/>
          <w:szCs w:val="22"/>
        </w:rPr>
        <w:t xml:space="preserve"> RP BBSK schvaľuje transfer per </w:t>
      </w:r>
      <w:proofErr w:type="spellStart"/>
      <w:r>
        <w:rPr>
          <w:b/>
          <w:bCs/>
          <w:szCs w:val="22"/>
        </w:rPr>
        <w:t>rollam</w:t>
      </w:r>
      <w:proofErr w:type="spellEnd"/>
      <w:r>
        <w:rPr>
          <w:b/>
          <w:bCs/>
          <w:szCs w:val="22"/>
        </w:rPr>
        <w:t xml:space="preserve"> od 30.12. 2024 do 15.1. 2025. </w:t>
      </w:r>
      <w:r w:rsidRPr="00C65600">
        <w:t>Uznesenia RP BBSK a KR UMR BB budú doručené členom komisie najneskôr 17.1.</w:t>
      </w:r>
      <w:r>
        <w:t xml:space="preserve"> 2025.</w:t>
      </w:r>
    </w:p>
    <w:p w14:paraId="70CF1CEB" w14:textId="6EFEF414" w:rsidR="00C65600" w:rsidRPr="003247CE" w:rsidRDefault="00C65600" w:rsidP="00B8671D">
      <w:pPr>
        <w:pStyle w:val="Bezriadkovania"/>
        <w:spacing w:line="360" w:lineRule="auto"/>
        <w:rPr>
          <w:rFonts w:ascii="Calibri" w:hAnsi="Calibri" w:cs="Calibri"/>
          <w:szCs w:val="22"/>
        </w:rPr>
      </w:pPr>
    </w:p>
    <w:p w14:paraId="4017C674" w14:textId="77777777" w:rsidR="009C1E3B" w:rsidRPr="003247CE" w:rsidRDefault="009C1E3B" w:rsidP="00F12F65">
      <w:pPr>
        <w:pStyle w:val="Bezriadkovania"/>
        <w:spacing w:line="276" w:lineRule="auto"/>
        <w:rPr>
          <w:rFonts w:ascii="Calibri" w:hAnsi="Calibri" w:cs="Calibri"/>
          <w:szCs w:val="22"/>
        </w:rPr>
      </w:pPr>
      <w:r w:rsidRPr="003247CE">
        <w:rPr>
          <w:rFonts w:ascii="Calibri" w:hAnsi="Calibri" w:cs="Calibri"/>
          <w:szCs w:val="22"/>
        </w:rPr>
        <w:t xml:space="preserve">Banskobystrický samosprávny kraj (ďalej aj „BBSK“) patrí medzi najmenej rozvinuté slovenské regióny vo väčšine smerodajných ukazovateľov inovačnej výkonnosti. Na jednej strane miera využívania vedeckovýskumnej infraštruktúry na vedeckovýskumné aktivity poskytované priemyselným odvetviam na komerčnej báze je v BBSK (a všeobecne na Slovensku) nízka. Výskumné organizácie zatiaľ nie sú plne pripravené na intenzívnejšiu komerčnú spoluprácu s priemyslom. Na druhej strane aj keď v BBSK sídli skupina inovačných firiem, ktoré svoj rast založili na vedeckovýskumných a vývojových aktivitách, tieto sa často nezapájajú do spolupráce s vedeckovýskumnými organizáciami alebo s ďalšími firmami. Pritom firmy vítajú možnosť spolupracovať so študentmi (a ich školiteľmi) na príprave ich bakalárskych alebo diplomových prác, no iné pozitívne príklady sa hľadajú len ťažko. Firmy v BBSK navyše nemajú tendenciu spájať sa a vytvárať siete s inými regionálnymi hráčmi – nepoznajú napr. svojich potenciálnych partnerov či konkurentov v rámci regiónu. </w:t>
      </w:r>
    </w:p>
    <w:p w14:paraId="1543E296" w14:textId="6B252375" w:rsidR="00F57E7E" w:rsidRPr="003247CE" w:rsidRDefault="009C1E3B" w:rsidP="00F12F65">
      <w:pPr>
        <w:pStyle w:val="Bezriadkovania"/>
        <w:spacing w:line="276" w:lineRule="auto"/>
        <w:rPr>
          <w:rFonts w:ascii="Calibri" w:hAnsi="Calibri" w:cs="Calibri"/>
          <w:szCs w:val="22"/>
        </w:rPr>
      </w:pPr>
      <w:r w:rsidRPr="003247CE">
        <w:rPr>
          <w:rFonts w:ascii="Calibri" w:hAnsi="Calibri" w:cs="Calibri"/>
          <w:szCs w:val="22"/>
        </w:rPr>
        <w:t>Banskobystrický samosprávny kraj má však potenciál ťažiť z intenzívnejšej spolupráce medzi priemyslom a výskumom. Na strane ponuky má základňu pre výskum a vývoj, ktorá zodpovedá niektorým z jeho kľúčových hospodárskych sektorov, a infraštruktúru pre výskum a vývoj, ktorá bola modernizovaná v predchádzajúcom programovom období. Na strane dopytu má BBSK inovatívne a technologicky vyspelé spoločnosti, ktorých rast je poháňaný výskumom a vývojom s dôrazom na rozvoj a zaujímajú sa o zlepšovanie svojich výrobkov, služieb, obchodných a marketingových modelov. Tieto ciele vo vyspelých firmách zvyčajne sledujú ich interné tímy pre výskum a vývoj. Zároveň malé a stredné regionálne podniky majú záujem o inovácie, ale nemajú interné kapacity na výskum a vývoj, ani ďalšie finančné, technické a personálne zázemie.</w:t>
      </w:r>
    </w:p>
    <w:p w14:paraId="18044F8D" w14:textId="77777777" w:rsidR="00D813E8" w:rsidRPr="003247CE" w:rsidRDefault="00D813E8" w:rsidP="00F12F65">
      <w:pPr>
        <w:pStyle w:val="Bezriadkovania"/>
        <w:spacing w:line="276" w:lineRule="auto"/>
        <w:rPr>
          <w:rFonts w:ascii="Calibri" w:hAnsi="Calibri" w:cs="Calibri"/>
          <w:szCs w:val="22"/>
        </w:rPr>
      </w:pPr>
    </w:p>
    <w:p w14:paraId="786C800D" w14:textId="082B803A" w:rsidR="00D813E8" w:rsidRPr="003247CE" w:rsidRDefault="00D813E8" w:rsidP="00F12F65">
      <w:pPr>
        <w:pStyle w:val="Bezriadkovania"/>
        <w:spacing w:line="276" w:lineRule="auto"/>
        <w:rPr>
          <w:rFonts w:ascii="Calibri" w:hAnsi="Calibri" w:cs="Calibri"/>
          <w:szCs w:val="22"/>
        </w:rPr>
      </w:pPr>
      <w:r w:rsidRPr="003247CE">
        <w:rPr>
          <w:rFonts w:ascii="Calibri" w:hAnsi="Calibri" w:cs="Calibri"/>
          <w:szCs w:val="22"/>
        </w:rPr>
        <w:t>Projektový zámer</w:t>
      </w:r>
      <w:r w:rsidR="009C1E3B" w:rsidRPr="003247CE">
        <w:rPr>
          <w:rFonts w:ascii="Calibri" w:hAnsi="Calibri" w:cs="Calibri"/>
          <w:szCs w:val="22"/>
        </w:rPr>
        <w:t xml:space="preserve"> </w:t>
      </w:r>
      <w:r w:rsidRPr="003247CE">
        <w:rPr>
          <w:rFonts w:ascii="Calibri" w:hAnsi="Calibri" w:cs="Calibri"/>
          <w:szCs w:val="22"/>
        </w:rPr>
        <w:t xml:space="preserve"> </w:t>
      </w:r>
      <w:r w:rsidR="009C1E3B" w:rsidRPr="003247CE">
        <w:rPr>
          <w:rFonts w:ascii="Calibri" w:hAnsi="Calibri" w:cs="Calibri"/>
          <w:szCs w:val="22"/>
        </w:rPr>
        <w:t>Regionálne Inovačné centrum ako nástroj rozvoja regionálnej inovačnej politiky pre podporu talentov, akceleráciu inovácií a udržateľný rozvoj</w:t>
      </w:r>
      <w:r w:rsidR="00A4247F" w:rsidRPr="003247CE">
        <w:rPr>
          <w:rFonts w:ascii="Calibri" w:hAnsi="Calibri" w:cs="Calibri"/>
          <w:szCs w:val="22"/>
        </w:rPr>
        <w:t>, ID 569</w:t>
      </w:r>
      <w:r w:rsidR="009C1E3B" w:rsidRPr="003247CE">
        <w:rPr>
          <w:rFonts w:ascii="Calibri" w:hAnsi="Calibri" w:cs="Calibri"/>
          <w:szCs w:val="22"/>
        </w:rPr>
        <w:t xml:space="preserve"> </w:t>
      </w:r>
      <w:r w:rsidRPr="003247CE">
        <w:rPr>
          <w:rFonts w:ascii="Calibri" w:hAnsi="Calibri" w:cs="Calibri"/>
          <w:szCs w:val="22"/>
        </w:rPr>
        <w:t>je v súlade s Integrovanou územnou stratégiou BBSK a spĺňa požiadavky Integrovanej územnej investície. Zároveň je v súlade s nasledujúcimi strategickými a špecifickými cieľmi IÚS BBSK na roky 2022-2027:</w:t>
      </w:r>
    </w:p>
    <w:p w14:paraId="7CC1FBA1" w14:textId="77777777" w:rsidR="009C1E3B" w:rsidRPr="003247CE" w:rsidRDefault="009C1E3B" w:rsidP="00F12F65">
      <w:pPr>
        <w:pStyle w:val="Bezriadkovania"/>
        <w:spacing w:line="276" w:lineRule="auto"/>
        <w:rPr>
          <w:rFonts w:ascii="Calibri" w:hAnsi="Calibri" w:cs="Calibri"/>
          <w:szCs w:val="22"/>
        </w:rPr>
      </w:pPr>
    </w:p>
    <w:p w14:paraId="4A5770E9" w14:textId="199C0CDE" w:rsidR="00373AE0" w:rsidRPr="003247CE" w:rsidRDefault="00373AE0" w:rsidP="00F12F65">
      <w:pPr>
        <w:pStyle w:val="Bezriadkovania"/>
        <w:spacing w:line="276" w:lineRule="auto"/>
        <w:rPr>
          <w:rFonts w:ascii="Calibri" w:hAnsi="Calibri" w:cs="Calibri"/>
          <w:szCs w:val="22"/>
        </w:rPr>
      </w:pPr>
      <w:r w:rsidRPr="003247CE">
        <w:rPr>
          <w:rFonts w:ascii="Calibri" w:hAnsi="Calibri" w:cs="Calibri"/>
          <w:szCs w:val="22"/>
        </w:rPr>
        <w:t>Priorit</w:t>
      </w:r>
      <w:r w:rsidR="009E4595" w:rsidRPr="003247CE">
        <w:rPr>
          <w:rFonts w:ascii="Calibri" w:hAnsi="Calibri" w:cs="Calibri"/>
          <w:szCs w:val="22"/>
        </w:rPr>
        <w:t xml:space="preserve">a </w:t>
      </w:r>
      <w:r w:rsidRPr="003247CE">
        <w:rPr>
          <w:rFonts w:ascii="Calibri" w:hAnsi="Calibri" w:cs="Calibri"/>
          <w:szCs w:val="22"/>
        </w:rPr>
        <w:t xml:space="preserve">P1 Konkurencieschopná a udržateľná ekonomika   </w:t>
      </w:r>
    </w:p>
    <w:p w14:paraId="113299C1" w14:textId="77777777" w:rsidR="009E4595" w:rsidRPr="003247CE" w:rsidRDefault="009E4595" w:rsidP="00F12F65">
      <w:pPr>
        <w:pStyle w:val="Bezriadkovania"/>
        <w:spacing w:line="276" w:lineRule="auto"/>
        <w:rPr>
          <w:rFonts w:ascii="Calibri" w:hAnsi="Calibri" w:cs="Calibri"/>
          <w:szCs w:val="22"/>
        </w:rPr>
      </w:pPr>
      <w:r w:rsidRPr="003247CE">
        <w:rPr>
          <w:rFonts w:ascii="Calibri" w:hAnsi="Calibri" w:cs="Calibri"/>
          <w:szCs w:val="22"/>
        </w:rPr>
        <w:t>SC   1.1     Zvýšiť inovačnú výkonnosť, produktivitu a pridanú hodnotu regionálnej ekonomiky</w:t>
      </w:r>
    </w:p>
    <w:p w14:paraId="12E12A30" w14:textId="7E95EB3A" w:rsidR="0094567A" w:rsidRPr="003247CE" w:rsidRDefault="0094567A" w:rsidP="00F12F65">
      <w:pPr>
        <w:pStyle w:val="Bezriadkovania"/>
        <w:spacing w:line="276" w:lineRule="auto"/>
        <w:rPr>
          <w:rFonts w:ascii="Calibri" w:hAnsi="Calibri" w:cs="Calibri"/>
          <w:szCs w:val="22"/>
        </w:rPr>
      </w:pPr>
      <w:r w:rsidRPr="003247CE">
        <w:rPr>
          <w:rFonts w:ascii="Calibri" w:hAnsi="Calibri" w:cs="Calibri"/>
          <w:szCs w:val="22"/>
        </w:rPr>
        <w:t>1.1.1 Rozšíriť kapacity a modernizovať technickú, inovačnú a výskumnú infraštruktúru v regióne</w:t>
      </w:r>
    </w:p>
    <w:p w14:paraId="4910BC0F" w14:textId="3B6A86DF" w:rsidR="0094567A" w:rsidRPr="003247CE" w:rsidRDefault="0094567A" w:rsidP="00F12F65">
      <w:pPr>
        <w:pStyle w:val="Bezriadkovania"/>
        <w:spacing w:line="276" w:lineRule="auto"/>
        <w:rPr>
          <w:rFonts w:ascii="Calibri" w:hAnsi="Calibri" w:cs="Calibri"/>
          <w:szCs w:val="22"/>
        </w:rPr>
      </w:pPr>
      <w:r w:rsidRPr="003247CE">
        <w:rPr>
          <w:rFonts w:ascii="Calibri" w:hAnsi="Calibri" w:cs="Calibri"/>
          <w:szCs w:val="22"/>
        </w:rPr>
        <w:t>1.1.2 Zvýšiť kvalitu a dostupnosť ľudského kapitálu v súlade s požiadavkami trhu práce</w:t>
      </w:r>
    </w:p>
    <w:p w14:paraId="2CC33C54" w14:textId="7BDE7149" w:rsidR="0094567A" w:rsidRPr="003247CE" w:rsidRDefault="0094567A" w:rsidP="00F12F65">
      <w:pPr>
        <w:pStyle w:val="Bezriadkovania"/>
        <w:spacing w:line="276" w:lineRule="auto"/>
        <w:rPr>
          <w:rFonts w:ascii="Calibri" w:hAnsi="Calibri" w:cs="Calibri"/>
          <w:szCs w:val="22"/>
        </w:rPr>
      </w:pPr>
      <w:r w:rsidRPr="003247CE">
        <w:rPr>
          <w:rFonts w:ascii="Calibri" w:hAnsi="Calibri" w:cs="Calibri"/>
          <w:szCs w:val="22"/>
        </w:rPr>
        <w:t>1.1.3 Zlepšiť spoluprácu medzi podnikmi, vysokými školami a výskumnými organizáciami</w:t>
      </w:r>
    </w:p>
    <w:p w14:paraId="44E4D3DF" w14:textId="5A2FB09E" w:rsidR="0094567A" w:rsidRPr="003247CE" w:rsidRDefault="0094567A" w:rsidP="00F12F65">
      <w:pPr>
        <w:pStyle w:val="Bezriadkovania"/>
        <w:spacing w:line="276" w:lineRule="auto"/>
        <w:rPr>
          <w:rFonts w:ascii="Calibri" w:hAnsi="Calibri" w:cs="Calibri"/>
          <w:szCs w:val="22"/>
        </w:rPr>
      </w:pPr>
      <w:r w:rsidRPr="003247CE">
        <w:rPr>
          <w:rFonts w:ascii="Calibri" w:hAnsi="Calibri" w:cs="Calibri"/>
          <w:szCs w:val="22"/>
        </w:rPr>
        <w:t xml:space="preserve">1.1.4 Zvýšiť mieru digitalizácie, automatizácie a využívania dát a pokročilých technológií v </w:t>
      </w:r>
    </w:p>
    <w:p w14:paraId="19A0E782" w14:textId="77777777" w:rsidR="0094567A" w:rsidRPr="003247CE" w:rsidRDefault="0094567A" w:rsidP="00F12F65">
      <w:pPr>
        <w:pStyle w:val="Bezriadkovania"/>
        <w:spacing w:line="276" w:lineRule="auto"/>
        <w:rPr>
          <w:rFonts w:ascii="Calibri" w:hAnsi="Calibri" w:cs="Calibri"/>
          <w:szCs w:val="22"/>
        </w:rPr>
      </w:pPr>
      <w:r w:rsidRPr="003247CE">
        <w:rPr>
          <w:rFonts w:ascii="Calibri" w:hAnsi="Calibri" w:cs="Calibri"/>
          <w:szCs w:val="22"/>
        </w:rPr>
        <w:t>podnikateľskom, verejnom i akademickom sektore.</w:t>
      </w:r>
    </w:p>
    <w:p w14:paraId="00FFAF62" w14:textId="7EDC1DB9" w:rsidR="0094567A" w:rsidRPr="003247CE" w:rsidRDefault="0094567A" w:rsidP="00F12F65">
      <w:pPr>
        <w:pStyle w:val="Bezriadkovania"/>
        <w:spacing w:line="276" w:lineRule="auto"/>
        <w:rPr>
          <w:rFonts w:ascii="Calibri" w:hAnsi="Calibri" w:cs="Calibri"/>
          <w:szCs w:val="22"/>
        </w:rPr>
      </w:pPr>
      <w:r w:rsidRPr="003247CE">
        <w:rPr>
          <w:rFonts w:ascii="Calibri" w:hAnsi="Calibri" w:cs="Calibri"/>
          <w:szCs w:val="22"/>
        </w:rPr>
        <w:t xml:space="preserve">1.1.5 Zvýšiť výkonnosť podnikov v </w:t>
      </w:r>
      <w:proofErr w:type="spellStart"/>
      <w:r w:rsidRPr="003247CE">
        <w:rPr>
          <w:rFonts w:ascii="Calibri" w:hAnsi="Calibri" w:cs="Calibri"/>
          <w:szCs w:val="22"/>
        </w:rPr>
        <w:t>high-tech</w:t>
      </w:r>
      <w:proofErr w:type="spellEnd"/>
      <w:r w:rsidRPr="003247CE">
        <w:rPr>
          <w:rFonts w:ascii="Calibri" w:hAnsi="Calibri" w:cs="Calibri"/>
          <w:szCs w:val="22"/>
        </w:rPr>
        <w:t xml:space="preserve"> odvetviach, kreatívnom priemysle, </w:t>
      </w:r>
    </w:p>
    <w:p w14:paraId="396547D2" w14:textId="0D76F38B" w:rsidR="00426C2C" w:rsidRPr="003247CE" w:rsidRDefault="0094567A" w:rsidP="00F12F65">
      <w:pPr>
        <w:pStyle w:val="Bezriadkovania"/>
        <w:spacing w:line="276" w:lineRule="auto"/>
        <w:rPr>
          <w:rFonts w:ascii="Calibri" w:hAnsi="Calibri" w:cs="Calibri"/>
          <w:szCs w:val="22"/>
        </w:rPr>
      </w:pPr>
      <w:r w:rsidRPr="003247CE">
        <w:rPr>
          <w:rFonts w:ascii="Calibri" w:hAnsi="Calibri" w:cs="Calibri"/>
          <w:szCs w:val="22"/>
        </w:rPr>
        <w:t>poľnohospodárstve a cestovnom ruchu so zameraním na MS</w:t>
      </w:r>
      <w:r w:rsidR="000A6F44" w:rsidRPr="003247CE">
        <w:rPr>
          <w:rFonts w:ascii="Calibri" w:hAnsi="Calibri" w:cs="Calibri"/>
          <w:szCs w:val="22"/>
        </w:rPr>
        <w:t>P</w:t>
      </w:r>
      <w:r w:rsidRPr="003247CE">
        <w:rPr>
          <w:rFonts w:ascii="Calibri" w:hAnsi="Calibri" w:cs="Calibri"/>
          <w:szCs w:val="22"/>
        </w:rPr>
        <w:t xml:space="preserve"> </w:t>
      </w:r>
    </w:p>
    <w:p w14:paraId="4C6ED28E" w14:textId="77777777" w:rsidR="007B717E" w:rsidRPr="003247CE" w:rsidRDefault="007B717E" w:rsidP="00F12F65">
      <w:pPr>
        <w:pStyle w:val="Bezriadkovania"/>
        <w:spacing w:line="276" w:lineRule="auto"/>
        <w:rPr>
          <w:rFonts w:ascii="Calibri" w:hAnsi="Calibri" w:cs="Calibri"/>
          <w:szCs w:val="22"/>
        </w:rPr>
      </w:pPr>
    </w:p>
    <w:p w14:paraId="45EE5F84" w14:textId="03AE2FDD" w:rsidR="00063318" w:rsidRPr="003247CE" w:rsidRDefault="00897C9A" w:rsidP="00F12F65">
      <w:pPr>
        <w:pStyle w:val="Bezriadkovania"/>
        <w:spacing w:line="276" w:lineRule="auto"/>
        <w:rPr>
          <w:rFonts w:eastAsiaTheme="minorEastAsia" w:cstheme="minorBidi"/>
          <w:szCs w:val="22"/>
        </w:rPr>
      </w:pPr>
      <w:r w:rsidRPr="003247CE">
        <w:rPr>
          <w:rFonts w:ascii="Calibri" w:hAnsi="Calibri" w:cs="Calibri"/>
          <w:szCs w:val="22"/>
        </w:rPr>
        <w:t xml:space="preserve">Pri príprave projektu participovali ako hlavní aktéri Technická univerzita vo Zvolene, </w:t>
      </w:r>
      <w:r w:rsidRPr="003247CE">
        <w:rPr>
          <w:rFonts w:eastAsiaTheme="minorEastAsia" w:cstheme="minorBidi"/>
          <w:szCs w:val="22"/>
        </w:rPr>
        <w:t>Univerzita Mateja Bela v Banskej Bystrici, podnikateľské a mimovládne subjekty a mesto Banská Bystrica. Pôvodný zámer bo</w:t>
      </w:r>
      <w:r w:rsidR="002040AE" w:rsidRPr="003247CE">
        <w:rPr>
          <w:rFonts w:eastAsiaTheme="minorEastAsia" w:cstheme="minorBidi"/>
          <w:szCs w:val="22"/>
        </w:rPr>
        <w:t xml:space="preserve">l vytvoriť združenie právnických osôb s účasťou týchto subjektov. </w:t>
      </w:r>
    </w:p>
    <w:p w14:paraId="2043B1D0" w14:textId="77777777" w:rsidR="00063318" w:rsidRPr="003247CE" w:rsidRDefault="00063318" w:rsidP="00F12F65">
      <w:pPr>
        <w:pStyle w:val="Bezriadkovania"/>
        <w:spacing w:line="276" w:lineRule="auto"/>
        <w:rPr>
          <w:rFonts w:eastAsiaTheme="minorEastAsia" w:cstheme="minorBidi"/>
          <w:szCs w:val="22"/>
        </w:rPr>
      </w:pPr>
    </w:p>
    <w:p w14:paraId="6FA8DFEE" w14:textId="3BB0AEB3" w:rsidR="000D0C45" w:rsidRPr="003247CE" w:rsidRDefault="002040AE" w:rsidP="00F12F65">
      <w:pPr>
        <w:pStyle w:val="Bezriadkovania"/>
        <w:spacing w:line="276" w:lineRule="auto"/>
        <w:rPr>
          <w:rFonts w:eastAsiaTheme="minorEastAsia" w:cstheme="minorBidi"/>
          <w:szCs w:val="22"/>
        </w:rPr>
      </w:pPr>
      <w:r w:rsidRPr="003247CE">
        <w:rPr>
          <w:rFonts w:eastAsiaTheme="minorEastAsia" w:cstheme="minorBidi"/>
          <w:szCs w:val="22"/>
        </w:rPr>
        <w:t xml:space="preserve">Mesto Banská Bystrica je oprávneným žiadateľom pre aktivity v opatrení 1.1.1, výzva </w:t>
      </w:r>
      <w:r w:rsidR="009B3565" w:rsidRPr="003247CE">
        <w:rPr>
          <w:rFonts w:eastAsiaTheme="minorEastAsia" w:cstheme="minorBidi"/>
          <w:szCs w:val="22"/>
        </w:rPr>
        <w:t>PSK-MIRRI-613-2024-ITI-EFRR</w:t>
      </w:r>
      <w:r w:rsidR="00D421D4" w:rsidRPr="003247CE">
        <w:rPr>
          <w:rFonts w:eastAsiaTheme="minorEastAsia" w:cstheme="minorBidi"/>
          <w:szCs w:val="22"/>
        </w:rPr>
        <w:t xml:space="preserve">, </w:t>
      </w:r>
      <w:r w:rsidR="000D0C45" w:rsidRPr="003247CE">
        <w:rPr>
          <w:rFonts w:eastAsiaTheme="minorEastAsia" w:cstheme="minorBidi"/>
          <w:szCs w:val="22"/>
        </w:rPr>
        <w:t>a vyjadrilo vôľu spolupracovať s Banskobystrickým samosprávnym krajom na spoločne naplánovaných aktivitách. Kvôli kapacitným a organizačným dôvodom je vhodnejšie, keď aktivity zastrešuje a koordinuje jeden subjekt so širšou pôsobnosťou, čo je v tomto prípade Banskobystrický samosprávny kraj (BBSK).</w:t>
      </w:r>
    </w:p>
    <w:p w14:paraId="2427BDBD" w14:textId="77777777" w:rsidR="000D0C45" w:rsidRPr="003247CE" w:rsidRDefault="000D0C45" w:rsidP="00F12F65">
      <w:pPr>
        <w:pStyle w:val="Bezriadkovania"/>
        <w:spacing w:line="276" w:lineRule="auto"/>
        <w:rPr>
          <w:rFonts w:eastAsiaTheme="minorEastAsia" w:cstheme="minorBidi"/>
          <w:szCs w:val="22"/>
        </w:rPr>
      </w:pPr>
    </w:p>
    <w:p w14:paraId="2D0542BD" w14:textId="7F5AC350" w:rsidR="000D0C45" w:rsidRPr="003247CE" w:rsidRDefault="000D0C45" w:rsidP="00F12F65">
      <w:pPr>
        <w:pStyle w:val="Bezriadkovania"/>
        <w:spacing w:line="276" w:lineRule="auto"/>
        <w:rPr>
          <w:rFonts w:eastAsiaTheme="minorEastAsia" w:cstheme="minorBidi"/>
          <w:szCs w:val="22"/>
        </w:rPr>
      </w:pPr>
      <w:r w:rsidRPr="003247CE">
        <w:rPr>
          <w:rFonts w:eastAsiaTheme="minorEastAsia" w:cstheme="minorBidi"/>
          <w:szCs w:val="22"/>
        </w:rPr>
        <w:t>BBSK je vo výhodnejšej pozícii vo vzťahu k ostatným zainteresovaným stranám – podnikateľskému sektoru, výskumným inštitúciám a univerzitám, mimovládnym organizáciám pôsobiacim v doménach RIS 3 v celom kraji. Zároveň je zriaďovateľom stredných odborných škôl, ktoré sa tiež podieľajú na celoživotnom vzdelávaní v odboroch RIS3. V súčasnom programovom období je žiadateľom (prijímateľom) synergických projektov v oblasti RIS3 práve pre stredné školy, z ktorých niektoré sú založené na spolupráci výskumného aj podnikateľského sektora (</w:t>
      </w:r>
      <w:r w:rsidR="00DC4E65" w:rsidRPr="003247CE">
        <w:rPr>
          <w:rFonts w:eastAsiaTheme="minorEastAsia" w:cstheme="minorBidi"/>
          <w:b/>
          <w:bCs/>
          <w:szCs w:val="22"/>
        </w:rPr>
        <w:t xml:space="preserve">CURI – SOŠ informačných technológií  – Banská Bystrica – Vzdelávanie pre budúcnosť Industry 4.0 (ID 4107), </w:t>
      </w:r>
      <w:proofErr w:type="spellStart"/>
      <w:r w:rsidR="00354D0B" w:rsidRPr="003247CE">
        <w:rPr>
          <w:rFonts w:eastAsiaTheme="minorEastAsia" w:cstheme="minorBidi"/>
          <w:b/>
          <w:bCs/>
          <w:szCs w:val="22"/>
        </w:rPr>
        <w:t>Dron</w:t>
      </w:r>
      <w:proofErr w:type="spellEnd"/>
      <w:r w:rsidR="00354D0B" w:rsidRPr="003247CE">
        <w:rPr>
          <w:rFonts w:eastAsiaTheme="minorEastAsia" w:cstheme="minorBidi"/>
          <w:b/>
          <w:bCs/>
          <w:szCs w:val="22"/>
        </w:rPr>
        <w:t xml:space="preserve"> &amp; </w:t>
      </w:r>
      <w:proofErr w:type="spellStart"/>
      <w:r w:rsidR="00354D0B" w:rsidRPr="003247CE">
        <w:rPr>
          <w:rFonts w:eastAsiaTheme="minorEastAsia" w:cstheme="minorBidi"/>
          <w:b/>
          <w:bCs/>
          <w:szCs w:val="22"/>
        </w:rPr>
        <w:t>Science</w:t>
      </w:r>
      <w:proofErr w:type="spellEnd"/>
      <w:r w:rsidR="00354D0B" w:rsidRPr="003247CE">
        <w:rPr>
          <w:rFonts w:eastAsiaTheme="minorEastAsia" w:cstheme="minorBidi"/>
          <w:b/>
          <w:bCs/>
          <w:szCs w:val="22"/>
        </w:rPr>
        <w:t xml:space="preserve"> Center – Veda a technológie pre región – Gymnázium Fiľakovo a ďalšie).</w:t>
      </w:r>
    </w:p>
    <w:p w14:paraId="2F1A72F0" w14:textId="77777777" w:rsidR="151D13A6" w:rsidRPr="003247CE" w:rsidRDefault="151D13A6" w:rsidP="00F12F65">
      <w:pPr>
        <w:pStyle w:val="Bezriadkovania"/>
        <w:spacing w:line="276" w:lineRule="auto"/>
        <w:rPr>
          <w:rFonts w:eastAsiaTheme="minorEastAsia" w:cstheme="minorBidi"/>
          <w:b/>
          <w:bCs/>
          <w:szCs w:val="22"/>
        </w:rPr>
      </w:pPr>
    </w:p>
    <w:p w14:paraId="19687337" w14:textId="00626166" w:rsidR="002231DE" w:rsidRPr="003247CE" w:rsidRDefault="002231DE" w:rsidP="00F12F65">
      <w:pPr>
        <w:pStyle w:val="Bezriadkovania"/>
        <w:spacing w:line="276" w:lineRule="auto"/>
        <w:rPr>
          <w:rFonts w:ascii="Calibri" w:hAnsi="Calibri" w:cs="Calibri"/>
          <w:szCs w:val="22"/>
        </w:rPr>
      </w:pPr>
      <w:r w:rsidRPr="003247CE">
        <w:rPr>
          <w:rFonts w:ascii="Calibri" w:hAnsi="Calibri" w:cs="Calibri"/>
          <w:szCs w:val="22"/>
        </w:rPr>
        <w:t>HLAVNÝ CIEĽ PROJEKTU RIC</w:t>
      </w:r>
      <w:r w:rsidR="004533E3" w:rsidRPr="003247CE">
        <w:rPr>
          <w:rFonts w:ascii="Calibri" w:hAnsi="Calibri" w:cs="Calibri"/>
          <w:szCs w:val="22"/>
        </w:rPr>
        <w:t xml:space="preserve"> je </w:t>
      </w:r>
      <w:r w:rsidRPr="003247CE">
        <w:rPr>
          <w:rFonts w:ascii="Calibri" w:hAnsi="Calibri" w:cs="Calibri"/>
          <w:szCs w:val="22"/>
        </w:rPr>
        <w:t>Koordinácia a tvorba regionálnej inovačnej politiky v BBSK</w:t>
      </w:r>
    </w:p>
    <w:p w14:paraId="5718BA7A" w14:textId="77777777" w:rsidR="002231DE" w:rsidRPr="003247CE" w:rsidRDefault="002231DE" w:rsidP="00F12F65">
      <w:pPr>
        <w:pStyle w:val="Bezriadkovania"/>
        <w:spacing w:line="276" w:lineRule="auto"/>
        <w:rPr>
          <w:rFonts w:ascii="Calibri" w:hAnsi="Calibri" w:cs="Calibri"/>
          <w:szCs w:val="22"/>
        </w:rPr>
      </w:pPr>
      <w:r w:rsidRPr="003247CE">
        <w:rPr>
          <w:rFonts w:ascii="Calibri" w:hAnsi="Calibri" w:cs="Calibri"/>
          <w:szCs w:val="22"/>
        </w:rPr>
        <w:t xml:space="preserve">ŠPECIFICKÉ CIELE PROJEKTU RIC: </w:t>
      </w:r>
    </w:p>
    <w:p w14:paraId="6AB6CEAF" w14:textId="77777777" w:rsidR="002231DE" w:rsidRPr="003247CE" w:rsidRDefault="002231DE" w:rsidP="00F12F65">
      <w:pPr>
        <w:pStyle w:val="Bezriadkovania"/>
        <w:numPr>
          <w:ilvl w:val="0"/>
          <w:numId w:val="16"/>
        </w:numPr>
        <w:spacing w:line="276" w:lineRule="auto"/>
        <w:rPr>
          <w:rFonts w:ascii="Calibri" w:hAnsi="Calibri" w:cs="Calibri"/>
          <w:szCs w:val="22"/>
        </w:rPr>
      </w:pPr>
      <w:r w:rsidRPr="003247CE">
        <w:rPr>
          <w:rFonts w:ascii="Calibri" w:hAnsi="Calibri" w:cs="Calibri"/>
          <w:szCs w:val="22"/>
        </w:rPr>
        <w:lastRenderedPageBreak/>
        <w:t xml:space="preserve">Vytvorenie a koordinácia Regionálnej inovačnej stratégie </w:t>
      </w:r>
    </w:p>
    <w:p w14:paraId="0223ECCA" w14:textId="77777777" w:rsidR="002231DE" w:rsidRPr="003247CE" w:rsidRDefault="002231DE" w:rsidP="00F12F65">
      <w:pPr>
        <w:pStyle w:val="Bezriadkovania"/>
        <w:numPr>
          <w:ilvl w:val="0"/>
          <w:numId w:val="16"/>
        </w:numPr>
        <w:spacing w:line="276" w:lineRule="auto"/>
        <w:rPr>
          <w:rFonts w:ascii="Calibri" w:hAnsi="Calibri" w:cs="Calibri"/>
          <w:szCs w:val="22"/>
        </w:rPr>
      </w:pPr>
      <w:r w:rsidRPr="003247CE">
        <w:rPr>
          <w:rFonts w:ascii="Calibri" w:hAnsi="Calibri" w:cs="Calibri"/>
          <w:szCs w:val="22"/>
        </w:rPr>
        <w:t xml:space="preserve">Vznik Regionálneho inovačného centra v BBSK </w:t>
      </w:r>
    </w:p>
    <w:p w14:paraId="373FB35C" w14:textId="77777777" w:rsidR="002231DE" w:rsidRPr="003247CE" w:rsidRDefault="002231DE" w:rsidP="00F12F65">
      <w:pPr>
        <w:pStyle w:val="Bezriadkovania"/>
        <w:numPr>
          <w:ilvl w:val="0"/>
          <w:numId w:val="16"/>
        </w:numPr>
        <w:spacing w:line="276" w:lineRule="auto"/>
        <w:rPr>
          <w:rFonts w:ascii="Calibri" w:hAnsi="Calibri" w:cs="Calibri"/>
          <w:szCs w:val="22"/>
        </w:rPr>
      </w:pPr>
      <w:r w:rsidRPr="003247CE">
        <w:rPr>
          <w:rFonts w:ascii="Calibri" w:hAnsi="Calibri" w:cs="Calibri"/>
          <w:szCs w:val="22"/>
        </w:rPr>
        <w:t>Podpora podnikavosti a tvorivosti ľudí v kraji</w:t>
      </w:r>
    </w:p>
    <w:p w14:paraId="21D0B02F" w14:textId="77777777" w:rsidR="002231DE" w:rsidRPr="003247CE" w:rsidRDefault="002231DE" w:rsidP="00F12F65">
      <w:pPr>
        <w:pStyle w:val="Bezriadkovania"/>
        <w:numPr>
          <w:ilvl w:val="0"/>
          <w:numId w:val="16"/>
        </w:numPr>
        <w:spacing w:line="276" w:lineRule="auto"/>
        <w:rPr>
          <w:rFonts w:ascii="Calibri" w:hAnsi="Calibri" w:cs="Calibri"/>
          <w:szCs w:val="22"/>
        </w:rPr>
      </w:pPr>
      <w:r w:rsidRPr="003247CE">
        <w:rPr>
          <w:rFonts w:ascii="Calibri" w:hAnsi="Calibri" w:cs="Calibri"/>
          <w:szCs w:val="22"/>
        </w:rPr>
        <w:t>Prepojenie aktérov inovačného ekosystému v kraji</w:t>
      </w:r>
    </w:p>
    <w:p w14:paraId="5E03CACC" w14:textId="77777777" w:rsidR="002231DE" w:rsidRPr="003247CE" w:rsidRDefault="002231DE" w:rsidP="00F12F65">
      <w:pPr>
        <w:pStyle w:val="Bezriadkovania"/>
        <w:numPr>
          <w:ilvl w:val="0"/>
          <w:numId w:val="16"/>
        </w:numPr>
        <w:spacing w:line="276" w:lineRule="auto"/>
        <w:rPr>
          <w:rFonts w:ascii="Calibri" w:hAnsi="Calibri" w:cs="Calibri"/>
          <w:szCs w:val="22"/>
        </w:rPr>
      </w:pPr>
      <w:r w:rsidRPr="003247CE">
        <w:rPr>
          <w:rFonts w:ascii="Calibri" w:hAnsi="Calibri" w:cs="Calibri"/>
          <w:szCs w:val="22"/>
        </w:rPr>
        <w:t>Akcelerácia inovácií v kraji</w:t>
      </w:r>
    </w:p>
    <w:p w14:paraId="2A26022C" w14:textId="77777777" w:rsidR="00067324" w:rsidRPr="003247CE" w:rsidRDefault="00067324" w:rsidP="00F12F65">
      <w:pPr>
        <w:pStyle w:val="Bezriadkovania"/>
        <w:spacing w:line="276" w:lineRule="auto"/>
        <w:rPr>
          <w:rFonts w:ascii="Calibri" w:hAnsi="Calibri" w:cs="Calibri"/>
          <w:szCs w:val="22"/>
        </w:rPr>
      </w:pPr>
    </w:p>
    <w:p w14:paraId="47E076AA" w14:textId="77777777" w:rsidR="00AC3009" w:rsidRPr="003247CE" w:rsidRDefault="00AC3009" w:rsidP="00F12F65">
      <w:pPr>
        <w:pStyle w:val="Bezriadkovania"/>
        <w:spacing w:line="276" w:lineRule="auto"/>
        <w:rPr>
          <w:rFonts w:ascii="Calibri" w:hAnsi="Calibri" w:cs="Calibri"/>
          <w:szCs w:val="22"/>
        </w:rPr>
      </w:pPr>
    </w:p>
    <w:p w14:paraId="6A833D16" w14:textId="77777777" w:rsidR="00F12F65" w:rsidRPr="003247CE" w:rsidRDefault="00F12F65" w:rsidP="00F12F65">
      <w:pPr>
        <w:pStyle w:val="Bezriadkovania"/>
        <w:spacing w:line="276" w:lineRule="auto"/>
        <w:rPr>
          <w:rFonts w:ascii="Calibri" w:hAnsi="Calibri" w:cs="Calibri"/>
          <w:szCs w:val="22"/>
        </w:rPr>
      </w:pPr>
    </w:p>
    <w:p w14:paraId="57B9AB2E" w14:textId="75E9EC95" w:rsidR="00067324" w:rsidRPr="003247CE" w:rsidRDefault="00067324" w:rsidP="00F12F65">
      <w:pPr>
        <w:pStyle w:val="Bezriadkovania"/>
        <w:spacing w:line="276" w:lineRule="auto"/>
        <w:rPr>
          <w:rFonts w:ascii="Calibri" w:hAnsi="Calibri" w:cs="Calibri"/>
          <w:b/>
          <w:bCs/>
          <w:szCs w:val="22"/>
          <w:u w:val="single"/>
        </w:rPr>
      </w:pPr>
      <w:r w:rsidRPr="003247CE">
        <w:rPr>
          <w:rFonts w:ascii="Calibri" w:hAnsi="Calibri" w:cs="Calibri"/>
          <w:b/>
          <w:bCs/>
          <w:szCs w:val="22"/>
          <w:u w:val="single"/>
        </w:rPr>
        <w:t xml:space="preserve">Očakávané výsledky a cieľové skupiny: </w:t>
      </w:r>
    </w:p>
    <w:p w14:paraId="76DF6AC4" w14:textId="77777777" w:rsidR="00F12F65" w:rsidRPr="003247CE" w:rsidRDefault="00F12F65" w:rsidP="00F12F65">
      <w:pPr>
        <w:pStyle w:val="Bezriadkovania"/>
        <w:spacing w:line="276" w:lineRule="auto"/>
        <w:rPr>
          <w:rFonts w:ascii="Calibri" w:hAnsi="Calibri" w:cs="Calibri"/>
          <w:szCs w:val="22"/>
        </w:rPr>
      </w:pPr>
    </w:p>
    <w:p w14:paraId="3405CD54" w14:textId="5030B011" w:rsidR="00F12F65" w:rsidRPr="003247CE" w:rsidRDefault="00F12F65" w:rsidP="00F12F65">
      <w:pPr>
        <w:pStyle w:val="Bezriadkovania"/>
        <w:spacing w:line="276" w:lineRule="auto"/>
        <w:rPr>
          <w:rFonts w:ascii="Calibri" w:hAnsi="Calibri" w:cs="Calibri"/>
          <w:szCs w:val="22"/>
        </w:rPr>
      </w:pPr>
      <w:r w:rsidRPr="003247CE">
        <w:rPr>
          <w:rFonts w:ascii="Calibri" w:hAnsi="Calibri" w:cs="Calibri"/>
          <w:szCs w:val="22"/>
        </w:rPr>
        <w:t xml:space="preserve">CIEĽOVÉ SKUPINY PROJEKTU RIC: </w:t>
      </w:r>
    </w:p>
    <w:p w14:paraId="5DA2DF3D" w14:textId="77777777" w:rsidR="00F12F65" w:rsidRPr="003247CE" w:rsidRDefault="00F12F65" w:rsidP="00F12F65">
      <w:pPr>
        <w:pStyle w:val="Bezriadkovania"/>
        <w:numPr>
          <w:ilvl w:val="0"/>
          <w:numId w:val="17"/>
        </w:numPr>
        <w:spacing w:line="276" w:lineRule="auto"/>
        <w:rPr>
          <w:rFonts w:ascii="Calibri" w:hAnsi="Calibri" w:cs="Calibri"/>
          <w:szCs w:val="22"/>
        </w:rPr>
      </w:pPr>
      <w:r w:rsidRPr="003247CE">
        <w:rPr>
          <w:rFonts w:ascii="Calibri" w:hAnsi="Calibri" w:cs="Calibri"/>
          <w:szCs w:val="22"/>
        </w:rPr>
        <w:t>začínajúci podnikatelia/</w:t>
      </w:r>
      <w:proofErr w:type="spellStart"/>
      <w:r w:rsidRPr="003247CE">
        <w:rPr>
          <w:rFonts w:ascii="Calibri" w:hAnsi="Calibri" w:cs="Calibri"/>
          <w:szCs w:val="22"/>
        </w:rPr>
        <w:t>start-ups</w:t>
      </w:r>
      <w:proofErr w:type="spellEnd"/>
      <w:r w:rsidRPr="003247CE">
        <w:rPr>
          <w:rFonts w:ascii="Calibri" w:hAnsi="Calibri" w:cs="Calibri"/>
          <w:szCs w:val="22"/>
        </w:rPr>
        <w:t>/firmy/klastre</w:t>
      </w:r>
    </w:p>
    <w:p w14:paraId="4C5B0B30" w14:textId="77777777" w:rsidR="00F12F65" w:rsidRPr="003247CE" w:rsidRDefault="00F12F65" w:rsidP="00F12F65">
      <w:pPr>
        <w:pStyle w:val="Bezriadkovania"/>
        <w:numPr>
          <w:ilvl w:val="0"/>
          <w:numId w:val="17"/>
        </w:numPr>
        <w:spacing w:line="276" w:lineRule="auto"/>
        <w:rPr>
          <w:rFonts w:ascii="Calibri" w:hAnsi="Calibri" w:cs="Calibri"/>
          <w:szCs w:val="22"/>
        </w:rPr>
      </w:pPr>
      <w:r w:rsidRPr="003247CE">
        <w:rPr>
          <w:rFonts w:ascii="Calibri" w:hAnsi="Calibri" w:cs="Calibri"/>
          <w:szCs w:val="22"/>
        </w:rPr>
        <w:t>výskumné inštitúcie</w:t>
      </w:r>
    </w:p>
    <w:p w14:paraId="5BC91D15" w14:textId="77777777" w:rsidR="00F12F65" w:rsidRPr="003247CE" w:rsidRDefault="00F12F65" w:rsidP="00F12F65">
      <w:pPr>
        <w:pStyle w:val="Bezriadkovania"/>
        <w:numPr>
          <w:ilvl w:val="0"/>
          <w:numId w:val="17"/>
        </w:numPr>
        <w:spacing w:line="276" w:lineRule="auto"/>
        <w:rPr>
          <w:rFonts w:ascii="Calibri" w:hAnsi="Calibri" w:cs="Calibri"/>
          <w:szCs w:val="22"/>
        </w:rPr>
      </w:pPr>
      <w:r w:rsidRPr="003247CE">
        <w:rPr>
          <w:rFonts w:ascii="Calibri" w:hAnsi="Calibri" w:cs="Calibri"/>
          <w:szCs w:val="22"/>
        </w:rPr>
        <w:t>všetky úrovne škôl – žiaci, študenti, učitelia</w:t>
      </w:r>
    </w:p>
    <w:p w14:paraId="4D6D9701" w14:textId="77777777" w:rsidR="00F12F65" w:rsidRPr="003247CE" w:rsidRDefault="00F12F65" w:rsidP="00F12F65">
      <w:pPr>
        <w:pStyle w:val="Bezriadkovania"/>
        <w:numPr>
          <w:ilvl w:val="0"/>
          <w:numId w:val="17"/>
        </w:numPr>
        <w:spacing w:line="276" w:lineRule="auto"/>
        <w:rPr>
          <w:rFonts w:ascii="Calibri" w:hAnsi="Calibri" w:cs="Calibri"/>
          <w:szCs w:val="22"/>
        </w:rPr>
      </w:pPr>
      <w:r w:rsidRPr="003247CE">
        <w:rPr>
          <w:rFonts w:ascii="Calibri" w:hAnsi="Calibri" w:cs="Calibri"/>
          <w:szCs w:val="22"/>
        </w:rPr>
        <w:t>zástupcovia kreatívneho priemyslu</w:t>
      </w:r>
    </w:p>
    <w:p w14:paraId="0046DC2E" w14:textId="77777777" w:rsidR="00F12F65" w:rsidRPr="003247CE" w:rsidRDefault="00F12F65" w:rsidP="00F12F65">
      <w:pPr>
        <w:pStyle w:val="Bezriadkovania"/>
        <w:numPr>
          <w:ilvl w:val="0"/>
          <w:numId w:val="17"/>
        </w:numPr>
        <w:spacing w:line="276" w:lineRule="auto"/>
        <w:rPr>
          <w:rFonts w:ascii="Calibri" w:hAnsi="Calibri" w:cs="Calibri"/>
          <w:szCs w:val="22"/>
        </w:rPr>
      </w:pPr>
      <w:r w:rsidRPr="003247CE">
        <w:rPr>
          <w:rFonts w:ascii="Calibri" w:hAnsi="Calibri" w:cs="Calibri"/>
          <w:szCs w:val="22"/>
        </w:rPr>
        <w:t>odborná verejnosť</w:t>
      </w:r>
    </w:p>
    <w:p w14:paraId="397989E2" w14:textId="77777777" w:rsidR="00F12F65" w:rsidRPr="003247CE" w:rsidRDefault="00F12F65" w:rsidP="00F12F65">
      <w:pPr>
        <w:pStyle w:val="Bezriadkovania"/>
        <w:numPr>
          <w:ilvl w:val="0"/>
          <w:numId w:val="17"/>
        </w:numPr>
        <w:spacing w:line="276" w:lineRule="auto"/>
        <w:rPr>
          <w:rFonts w:ascii="Calibri" w:hAnsi="Calibri" w:cs="Calibri"/>
          <w:szCs w:val="22"/>
        </w:rPr>
      </w:pPr>
      <w:r w:rsidRPr="003247CE">
        <w:rPr>
          <w:rFonts w:ascii="Calibri" w:hAnsi="Calibri" w:cs="Calibri"/>
          <w:szCs w:val="22"/>
        </w:rPr>
        <w:t>široká verejnosť</w:t>
      </w:r>
    </w:p>
    <w:p w14:paraId="06AB6D49" w14:textId="77777777" w:rsidR="00F12F65" w:rsidRPr="003247CE" w:rsidRDefault="00F12F65" w:rsidP="00F12F65">
      <w:pPr>
        <w:pStyle w:val="Bezriadkovania"/>
        <w:numPr>
          <w:ilvl w:val="0"/>
          <w:numId w:val="17"/>
        </w:numPr>
        <w:spacing w:line="276" w:lineRule="auto"/>
        <w:rPr>
          <w:rFonts w:ascii="Calibri" w:hAnsi="Calibri" w:cs="Calibri"/>
          <w:szCs w:val="22"/>
        </w:rPr>
      </w:pPr>
      <w:r w:rsidRPr="003247CE">
        <w:rPr>
          <w:rFonts w:ascii="Calibri" w:hAnsi="Calibri" w:cs="Calibri"/>
          <w:szCs w:val="22"/>
        </w:rPr>
        <w:t>zástupcovia samospráv</w:t>
      </w:r>
    </w:p>
    <w:p w14:paraId="1960D037" w14:textId="20DC9DCE" w:rsidR="00F12F65" w:rsidRPr="003247CE" w:rsidRDefault="00F12F65" w:rsidP="00F12F65">
      <w:pPr>
        <w:pStyle w:val="Bezriadkovania"/>
        <w:spacing w:line="276" w:lineRule="auto"/>
        <w:rPr>
          <w:rFonts w:ascii="Calibri" w:hAnsi="Calibri" w:cs="Calibri"/>
          <w:szCs w:val="22"/>
        </w:rPr>
      </w:pPr>
    </w:p>
    <w:p w14:paraId="1AB71406" w14:textId="66A314C6" w:rsidR="00F53260" w:rsidRPr="003247CE" w:rsidRDefault="00F53260" w:rsidP="00F12F65">
      <w:pPr>
        <w:pStyle w:val="Bezriadkovania"/>
        <w:spacing w:line="276" w:lineRule="auto"/>
        <w:rPr>
          <w:rFonts w:ascii="Calibri" w:hAnsi="Calibri" w:cs="Calibri"/>
          <w:szCs w:val="22"/>
        </w:rPr>
      </w:pPr>
      <w:r w:rsidRPr="003247CE">
        <w:rPr>
          <w:rFonts w:ascii="Calibri" w:hAnsi="Calibri" w:cs="Calibri"/>
          <w:szCs w:val="22"/>
        </w:rPr>
        <w:t>BBSK bude mať etablovaný systémový prístup riadenia regionálnej inovačnej politiky, t. j. vybudovaný  funkčný inovačný ekosystém v kraji, ktorý bude podporovať tvorbu pridanej hodnoty, rast a rozvoj podnikania, rozvoj a komercializáciu výsledkov R&amp;D, lepšiu uplatniteľnosť na pracovnom trhu v zmysle inteligentnej špecializácie, rast zamestnanosti a zamestnanosti s vyššou pridanou hodnotou, rozvoj digitálnych zručností, vyššiu atraktivitu BBSK ako miesta pre život.</w:t>
      </w:r>
    </w:p>
    <w:p w14:paraId="7C87DFAD" w14:textId="77777777" w:rsidR="00F53260" w:rsidRPr="003247CE" w:rsidRDefault="00F53260" w:rsidP="00F12F65">
      <w:pPr>
        <w:pStyle w:val="Bezriadkovania"/>
        <w:spacing w:line="276" w:lineRule="auto"/>
        <w:rPr>
          <w:rFonts w:ascii="Calibri" w:hAnsi="Calibri" w:cs="Calibri"/>
          <w:szCs w:val="22"/>
        </w:rPr>
      </w:pPr>
      <w:r w:rsidRPr="003247CE">
        <w:rPr>
          <w:rFonts w:ascii="Calibri" w:hAnsi="Calibri" w:cs="Calibri"/>
          <w:szCs w:val="22"/>
        </w:rPr>
        <w:t>BBSK bude mať etablované funkčné Regionálne inovačné centrum, ktoré bude koordinátorom regionálnej inovačnej politiky, hlavným strategickým hýbateľom rozvoja kraja, miestom (</w:t>
      </w:r>
      <w:proofErr w:type="spellStart"/>
      <w:r w:rsidRPr="003247CE">
        <w:rPr>
          <w:rFonts w:ascii="Calibri" w:hAnsi="Calibri" w:cs="Calibri"/>
          <w:szCs w:val="22"/>
        </w:rPr>
        <w:t>one</w:t>
      </w:r>
      <w:proofErr w:type="spellEnd"/>
      <w:r w:rsidRPr="003247CE">
        <w:rPr>
          <w:rFonts w:ascii="Calibri" w:hAnsi="Calibri" w:cs="Calibri"/>
          <w:szCs w:val="22"/>
        </w:rPr>
        <w:t>-stop-</w:t>
      </w:r>
      <w:proofErr w:type="spellStart"/>
      <w:r w:rsidRPr="003247CE">
        <w:rPr>
          <w:rFonts w:ascii="Calibri" w:hAnsi="Calibri" w:cs="Calibri"/>
          <w:szCs w:val="22"/>
        </w:rPr>
        <w:t>shop</w:t>
      </w:r>
      <w:proofErr w:type="spellEnd"/>
      <w:r w:rsidRPr="003247CE">
        <w:rPr>
          <w:rFonts w:ascii="Calibri" w:hAnsi="Calibri" w:cs="Calibri"/>
          <w:szCs w:val="22"/>
        </w:rPr>
        <w:t>), kde aktéri inovačného ekosystému nájdu informácie, kontakty, expertov, portfólio služieb, technologické vybavenie a nástroje pre rozvoj ich zámerov.</w:t>
      </w:r>
    </w:p>
    <w:p w14:paraId="039CE437" w14:textId="18148520" w:rsidR="00F53260" w:rsidRPr="003247CE" w:rsidRDefault="00F53260" w:rsidP="00F12F65">
      <w:pPr>
        <w:pStyle w:val="Bezriadkovania"/>
        <w:spacing w:line="276" w:lineRule="auto"/>
        <w:rPr>
          <w:rFonts w:ascii="Calibri" w:hAnsi="Calibri" w:cs="Calibri"/>
          <w:szCs w:val="22"/>
        </w:rPr>
      </w:pPr>
      <w:r w:rsidRPr="003247CE">
        <w:rPr>
          <w:rFonts w:ascii="Calibri" w:hAnsi="Calibri" w:cs="Calibri"/>
          <w:szCs w:val="22"/>
        </w:rPr>
        <w:t>BBSK bude mať vybudovaný systém podpory tvorivosti a podnikavosti, ktorý bude motivovať k štúdiu a podnikaniu v oblasti STEM/STEAM, systém rozvoja digitálnych zručností</w:t>
      </w:r>
      <w:r w:rsidR="00A53407" w:rsidRPr="003247CE">
        <w:rPr>
          <w:rFonts w:ascii="Calibri" w:hAnsi="Calibri" w:cs="Calibri"/>
          <w:szCs w:val="22"/>
        </w:rPr>
        <w:t xml:space="preserve">. </w:t>
      </w:r>
      <w:r w:rsidRPr="003247CE">
        <w:rPr>
          <w:rFonts w:ascii="Calibri" w:hAnsi="Calibri" w:cs="Calibri"/>
          <w:szCs w:val="22"/>
        </w:rPr>
        <w:t xml:space="preserve">Týmto vytvorí priestor na zážitkové vzdelávanie, popularizáciu vedy a techniky, podporu pochopenia významu podnikavosti a inovácií pre budovanie a rozvoj (spoločensky, vedecky) uvedomelej a pro-inovatívne orientovanej generácie, zastavenie odlivu mozgov z kraja, zvýšenie atraktivity kraja a následnú tvorbu miest s vyššou pridanou hodnotou. </w:t>
      </w:r>
    </w:p>
    <w:p w14:paraId="34EBC8E7" w14:textId="6643EA5C" w:rsidR="00F53260" w:rsidRPr="003247CE" w:rsidRDefault="00F53260" w:rsidP="00F12F65">
      <w:pPr>
        <w:pStyle w:val="Bezriadkovania"/>
        <w:spacing w:line="276" w:lineRule="auto"/>
        <w:rPr>
          <w:rFonts w:ascii="Calibri" w:hAnsi="Calibri" w:cs="Calibri"/>
          <w:szCs w:val="22"/>
        </w:rPr>
      </w:pPr>
      <w:r w:rsidRPr="003247CE">
        <w:rPr>
          <w:rFonts w:ascii="Calibri" w:hAnsi="Calibri" w:cs="Calibri"/>
          <w:szCs w:val="22"/>
        </w:rPr>
        <w:t xml:space="preserve">BBSK bude mať funkčný systém podpory a sieťovania aktérov inovačného ekosystému  formou spolupráce, partnerstiev, tvorby politík. Týmto bude v BBSK zabezpečené urýchlenie prenosu výsledkov  vedy, výskumu a vývoja do podnikateľskej praxe a zvýšenie inovačnej výkonnosti v regióne, zároveň sa zvýši prístup podnikateľov, predovšetkým malých </w:t>
      </w:r>
      <w:r w:rsidRPr="003247CE">
        <w:rPr>
          <w:rFonts w:ascii="Calibri" w:hAnsi="Calibri" w:cs="Calibri"/>
          <w:szCs w:val="22"/>
        </w:rPr>
        <w:lastRenderedPageBreak/>
        <w:t>a stredných podnikov k výsledkom aplikovaného výskumu, vývoja, k inováciám, k podnikateľským a poradenským službám. Funkčný inovačný ekosystém bude mať za následok zvýšenie počtu inovatívnych podnikov predovšetkým malých a stredných, rozšírenie ich aktivít o technologicky vysoko náročné výrobky a služby, ako aj zvýšenie konkurencieschopnosti a ekonomickej výkonnosti podnikov a samotného regiónu.</w:t>
      </w:r>
    </w:p>
    <w:p w14:paraId="5487253A" w14:textId="3105BDC7" w:rsidR="00F53260" w:rsidRPr="003247CE" w:rsidRDefault="00F53260" w:rsidP="00F12F65">
      <w:pPr>
        <w:pStyle w:val="Bezriadkovania"/>
        <w:spacing w:line="276" w:lineRule="auto"/>
        <w:rPr>
          <w:rFonts w:ascii="Calibri" w:hAnsi="Calibri" w:cs="Calibri"/>
          <w:szCs w:val="22"/>
        </w:rPr>
      </w:pPr>
      <w:r w:rsidRPr="003247CE">
        <w:rPr>
          <w:rFonts w:ascii="Calibri" w:hAnsi="Calibri" w:cs="Calibri"/>
          <w:szCs w:val="22"/>
        </w:rPr>
        <w:t>Akcelerácia inovácií v BBSK aktívne podporovaná rôznymi vzdelávacími a osvetovými aktivitami</w:t>
      </w:r>
      <w:r w:rsidR="00A53407" w:rsidRPr="003247CE">
        <w:rPr>
          <w:rFonts w:ascii="Calibri" w:hAnsi="Calibri" w:cs="Calibri"/>
          <w:szCs w:val="22"/>
        </w:rPr>
        <w:t xml:space="preserve"> </w:t>
      </w:r>
      <w:r w:rsidRPr="003247CE">
        <w:rPr>
          <w:rFonts w:ascii="Calibri" w:hAnsi="Calibri" w:cs="Calibri"/>
          <w:szCs w:val="22"/>
        </w:rPr>
        <w:t>sa prejaví v zvýšení inovačnej výkonnosti, produktivity a pridanej hodnoty regionálnej ekonomiky, ako aj v efektívnejšom využívaní priemyselno-právnych riešení, čo bude mať za následok zvýšenie atraktivity regiónu a podporu udržateľného spôsobu života v kraji, ako aj vytvorenie podmienok pre medzinárodnú spoluprácu v oblasti podnikového vývoja a inovácií na regionálnej úrovni.</w:t>
      </w:r>
    </w:p>
    <w:p w14:paraId="6430E836" w14:textId="77777777" w:rsidR="00F53260" w:rsidRPr="00B8671D" w:rsidRDefault="00F53260" w:rsidP="00F12F65">
      <w:pPr>
        <w:pStyle w:val="Bezriadkovania"/>
        <w:spacing w:line="276" w:lineRule="auto"/>
        <w:rPr>
          <w:rFonts w:ascii="Calibri" w:hAnsi="Calibri" w:cs="Calibri"/>
          <w:sz w:val="22"/>
          <w:szCs w:val="22"/>
        </w:rPr>
      </w:pPr>
    </w:p>
    <w:p w14:paraId="29B81651" w14:textId="77777777" w:rsidR="00F53260" w:rsidRDefault="00F53260" w:rsidP="00F12F65">
      <w:pPr>
        <w:pStyle w:val="Bezriadkovania"/>
        <w:spacing w:line="276" w:lineRule="auto"/>
        <w:ind w:left="-284"/>
        <w:rPr>
          <w:b/>
          <w:bCs/>
          <w:sz w:val="22"/>
          <w:szCs w:val="22"/>
        </w:rPr>
      </w:pPr>
    </w:p>
    <w:p w14:paraId="37308E8C" w14:textId="77777777" w:rsidR="00F53260" w:rsidRPr="00890F10" w:rsidRDefault="00F53260" w:rsidP="00F12F65">
      <w:pPr>
        <w:pStyle w:val="Bezriadkovania"/>
        <w:spacing w:line="276" w:lineRule="auto"/>
        <w:ind w:left="-284"/>
        <w:rPr>
          <w:b/>
          <w:bCs/>
          <w:sz w:val="22"/>
          <w:szCs w:val="22"/>
        </w:rPr>
      </w:pPr>
    </w:p>
    <w:p w14:paraId="08E8F6CE" w14:textId="77777777" w:rsidR="00067324" w:rsidRPr="00067324" w:rsidRDefault="00067324" w:rsidP="00F12F65">
      <w:pPr>
        <w:pStyle w:val="Bezriadkovania"/>
        <w:spacing w:line="276" w:lineRule="auto"/>
        <w:ind w:left="-284"/>
        <w:rPr>
          <w:sz w:val="22"/>
          <w:szCs w:val="22"/>
        </w:rPr>
      </w:pPr>
    </w:p>
    <w:p w14:paraId="08601DB6" w14:textId="77777777" w:rsidR="00BE0939" w:rsidRDefault="00BE0939" w:rsidP="00F12F65">
      <w:pPr>
        <w:pStyle w:val="Bezriadkovania"/>
        <w:spacing w:line="276" w:lineRule="auto"/>
        <w:ind w:left="-284"/>
        <w:rPr>
          <w:strike/>
          <w:sz w:val="22"/>
          <w:szCs w:val="22"/>
        </w:rPr>
      </w:pPr>
    </w:p>
    <w:p w14:paraId="15170087" w14:textId="231880B5" w:rsidR="00BE0939" w:rsidRPr="00874237" w:rsidRDefault="00BE0939" w:rsidP="00F12F65">
      <w:pPr>
        <w:pStyle w:val="Bezriadkovania"/>
        <w:spacing w:line="276" w:lineRule="auto"/>
        <w:ind w:left="-284"/>
        <w:rPr>
          <w:sz w:val="22"/>
          <w:szCs w:val="22"/>
        </w:rPr>
      </w:pPr>
    </w:p>
    <w:sectPr w:rsidR="00BE0939" w:rsidRPr="00874237" w:rsidSect="001F1932">
      <w:headerReference w:type="default" r:id="rId11"/>
      <w:footerReference w:type="default" r:id="rId12"/>
      <w:headerReference w:type="first" r:id="rId13"/>
      <w:footerReference w:type="first" r:id="rId14"/>
      <w:pgSz w:w="11906" w:h="16838"/>
      <w:pgMar w:top="1218" w:right="1417" w:bottom="993" w:left="1560" w:header="340" w:footer="372"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FA2C9" w14:textId="77777777" w:rsidR="00E425C0" w:rsidRDefault="00E425C0">
      <w:pPr>
        <w:spacing w:after="0"/>
      </w:pPr>
      <w:r>
        <w:separator/>
      </w:r>
    </w:p>
  </w:endnote>
  <w:endnote w:type="continuationSeparator" w:id="0">
    <w:p w14:paraId="0447C6D0" w14:textId="77777777" w:rsidR="00E425C0" w:rsidRDefault="00E425C0">
      <w:pPr>
        <w:spacing w:after="0"/>
      </w:pPr>
      <w:r>
        <w:continuationSeparator/>
      </w:r>
    </w:p>
  </w:endnote>
  <w:endnote w:type="continuationNotice" w:id="1">
    <w:p w14:paraId="0DEEE959" w14:textId="77777777" w:rsidR="00043704" w:rsidRDefault="0004370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266186"/>
      <w:docPartObj>
        <w:docPartGallery w:val="Page Numbers (Bottom of Page)"/>
        <w:docPartUnique/>
      </w:docPartObj>
    </w:sdtPr>
    <w:sdtEndPr/>
    <w:sdtContent>
      <w:p w14:paraId="5DFBB4C6" w14:textId="59454FF7" w:rsidR="00CF7C17" w:rsidRDefault="00CF7C17">
        <w:pPr>
          <w:pStyle w:val="Pta"/>
          <w:jc w:val="center"/>
        </w:pPr>
        <w:r>
          <w:fldChar w:fldCharType="begin"/>
        </w:r>
        <w:r>
          <w:instrText>PAGE   \* MERGEFORMAT</w:instrText>
        </w:r>
        <w:r>
          <w:fldChar w:fldCharType="separate"/>
        </w:r>
        <w:r w:rsidR="00C65600">
          <w:rPr>
            <w:noProof/>
          </w:rPr>
          <w:t>4</w:t>
        </w:r>
        <w:r>
          <w:fldChar w:fldCharType="end"/>
        </w:r>
      </w:p>
    </w:sdtContent>
  </w:sdt>
  <w:p w14:paraId="4EC80F8E" w14:textId="77777777" w:rsidR="00C76197" w:rsidRDefault="00C76197" w:rsidP="00DF5BDC">
    <w:pPr>
      <w:pStyle w:val="Pt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8726308"/>
      <w:docPartObj>
        <w:docPartGallery w:val="Page Numbers (Bottom of Page)"/>
        <w:docPartUnique/>
      </w:docPartObj>
    </w:sdtPr>
    <w:sdtEndPr/>
    <w:sdtContent>
      <w:p w14:paraId="62C5A43F" w14:textId="15C428A2" w:rsidR="00DA2B45" w:rsidRDefault="00DA2B45">
        <w:pPr>
          <w:pStyle w:val="Pta"/>
          <w:jc w:val="center"/>
        </w:pPr>
        <w:r>
          <w:fldChar w:fldCharType="begin"/>
        </w:r>
        <w:r>
          <w:instrText>PAGE   \* MERGEFORMAT</w:instrText>
        </w:r>
        <w:r>
          <w:fldChar w:fldCharType="separate"/>
        </w:r>
        <w:r>
          <w:t>2</w:t>
        </w:r>
        <w:r>
          <w:fldChar w:fldCharType="end"/>
        </w:r>
      </w:p>
    </w:sdtContent>
  </w:sdt>
  <w:p w14:paraId="465C6CC5" w14:textId="77777777" w:rsidR="00DA2B45" w:rsidRDefault="00DA2B4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2E521" w14:textId="77777777" w:rsidR="00E425C0" w:rsidRDefault="00E425C0">
      <w:pPr>
        <w:spacing w:after="0"/>
      </w:pPr>
      <w:r>
        <w:separator/>
      </w:r>
    </w:p>
  </w:footnote>
  <w:footnote w:type="continuationSeparator" w:id="0">
    <w:p w14:paraId="680D3040" w14:textId="77777777" w:rsidR="00E425C0" w:rsidRDefault="00E425C0">
      <w:pPr>
        <w:spacing w:after="0"/>
      </w:pPr>
      <w:r>
        <w:continuationSeparator/>
      </w:r>
    </w:p>
  </w:footnote>
  <w:footnote w:type="continuationNotice" w:id="1">
    <w:p w14:paraId="0651FAD3" w14:textId="77777777" w:rsidR="00043704" w:rsidRDefault="0004370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E1985" w14:textId="0C0CD1F2" w:rsidR="003247CE" w:rsidRDefault="003247CE">
    <w:pPr>
      <w:pStyle w:val="Hlavika"/>
    </w:pPr>
    <w:r>
      <w:rPr>
        <w:noProof/>
        <w:lang w:val="en-GB" w:eastAsia="en-GB"/>
      </w:rPr>
      <w:drawing>
        <wp:anchor distT="0" distB="0" distL="114300" distR="114300" simplePos="0" relativeHeight="251659264" behindDoc="0" locked="0" layoutInCell="1" allowOverlap="1" wp14:anchorId="23656848" wp14:editId="14F42D85">
          <wp:simplePos x="0" y="0"/>
          <wp:positionH relativeFrom="margin">
            <wp:align>left</wp:align>
          </wp:positionH>
          <wp:positionV relativeFrom="topMargin">
            <wp:posOffset>222940</wp:posOffset>
          </wp:positionV>
          <wp:extent cx="4919514" cy="720000"/>
          <wp:effectExtent l="0" t="0" r="0" b="4445"/>
          <wp:wrapSquare wrapText="bothSides"/>
          <wp:docPr id="6" name="Obrázok 6" descr="C:\Users\revakova\AppData\Local\Microsoft\Windows\INetCache\Content.Outlook\N7OXBTA1\EU_Program-Slovensko_MIRRISR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vakova\AppData\Local\Microsoft\Windows\INetCache\Content.Outlook\N7OXBTA1\EU_Program-Slovensko_MIRRISR_CMY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19514" cy="720000"/>
                  </a:xfrm>
                  <a:prstGeom prst="rect">
                    <a:avLst/>
                  </a:prstGeom>
                  <a:noFill/>
                  <a:ln>
                    <a:noFill/>
                  </a:ln>
                </pic:spPr>
              </pic:pic>
            </a:graphicData>
          </a:graphic>
        </wp:anchor>
      </w:drawing>
    </w:r>
  </w:p>
  <w:p w14:paraId="5A94BE67" w14:textId="3DC6BF1A" w:rsidR="00C76197" w:rsidRPr="00DD0864" w:rsidRDefault="00C76197" w:rsidP="00DF5B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4974C" w14:textId="56C34674" w:rsidR="00C76197" w:rsidRDefault="003247CE" w:rsidP="00DF5BDC">
    <w:pPr>
      <w:pStyle w:val="Hlavika"/>
    </w:pPr>
    <w:r>
      <w:rPr>
        <w:noProof/>
        <w:lang w:val="en-GB" w:eastAsia="en-GB"/>
      </w:rPr>
      <w:drawing>
        <wp:inline distT="0" distB="0" distL="0" distR="0" wp14:anchorId="744A3BB7" wp14:editId="75A85B4B">
          <wp:extent cx="6170295" cy="461010"/>
          <wp:effectExtent l="0" t="0" r="1905" b="0"/>
          <wp:docPr id="1" name="Obrázok 1" descr="lišta_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šta_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0295" cy="461010"/>
                  </a:xfrm>
                  <a:prstGeom prst="rect">
                    <a:avLst/>
                  </a:prstGeom>
                  <a:noFill/>
                  <a:ln>
                    <a:noFill/>
                  </a:ln>
                </pic:spPr>
              </pic:pic>
            </a:graphicData>
          </a:graphic>
        </wp:inline>
      </w:drawing>
    </w:r>
  </w:p>
  <w:p w14:paraId="0AAD17B4" w14:textId="64B064D8" w:rsidR="00C76197" w:rsidRPr="0058486C" w:rsidRDefault="00941521" w:rsidP="00DF5BDC">
    <w:pPr>
      <w:pStyle w:val="Hlavika"/>
      <w:tabs>
        <w:tab w:val="clear" w:pos="9072"/>
      </w:tabs>
      <w:ind w:left="-567" w:right="-995"/>
      <w:rPr>
        <w:rFonts w:ascii="Calibri" w:hAnsi="Calibri" w:cs="Times New Roman"/>
        <w:noProof/>
        <w:sz w:val="20"/>
        <w:szCs w:val="20"/>
        <w:lang w:eastAsia="sk-SK"/>
      </w:rPr>
    </w:pPr>
    <w:r w:rsidRPr="00A627B4">
      <w:rPr>
        <w:rFonts w:ascii="Calibri" w:hAnsi="Calibri" w:cs="Times New Roman"/>
        <w:noProof/>
        <w:lang w:eastAsia="sk-SK"/>
      </w:rPr>
      <w:t xml:space="preserve">           </w:t>
    </w:r>
    <w:r w:rsidR="0027507E" w:rsidRPr="0058486C">
      <w:rPr>
        <w:rFonts w:ascii="Calibri" w:hAnsi="Calibri" w:cs="Times New Roman"/>
        <w:noProof/>
        <w:sz w:val="20"/>
        <w:szCs w:val="20"/>
        <w:lang w:eastAsia="sk-SK"/>
      </w:rPr>
      <w:t xml:space="preserve">Príloha č. 5: - Formulár stanoviska </w:t>
    </w:r>
    <w:r w:rsidR="00D2066A">
      <w:rPr>
        <w:rFonts w:ascii="Calibri" w:hAnsi="Calibri" w:cs="Times New Roman"/>
        <w:noProof/>
        <w:sz w:val="20"/>
        <w:szCs w:val="20"/>
        <w:lang w:eastAsia="sk-SK"/>
      </w:rPr>
      <w:t>TS R</w:t>
    </w:r>
    <w:r w:rsidR="00781D42">
      <w:rPr>
        <w:rFonts w:ascii="Calibri" w:hAnsi="Calibri" w:cs="Times New Roman"/>
        <w:noProof/>
        <w:sz w:val="20"/>
        <w:szCs w:val="20"/>
        <w:lang w:eastAsia="sk-SK"/>
      </w:rPr>
      <w:t>P</w:t>
    </w:r>
    <w:r w:rsidR="0027507E" w:rsidRPr="0058486C">
      <w:rPr>
        <w:rFonts w:ascii="Calibri" w:hAnsi="Calibri" w:cs="Times New Roman"/>
        <w:noProof/>
        <w:sz w:val="20"/>
        <w:szCs w:val="20"/>
        <w:lang w:eastAsia="sk-SK"/>
      </w:rPr>
      <w:t>/AK UMR k projektovému zámeru integrovanej územnej investície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17023"/>
    <w:multiLevelType w:val="hybridMultilevel"/>
    <w:tmpl w:val="9028DE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52E4632"/>
    <w:multiLevelType w:val="hybridMultilevel"/>
    <w:tmpl w:val="32C29AA8"/>
    <w:lvl w:ilvl="0" w:tplc="B70E2E3A">
      <w:start w:val="1"/>
      <w:numFmt w:val="decimal"/>
      <w:lvlText w:val="%1."/>
      <w:lvlJc w:val="left"/>
      <w:pPr>
        <w:ind w:left="502"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8AE72C3"/>
    <w:multiLevelType w:val="hybridMultilevel"/>
    <w:tmpl w:val="CFB4D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6CE6957"/>
    <w:multiLevelType w:val="hybridMultilevel"/>
    <w:tmpl w:val="3D6CE8F0"/>
    <w:lvl w:ilvl="0" w:tplc="0978C208">
      <w:numFmt w:val="bullet"/>
      <w:lvlText w:val="-"/>
      <w:lvlJc w:val="left"/>
      <w:pPr>
        <w:ind w:left="470" w:hanging="360"/>
      </w:pPr>
      <w:rPr>
        <w:rFonts w:ascii="Calibri" w:eastAsia="Calibri" w:hAnsi="Calibri" w:cs="Calibri" w:hint="default"/>
      </w:rPr>
    </w:lvl>
    <w:lvl w:ilvl="1" w:tplc="041B0003" w:tentative="1">
      <w:start w:val="1"/>
      <w:numFmt w:val="bullet"/>
      <w:lvlText w:val="o"/>
      <w:lvlJc w:val="left"/>
      <w:pPr>
        <w:ind w:left="1190" w:hanging="360"/>
      </w:pPr>
      <w:rPr>
        <w:rFonts w:ascii="Courier New" w:hAnsi="Courier New" w:cs="Courier New" w:hint="default"/>
      </w:rPr>
    </w:lvl>
    <w:lvl w:ilvl="2" w:tplc="041B0005" w:tentative="1">
      <w:start w:val="1"/>
      <w:numFmt w:val="bullet"/>
      <w:lvlText w:val=""/>
      <w:lvlJc w:val="left"/>
      <w:pPr>
        <w:ind w:left="1910" w:hanging="360"/>
      </w:pPr>
      <w:rPr>
        <w:rFonts w:ascii="Wingdings" w:hAnsi="Wingdings" w:hint="default"/>
      </w:rPr>
    </w:lvl>
    <w:lvl w:ilvl="3" w:tplc="041B0001" w:tentative="1">
      <w:start w:val="1"/>
      <w:numFmt w:val="bullet"/>
      <w:lvlText w:val=""/>
      <w:lvlJc w:val="left"/>
      <w:pPr>
        <w:ind w:left="2630" w:hanging="360"/>
      </w:pPr>
      <w:rPr>
        <w:rFonts w:ascii="Symbol" w:hAnsi="Symbol" w:hint="default"/>
      </w:rPr>
    </w:lvl>
    <w:lvl w:ilvl="4" w:tplc="041B0003" w:tentative="1">
      <w:start w:val="1"/>
      <w:numFmt w:val="bullet"/>
      <w:lvlText w:val="o"/>
      <w:lvlJc w:val="left"/>
      <w:pPr>
        <w:ind w:left="3350" w:hanging="360"/>
      </w:pPr>
      <w:rPr>
        <w:rFonts w:ascii="Courier New" w:hAnsi="Courier New" w:cs="Courier New" w:hint="default"/>
      </w:rPr>
    </w:lvl>
    <w:lvl w:ilvl="5" w:tplc="041B0005" w:tentative="1">
      <w:start w:val="1"/>
      <w:numFmt w:val="bullet"/>
      <w:lvlText w:val=""/>
      <w:lvlJc w:val="left"/>
      <w:pPr>
        <w:ind w:left="4070" w:hanging="360"/>
      </w:pPr>
      <w:rPr>
        <w:rFonts w:ascii="Wingdings" w:hAnsi="Wingdings" w:hint="default"/>
      </w:rPr>
    </w:lvl>
    <w:lvl w:ilvl="6" w:tplc="041B0001" w:tentative="1">
      <w:start w:val="1"/>
      <w:numFmt w:val="bullet"/>
      <w:lvlText w:val=""/>
      <w:lvlJc w:val="left"/>
      <w:pPr>
        <w:ind w:left="4790" w:hanging="360"/>
      </w:pPr>
      <w:rPr>
        <w:rFonts w:ascii="Symbol" w:hAnsi="Symbol" w:hint="default"/>
      </w:rPr>
    </w:lvl>
    <w:lvl w:ilvl="7" w:tplc="041B0003" w:tentative="1">
      <w:start w:val="1"/>
      <w:numFmt w:val="bullet"/>
      <w:lvlText w:val="o"/>
      <w:lvlJc w:val="left"/>
      <w:pPr>
        <w:ind w:left="5510" w:hanging="360"/>
      </w:pPr>
      <w:rPr>
        <w:rFonts w:ascii="Courier New" w:hAnsi="Courier New" w:cs="Courier New" w:hint="default"/>
      </w:rPr>
    </w:lvl>
    <w:lvl w:ilvl="8" w:tplc="041B0005" w:tentative="1">
      <w:start w:val="1"/>
      <w:numFmt w:val="bullet"/>
      <w:lvlText w:val=""/>
      <w:lvlJc w:val="left"/>
      <w:pPr>
        <w:ind w:left="6230" w:hanging="360"/>
      </w:pPr>
      <w:rPr>
        <w:rFonts w:ascii="Wingdings" w:hAnsi="Wingdings" w:hint="default"/>
      </w:rPr>
    </w:lvl>
  </w:abstractNum>
  <w:abstractNum w:abstractNumId="4" w15:restartNumberingAfterBreak="0">
    <w:nsid w:val="27647425"/>
    <w:multiLevelType w:val="hybridMultilevel"/>
    <w:tmpl w:val="221009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00A2C43"/>
    <w:multiLevelType w:val="hybridMultilevel"/>
    <w:tmpl w:val="13AAC9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B766753"/>
    <w:multiLevelType w:val="hybridMultilevel"/>
    <w:tmpl w:val="2BF81A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1035DCB"/>
    <w:multiLevelType w:val="hybridMultilevel"/>
    <w:tmpl w:val="EAB483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EBA0ADA"/>
    <w:multiLevelType w:val="hybridMultilevel"/>
    <w:tmpl w:val="DD00C5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778674A"/>
    <w:multiLevelType w:val="hybridMultilevel"/>
    <w:tmpl w:val="C23294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D2D6415"/>
    <w:multiLevelType w:val="hybridMultilevel"/>
    <w:tmpl w:val="A64C43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5EB5217C"/>
    <w:multiLevelType w:val="hybridMultilevel"/>
    <w:tmpl w:val="A79E08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623D09B2"/>
    <w:multiLevelType w:val="hybridMultilevel"/>
    <w:tmpl w:val="524A49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A406A10"/>
    <w:multiLevelType w:val="hybridMultilevel"/>
    <w:tmpl w:val="712880B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6E4D5B2B"/>
    <w:multiLevelType w:val="hybridMultilevel"/>
    <w:tmpl w:val="9F1ED2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2630361"/>
    <w:multiLevelType w:val="hybridMultilevel"/>
    <w:tmpl w:val="B1FE15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76A15560"/>
    <w:multiLevelType w:val="hybridMultilevel"/>
    <w:tmpl w:val="320A0C34"/>
    <w:lvl w:ilvl="0" w:tplc="041B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8552B22"/>
    <w:multiLevelType w:val="hybridMultilevel"/>
    <w:tmpl w:val="CD5489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6"/>
  </w:num>
  <w:num w:numId="4">
    <w:abstractNumId w:val="4"/>
  </w:num>
  <w:num w:numId="5">
    <w:abstractNumId w:val="14"/>
  </w:num>
  <w:num w:numId="6">
    <w:abstractNumId w:val="8"/>
  </w:num>
  <w:num w:numId="7">
    <w:abstractNumId w:val="0"/>
  </w:num>
  <w:num w:numId="8">
    <w:abstractNumId w:val="17"/>
  </w:num>
  <w:num w:numId="9">
    <w:abstractNumId w:val="15"/>
  </w:num>
  <w:num w:numId="10">
    <w:abstractNumId w:val="5"/>
  </w:num>
  <w:num w:numId="11">
    <w:abstractNumId w:val="11"/>
  </w:num>
  <w:num w:numId="12">
    <w:abstractNumId w:val="9"/>
  </w:num>
  <w:num w:numId="13">
    <w:abstractNumId w:val="12"/>
  </w:num>
  <w:num w:numId="14">
    <w:abstractNumId w:val="7"/>
  </w:num>
  <w:num w:numId="15">
    <w:abstractNumId w:val="13"/>
  </w:num>
  <w:num w:numId="16">
    <w:abstractNumId w:val="6"/>
  </w:num>
  <w:num w:numId="17">
    <w:abstractNumId w:val="10"/>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4B"/>
    <w:rsid w:val="00006F9E"/>
    <w:rsid w:val="00016E82"/>
    <w:rsid w:val="00017D5F"/>
    <w:rsid w:val="00042E16"/>
    <w:rsid w:val="00043704"/>
    <w:rsid w:val="00052C64"/>
    <w:rsid w:val="00063318"/>
    <w:rsid w:val="00067324"/>
    <w:rsid w:val="00076D36"/>
    <w:rsid w:val="0008388F"/>
    <w:rsid w:val="00087270"/>
    <w:rsid w:val="0008750A"/>
    <w:rsid w:val="000A6F44"/>
    <w:rsid w:val="000D0C45"/>
    <w:rsid w:val="000D26C4"/>
    <w:rsid w:val="001324A3"/>
    <w:rsid w:val="00133D26"/>
    <w:rsid w:val="00133F37"/>
    <w:rsid w:val="00164C74"/>
    <w:rsid w:val="00192A41"/>
    <w:rsid w:val="00195D47"/>
    <w:rsid w:val="001C2614"/>
    <w:rsid w:val="001D186F"/>
    <w:rsid w:val="001D7473"/>
    <w:rsid w:val="001E01C7"/>
    <w:rsid w:val="001F1932"/>
    <w:rsid w:val="002038F3"/>
    <w:rsid w:val="002040AE"/>
    <w:rsid w:val="00212BC0"/>
    <w:rsid w:val="0021757B"/>
    <w:rsid w:val="002231DE"/>
    <w:rsid w:val="002264F4"/>
    <w:rsid w:val="00242934"/>
    <w:rsid w:val="0027507E"/>
    <w:rsid w:val="00283EE8"/>
    <w:rsid w:val="00296923"/>
    <w:rsid w:val="002A0933"/>
    <w:rsid w:val="002B5EB1"/>
    <w:rsid w:val="002C469F"/>
    <w:rsid w:val="002C70DD"/>
    <w:rsid w:val="002D49D9"/>
    <w:rsid w:val="002F1AC7"/>
    <w:rsid w:val="003247CE"/>
    <w:rsid w:val="00354D0B"/>
    <w:rsid w:val="0037019C"/>
    <w:rsid w:val="00373AE0"/>
    <w:rsid w:val="00387A96"/>
    <w:rsid w:val="0039160F"/>
    <w:rsid w:val="003A432C"/>
    <w:rsid w:val="003C75A0"/>
    <w:rsid w:val="003D7345"/>
    <w:rsid w:val="003E0D5F"/>
    <w:rsid w:val="003E45F5"/>
    <w:rsid w:val="003E6030"/>
    <w:rsid w:val="003F0A98"/>
    <w:rsid w:val="003F6AC9"/>
    <w:rsid w:val="004255A3"/>
    <w:rsid w:val="00426C2C"/>
    <w:rsid w:val="004533E3"/>
    <w:rsid w:val="00461C09"/>
    <w:rsid w:val="004710AE"/>
    <w:rsid w:val="00481913"/>
    <w:rsid w:val="004862C3"/>
    <w:rsid w:val="004A5E79"/>
    <w:rsid w:val="004B458B"/>
    <w:rsid w:val="004C5F80"/>
    <w:rsid w:val="004C62D3"/>
    <w:rsid w:val="004C63FC"/>
    <w:rsid w:val="004E4167"/>
    <w:rsid w:val="00506364"/>
    <w:rsid w:val="00516C5C"/>
    <w:rsid w:val="005220C6"/>
    <w:rsid w:val="00525128"/>
    <w:rsid w:val="00532C83"/>
    <w:rsid w:val="00534920"/>
    <w:rsid w:val="00541836"/>
    <w:rsid w:val="00564B26"/>
    <w:rsid w:val="0058486C"/>
    <w:rsid w:val="00591CFB"/>
    <w:rsid w:val="005A1C01"/>
    <w:rsid w:val="005B75F6"/>
    <w:rsid w:val="005C7C0E"/>
    <w:rsid w:val="005D2552"/>
    <w:rsid w:val="005F5AF5"/>
    <w:rsid w:val="005F7C1A"/>
    <w:rsid w:val="00601A04"/>
    <w:rsid w:val="00605F9A"/>
    <w:rsid w:val="006120BF"/>
    <w:rsid w:val="00633CD9"/>
    <w:rsid w:val="00633E51"/>
    <w:rsid w:val="00642503"/>
    <w:rsid w:val="00673FBD"/>
    <w:rsid w:val="006746EF"/>
    <w:rsid w:val="00677959"/>
    <w:rsid w:val="0069109F"/>
    <w:rsid w:val="00691D2C"/>
    <w:rsid w:val="006E0BCF"/>
    <w:rsid w:val="007179FE"/>
    <w:rsid w:val="00732767"/>
    <w:rsid w:val="00733214"/>
    <w:rsid w:val="00744C9E"/>
    <w:rsid w:val="00755E23"/>
    <w:rsid w:val="007560AF"/>
    <w:rsid w:val="00781D42"/>
    <w:rsid w:val="007B717E"/>
    <w:rsid w:val="007E1426"/>
    <w:rsid w:val="007F2347"/>
    <w:rsid w:val="007F41B1"/>
    <w:rsid w:val="00803507"/>
    <w:rsid w:val="00817B48"/>
    <w:rsid w:val="00821E54"/>
    <w:rsid w:val="00874237"/>
    <w:rsid w:val="00875D08"/>
    <w:rsid w:val="00880E6A"/>
    <w:rsid w:val="00884452"/>
    <w:rsid w:val="00885D0C"/>
    <w:rsid w:val="00890F10"/>
    <w:rsid w:val="008921BC"/>
    <w:rsid w:val="00897C9A"/>
    <w:rsid w:val="008C290E"/>
    <w:rsid w:val="008D2766"/>
    <w:rsid w:val="008E741C"/>
    <w:rsid w:val="008F0B92"/>
    <w:rsid w:val="00917DB7"/>
    <w:rsid w:val="00941521"/>
    <w:rsid w:val="0094567A"/>
    <w:rsid w:val="009607E9"/>
    <w:rsid w:val="00962BF4"/>
    <w:rsid w:val="00963EA2"/>
    <w:rsid w:val="00973314"/>
    <w:rsid w:val="00993E4C"/>
    <w:rsid w:val="009A0EDF"/>
    <w:rsid w:val="009B0F48"/>
    <w:rsid w:val="009B3565"/>
    <w:rsid w:val="009B60A0"/>
    <w:rsid w:val="009C1084"/>
    <w:rsid w:val="009C1E3B"/>
    <w:rsid w:val="009C5990"/>
    <w:rsid w:val="009E4595"/>
    <w:rsid w:val="009F3202"/>
    <w:rsid w:val="009F4B43"/>
    <w:rsid w:val="00A014EC"/>
    <w:rsid w:val="00A17D45"/>
    <w:rsid w:val="00A2223F"/>
    <w:rsid w:val="00A23394"/>
    <w:rsid w:val="00A4247F"/>
    <w:rsid w:val="00A513DE"/>
    <w:rsid w:val="00A53407"/>
    <w:rsid w:val="00A56936"/>
    <w:rsid w:val="00A61D2E"/>
    <w:rsid w:val="00A73917"/>
    <w:rsid w:val="00A8288D"/>
    <w:rsid w:val="00A83D8B"/>
    <w:rsid w:val="00AA073B"/>
    <w:rsid w:val="00AC3009"/>
    <w:rsid w:val="00AD28E9"/>
    <w:rsid w:val="00AD5DAD"/>
    <w:rsid w:val="00AE30C9"/>
    <w:rsid w:val="00AF0056"/>
    <w:rsid w:val="00B05FBA"/>
    <w:rsid w:val="00B156EE"/>
    <w:rsid w:val="00B30622"/>
    <w:rsid w:val="00B521F4"/>
    <w:rsid w:val="00B576C0"/>
    <w:rsid w:val="00B64CBD"/>
    <w:rsid w:val="00B838AC"/>
    <w:rsid w:val="00B8671D"/>
    <w:rsid w:val="00B86BDC"/>
    <w:rsid w:val="00BA0153"/>
    <w:rsid w:val="00BB113F"/>
    <w:rsid w:val="00BD2D3C"/>
    <w:rsid w:val="00BD5575"/>
    <w:rsid w:val="00BD7660"/>
    <w:rsid w:val="00BD7CE9"/>
    <w:rsid w:val="00BE0939"/>
    <w:rsid w:val="00BE0C45"/>
    <w:rsid w:val="00BF7C63"/>
    <w:rsid w:val="00C0093A"/>
    <w:rsid w:val="00C116AD"/>
    <w:rsid w:val="00C20E98"/>
    <w:rsid w:val="00C22269"/>
    <w:rsid w:val="00C22FDA"/>
    <w:rsid w:val="00C3566A"/>
    <w:rsid w:val="00C37592"/>
    <w:rsid w:val="00C450C7"/>
    <w:rsid w:val="00C52D84"/>
    <w:rsid w:val="00C65600"/>
    <w:rsid w:val="00C66988"/>
    <w:rsid w:val="00C729A8"/>
    <w:rsid w:val="00C76197"/>
    <w:rsid w:val="00C927B6"/>
    <w:rsid w:val="00C94B1A"/>
    <w:rsid w:val="00CB08FE"/>
    <w:rsid w:val="00CC26CE"/>
    <w:rsid w:val="00CC2CD6"/>
    <w:rsid w:val="00CD1607"/>
    <w:rsid w:val="00CD3004"/>
    <w:rsid w:val="00CF041B"/>
    <w:rsid w:val="00CF5EAD"/>
    <w:rsid w:val="00CF7C17"/>
    <w:rsid w:val="00D2066A"/>
    <w:rsid w:val="00D213D5"/>
    <w:rsid w:val="00D36E5E"/>
    <w:rsid w:val="00D421D4"/>
    <w:rsid w:val="00D6164B"/>
    <w:rsid w:val="00D813E8"/>
    <w:rsid w:val="00D82D7E"/>
    <w:rsid w:val="00D929E4"/>
    <w:rsid w:val="00DA0BE1"/>
    <w:rsid w:val="00DA289F"/>
    <w:rsid w:val="00DA2B45"/>
    <w:rsid w:val="00DC4E65"/>
    <w:rsid w:val="00DE4706"/>
    <w:rsid w:val="00DF5BDC"/>
    <w:rsid w:val="00E20DA0"/>
    <w:rsid w:val="00E2214D"/>
    <w:rsid w:val="00E24F5D"/>
    <w:rsid w:val="00E425C0"/>
    <w:rsid w:val="00E448DB"/>
    <w:rsid w:val="00E47C14"/>
    <w:rsid w:val="00E5120A"/>
    <w:rsid w:val="00E5220F"/>
    <w:rsid w:val="00E75C53"/>
    <w:rsid w:val="00E76136"/>
    <w:rsid w:val="00E84DFA"/>
    <w:rsid w:val="00E87AB1"/>
    <w:rsid w:val="00E97162"/>
    <w:rsid w:val="00EB3EB8"/>
    <w:rsid w:val="00EB4215"/>
    <w:rsid w:val="00EB596B"/>
    <w:rsid w:val="00ED7F57"/>
    <w:rsid w:val="00EF267F"/>
    <w:rsid w:val="00EF6A5C"/>
    <w:rsid w:val="00F042B6"/>
    <w:rsid w:val="00F110A7"/>
    <w:rsid w:val="00F12F65"/>
    <w:rsid w:val="00F15206"/>
    <w:rsid w:val="00F173B4"/>
    <w:rsid w:val="00F376F5"/>
    <w:rsid w:val="00F53260"/>
    <w:rsid w:val="00F57E7E"/>
    <w:rsid w:val="00F736D2"/>
    <w:rsid w:val="00F81EE3"/>
    <w:rsid w:val="00FA1CC6"/>
    <w:rsid w:val="00FC055C"/>
    <w:rsid w:val="0824F354"/>
    <w:rsid w:val="151D13A6"/>
    <w:rsid w:val="18EC2313"/>
    <w:rsid w:val="2291FF39"/>
    <w:rsid w:val="279B0FAA"/>
    <w:rsid w:val="281E7241"/>
    <w:rsid w:val="3F8FAB72"/>
    <w:rsid w:val="519520D4"/>
    <w:rsid w:val="72E76A4C"/>
    <w:rsid w:val="735D86C0"/>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E00F2"/>
  <w15:chartTrackingRefBased/>
  <w15:docId w15:val="{09948FAA-8EAF-4DA2-80BC-AABC5015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41521"/>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C20E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iPriority w:val="9"/>
    <w:unhideWhenUsed/>
    <w:qFormat/>
    <w:rsid w:val="00C20E9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941521"/>
    <w:pPr>
      <w:tabs>
        <w:tab w:val="center" w:pos="4536"/>
        <w:tab w:val="right" w:pos="9072"/>
      </w:tabs>
    </w:pPr>
  </w:style>
  <w:style w:type="character" w:customStyle="1" w:styleId="HlavikaChar">
    <w:name w:val="Hlavička Char"/>
    <w:basedOn w:val="Predvolenpsmoodseku"/>
    <w:link w:val="Hlavika"/>
    <w:uiPriority w:val="99"/>
    <w:rsid w:val="00941521"/>
    <w:rPr>
      <w:rFonts w:eastAsia="Calibri" w:cstheme="minorHAnsi"/>
      <w:sz w:val="24"/>
      <w:szCs w:val="24"/>
    </w:rPr>
  </w:style>
  <w:style w:type="paragraph" w:styleId="Pta">
    <w:name w:val="footer"/>
    <w:basedOn w:val="Normlny"/>
    <w:link w:val="PtaChar"/>
    <w:uiPriority w:val="99"/>
    <w:unhideWhenUsed/>
    <w:rsid w:val="00941521"/>
    <w:pPr>
      <w:tabs>
        <w:tab w:val="center" w:pos="4536"/>
        <w:tab w:val="right" w:pos="9072"/>
      </w:tabs>
    </w:pPr>
  </w:style>
  <w:style w:type="character" w:customStyle="1" w:styleId="PtaChar">
    <w:name w:val="Päta Char"/>
    <w:basedOn w:val="Predvolenpsmoodseku"/>
    <w:link w:val="Pta"/>
    <w:uiPriority w:val="99"/>
    <w:rsid w:val="00941521"/>
    <w:rPr>
      <w:rFonts w:eastAsia="Calibri" w:cstheme="minorHAnsi"/>
      <w:sz w:val="24"/>
      <w:szCs w:val="24"/>
    </w:rPr>
  </w:style>
  <w:style w:type="table" w:customStyle="1" w:styleId="Mriekatabuky2">
    <w:name w:val="Mriežka tabuľky2"/>
    <w:basedOn w:val="Normlnatabuka"/>
    <w:next w:val="Mriekatabuky"/>
    <w:uiPriority w:val="59"/>
    <w:rsid w:val="00941521"/>
    <w:pPr>
      <w:spacing w:after="0" w:line="240" w:lineRule="auto"/>
    </w:pPr>
    <w:rPr>
      <w:rFonts w:ascii="Calibri" w:eastAsia="Times New Roman"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941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DE4706"/>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E4706"/>
    <w:rPr>
      <w:rFonts w:ascii="Segoe UI" w:eastAsia="Calibri" w:hAnsi="Segoe UI" w:cs="Segoe UI"/>
      <w:sz w:val="18"/>
      <w:szCs w:val="18"/>
    </w:rPr>
  </w:style>
  <w:style w:type="character" w:styleId="Odkaznakomentr">
    <w:name w:val="annotation reference"/>
    <w:basedOn w:val="Predvolenpsmoodseku"/>
    <w:uiPriority w:val="99"/>
    <w:semiHidden/>
    <w:unhideWhenUsed/>
    <w:rsid w:val="00963EA2"/>
    <w:rPr>
      <w:sz w:val="16"/>
      <w:szCs w:val="16"/>
    </w:rPr>
  </w:style>
  <w:style w:type="paragraph" w:styleId="Textkomentra">
    <w:name w:val="annotation text"/>
    <w:basedOn w:val="Normlny"/>
    <w:link w:val="TextkomentraChar"/>
    <w:uiPriority w:val="99"/>
    <w:unhideWhenUsed/>
    <w:rsid w:val="00963EA2"/>
    <w:rPr>
      <w:sz w:val="20"/>
      <w:szCs w:val="20"/>
    </w:rPr>
  </w:style>
  <w:style w:type="character" w:customStyle="1" w:styleId="TextkomentraChar">
    <w:name w:val="Text komentára Char"/>
    <w:basedOn w:val="Predvolenpsmoodseku"/>
    <w:link w:val="Textkomentra"/>
    <w:uiPriority w:val="99"/>
    <w:rsid w:val="00963EA2"/>
    <w:rPr>
      <w:rFonts w:eastAsia="Calibri" w:cstheme="minorHAnsi"/>
      <w:sz w:val="20"/>
      <w:szCs w:val="20"/>
    </w:rPr>
  </w:style>
  <w:style w:type="paragraph" w:styleId="Predmetkomentra">
    <w:name w:val="annotation subject"/>
    <w:basedOn w:val="Textkomentra"/>
    <w:next w:val="Textkomentra"/>
    <w:link w:val="PredmetkomentraChar"/>
    <w:uiPriority w:val="99"/>
    <w:semiHidden/>
    <w:unhideWhenUsed/>
    <w:rsid w:val="00963EA2"/>
    <w:rPr>
      <w:b/>
      <w:bCs/>
    </w:rPr>
  </w:style>
  <w:style w:type="character" w:customStyle="1" w:styleId="PredmetkomentraChar">
    <w:name w:val="Predmet komentára Char"/>
    <w:basedOn w:val="TextkomentraChar"/>
    <w:link w:val="Predmetkomentra"/>
    <w:uiPriority w:val="99"/>
    <w:semiHidden/>
    <w:rsid w:val="00963EA2"/>
    <w:rPr>
      <w:rFonts w:eastAsia="Calibri" w:cstheme="minorHAnsi"/>
      <w:b/>
      <w:bCs/>
      <w:sz w:val="20"/>
      <w:szCs w:val="20"/>
    </w:rPr>
  </w:style>
  <w:style w:type="paragraph" w:styleId="Textpoznmkypodiarou">
    <w:name w:val="footnote text"/>
    <w:basedOn w:val="Normlny"/>
    <w:link w:val="TextpoznmkypodiarouChar"/>
    <w:uiPriority w:val="99"/>
    <w:semiHidden/>
    <w:unhideWhenUsed/>
    <w:rsid w:val="00E2214D"/>
    <w:pPr>
      <w:spacing w:after="0"/>
    </w:pPr>
    <w:rPr>
      <w:sz w:val="20"/>
      <w:szCs w:val="20"/>
    </w:rPr>
  </w:style>
  <w:style w:type="character" w:customStyle="1" w:styleId="TextpoznmkypodiarouChar">
    <w:name w:val="Text poznámky pod čiarou Char"/>
    <w:basedOn w:val="Predvolenpsmoodseku"/>
    <w:link w:val="Textpoznmkypodiarou"/>
    <w:uiPriority w:val="99"/>
    <w:semiHidden/>
    <w:rsid w:val="00E2214D"/>
    <w:rPr>
      <w:rFonts w:eastAsia="Calibri" w:cstheme="minorHAnsi"/>
      <w:sz w:val="20"/>
      <w:szCs w:val="20"/>
    </w:rPr>
  </w:style>
  <w:style w:type="character" w:styleId="Odkaznapoznmkupodiarou">
    <w:name w:val="footnote reference"/>
    <w:basedOn w:val="Predvolenpsmoodseku"/>
    <w:uiPriority w:val="99"/>
    <w:semiHidden/>
    <w:unhideWhenUsed/>
    <w:rsid w:val="00E2214D"/>
    <w:rPr>
      <w:vertAlign w:val="superscript"/>
    </w:rPr>
  </w:style>
  <w:style w:type="paragraph" w:styleId="Bezriadkovania">
    <w:name w:val="No Spacing"/>
    <w:uiPriority w:val="1"/>
    <w:qFormat/>
    <w:rsid w:val="00BD7CE9"/>
    <w:pPr>
      <w:suppressAutoHyphens/>
      <w:spacing w:after="0" w:line="240" w:lineRule="auto"/>
      <w:jc w:val="both"/>
    </w:pPr>
    <w:rPr>
      <w:rFonts w:eastAsia="Calibri" w:cstheme="minorHAnsi"/>
      <w:sz w:val="24"/>
      <w:szCs w:val="24"/>
    </w:rPr>
  </w:style>
  <w:style w:type="paragraph" w:styleId="Revzia">
    <w:name w:val="Revision"/>
    <w:hidden/>
    <w:uiPriority w:val="99"/>
    <w:semiHidden/>
    <w:rsid w:val="00F376F5"/>
    <w:pPr>
      <w:spacing w:after="0" w:line="240" w:lineRule="auto"/>
    </w:pPr>
    <w:rPr>
      <w:rFonts w:eastAsia="Calibri" w:cstheme="minorHAnsi"/>
      <w:sz w:val="24"/>
      <w:szCs w:val="24"/>
    </w:rPr>
  </w:style>
  <w:style w:type="character" w:styleId="Hypertextovprepojenie">
    <w:name w:val="Hyperlink"/>
    <w:basedOn w:val="Predvolenpsmoodseku"/>
    <w:uiPriority w:val="99"/>
    <w:unhideWhenUsed/>
    <w:rsid w:val="00076D36"/>
    <w:rPr>
      <w:color w:val="0563C1" w:themeColor="hyperlink"/>
      <w:u w:val="single"/>
    </w:rPr>
  </w:style>
  <w:style w:type="character" w:customStyle="1" w:styleId="UnresolvedMention">
    <w:name w:val="Unresolved Mention"/>
    <w:basedOn w:val="Predvolenpsmoodseku"/>
    <w:uiPriority w:val="99"/>
    <w:semiHidden/>
    <w:unhideWhenUsed/>
    <w:rsid w:val="00076D36"/>
    <w:rPr>
      <w:color w:val="605E5C"/>
      <w:shd w:val="clear" w:color="auto" w:fill="E1DFDD"/>
    </w:rPr>
  </w:style>
  <w:style w:type="character" w:customStyle="1" w:styleId="Nadpis1Char">
    <w:name w:val="Nadpis 1 Char"/>
    <w:basedOn w:val="Predvolenpsmoodseku"/>
    <w:link w:val="Nadpis1"/>
    <w:uiPriority w:val="9"/>
    <w:rsid w:val="00C20E98"/>
    <w:rPr>
      <w:rFonts w:asciiTheme="majorHAnsi" w:eastAsiaTheme="majorEastAsia" w:hAnsiTheme="majorHAnsi" w:cstheme="majorBidi"/>
      <w:color w:val="2E74B5" w:themeColor="accent1" w:themeShade="BF"/>
      <w:sz w:val="32"/>
      <w:szCs w:val="32"/>
    </w:rPr>
  </w:style>
  <w:style w:type="character" w:customStyle="1" w:styleId="Nadpis2Char">
    <w:name w:val="Nadpis 2 Char"/>
    <w:basedOn w:val="Predvolenpsmoodseku"/>
    <w:link w:val="Nadpis2"/>
    <w:uiPriority w:val="9"/>
    <w:rsid w:val="00C20E98"/>
    <w:rPr>
      <w:rFonts w:asciiTheme="majorHAnsi" w:eastAsiaTheme="majorEastAsia" w:hAnsiTheme="majorHAnsi" w:cstheme="majorBidi"/>
      <w:color w:val="2E74B5" w:themeColor="accent1" w:themeShade="BF"/>
      <w:sz w:val="26"/>
      <w:szCs w:val="26"/>
    </w:rPr>
  </w:style>
  <w:style w:type="paragraph" w:styleId="Odsekzoznamu">
    <w:name w:val="List Paragraph"/>
    <w:basedOn w:val="Normlny"/>
    <w:uiPriority w:val="34"/>
    <w:qFormat/>
    <w:rsid w:val="003247CE"/>
    <w:pPr>
      <w:suppressAutoHyphens w:val="0"/>
      <w:spacing w:after="160" w:line="259" w:lineRule="auto"/>
      <w:ind w:left="720"/>
      <w:contextualSpacing/>
      <w:jc w:val="left"/>
    </w:pPr>
    <w:rPr>
      <w:rFonts w:eastAsiaTheme="minorHAnsi" w:cstheme="minorBidi"/>
      <w:sz w:val="22"/>
      <w:szCs w:val="22"/>
    </w:rPr>
  </w:style>
  <w:style w:type="paragraph" w:customStyle="1" w:styleId="Default">
    <w:name w:val="Default"/>
    <w:rsid w:val="00C65600"/>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43a678a-9baa-4d10-afd5-2546708428ee" xsi:nil="true"/>
    <lcf76f155ced4ddcb4097134ff3c332f xmlns="b3be9a89-ba2b-479f-9815-62834484263e">
      <Terms xmlns="http://schemas.microsoft.com/office/infopath/2007/PartnerControls"/>
    </lcf76f155ced4ddcb4097134ff3c332f>
    <pozn xmlns="b3be9a89-ba2b-479f-9815-62834484263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A5AD069F428C949A028D77D7D4EE3A8" ma:contentTypeVersion="16" ma:contentTypeDescription="Umožňuje vytvoriť nový dokument." ma:contentTypeScope="" ma:versionID="e979bd209832bb5a34327f4586184eea">
  <xsd:schema xmlns:xsd="http://www.w3.org/2001/XMLSchema" xmlns:xs="http://www.w3.org/2001/XMLSchema" xmlns:p="http://schemas.microsoft.com/office/2006/metadata/properties" xmlns:ns2="b3be9a89-ba2b-479f-9815-62834484263e" xmlns:ns3="443a678a-9baa-4d10-afd5-2546708428ee" targetNamespace="http://schemas.microsoft.com/office/2006/metadata/properties" ma:root="true" ma:fieldsID="11eade0ee64ceb91ec7a1f8ac6efbfec" ns2:_="" ns3:_="">
    <xsd:import namespace="b3be9a89-ba2b-479f-9815-62834484263e"/>
    <xsd:import namespace="443a678a-9baa-4d10-afd5-2546708428e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poz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be9a89-ba2b-479f-9815-6283448426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ozn" ma:index="20" nillable="true" ma:displayName="pozn" ma:format="Dropdown" ma:internalName="pozn">
      <xsd:simpleType>
        <xsd:restriction base="dms:Text">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43a678a-9baa-4d10-afd5-2546708428ee"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e5ab3556-a759-43cf-8987-a7ab5bca9daa}" ma:internalName="TaxCatchAll" ma:showField="CatchAllData" ma:web="443a678a-9baa-4d10-afd5-2546708428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5FF8A-C8B7-4DF9-9A05-287A9BDD4238}">
  <ds:schemaRefs>
    <ds:schemaRef ds:uri="443a678a-9baa-4d10-afd5-2546708428ee"/>
    <ds:schemaRef ds:uri="http://purl.org/dc/terms/"/>
    <ds:schemaRef ds:uri="http://purl.org/dc/elements/1.1/"/>
    <ds:schemaRef ds:uri="http://schemas.microsoft.com/office/2006/metadata/properties"/>
    <ds:schemaRef ds:uri="b3be9a89-ba2b-479f-9815-62834484263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D97A1C70-2E30-46AB-8EB3-8C07A183260A}">
  <ds:schemaRefs>
    <ds:schemaRef ds:uri="http://schemas.microsoft.com/sharepoint/v3/contenttype/forms"/>
  </ds:schemaRefs>
</ds:datastoreItem>
</file>

<file path=customXml/itemProps3.xml><?xml version="1.0" encoding="utf-8"?>
<ds:datastoreItem xmlns:ds="http://schemas.openxmlformats.org/officeDocument/2006/customXml" ds:itemID="{D1AFF25E-9A6B-451C-BF4D-E625BFF0A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be9a89-ba2b-479f-9815-62834484263e"/>
    <ds:schemaRef ds:uri="443a678a-9baa-4d10-afd5-2546708428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984500-16CC-4DC8-BAF1-567003587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1307</Words>
  <Characters>7455</Characters>
  <Application>Microsoft Office Word</Application>
  <DocSecurity>0</DocSecurity>
  <Lines>62</Lines>
  <Paragraphs>17</Paragraphs>
  <ScaleCrop>false</ScaleCrop>
  <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Donauer, Eduard</dc:creator>
  <cp:keywords/>
  <dc:description/>
  <cp:lastModifiedBy>Dobroň, Michal</cp:lastModifiedBy>
  <cp:revision>10</cp:revision>
  <cp:lastPrinted>2024-09-13T18:13:00Z</cp:lastPrinted>
  <dcterms:created xsi:type="dcterms:W3CDTF">2025-01-10T23:48:00Z</dcterms:created>
  <dcterms:modified xsi:type="dcterms:W3CDTF">2025-01-13T09:58:00Z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0x010100FA5AD069F428C949A028D77D7D4EE3A8</vt:lpwstr>
  </property>
  <property fmtid="{D5CDD505-2E9C-101B-9397-08002B2CF9AE}" pid="3" name="MediaServiceImageTags">
    <vt:lpwstr/>
  </property>
</Properties>
</file>